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15A4BF" w14:textId="77777777" w:rsidR="003E4CCB" w:rsidRPr="00347388" w:rsidRDefault="003E4CCB" w:rsidP="003E4CCB">
      <w:pPr>
        <w:jc w:val="center"/>
        <w:rPr>
          <w:rFonts w:eastAsiaTheme="majorEastAsia" w:cs="Arial"/>
          <w:caps/>
          <w:sz w:val="28"/>
          <w:lang w:eastAsia="cs-CZ"/>
        </w:rPr>
      </w:pPr>
      <w:r w:rsidRPr="009B626C">
        <w:rPr>
          <w:rFonts w:cs="Arial"/>
          <w:b/>
          <w:bCs/>
          <w:smallCaps/>
          <w:noProof/>
          <w:sz w:val="28"/>
          <w:szCs w:val="28"/>
          <w:lang w:eastAsia="sk-SK"/>
        </w:rPr>
        <w:drawing>
          <wp:anchor distT="0" distB="0" distL="114300" distR="114300" simplePos="0" relativeHeight="251658240" behindDoc="1" locked="0" layoutInCell="1" allowOverlap="1" wp14:anchorId="1E137005" wp14:editId="35C9F85A">
            <wp:simplePos x="0" y="0"/>
            <wp:positionH relativeFrom="page">
              <wp:posOffset>-118745</wp:posOffset>
            </wp:positionH>
            <wp:positionV relativeFrom="margin">
              <wp:posOffset>-844550</wp:posOffset>
            </wp:positionV>
            <wp:extent cx="7560000" cy="10699200"/>
            <wp:effectExtent l="0" t="0" r="3175" b="6985"/>
            <wp:wrapNone/>
            <wp:docPr id="2" name="Obrázok 2"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47388">
        <w:rPr>
          <w:rFonts w:eastAsiaTheme="majorEastAsia" w:cs="Arial"/>
          <w:caps/>
          <w:sz w:val="28"/>
          <w:lang w:eastAsia="cs-CZ"/>
        </w:rPr>
        <w:t>MINISTERSTVO VNÚTRA SLOVENSKEJ REPUBLIKY</w:t>
      </w:r>
    </w:p>
    <w:p w14:paraId="225E1B17" w14:textId="77777777" w:rsidR="003E4CCB" w:rsidRPr="00347388" w:rsidRDefault="003E4CCB" w:rsidP="003E4CCB">
      <w:pPr>
        <w:jc w:val="center"/>
        <w:rPr>
          <w:rFonts w:eastAsiaTheme="majorEastAsia" w:cs="Arial"/>
          <w:caps/>
          <w:sz w:val="28"/>
          <w:lang w:eastAsia="cs-CZ"/>
        </w:rPr>
      </w:pPr>
    </w:p>
    <w:p w14:paraId="0F4203D2" w14:textId="77777777" w:rsidR="003E4CCB" w:rsidRPr="00347388" w:rsidRDefault="003E4CCB" w:rsidP="003E4CCB">
      <w:pPr>
        <w:jc w:val="center"/>
        <w:rPr>
          <w:rFonts w:cs="Arial"/>
          <w:b/>
          <w:smallCaps/>
          <w:sz w:val="28"/>
          <w:lang w:eastAsia="cs-CZ"/>
        </w:rPr>
      </w:pPr>
    </w:p>
    <w:p w14:paraId="7299472F" w14:textId="77777777" w:rsidR="003E4CCB" w:rsidRPr="00347388" w:rsidRDefault="003E4CCB" w:rsidP="003E4CCB">
      <w:pPr>
        <w:jc w:val="center"/>
        <w:rPr>
          <w:rFonts w:cs="Arial"/>
          <w:b/>
          <w:smallCaps/>
          <w:sz w:val="28"/>
          <w:lang w:eastAsia="cs-CZ"/>
        </w:rPr>
      </w:pPr>
    </w:p>
    <w:p w14:paraId="7D4CC33E" w14:textId="77777777" w:rsidR="003E4CCB" w:rsidRPr="00347388" w:rsidRDefault="003E4CCB" w:rsidP="003E4CCB">
      <w:pPr>
        <w:tabs>
          <w:tab w:val="left" w:pos="709"/>
          <w:tab w:val="right" w:pos="8789"/>
        </w:tabs>
        <w:rPr>
          <w:rFonts w:cs="Arial"/>
          <w:b/>
          <w:color w:val="FF0000"/>
          <w:sz w:val="20"/>
          <w:lang w:eastAsia="cs-CZ"/>
        </w:rPr>
      </w:pPr>
      <w:r w:rsidRPr="00347388">
        <w:rPr>
          <w:rFonts w:cs="Arial"/>
          <w:b/>
          <w:color w:val="FF0000"/>
          <w:sz w:val="20"/>
          <w:lang w:eastAsia="cs-CZ"/>
        </w:rPr>
        <w:tab/>
      </w:r>
      <w:r w:rsidRPr="00347388">
        <w:rPr>
          <w:rFonts w:cs="Arial"/>
          <w:b/>
          <w:color w:val="FF0000"/>
          <w:sz w:val="20"/>
          <w:lang w:eastAsia="cs-CZ"/>
        </w:rPr>
        <w:tab/>
      </w:r>
    </w:p>
    <w:p w14:paraId="04EB1464" w14:textId="77777777" w:rsidR="003E4CCB" w:rsidRPr="00347388" w:rsidRDefault="003E4CCB" w:rsidP="003E4CCB">
      <w:pPr>
        <w:jc w:val="center"/>
        <w:rPr>
          <w:rFonts w:cs="Arial"/>
          <w:b/>
          <w:color w:val="FF0000"/>
          <w:sz w:val="20"/>
          <w:lang w:eastAsia="cs-CZ"/>
        </w:rPr>
      </w:pPr>
      <w:r w:rsidRPr="00347388">
        <w:rPr>
          <w:rFonts w:cs="Arial"/>
          <w:b/>
          <w:color w:val="FF0000"/>
          <w:sz w:val="20"/>
          <w:lang w:eastAsia="cs-CZ"/>
        </w:rPr>
        <w:t xml:space="preserve"> </w:t>
      </w:r>
    </w:p>
    <w:p w14:paraId="497A0556" w14:textId="77777777" w:rsidR="003E4CCB" w:rsidRPr="00347388" w:rsidRDefault="003E4CCB" w:rsidP="003E4CCB">
      <w:pPr>
        <w:rPr>
          <w:rFonts w:cs="Arial"/>
          <w:b/>
          <w:smallCaps/>
          <w:sz w:val="32"/>
          <w:lang w:eastAsia="cs-CZ"/>
        </w:rPr>
      </w:pPr>
    </w:p>
    <w:p w14:paraId="692B993E" w14:textId="77777777" w:rsidR="003E4CCB" w:rsidRPr="00347388" w:rsidRDefault="003E4CCB" w:rsidP="003E4CCB">
      <w:pPr>
        <w:rPr>
          <w:rFonts w:cs="Arial"/>
          <w:b/>
          <w:smallCaps/>
          <w:sz w:val="32"/>
          <w:lang w:eastAsia="cs-CZ"/>
        </w:rPr>
      </w:pPr>
    </w:p>
    <w:p w14:paraId="48A2DA08" w14:textId="77777777"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p>
    <w:p w14:paraId="2A933E13" w14:textId="77777777"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r w:rsidRPr="00347388">
        <w:rPr>
          <w:rFonts w:eastAsia="Arial Unicode MS" w:cs="Arial"/>
          <w:sz w:val="40"/>
          <w:bdr w:val="nil"/>
        </w:rPr>
        <w:t>Príručka pre prijímateľa OP EVS</w:t>
      </w:r>
    </w:p>
    <w:p w14:paraId="6DC11838" w14:textId="77777777" w:rsidR="003E4CCB" w:rsidRPr="00347388" w:rsidRDefault="003E4CCB" w:rsidP="003E4CCB">
      <w:pPr>
        <w:pBdr>
          <w:top w:val="nil"/>
          <w:left w:val="nil"/>
          <w:bottom w:val="nil"/>
          <w:right w:val="nil"/>
          <w:between w:val="nil"/>
          <w:bar w:val="nil"/>
        </w:pBdr>
        <w:ind w:right="289"/>
        <w:jc w:val="center"/>
        <w:rPr>
          <w:rFonts w:eastAsia="Arial Unicode MS" w:cs="Arial"/>
          <w:color w:val="003889"/>
          <w:sz w:val="28"/>
          <w:bdr w:val="nil"/>
        </w:rPr>
      </w:pPr>
    </w:p>
    <w:p w14:paraId="23CB1AD3" w14:textId="77777777" w:rsidR="003E4CCB" w:rsidRPr="00347388" w:rsidRDefault="003E4CCB" w:rsidP="003E4CCB">
      <w:pPr>
        <w:pBdr>
          <w:top w:val="nil"/>
          <w:left w:val="nil"/>
          <w:bottom w:val="nil"/>
          <w:right w:val="nil"/>
          <w:between w:val="nil"/>
          <w:bar w:val="nil"/>
        </w:pBdr>
        <w:spacing w:before="120" w:after="120"/>
        <w:ind w:right="289"/>
        <w:jc w:val="center"/>
        <w:rPr>
          <w:rFonts w:eastAsiaTheme="majorEastAsia" w:cs="Arial"/>
          <w:b/>
          <w:color w:val="000000"/>
          <w:sz w:val="28"/>
          <w:bdr w:val="nil"/>
        </w:rPr>
      </w:pPr>
      <w:r w:rsidRPr="00347388">
        <w:rPr>
          <w:rFonts w:eastAsiaTheme="majorEastAsia" w:cs="Arial"/>
          <w:b/>
          <w:color w:val="000000"/>
          <w:sz w:val="28"/>
          <w:bdr w:val="nil"/>
        </w:rPr>
        <w:t>Operačný program Efektívna verejná správa</w:t>
      </w:r>
    </w:p>
    <w:p w14:paraId="41D0DB82" w14:textId="77777777" w:rsidR="003E4CCB" w:rsidRPr="00347388" w:rsidRDefault="003E4CCB" w:rsidP="003E4CCB">
      <w:pPr>
        <w:pBdr>
          <w:top w:val="nil"/>
          <w:left w:val="nil"/>
          <w:bottom w:val="nil"/>
          <w:right w:val="nil"/>
          <w:between w:val="nil"/>
          <w:bar w:val="nil"/>
        </w:pBdr>
        <w:spacing w:before="360"/>
        <w:ind w:right="289"/>
        <w:jc w:val="center"/>
        <w:rPr>
          <w:rFonts w:eastAsiaTheme="majorEastAsia" w:cs="Arial"/>
          <w:color w:val="000000"/>
          <w:sz w:val="28"/>
          <w:bdr w:val="nil"/>
        </w:rPr>
      </w:pPr>
      <w:r w:rsidRPr="00347388">
        <w:rPr>
          <w:rFonts w:eastAsiaTheme="majorEastAsia" w:cs="Arial"/>
          <w:color w:val="000000"/>
          <w:sz w:val="28"/>
          <w:bdr w:val="nil"/>
        </w:rPr>
        <w:t>Programové obdobie 2014 – 2020</w:t>
      </w:r>
    </w:p>
    <w:p w14:paraId="0481CF50" w14:textId="77777777" w:rsidR="003E4CCB" w:rsidRPr="00347388" w:rsidRDefault="003E4CCB" w:rsidP="003E4CCB">
      <w:pPr>
        <w:rPr>
          <w:rFonts w:cs="Arial"/>
          <w:b/>
          <w:sz w:val="28"/>
          <w:lang w:eastAsia="cs-CZ"/>
        </w:rPr>
      </w:pPr>
    </w:p>
    <w:p w14:paraId="02FAF5AD" w14:textId="77777777" w:rsidR="003E4CCB" w:rsidRPr="00347388" w:rsidRDefault="003E4CCB" w:rsidP="003E4CCB">
      <w:pPr>
        <w:rPr>
          <w:rFonts w:cs="Arial"/>
          <w:b/>
          <w:sz w:val="28"/>
          <w:lang w:eastAsia="cs-CZ"/>
        </w:rPr>
      </w:pPr>
    </w:p>
    <w:p w14:paraId="70AF9781" w14:textId="77777777" w:rsidR="003E4CCB" w:rsidRPr="00347388" w:rsidRDefault="003E4CCB" w:rsidP="003E4CCB">
      <w:pPr>
        <w:rPr>
          <w:rFonts w:cs="Arial"/>
          <w:b/>
          <w:sz w:val="28"/>
          <w:lang w:eastAsia="cs-CZ"/>
        </w:rPr>
      </w:pPr>
    </w:p>
    <w:p w14:paraId="1B542FC5" w14:textId="77777777" w:rsidR="003E4CCB" w:rsidRPr="00347388" w:rsidRDefault="003E4CCB" w:rsidP="003E4CCB">
      <w:pPr>
        <w:rPr>
          <w:rFonts w:cs="Arial"/>
          <w:b/>
          <w:sz w:val="28"/>
          <w:lang w:eastAsia="cs-CZ"/>
        </w:rPr>
      </w:pPr>
    </w:p>
    <w:p w14:paraId="07B9655F" w14:textId="77777777" w:rsidR="003E4CCB" w:rsidRPr="00347388" w:rsidRDefault="003E4CCB" w:rsidP="003E4CCB">
      <w:pPr>
        <w:rPr>
          <w:rFonts w:cs="Arial"/>
          <w:b/>
          <w:sz w:val="28"/>
          <w:lang w:eastAsia="cs-CZ"/>
        </w:rPr>
      </w:pPr>
    </w:p>
    <w:p w14:paraId="3FA22F8E" w14:textId="0A49E833" w:rsidR="003E4CCB" w:rsidRPr="00347388" w:rsidRDefault="006B41BD" w:rsidP="003E4CCB">
      <w:pPr>
        <w:spacing w:line="360" w:lineRule="auto"/>
        <w:rPr>
          <w:rFonts w:cs="Arial"/>
          <w:sz w:val="20"/>
          <w:lang w:eastAsia="cs-CZ"/>
        </w:rPr>
      </w:pPr>
      <w:r w:rsidRPr="008F2822">
        <w:t>Predkladá</w:t>
      </w:r>
      <w:r w:rsidR="003E4CCB" w:rsidRPr="00347388">
        <w:rPr>
          <w:rFonts w:cs="Arial"/>
          <w:sz w:val="20"/>
          <w:lang w:eastAsia="cs-CZ"/>
        </w:rPr>
        <w:t>:</w:t>
      </w:r>
    </w:p>
    <w:p w14:paraId="4C07346D" w14:textId="77777777" w:rsidR="003E4CCB" w:rsidRPr="00347388" w:rsidRDefault="003E4CCB" w:rsidP="003E4CCB">
      <w:pPr>
        <w:tabs>
          <w:tab w:val="left" w:pos="6804"/>
          <w:tab w:val="left" w:leader="dot" w:pos="9071"/>
        </w:tabs>
        <w:spacing w:line="360" w:lineRule="auto"/>
        <w:rPr>
          <w:rFonts w:cs="Arial"/>
          <w:sz w:val="20"/>
          <w:lang w:eastAsia="cs-CZ"/>
        </w:rPr>
      </w:pPr>
      <w:r w:rsidRPr="00347388">
        <w:rPr>
          <w:rFonts w:cs="Arial"/>
          <w:sz w:val="20"/>
          <w:lang w:eastAsia="cs-CZ"/>
        </w:rPr>
        <w:t>JUDr. Matúš Dubovský</w:t>
      </w:r>
      <w:r w:rsidRPr="00347388" w:rsidDel="00347388">
        <w:rPr>
          <w:rFonts w:cs="Arial"/>
          <w:sz w:val="20"/>
          <w:lang w:eastAsia="cs-CZ"/>
        </w:rPr>
        <w:t xml:space="preserve"> </w:t>
      </w:r>
      <w:r w:rsidRPr="00347388">
        <w:rPr>
          <w:rFonts w:cs="Arial"/>
          <w:sz w:val="20"/>
          <w:lang w:eastAsia="cs-CZ"/>
        </w:rPr>
        <w:tab/>
        <w:t>..............................</w:t>
      </w:r>
    </w:p>
    <w:p w14:paraId="4B730B45" w14:textId="77777777" w:rsidR="003E4CCB" w:rsidRPr="00347388" w:rsidRDefault="003E4CCB" w:rsidP="003E4CCB">
      <w:pPr>
        <w:tabs>
          <w:tab w:val="left" w:pos="2268"/>
          <w:tab w:val="left" w:pos="4395"/>
          <w:tab w:val="left" w:pos="6946"/>
          <w:tab w:val="left" w:leader="dot" w:pos="9071"/>
        </w:tabs>
        <w:spacing w:line="360" w:lineRule="auto"/>
        <w:rPr>
          <w:rFonts w:cs="Arial"/>
          <w:sz w:val="20"/>
          <w:lang w:eastAsia="cs-CZ"/>
        </w:rPr>
      </w:pPr>
      <w:r w:rsidRPr="00347388">
        <w:rPr>
          <w:rFonts w:cs="Arial"/>
          <w:sz w:val="20"/>
          <w:lang w:eastAsia="cs-CZ"/>
        </w:rPr>
        <w:t>oddelenie programovania a metodiky</w:t>
      </w:r>
    </w:p>
    <w:p w14:paraId="17842F75" w14:textId="52B88B18" w:rsidR="003E4CCB" w:rsidRPr="00347388" w:rsidRDefault="003E4CCB" w:rsidP="003E4CCB">
      <w:pPr>
        <w:spacing w:line="360" w:lineRule="auto"/>
        <w:rPr>
          <w:rFonts w:cs="Arial"/>
          <w:sz w:val="20"/>
          <w:lang w:eastAsia="cs-CZ"/>
        </w:rPr>
      </w:pPr>
      <w:r w:rsidRPr="00347388">
        <w:rPr>
          <w:rFonts w:cs="Arial"/>
          <w:sz w:val="20"/>
          <w:lang w:eastAsia="cs-CZ"/>
        </w:rPr>
        <w:t>Dátum:</w:t>
      </w:r>
      <w:del w:id="0" w:author="Autor">
        <w:r w:rsidR="00577A62" w:rsidDel="000922B4">
          <w:rPr>
            <w:rFonts w:cs="Arial"/>
            <w:sz w:val="20"/>
            <w:lang w:eastAsia="cs-CZ"/>
          </w:rPr>
          <w:delText>28</w:delText>
        </w:r>
      </w:del>
      <w:ins w:id="1" w:author="Autor">
        <w:r w:rsidR="000922B4">
          <w:rPr>
            <w:rFonts w:cs="Arial"/>
            <w:sz w:val="20"/>
            <w:lang w:eastAsia="cs-CZ"/>
          </w:rPr>
          <w:t>06</w:t>
        </w:r>
      </w:ins>
      <w:r w:rsidRPr="00E25071">
        <w:rPr>
          <w:rFonts w:cs="Arial"/>
          <w:sz w:val="20"/>
          <w:lang w:eastAsia="cs-CZ"/>
        </w:rPr>
        <w:t xml:space="preserve">. </w:t>
      </w:r>
      <w:del w:id="2" w:author="Autor">
        <w:r w:rsidR="00577A62" w:rsidDel="000922B4">
          <w:rPr>
            <w:rFonts w:cs="Arial"/>
            <w:sz w:val="20"/>
            <w:lang w:eastAsia="cs-CZ"/>
          </w:rPr>
          <w:delText>11</w:delText>
        </w:r>
      </w:del>
      <w:ins w:id="3" w:author="Autor">
        <w:r w:rsidR="000922B4">
          <w:rPr>
            <w:rFonts w:cs="Arial"/>
            <w:sz w:val="20"/>
            <w:lang w:eastAsia="cs-CZ"/>
          </w:rPr>
          <w:t>02</w:t>
        </w:r>
      </w:ins>
      <w:r w:rsidRPr="00E25071">
        <w:rPr>
          <w:rFonts w:cs="Arial"/>
          <w:sz w:val="20"/>
          <w:lang w:eastAsia="cs-CZ"/>
        </w:rPr>
        <w:t>. 201</w:t>
      </w:r>
      <w:del w:id="4" w:author="Autor">
        <w:r w:rsidR="00E25071" w:rsidDel="000922B4">
          <w:rPr>
            <w:rFonts w:cs="Arial"/>
            <w:sz w:val="20"/>
            <w:lang w:eastAsia="cs-CZ"/>
          </w:rPr>
          <w:delText>7</w:delText>
        </w:r>
      </w:del>
      <w:ins w:id="5" w:author="Autor">
        <w:r w:rsidR="000922B4">
          <w:rPr>
            <w:rFonts w:cs="Arial"/>
            <w:sz w:val="20"/>
            <w:lang w:eastAsia="cs-CZ"/>
          </w:rPr>
          <w:t>8</w:t>
        </w:r>
      </w:ins>
    </w:p>
    <w:p w14:paraId="451D69BB" w14:textId="77777777" w:rsidR="003E4CCB" w:rsidRPr="00347388" w:rsidRDefault="003E4CCB" w:rsidP="003E4CCB">
      <w:pPr>
        <w:spacing w:line="360" w:lineRule="auto"/>
        <w:rPr>
          <w:rFonts w:cs="Arial"/>
          <w:sz w:val="20"/>
          <w:lang w:eastAsia="cs-CZ"/>
        </w:rPr>
      </w:pPr>
    </w:p>
    <w:p w14:paraId="146DF6B0" w14:textId="64C18FEF" w:rsidR="003E4CCB" w:rsidRPr="00347388" w:rsidRDefault="006B41BD" w:rsidP="003E4CCB">
      <w:pPr>
        <w:tabs>
          <w:tab w:val="left" w:pos="1134"/>
        </w:tabs>
        <w:spacing w:line="360" w:lineRule="auto"/>
        <w:ind w:left="426" w:hanging="426"/>
        <w:rPr>
          <w:rFonts w:cs="Arial"/>
          <w:sz w:val="20"/>
          <w:lang w:eastAsia="cs-CZ"/>
        </w:rPr>
      </w:pPr>
      <w:r>
        <w:t>Schválil</w:t>
      </w:r>
      <w:r w:rsidR="003E4CCB" w:rsidRPr="00347388">
        <w:rPr>
          <w:rFonts w:cs="Arial"/>
          <w:sz w:val="20"/>
          <w:lang w:eastAsia="cs-CZ"/>
        </w:rPr>
        <w:t>:</w:t>
      </w:r>
    </w:p>
    <w:p w14:paraId="599D89EA" w14:textId="77777777" w:rsidR="003E4CCB" w:rsidRPr="00347388" w:rsidRDefault="003E4CCB" w:rsidP="003E4CCB">
      <w:pPr>
        <w:tabs>
          <w:tab w:val="left" w:pos="6804"/>
        </w:tabs>
        <w:spacing w:line="360" w:lineRule="auto"/>
        <w:ind w:left="425" w:hanging="425"/>
        <w:rPr>
          <w:rFonts w:cs="Arial"/>
          <w:sz w:val="20"/>
          <w:lang w:eastAsia="cs-CZ"/>
        </w:rPr>
      </w:pPr>
      <w:r w:rsidRPr="00347388">
        <w:rPr>
          <w:rFonts w:cs="Arial"/>
          <w:sz w:val="20"/>
          <w:lang w:eastAsia="cs-CZ"/>
        </w:rPr>
        <w:t>Mgr. Samuel Arbe</w:t>
      </w:r>
      <w:r w:rsidRPr="00347388">
        <w:rPr>
          <w:rFonts w:cs="Arial"/>
          <w:sz w:val="20"/>
          <w:lang w:eastAsia="cs-CZ"/>
        </w:rPr>
        <w:tab/>
        <w:t>..............................</w:t>
      </w:r>
    </w:p>
    <w:p w14:paraId="0BC0B6E5" w14:textId="77777777" w:rsidR="003E4CCB" w:rsidRPr="00347388" w:rsidRDefault="003E4CCB" w:rsidP="003E4CCB">
      <w:pPr>
        <w:tabs>
          <w:tab w:val="left" w:pos="1134"/>
          <w:tab w:val="left" w:pos="6946"/>
        </w:tabs>
        <w:spacing w:line="360" w:lineRule="auto"/>
        <w:ind w:left="425" w:hanging="425"/>
        <w:rPr>
          <w:rFonts w:cs="Arial"/>
          <w:sz w:val="20"/>
          <w:lang w:eastAsia="cs-CZ"/>
        </w:rPr>
      </w:pPr>
      <w:r w:rsidRPr="00347388">
        <w:rPr>
          <w:rFonts w:cs="Arial"/>
          <w:sz w:val="20"/>
          <w:lang w:eastAsia="cs-CZ"/>
        </w:rPr>
        <w:t>riaditeľ odboru operačného programu Efektívna verejná správa</w:t>
      </w:r>
    </w:p>
    <w:p w14:paraId="7B351D58" w14:textId="5A4274D3" w:rsidR="003E4CCB" w:rsidRDefault="003E4CCB" w:rsidP="003E4CCB">
      <w:pPr>
        <w:spacing w:line="360" w:lineRule="auto"/>
        <w:rPr>
          <w:rFonts w:cs="Arial"/>
          <w:sz w:val="20"/>
          <w:lang w:eastAsia="cs-CZ"/>
        </w:rPr>
      </w:pPr>
      <w:r w:rsidRPr="00347388">
        <w:rPr>
          <w:rFonts w:cs="Arial"/>
          <w:sz w:val="20"/>
          <w:lang w:eastAsia="cs-CZ"/>
        </w:rPr>
        <w:t xml:space="preserve">Dátum: </w:t>
      </w:r>
      <w:del w:id="6" w:author="Autor">
        <w:r w:rsidR="00577A62" w:rsidDel="000922B4">
          <w:rPr>
            <w:rFonts w:cs="Arial"/>
            <w:sz w:val="20"/>
            <w:lang w:eastAsia="cs-CZ"/>
          </w:rPr>
          <w:delText>28</w:delText>
        </w:r>
      </w:del>
      <w:ins w:id="7" w:author="Autor">
        <w:r w:rsidR="000922B4">
          <w:rPr>
            <w:rFonts w:cs="Arial"/>
            <w:sz w:val="20"/>
            <w:lang w:eastAsia="cs-CZ"/>
          </w:rPr>
          <w:t>06</w:t>
        </w:r>
      </w:ins>
      <w:r w:rsidRPr="00E25071">
        <w:rPr>
          <w:rFonts w:cs="Arial"/>
          <w:sz w:val="20"/>
          <w:lang w:eastAsia="cs-CZ"/>
        </w:rPr>
        <w:t>. </w:t>
      </w:r>
      <w:del w:id="8" w:author="Autor">
        <w:r w:rsidR="00577A62" w:rsidDel="000922B4">
          <w:rPr>
            <w:rFonts w:cs="Arial"/>
            <w:sz w:val="20"/>
            <w:lang w:eastAsia="cs-CZ"/>
          </w:rPr>
          <w:delText>11</w:delText>
        </w:r>
      </w:del>
      <w:ins w:id="9" w:author="Autor">
        <w:r w:rsidR="000922B4">
          <w:rPr>
            <w:rFonts w:cs="Arial"/>
            <w:sz w:val="20"/>
            <w:lang w:eastAsia="cs-CZ"/>
          </w:rPr>
          <w:t>02</w:t>
        </w:r>
      </w:ins>
      <w:r w:rsidRPr="00E25071">
        <w:rPr>
          <w:rFonts w:cs="Arial"/>
          <w:sz w:val="20"/>
          <w:lang w:eastAsia="cs-CZ"/>
        </w:rPr>
        <w:t>. 201</w:t>
      </w:r>
      <w:del w:id="10" w:author="Autor">
        <w:r w:rsidR="00E25071" w:rsidRPr="00E25071" w:rsidDel="000922B4">
          <w:rPr>
            <w:rFonts w:cs="Arial"/>
            <w:sz w:val="20"/>
            <w:lang w:eastAsia="cs-CZ"/>
          </w:rPr>
          <w:delText>7</w:delText>
        </w:r>
      </w:del>
      <w:ins w:id="11" w:author="Autor">
        <w:r w:rsidR="000922B4">
          <w:rPr>
            <w:rFonts w:cs="Arial"/>
            <w:sz w:val="20"/>
            <w:lang w:eastAsia="cs-CZ"/>
          </w:rPr>
          <w:t>8</w:t>
        </w:r>
      </w:ins>
    </w:p>
    <w:p w14:paraId="1F295729" w14:textId="77777777" w:rsidR="006D6B9C" w:rsidRDefault="006D6B9C" w:rsidP="003E4CCB">
      <w:pPr>
        <w:spacing w:line="360" w:lineRule="auto"/>
      </w:pPr>
    </w:p>
    <w:p w14:paraId="5F5170BB" w14:textId="0B10F7E7" w:rsidR="00140CE3" w:rsidRPr="00347388" w:rsidRDefault="002244BF" w:rsidP="003E4CCB">
      <w:pPr>
        <w:spacing w:line="360" w:lineRule="auto"/>
        <w:rPr>
          <w:rFonts w:cs="Arial"/>
          <w:sz w:val="20"/>
          <w:lang w:eastAsia="cs-CZ"/>
        </w:rPr>
      </w:pPr>
      <w:r>
        <w:t>Schválil</w:t>
      </w:r>
    </w:p>
    <w:p w14:paraId="7516BEDB" w14:textId="77262475" w:rsidR="006B41BD" w:rsidRPr="008F2822" w:rsidRDefault="001A3026" w:rsidP="006B41BD">
      <w:pPr>
        <w:tabs>
          <w:tab w:val="left" w:pos="6804"/>
        </w:tabs>
        <w:spacing w:line="360" w:lineRule="auto"/>
        <w:ind w:left="-709"/>
      </w:pPr>
      <w:r>
        <w:rPr>
          <w:rFonts w:cs="Arial"/>
          <w:bCs/>
          <w:szCs w:val="18"/>
        </w:rPr>
        <w:t xml:space="preserve">             </w:t>
      </w:r>
      <w:r w:rsidR="006B41BD" w:rsidRPr="00AE2339">
        <w:rPr>
          <w:rFonts w:cs="Arial"/>
          <w:bCs/>
          <w:szCs w:val="18"/>
        </w:rPr>
        <w:t xml:space="preserve">Mgr. Rusnáková Erika </w:t>
      </w:r>
      <w:r w:rsidR="006B41BD">
        <w:rPr>
          <w:rFonts w:cs="Arial"/>
          <w:bCs/>
          <w:szCs w:val="18"/>
        </w:rPr>
        <w:tab/>
      </w:r>
      <w:r w:rsidR="006B41BD" w:rsidRPr="008F2822">
        <w:t>..............................</w:t>
      </w:r>
    </w:p>
    <w:p w14:paraId="04A4C748" w14:textId="4CCC54A5" w:rsidR="006B41BD" w:rsidRDefault="001A3026" w:rsidP="006B41BD">
      <w:pPr>
        <w:spacing w:line="360" w:lineRule="auto"/>
        <w:ind w:left="-709"/>
        <w:rPr>
          <w:rFonts w:cs="Arial"/>
          <w:bCs/>
          <w:szCs w:val="18"/>
        </w:rPr>
      </w:pPr>
      <w:r>
        <w:rPr>
          <w:rFonts w:cs="Arial"/>
          <w:bCs/>
          <w:szCs w:val="18"/>
        </w:rPr>
        <w:t xml:space="preserve">             </w:t>
      </w:r>
      <w:r w:rsidR="006B41BD" w:rsidRPr="00AE2339">
        <w:rPr>
          <w:rFonts w:cs="Arial"/>
          <w:bCs/>
          <w:szCs w:val="18"/>
        </w:rPr>
        <w:t>riaditeľ organizačného odboru</w:t>
      </w:r>
    </w:p>
    <w:p w14:paraId="3FB3B4FA" w14:textId="5DDE89CE" w:rsidR="003E4CCB" w:rsidRPr="00347388" w:rsidRDefault="006B41BD" w:rsidP="00140CE3">
      <w:pPr>
        <w:tabs>
          <w:tab w:val="left" w:pos="1134"/>
        </w:tabs>
        <w:spacing w:line="360" w:lineRule="auto"/>
        <w:rPr>
          <w:rFonts w:cs="Arial"/>
          <w:sz w:val="20"/>
          <w:lang w:eastAsia="cs-CZ"/>
        </w:rPr>
      </w:pPr>
      <w:r w:rsidRPr="008F2822">
        <w:t xml:space="preserve">Dátum: </w:t>
      </w:r>
      <w:del w:id="12" w:author="Autor">
        <w:r w:rsidR="00577A62" w:rsidDel="000922B4">
          <w:delText>28</w:delText>
        </w:r>
      </w:del>
      <w:ins w:id="13" w:author="Autor">
        <w:r w:rsidR="000922B4">
          <w:t>06</w:t>
        </w:r>
      </w:ins>
      <w:r w:rsidRPr="00140CE3">
        <w:t>. </w:t>
      </w:r>
      <w:del w:id="14" w:author="Autor">
        <w:r w:rsidR="00577A62" w:rsidDel="000922B4">
          <w:delText>11</w:delText>
        </w:r>
      </w:del>
      <w:ins w:id="15" w:author="Autor">
        <w:r w:rsidR="000922B4">
          <w:t>02</w:t>
        </w:r>
      </w:ins>
      <w:r>
        <w:t>. 201</w:t>
      </w:r>
      <w:del w:id="16" w:author="Autor">
        <w:r w:rsidDel="000922B4">
          <w:delText>7</w:delText>
        </w:r>
      </w:del>
      <w:ins w:id="17" w:author="Autor">
        <w:r w:rsidR="000922B4">
          <w:t>8</w:t>
        </w:r>
      </w:ins>
    </w:p>
    <w:p w14:paraId="6AC82F76" w14:textId="77777777" w:rsidR="001A3026" w:rsidRDefault="001A3026" w:rsidP="003E4CCB">
      <w:pPr>
        <w:tabs>
          <w:tab w:val="left" w:pos="1134"/>
        </w:tabs>
        <w:spacing w:line="360" w:lineRule="auto"/>
        <w:ind w:left="426" w:hanging="426"/>
        <w:rPr>
          <w:rFonts w:cs="Arial"/>
          <w:sz w:val="20"/>
          <w:lang w:eastAsia="cs-CZ"/>
        </w:rPr>
      </w:pPr>
    </w:p>
    <w:p w14:paraId="6C32A5F9" w14:textId="77777777" w:rsidR="003E4CCB" w:rsidRPr="00347388" w:rsidRDefault="003E4CCB" w:rsidP="003E4CCB">
      <w:pPr>
        <w:tabs>
          <w:tab w:val="left" w:pos="1134"/>
        </w:tabs>
        <w:spacing w:line="360" w:lineRule="auto"/>
        <w:ind w:left="426" w:hanging="426"/>
        <w:rPr>
          <w:rFonts w:cs="Arial"/>
          <w:sz w:val="20"/>
          <w:lang w:eastAsia="cs-CZ"/>
        </w:rPr>
      </w:pPr>
      <w:r w:rsidRPr="00347388">
        <w:rPr>
          <w:rFonts w:cs="Arial"/>
          <w:sz w:val="20"/>
          <w:lang w:eastAsia="cs-CZ"/>
        </w:rPr>
        <w:t>Schválil:</w:t>
      </w:r>
    </w:p>
    <w:p w14:paraId="6E162269" w14:textId="77777777" w:rsidR="003E4CCB" w:rsidRPr="00347388" w:rsidRDefault="003E4CCB" w:rsidP="003E4CCB">
      <w:pPr>
        <w:tabs>
          <w:tab w:val="left" w:pos="6804"/>
        </w:tabs>
        <w:spacing w:line="360" w:lineRule="auto"/>
        <w:rPr>
          <w:rFonts w:cs="Arial"/>
          <w:sz w:val="20"/>
          <w:lang w:eastAsia="cs-CZ"/>
        </w:rPr>
      </w:pPr>
      <w:r>
        <w:rPr>
          <w:rFonts w:cs="Arial"/>
          <w:sz w:val="20"/>
          <w:lang w:eastAsia="cs-CZ"/>
        </w:rPr>
        <w:t>JUD</w:t>
      </w:r>
      <w:r w:rsidRPr="00347388">
        <w:rPr>
          <w:rFonts w:cs="Arial"/>
          <w:sz w:val="20"/>
          <w:lang w:eastAsia="cs-CZ"/>
        </w:rPr>
        <w:t xml:space="preserve">r. </w:t>
      </w:r>
      <w:r>
        <w:rPr>
          <w:rFonts w:cs="Arial"/>
          <w:sz w:val="20"/>
          <w:lang w:eastAsia="cs-CZ"/>
        </w:rPr>
        <w:t>Adela Danišková</w:t>
      </w:r>
      <w:r w:rsidRPr="00347388">
        <w:rPr>
          <w:rFonts w:cs="Arial"/>
          <w:sz w:val="20"/>
          <w:lang w:eastAsia="cs-CZ"/>
        </w:rPr>
        <w:tab/>
        <w:t>..............................</w:t>
      </w:r>
    </w:p>
    <w:p w14:paraId="62331825" w14:textId="77777777" w:rsidR="003E4CCB" w:rsidRPr="00347388" w:rsidRDefault="003E4CCB" w:rsidP="003E4CCB">
      <w:pPr>
        <w:spacing w:line="360" w:lineRule="auto"/>
        <w:rPr>
          <w:rFonts w:cs="Arial"/>
          <w:sz w:val="20"/>
          <w:lang w:eastAsia="cs-CZ"/>
        </w:rPr>
      </w:pPr>
      <w:r w:rsidRPr="00347388">
        <w:rPr>
          <w:rFonts w:cs="Arial"/>
          <w:sz w:val="20"/>
          <w:lang w:eastAsia="cs-CZ"/>
        </w:rPr>
        <w:t>generálna riaditeľka sekcie európskych programov</w:t>
      </w:r>
      <w:r w:rsidRPr="00347388">
        <w:rPr>
          <w:rFonts w:cs="Arial"/>
          <w:sz w:val="20"/>
          <w:lang w:eastAsia="cs-CZ"/>
        </w:rPr>
        <w:tab/>
      </w:r>
      <w:r w:rsidRPr="00347388">
        <w:rPr>
          <w:rFonts w:cs="Arial"/>
          <w:sz w:val="20"/>
          <w:lang w:eastAsia="cs-CZ"/>
        </w:rPr>
        <w:tab/>
      </w:r>
      <w:r w:rsidRPr="00347388">
        <w:rPr>
          <w:rFonts w:cs="Arial"/>
          <w:sz w:val="20"/>
          <w:lang w:eastAsia="cs-CZ"/>
        </w:rPr>
        <w:tab/>
      </w:r>
    </w:p>
    <w:p w14:paraId="5D3222F9" w14:textId="1D8317B6" w:rsidR="003E4CCB" w:rsidRPr="00347388" w:rsidRDefault="003E4CCB" w:rsidP="003E4CCB">
      <w:pPr>
        <w:spacing w:line="360" w:lineRule="auto"/>
        <w:rPr>
          <w:rFonts w:cs="Arial"/>
          <w:sz w:val="20"/>
          <w:lang w:eastAsia="cs-CZ"/>
        </w:rPr>
      </w:pPr>
      <w:r w:rsidRPr="00347388">
        <w:rPr>
          <w:rFonts w:cs="Arial"/>
          <w:sz w:val="20"/>
          <w:lang w:eastAsia="cs-CZ"/>
        </w:rPr>
        <w:t xml:space="preserve">Dátum: </w:t>
      </w:r>
      <w:del w:id="18" w:author="Autor">
        <w:r w:rsidR="00577A62" w:rsidDel="000922B4">
          <w:rPr>
            <w:rFonts w:cs="Arial"/>
            <w:sz w:val="20"/>
            <w:lang w:eastAsia="cs-CZ"/>
          </w:rPr>
          <w:delText>28</w:delText>
        </w:r>
      </w:del>
      <w:ins w:id="19" w:author="Autor">
        <w:r w:rsidR="000922B4">
          <w:rPr>
            <w:rFonts w:cs="Arial"/>
            <w:sz w:val="20"/>
            <w:lang w:eastAsia="cs-CZ"/>
          </w:rPr>
          <w:t>06</w:t>
        </w:r>
      </w:ins>
      <w:r w:rsidRPr="00E25071">
        <w:rPr>
          <w:rFonts w:cs="Arial"/>
          <w:sz w:val="20"/>
          <w:lang w:eastAsia="cs-CZ"/>
        </w:rPr>
        <w:t>. </w:t>
      </w:r>
      <w:del w:id="20" w:author="Autor">
        <w:r w:rsidR="00577A62" w:rsidDel="000922B4">
          <w:rPr>
            <w:rFonts w:cs="Arial"/>
            <w:sz w:val="20"/>
            <w:lang w:eastAsia="cs-CZ"/>
          </w:rPr>
          <w:delText>11</w:delText>
        </w:r>
      </w:del>
      <w:ins w:id="21" w:author="Autor">
        <w:r w:rsidR="000922B4">
          <w:rPr>
            <w:rFonts w:cs="Arial"/>
            <w:sz w:val="20"/>
            <w:lang w:eastAsia="cs-CZ"/>
          </w:rPr>
          <w:t>02</w:t>
        </w:r>
      </w:ins>
      <w:r w:rsidRPr="00E25071">
        <w:rPr>
          <w:rFonts w:cs="Arial"/>
          <w:sz w:val="20"/>
          <w:lang w:eastAsia="cs-CZ"/>
        </w:rPr>
        <w:t>. 201</w:t>
      </w:r>
      <w:del w:id="22" w:author="Autor">
        <w:r w:rsidR="00E25071" w:rsidRPr="00E25071" w:rsidDel="000922B4">
          <w:rPr>
            <w:rFonts w:cs="Arial"/>
            <w:sz w:val="20"/>
            <w:lang w:eastAsia="cs-CZ"/>
          </w:rPr>
          <w:delText>7</w:delText>
        </w:r>
      </w:del>
      <w:ins w:id="23" w:author="Autor">
        <w:r w:rsidR="000922B4">
          <w:rPr>
            <w:rFonts w:cs="Arial"/>
            <w:sz w:val="20"/>
            <w:lang w:eastAsia="cs-CZ"/>
          </w:rPr>
          <w:t>8</w:t>
        </w:r>
      </w:ins>
    </w:p>
    <w:p w14:paraId="67749AFF" w14:textId="77777777" w:rsidR="003E4CCB" w:rsidRPr="00347388" w:rsidRDefault="003E4CCB" w:rsidP="003E4CCB">
      <w:pPr>
        <w:spacing w:line="360" w:lineRule="auto"/>
        <w:rPr>
          <w:rFonts w:cs="Arial"/>
          <w:sz w:val="20"/>
          <w:lang w:eastAsia="cs-CZ"/>
        </w:rPr>
      </w:pPr>
    </w:p>
    <w:p w14:paraId="7F6B2218" w14:textId="77777777" w:rsidR="003E4CCB" w:rsidRPr="00347388" w:rsidRDefault="003E4CCB" w:rsidP="003E4CCB">
      <w:pPr>
        <w:tabs>
          <w:tab w:val="center" w:pos="4536"/>
          <w:tab w:val="right" w:pos="9072"/>
        </w:tabs>
        <w:rPr>
          <w:rFonts w:cs="Arial"/>
          <w:sz w:val="20"/>
          <w:lang w:eastAsia="cs-CZ"/>
        </w:rPr>
      </w:pPr>
      <w:r w:rsidRPr="00347388">
        <w:rPr>
          <w:rFonts w:cs="Arial"/>
          <w:sz w:val="20"/>
          <w:lang w:eastAsia="cs-CZ"/>
        </w:rPr>
        <w:tab/>
      </w:r>
    </w:p>
    <w:p w14:paraId="4C07DD6B" w14:textId="77777777" w:rsidR="003E4CCB" w:rsidRPr="00347388" w:rsidRDefault="003E4CCB" w:rsidP="003E4CCB">
      <w:pPr>
        <w:jc w:val="center"/>
        <w:rPr>
          <w:rFonts w:cs="Arial"/>
          <w:sz w:val="18"/>
          <w:lang w:eastAsia="cs-CZ"/>
        </w:rPr>
      </w:pPr>
    </w:p>
    <w:p w14:paraId="64C61E85" w14:textId="57A8516D" w:rsidR="003E4CCB" w:rsidRDefault="003E4CCB" w:rsidP="003E4CCB">
      <w:pPr>
        <w:jc w:val="center"/>
        <w:rPr>
          <w:color w:val="001D58"/>
          <w:sz w:val="60"/>
        </w:rPr>
      </w:pPr>
      <w:r w:rsidRPr="00E25071">
        <w:rPr>
          <w:rFonts w:cs="Arial"/>
          <w:sz w:val="18"/>
          <w:lang w:eastAsia="cs-CZ"/>
        </w:rPr>
        <w:t xml:space="preserve">Verzia: </w:t>
      </w:r>
      <w:del w:id="24" w:author="Autor">
        <w:r w:rsidR="00541EA6" w:rsidDel="000922B4">
          <w:rPr>
            <w:rFonts w:cs="Arial"/>
            <w:sz w:val="18"/>
            <w:lang w:eastAsia="cs-CZ"/>
          </w:rPr>
          <w:delText>3</w:delText>
        </w:r>
      </w:del>
      <w:ins w:id="25" w:author="Autor">
        <w:r w:rsidR="000922B4">
          <w:rPr>
            <w:rFonts w:cs="Arial"/>
            <w:sz w:val="18"/>
            <w:lang w:eastAsia="cs-CZ"/>
          </w:rPr>
          <w:t>4</w:t>
        </w:r>
      </w:ins>
      <w:r w:rsidRPr="00E25071">
        <w:rPr>
          <w:rFonts w:cs="Arial"/>
          <w:sz w:val="18"/>
          <w:lang w:eastAsia="cs-CZ"/>
        </w:rPr>
        <w:t>.</w:t>
      </w:r>
      <w:del w:id="26" w:author="Autor">
        <w:r w:rsidR="00577A62" w:rsidDel="000922B4">
          <w:rPr>
            <w:rFonts w:cs="Arial"/>
            <w:sz w:val="18"/>
            <w:lang w:eastAsia="cs-CZ"/>
          </w:rPr>
          <w:delText>4</w:delText>
        </w:r>
      </w:del>
      <w:ins w:id="27" w:author="Autor">
        <w:r w:rsidR="000922B4">
          <w:rPr>
            <w:rFonts w:cs="Arial"/>
            <w:sz w:val="18"/>
            <w:lang w:eastAsia="cs-CZ"/>
          </w:rPr>
          <w:t>0</w:t>
        </w:r>
      </w:ins>
      <w:r w:rsidRPr="00E25071">
        <w:rPr>
          <w:rFonts w:cs="Arial"/>
          <w:sz w:val="18"/>
          <w:lang w:eastAsia="cs-CZ"/>
        </w:rPr>
        <w:t xml:space="preserve">; platnosť od: </w:t>
      </w:r>
      <w:del w:id="28" w:author="Autor">
        <w:r w:rsidR="00577A62" w:rsidDel="000922B4">
          <w:rPr>
            <w:rFonts w:cs="Arial"/>
            <w:sz w:val="18"/>
            <w:lang w:eastAsia="cs-CZ"/>
          </w:rPr>
          <w:delText>28</w:delText>
        </w:r>
      </w:del>
      <w:ins w:id="29" w:author="Autor">
        <w:r w:rsidR="000922B4">
          <w:rPr>
            <w:rFonts w:cs="Arial"/>
            <w:sz w:val="18"/>
            <w:lang w:eastAsia="cs-CZ"/>
          </w:rPr>
          <w:t>06</w:t>
        </w:r>
      </w:ins>
      <w:r w:rsidRPr="00E25071">
        <w:rPr>
          <w:rFonts w:cs="Arial"/>
          <w:sz w:val="18"/>
          <w:lang w:eastAsia="cs-CZ"/>
        </w:rPr>
        <w:t xml:space="preserve">. </w:t>
      </w:r>
      <w:del w:id="30" w:author="Autor">
        <w:r w:rsidR="00CA697B" w:rsidDel="000922B4">
          <w:rPr>
            <w:rFonts w:cs="Arial"/>
            <w:sz w:val="18"/>
            <w:lang w:eastAsia="cs-CZ"/>
          </w:rPr>
          <w:delText>1</w:delText>
        </w:r>
        <w:r w:rsidR="00577A62" w:rsidDel="000922B4">
          <w:rPr>
            <w:rFonts w:cs="Arial"/>
            <w:sz w:val="18"/>
            <w:lang w:eastAsia="cs-CZ"/>
          </w:rPr>
          <w:delText>1</w:delText>
        </w:r>
      </w:del>
      <w:ins w:id="31" w:author="Autor">
        <w:r w:rsidR="000922B4">
          <w:rPr>
            <w:rFonts w:cs="Arial"/>
            <w:sz w:val="18"/>
            <w:lang w:eastAsia="cs-CZ"/>
          </w:rPr>
          <w:t>02</w:t>
        </w:r>
      </w:ins>
      <w:r w:rsidRPr="00E25071">
        <w:rPr>
          <w:rFonts w:cs="Arial"/>
          <w:sz w:val="18"/>
          <w:lang w:eastAsia="cs-CZ"/>
        </w:rPr>
        <w:t>. 201</w:t>
      </w:r>
      <w:ins w:id="32" w:author="Autor">
        <w:r w:rsidR="000922B4">
          <w:rPr>
            <w:rFonts w:cs="Arial"/>
            <w:sz w:val="18"/>
            <w:lang w:eastAsia="cs-CZ"/>
          </w:rPr>
          <w:t>8</w:t>
        </w:r>
      </w:ins>
      <w:del w:id="33" w:author="Autor">
        <w:r w:rsidR="00E25071" w:rsidRPr="00E25071" w:rsidDel="000922B4">
          <w:rPr>
            <w:rFonts w:cs="Arial"/>
            <w:sz w:val="18"/>
            <w:lang w:eastAsia="cs-CZ"/>
          </w:rPr>
          <w:delText>7</w:delText>
        </w:r>
      </w:del>
      <w:r w:rsidRPr="00E25071">
        <w:rPr>
          <w:rFonts w:cs="Arial"/>
          <w:sz w:val="18"/>
          <w:lang w:eastAsia="cs-CZ"/>
        </w:rPr>
        <w:t xml:space="preserve">, účinnosť od: </w:t>
      </w:r>
      <w:del w:id="34" w:author="Autor">
        <w:r w:rsidR="00577A62" w:rsidDel="000922B4">
          <w:rPr>
            <w:rFonts w:cs="Arial"/>
            <w:sz w:val="18"/>
            <w:lang w:eastAsia="cs-CZ"/>
          </w:rPr>
          <w:delText>28</w:delText>
        </w:r>
      </w:del>
      <w:ins w:id="35" w:author="Autor">
        <w:r w:rsidR="000922B4">
          <w:rPr>
            <w:rFonts w:cs="Arial"/>
            <w:sz w:val="18"/>
            <w:lang w:eastAsia="cs-CZ"/>
          </w:rPr>
          <w:t>06</w:t>
        </w:r>
      </w:ins>
      <w:r w:rsidRPr="00E25071">
        <w:rPr>
          <w:rFonts w:cs="Arial"/>
          <w:sz w:val="18"/>
          <w:lang w:eastAsia="cs-CZ"/>
        </w:rPr>
        <w:t xml:space="preserve">. </w:t>
      </w:r>
      <w:del w:id="36" w:author="Autor">
        <w:r w:rsidR="00CA697B" w:rsidDel="000922B4">
          <w:rPr>
            <w:rFonts w:cs="Arial"/>
            <w:sz w:val="18"/>
            <w:lang w:eastAsia="cs-CZ"/>
          </w:rPr>
          <w:delText>1</w:delText>
        </w:r>
        <w:r w:rsidR="00577A62" w:rsidDel="000922B4">
          <w:rPr>
            <w:rFonts w:cs="Arial"/>
            <w:sz w:val="18"/>
            <w:lang w:eastAsia="cs-CZ"/>
          </w:rPr>
          <w:delText>1</w:delText>
        </w:r>
      </w:del>
      <w:ins w:id="37" w:author="Autor">
        <w:r w:rsidR="000922B4">
          <w:rPr>
            <w:rFonts w:cs="Arial"/>
            <w:sz w:val="18"/>
            <w:lang w:eastAsia="cs-CZ"/>
          </w:rPr>
          <w:t>02</w:t>
        </w:r>
      </w:ins>
      <w:r w:rsidRPr="00E25071">
        <w:rPr>
          <w:rFonts w:cs="Arial"/>
          <w:sz w:val="18"/>
          <w:lang w:eastAsia="cs-CZ"/>
        </w:rPr>
        <w:t>. 201</w:t>
      </w:r>
      <w:del w:id="38" w:author="Autor">
        <w:r w:rsidR="00E25071" w:rsidRPr="00E25071" w:rsidDel="000922B4">
          <w:rPr>
            <w:rFonts w:cs="Arial"/>
            <w:sz w:val="18"/>
            <w:lang w:eastAsia="cs-CZ"/>
          </w:rPr>
          <w:delText>7</w:delText>
        </w:r>
      </w:del>
      <w:ins w:id="39" w:author="Autor">
        <w:r w:rsidR="000922B4">
          <w:rPr>
            <w:rFonts w:cs="Arial"/>
            <w:sz w:val="18"/>
            <w:lang w:eastAsia="cs-CZ"/>
          </w:rPr>
          <w:t>8</w:t>
        </w:r>
      </w:ins>
      <w:r>
        <w:rPr>
          <w:b/>
          <w:sz w:val="60"/>
        </w:rPr>
        <w:br w:type="page"/>
      </w:r>
    </w:p>
    <w:p w14:paraId="1F8DCD8D" w14:textId="77777777" w:rsidR="003E4CCB" w:rsidRPr="003E4CCB" w:rsidRDefault="003E4CCB" w:rsidP="003E4CCB">
      <w:pPr>
        <w:pStyle w:val="Hlavikaobsahu"/>
        <w:rPr>
          <w:rFonts w:cs="Arial"/>
          <w:b w:val="0"/>
          <w:sz w:val="60"/>
          <w:szCs w:val="60"/>
          <w:lang w:val="sk-SK"/>
        </w:rPr>
      </w:pPr>
      <w:r w:rsidRPr="003E4CCB">
        <w:rPr>
          <w:rFonts w:cs="Arial"/>
          <w:b w:val="0"/>
          <w:sz w:val="60"/>
          <w:szCs w:val="60"/>
          <w:lang w:val="sk-SK"/>
        </w:rPr>
        <w:lastRenderedPageBreak/>
        <w:t>Obsah</w:t>
      </w:r>
    </w:p>
    <w:p w14:paraId="756D7824" w14:textId="77777777" w:rsidR="003E4CCB" w:rsidRDefault="003E4CCB">
      <w:pPr>
        <w:pStyle w:val="Obsah1"/>
        <w:tabs>
          <w:tab w:val="left" w:pos="482"/>
          <w:tab w:val="right" w:leader="dot" w:pos="9060"/>
        </w:tabs>
        <w:rPr>
          <w:rFonts w:eastAsiaTheme="majorEastAsia" w:cs="Arial"/>
          <w:caps/>
          <w:sz w:val="28"/>
          <w:lang w:eastAsia="cs-CZ"/>
        </w:rPr>
      </w:pPr>
    </w:p>
    <w:bookmarkStart w:id="40" w:name="_Toc410907843"/>
    <w:p w14:paraId="18BC38E9" w14:textId="77777777" w:rsidR="00BF74B6" w:rsidRPr="00E135DC" w:rsidRDefault="000C0542">
      <w:pPr>
        <w:pStyle w:val="Obsah1"/>
        <w:tabs>
          <w:tab w:val="left" w:pos="482"/>
          <w:tab w:val="right" w:leader="dot" w:pos="9060"/>
        </w:tabs>
        <w:rPr>
          <w:rFonts w:eastAsiaTheme="minorEastAsia" w:cs="Arial"/>
          <w:noProof/>
          <w:sz w:val="19"/>
          <w:szCs w:val="19"/>
          <w:lang w:eastAsia="sk-SK"/>
        </w:rPr>
      </w:pPr>
      <w:r w:rsidRPr="00E135DC">
        <w:rPr>
          <w:rFonts w:cs="Arial"/>
          <w:sz w:val="19"/>
          <w:szCs w:val="19"/>
        </w:rPr>
        <w:fldChar w:fldCharType="begin"/>
      </w:r>
      <w:r w:rsidR="003979B2" w:rsidRPr="00E135DC">
        <w:rPr>
          <w:rFonts w:cs="Arial"/>
          <w:sz w:val="19"/>
          <w:szCs w:val="19"/>
        </w:rPr>
        <w:instrText xml:space="preserve"> TOC \o "1-3" \h \z \u </w:instrText>
      </w:r>
      <w:r w:rsidRPr="00E135DC">
        <w:rPr>
          <w:rFonts w:cs="Arial"/>
          <w:sz w:val="19"/>
          <w:szCs w:val="19"/>
        </w:rPr>
        <w:fldChar w:fldCharType="separate"/>
      </w:r>
      <w:hyperlink w:anchor="_Toc440636364" w:history="1">
        <w:r w:rsidR="00BF74B6" w:rsidRPr="00E135DC">
          <w:rPr>
            <w:rStyle w:val="Hypertextovprepojenie"/>
            <w:rFonts w:cs="Arial"/>
            <w:noProof/>
            <w:szCs w:val="19"/>
          </w:rPr>
          <w:t>1</w:t>
        </w:r>
        <w:r w:rsidR="00BF74B6" w:rsidRPr="00E135DC">
          <w:rPr>
            <w:rFonts w:eastAsiaTheme="minorEastAsia" w:cs="Arial"/>
            <w:noProof/>
            <w:sz w:val="19"/>
            <w:szCs w:val="19"/>
            <w:lang w:eastAsia="sk-SK"/>
          </w:rPr>
          <w:tab/>
        </w:r>
        <w:r w:rsidR="00BF74B6" w:rsidRPr="00E135DC">
          <w:rPr>
            <w:rStyle w:val="Hypertextovprepojenie"/>
            <w:rFonts w:cs="Arial"/>
            <w:noProof/>
            <w:szCs w:val="19"/>
          </w:rPr>
          <w:t>Úvod</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_Toc440636364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4</w:t>
        </w:r>
        <w:r w:rsidR="00BF74B6" w:rsidRPr="00E135DC">
          <w:rPr>
            <w:rFonts w:cs="Arial"/>
            <w:noProof/>
            <w:webHidden/>
            <w:sz w:val="19"/>
            <w:szCs w:val="19"/>
          </w:rPr>
          <w:fldChar w:fldCharType="end"/>
        </w:r>
      </w:hyperlink>
    </w:p>
    <w:p w14:paraId="07E00004" w14:textId="77777777" w:rsidR="00BF74B6" w:rsidRPr="00E135DC" w:rsidRDefault="00770F02">
      <w:pPr>
        <w:pStyle w:val="Obsah2"/>
        <w:tabs>
          <w:tab w:val="left" w:pos="960"/>
          <w:tab w:val="right" w:leader="dot" w:pos="9060"/>
        </w:tabs>
        <w:rPr>
          <w:rFonts w:eastAsiaTheme="minorEastAsia" w:cs="Arial"/>
          <w:noProof/>
          <w:sz w:val="19"/>
          <w:szCs w:val="19"/>
          <w:lang w:eastAsia="sk-SK"/>
        </w:rPr>
      </w:pPr>
      <w:hyperlink w:anchor="_Toc440636365" w:history="1">
        <w:r w:rsidR="00BF74B6" w:rsidRPr="00E135DC">
          <w:rPr>
            <w:rStyle w:val="Hypertextovprepojenie"/>
            <w:rFonts w:cs="Arial"/>
            <w:noProof/>
            <w:szCs w:val="19"/>
          </w:rPr>
          <w:t>1.1</w:t>
        </w:r>
        <w:r w:rsidR="00BF74B6" w:rsidRPr="00E135DC">
          <w:rPr>
            <w:rFonts w:eastAsiaTheme="minorEastAsia" w:cs="Arial"/>
            <w:noProof/>
            <w:sz w:val="19"/>
            <w:szCs w:val="19"/>
            <w:lang w:eastAsia="sk-SK"/>
          </w:rPr>
          <w:tab/>
        </w:r>
        <w:r w:rsidR="00BF74B6" w:rsidRPr="00E135DC">
          <w:rPr>
            <w:rStyle w:val="Hypertextovprepojenie"/>
            <w:rFonts w:cs="Arial"/>
            <w:noProof/>
            <w:szCs w:val="19"/>
          </w:rPr>
          <w:t>Účinnosť príručky pre prijímateľa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_Toc440636365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4</w:t>
        </w:r>
        <w:r w:rsidR="00BF74B6" w:rsidRPr="00E135DC">
          <w:rPr>
            <w:rFonts w:cs="Arial"/>
            <w:noProof/>
            <w:webHidden/>
            <w:sz w:val="19"/>
            <w:szCs w:val="19"/>
          </w:rPr>
          <w:fldChar w:fldCharType="end"/>
        </w:r>
      </w:hyperlink>
    </w:p>
    <w:p w14:paraId="376D43DD" w14:textId="77777777" w:rsidR="00BF74B6" w:rsidRPr="00E135DC" w:rsidRDefault="00770F02">
      <w:pPr>
        <w:pStyle w:val="Obsah2"/>
        <w:tabs>
          <w:tab w:val="left" w:pos="960"/>
          <w:tab w:val="right" w:leader="dot" w:pos="9060"/>
        </w:tabs>
        <w:rPr>
          <w:rFonts w:eastAsiaTheme="minorEastAsia" w:cs="Arial"/>
          <w:noProof/>
          <w:sz w:val="19"/>
          <w:szCs w:val="19"/>
          <w:lang w:eastAsia="sk-SK"/>
        </w:rPr>
      </w:pPr>
      <w:hyperlink w:anchor="_Toc440636366" w:history="1">
        <w:r w:rsidR="00BF74B6" w:rsidRPr="00E135DC">
          <w:rPr>
            <w:rStyle w:val="Hypertextovprepojenie"/>
            <w:rFonts w:cs="Arial"/>
            <w:noProof/>
            <w:szCs w:val="19"/>
          </w:rPr>
          <w:t>1.2</w:t>
        </w:r>
        <w:r w:rsidR="00BF74B6" w:rsidRPr="00E135DC">
          <w:rPr>
            <w:rFonts w:eastAsiaTheme="minorEastAsia" w:cs="Arial"/>
            <w:noProof/>
            <w:sz w:val="19"/>
            <w:szCs w:val="19"/>
            <w:lang w:eastAsia="sk-SK"/>
          </w:rPr>
          <w:tab/>
        </w:r>
        <w:r w:rsidR="00BF74B6" w:rsidRPr="00E135DC">
          <w:rPr>
            <w:rStyle w:val="Hypertextovprepojenie"/>
            <w:rFonts w:cs="Arial"/>
            <w:noProof/>
            <w:szCs w:val="19"/>
          </w:rPr>
          <w:t>Cieľ príručky pre prijímateľa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_Toc440636366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4</w:t>
        </w:r>
        <w:r w:rsidR="00BF74B6" w:rsidRPr="00E135DC">
          <w:rPr>
            <w:rFonts w:cs="Arial"/>
            <w:noProof/>
            <w:webHidden/>
            <w:sz w:val="19"/>
            <w:szCs w:val="19"/>
          </w:rPr>
          <w:fldChar w:fldCharType="end"/>
        </w:r>
      </w:hyperlink>
    </w:p>
    <w:p w14:paraId="75D147C7" w14:textId="77777777" w:rsidR="00BF74B6" w:rsidRPr="00E135DC" w:rsidRDefault="00770F02">
      <w:pPr>
        <w:pStyle w:val="Obsah2"/>
        <w:tabs>
          <w:tab w:val="left" w:pos="960"/>
          <w:tab w:val="right" w:leader="dot" w:pos="9060"/>
        </w:tabs>
        <w:rPr>
          <w:rFonts w:eastAsiaTheme="minorEastAsia" w:cs="Arial"/>
          <w:noProof/>
          <w:sz w:val="19"/>
          <w:szCs w:val="19"/>
          <w:lang w:eastAsia="sk-SK"/>
        </w:rPr>
      </w:pPr>
      <w:hyperlink w:anchor="_Toc440636367" w:history="1">
        <w:r w:rsidR="00BF74B6" w:rsidRPr="00E135DC">
          <w:rPr>
            <w:rStyle w:val="Hypertextovprepojenie"/>
            <w:rFonts w:cs="Arial"/>
            <w:noProof/>
            <w:szCs w:val="19"/>
          </w:rPr>
          <w:t>1.3</w:t>
        </w:r>
        <w:r w:rsidR="00BF74B6" w:rsidRPr="00E135DC">
          <w:rPr>
            <w:rFonts w:eastAsiaTheme="minorEastAsia" w:cs="Arial"/>
            <w:noProof/>
            <w:sz w:val="19"/>
            <w:szCs w:val="19"/>
            <w:lang w:eastAsia="sk-SK"/>
          </w:rPr>
          <w:tab/>
        </w:r>
        <w:r w:rsidR="00BF74B6" w:rsidRPr="00E135DC">
          <w:rPr>
            <w:rStyle w:val="Hypertextovprepojenie"/>
            <w:rFonts w:cs="Arial"/>
            <w:noProof/>
            <w:szCs w:val="19"/>
          </w:rPr>
          <w:t>Definícia pojmov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_Toc440636367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5</w:t>
        </w:r>
        <w:r w:rsidR="00BF74B6" w:rsidRPr="00E135DC">
          <w:rPr>
            <w:rFonts w:cs="Arial"/>
            <w:noProof/>
            <w:webHidden/>
            <w:sz w:val="19"/>
            <w:szCs w:val="19"/>
          </w:rPr>
          <w:fldChar w:fldCharType="end"/>
        </w:r>
      </w:hyperlink>
    </w:p>
    <w:p w14:paraId="78BB9CF8" w14:textId="6EAF5739" w:rsidR="00BF74B6" w:rsidRPr="00E135DC" w:rsidRDefault="00770F02">
      <w:pPr>
        <w:pStyle w:val="Obsah2"/>
        <w:tabs>
          <w:tab w:val="left" w:pos="960"/>
          <w:tab w:val="right" w:leader="dot" w:pos="9060"/>
        </w:tabs>
        <w:rPr>
          <w:rFonts w:eastAsiaTheme="minorEastAsia" w:cs="Arial"/>
          <w:noProof/>
          <w:sz w:val="19"/>
          <w:szCs w:val="19"/>
          <w:lang w:eastAsia="sk-SK"/>
        </w:rPr>
      </w:pPr>
      <w:hyperlink w:anchor="_Toc440636368" w:history="1">
        <w:r w:rsidR="00BF74B6" w:rsidRPr="00E135DC">
          <w:rPr>
            <w:rStyle w:val="Hypertextovprepojenie"/>
            <w:rFonts w:cs="Arial"/>
            <w:noProof/>
            <w:szCs w:val="19"/>
          </w:rPr>
          <w:t>1.4</w:t>
        </w:r>
        <w:r w:rsidR="00BF74B6" w:rsidRPr="00E135DC">
          <w:rPr>
            <w:rFonts w:eastAsiaTheme="minorEastAsia" w:cs="Arial"/>
            <w:noProof/>
            <w:sz w:val="19"/>
            <w:szCs w:val="19"/>
            <w:lang w:eastAsia="sk-SK"/>
          </w:rPr>
          <w:tab/>
        </w:r>
        <w:r w:rsidR="00BF74B6" w:rsidRPr="00E135DC">
          <w:rPr>
            <w:rStyle w:val="Hypertextovprepojenie"/>
            <w:rFonts w:cs="Arial"/>
            <w:noProof/>
            <w:szCs w:val="19"/>
          </w:rPr>
          <w:t>Skratky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_Toc440636368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15</w:t>
        </w:r>
        <w:r w:rsidR="00BF74B6" w:rsidRPr="00E135DC">
          <w:rPr>
            <w:rFonts w:cs="Arial"/>
            <w:noProof/>
            <w:webHidden/>
            <w:sz w:val="19"/>
            <w:szCs w:val="19"/>
          </w:rPr>
          <w:fldChar w:fldCharType="end"/>
        </w:r>
      </w:hyperlink>
    </w:p>
    <w:p w14:paraId="5081C3B7" w14:textId="57B2187F" w:rsidR="00BF74B6" w:rsidRPr="00E135DC" w:rsidRDefault="00770F02">
      <w:pPr>
        <w:pStyle w:val="Obsah2"/>
        <w:tabs>
          <w:tab w:val="left" w:pos="960"/>
          <w:tab w:val="right" w:leader="dot" w:pos="9060"/>
        </w:tabs>
        <w:rPr>
          <w:rFonts w:eastAsiaTheme="minorEastAsia" w:cs="Arial"/>
          <w:noProof/>
          <w:sz w:val="19"/>
          <w:szCs w:val="19"/>
          <w:lang w:eastAsia="sk-SK"/>
        </w:rPr>
      </w:pPr>
      <w:hyperlink w:anchor="_Toc440636369" w:history="1">
        <w:r w:rsidR="00BF74B6" w:rsidRPr="00E135DC">
          <w:rPr>
            <w:rStyle w:val="Hypertextovprepojenie"/>
            <w:rFonts w:cs="Arial"/>
            <w:noProof/>
            <w:szCs w:val="19"/>
          </w:rPr>
          <w:t>1.5</w:t>
        </w:r>
        <w:r w:rsidR="00BF74B6" w:rsidRPr="00E135DC">
          <w:rPr>
            <w:rFonts w:eastAsiaTheme="minorEastAsia" w:cs="Arial"/>
            <w:noProof/>
            <w:sz w:val="19"/>
            <w:szCs w:val="19"/>
            <w:lang w:eastAsia="sk-SK"/>
          </w:rPr>
          <w:tab/>
        </w:r>
        <w:r w:rsidR="00BF74B6" w:rsidRPr="00E135DC">
          <w:rPr>
            <w:rStyle w:val="Hypertextovprepojenie"/>
            <w:rFonts w:cs="Arial"/>
            <w:noProof/>
            <w:szCs w:val="19"/>
          </w:rPr>
          <w:t>Legislatíva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_Toc440636369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17</w:t>
        </w:r>
        <w:r w:rsidR="00BF74B6" w:rsidRPr="00E135DC">
          <w:rPr>
            <w:rFonts w:cs="Arial"/>
            <w:noProof/>
            <w:webHidden/>
            <w:sz w:val="19"/>
            <w:szCs w:val="19"/>
          </w:rPr>
          <w:fldChar w:fldCharType="end"/>
        </w:r>
      </w:hyperlink>
    </w:p>
    <w:p w14:paraId="1D3E136E" w14:textId="6662B2DA" w:rsidR="00BF74B6" w:rsidRPr="00E135DC" w:rsidRDefault="00770F02">
      <w:pPr>
        <w:pStyle w:val="Obsah1"/>
        <w:tabs>
          <w:tab w:val="left" w:pos="482"/>
          <w:tab w:val="right" w:leader="dot" w:pos="9060"/>
        </w:tabs>
        <w:rPr>
          <w:rFonts w:eastAsiaTheme="minorEastAsia" w:cs="Arial"/>
          <w:noProof/>
          <w:sz w:val="19"/>
          <w:szCs w:val="19"/>
          <w:lang w:eastAsia="sk-SK"/>
        </w:rPr>
      </w:pPr>
      <w:hyperlink w:anchor="_Toc440636370" w:history="1">
        <w:r w:rsidR="00BF74B6" w:rsidRPr="00E135DC">
          <w:rPr>
            <w:rStyle w:val="Hypertextovprepojenie"/>
            <w:rFonts w:cs="Arial"/>
            <w:noProof/>
            <w:szCs w:val="19"/>
          </w:rPr>
          <w:t>2</w:t>
        </w:r>
        <w:r w:rsidR="00BF74B6" w:rsidRPr="00E135DC">
          <w:rPr>
            <w:rFonts w:eastAsiaTheme="minorEastAsia" w:cs="Arial"/>
            <w:noProof/>
            <w:sz w:val="19"/>
            <w:szCs w:val="19"/>
            <w:lang w:eastAsia="sk-SK"/>
          </w:rPr>
          <w:tab/>
        </w:r>
        <w:r w:rsidR="00BF74B6" w:rsidRPr="00E135DC">
          <w:rPr>
            <w:rStyle w:val="Hypertextovprepojenie"/>
            <w:rFonts w:cs="Arial"/>
            <w:noProof/>
            <w:szCs w:val="19"/>
          </w:rPr>
          <w:t>Realizácia projektov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_Toc440636370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18</w:t>
        </w:r>
        <w:r w:rsidR="00BF74B6" w:rsidRPr="00E135DC">
          <w:rPr>
            <w:rFonts w:cs="Arial"/>
            <w:noProof/>
            <w:webHidden/>
            <w:sz w:val="19"/>
            <w:szCs w:val="19"/>
          </w:rPr>
          <w:fldChar w:fldCharType="end"/>
        </w:r>
      </w:hyperlink>
    </w:p>
    <w:p w14:paraId="717C3587" w14:textId="7374328E" w:rsidR="00BF74B6" w:rsidRPr="00E135DC" w:rsidRDefault="00770F02">
      <w:pPr>
        <w:pStyle w:val="Obsah2"/>
        <w:tabs>
          <w:tab w:val="left" w:pos="960"/>
          <w:tab w:val="right" w:leader="dot" w:pos="9060"/>
        </w:tabs>
        <w:rPr>
          <w:rFonts w:eastAsiaTheme="minorEastAsia" w:cs="Arial"/>
          <w:noProof/>
          <w:sz w:val="19"/>
          <w:szCs w:val="19"/>
          <w:lang w:eastAsia="sk-SK"/>
        </w:rPr>
      </w:pPr>
      <w:hyperlink w:anchor="_Toc440636371" w:history="1">
        <w:r w:rsidR="00BF74B6" w:rsidRPr="00E135DC">
          <w:rPr>
            <w:rStyle w:val="Hypertextovprepojenie"/>
            <w:rFonts w:cs="Arial"/>
            <w:noProof/>
            <w:szCs w:val="19"/>
          </w:rPr>
          <w:t>2.1</w:t>
        </w:r>
        <w:r w:rsidR="00BF74B6" w:rsidRPr="00E135DC">
          <w:rPr>
            <w:rFonts w:eastAsiaTheme="minorEastAsia" w:cs="Arial"/>
            <w:noProof/>
            <w:sz w:val="19"/>
            <w:szCs w:val="19"/>
            <w:lang w:eastAsia="sk-SK"/>
          </w:rPr>
          <w:tab/>
        </w:r>
        <w:r w:rsidR="00BF74B6" w:rsidRPr="00E135DC">
          <w:rPr>
            <w:rStyle w:val="Hypertextovprepojenie"/>
            <w:rFonts w:cs="Arial"/>
            <w:noProof/>
            <w:szCs w:val="19"/>
          </w:rPr>
          <w:t>Všeobecné informácie k realizácii projektov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_Toc440636371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18</w:t>
        </w:r>
        <w:r w:rsidR="00BF74B6" w:rsidRPr="00E135DC">
          <w:rPr>
            <w:rFonts w:cs="Arial"/>
            <w:noProof/>
            <w:webHidden/>
            <w:sz w:val="19"/>
            <w:szCs w:val="19"/>
          </w:rPr>
          <w:fldChar w:fldCharType="end"/>
        </w:r>
      </w:hyperlink>
    </w:p>
    <w:p w14:paraId="451E82B0" w14:textId="4BC457DD" w:rsidR="00BF74B6" w:rsidRPr="00E135DC" w:rsidRDefault="00770F02">
      <w:pPr>
        <w:pStyle w:val="Obsah3"/>
        <w:rPr>
          <w:rFonts w:eastAsiaTheme="minorEastAsia" w:cs="Arial"/>
          <w:noProof/>
          <w:sz w:val="19"/>
          <w:szCs w:val="19"/>
          <w:lang w:eastAsia="sk-SK"/>
        </w:rPr>
      </w:pPr>
      <w:hyperlink w:anchor="_Toc440636372" w:history="1">
        <w:r w:rsidR="00BF74B6" w:rsidRPr="00E135DC">
          <w:rPr>
            <w:rStyle w:val="Hypertextovprepojenie"/>
            <w:rFonts w:cs="Arial"/>
            <w:noProof/>
            <w:szCs w:val="19"/>
          </w:rPr>
          <w:t>2.1.1</w:t>
        </w:r>
        <w:r w:rsidR="00BF74B6" w:rsidRPr="00E135DC">
          <w:rPr>
            <w:rFonts w:eastAsiaTheme="minorEastAsia" w:cs="Arial"/>
            <w:noProof/>
            <w:sz w:val="19"/>
            <w:szCs w:val="19"/>
            <w:lang w:eastAsia="sk-SK"/>
          </w:rPr>
          <w:tab/>
        </w:r>
        <w:r w:rsidR="00BF74B6" w:rsidRPr="00E135DC">
          <w:rPr>
            <w:rStyle w:val="Hypertextovprepojenie"/>
            <w:rFonts w:cs="Arial"/>
            <w:noProof/>
            <w:szCs w:val="19"/>
          </w:rPr>
          <w:t>Všeobecné informácie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_Toc440636372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18</w:t>
        </w:r>
        <w:r w:rsidR="00BF74B6" w:rsidRPr="00E135DC">
          <w:rPr>
            <w:rFonts w:cs="Arial"/>
            <w:noProof/>
            <w:webHidden/>
            <w:sz w:val="19"/>
            <w:szCs w:val="19"/>
          </w:rPr>
          <w:fldChar w:fldCharType="end"/>
        </w:r>
      </w:hyperlink>
    </w:p>
    <w:p w14:paraId="3E888383" w14:textId="466B90E0" w:rsidR="00BF74B6" w:rsidRPr="00E135DC" w:rsidRDefault="00770F02">
      <w:pPr>
        <w:pStyle w:val="Obsah3"/>
        <w:rPr>
          <w:rFonts w:eastAsiaTheme="minorEastAsia" w:cs="Arial"/>
          <w:noProof/>
          <w:sz w:val="19"/>
          <w:szCs w:val="19"/>
          <w:lang w:eastAsia="sk-SK"/>
        </w:rPr>
      </w:pPr>
      <w:hyperlink w:anchor="_Toc440636373" w:history="1">
        <w:r w:rsidR="00BF74B6" w:rsidRPr="00E135DC">
          <w:rPr>
            <w:rStyle w:val="Hypertextovprepojenie"/>
            <w:rFonts w:cs="Arial"/>
            <w:noProof/>
            <w:szCs w:val="19"/>
          </w:rPr>
          <w:t>2.1.2</w:t>
        </w:r>
        <w:r w:rsidR="00BF74B6" w:rsidRPr="00E135DC">
          <w:rPr>
            <w:rFonts w:eastAsiaTheme="minorEastAsia" w:cs="Arial"/>
            <w:noProof/>
            <w:sz w:val="19"/>
            <w:szCs w:val="19"/>
            <w:lang w:eastAsia="sk-SK"/>
          </w:rPr>
          <w:tab/>
        </w:r>
        <w:r w:rsidR="00BF74B6" w:rsidRPr="00E135DC">
          <w:rPr>
            <w:rStyle w:val="Hypertextovprepojenie"/>
            <w:rFonts w:cs="Arial"/>
            <w:noProof/>
            <w:szCs w:val="19"/>
          </w:rPr>
          <w:t>Na čo nezabudnúť po podpise zmluvy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_Toc440636373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18</w:t>
        </w:r>
        <w:r w:rsidR="00BF74B6" w:rsidRPr="00E135DC">
          <w:rPr>
            <w:rFonts w:cs="Arial"/>
            <w:noProof/>
            <w:webHidden/>
            <w:sz w:val="19"/>
            <w:szCs w:val="19"/>
          </w:rPr>
          <w:fldChar w:fldCharType="end"/>
        </w:r>
      </w:hyperlink>
    </w:p>
    <w:p w14:paraId="162A0FCF" w14:textId="27A1C82E" w:rsidR="00BF74B6" w:rsidRPr="00E135DC" w:rsidRDefault="00770F02">
      <w:pPr>
        <w:pStyle w:val="Obsah2"/>
        <w:tabs>
          <w:tab w:val="left" w:pos="960"/>
          <w:tab w:val="right" w:leader="dot" w:pos="9060"/>
        </w:tabs>
        <w:rPr>
          <w:rFonts w:eastAsiaTheme="minorEastAsia" w:cs="Arial"/>
          <w:noProof/>
          <w:sz w:val="19"/>
          <w:szCs w:val="19"/>
          <w:lang w:eastAsia="sk-SK"/>
        </w:rPr>
      </w:pPr>
      <w:hyperlink w:anchor="_Toc440636374" w:history="1">
        <w:r w:rsidR="00BF74B6" w:rsidRPr="00E135DC">
          <w:rPr>
            <w:rStyle w:val="Hypertextovprepojenie"/>
            <w:rFonts w:cs="Arial"/>
            <w:noProof/>
            <w:szCs w:val="19"/>
          </w:rPr>
          <w:t>2.2</w:t>
        </w:r>
        <w:r w:rsidR="00BF74B6" w:rsidRPr="00E135DC">
          <w:rPr>
            <w:rFonts w:eastAsiaTheme="minorEastAsia" w:cs="Arial"/>
            <w:noProof/>
            <w:sz w:val="19"/>
            <w:szCs w:val="19"/>
            <w:lang w:eastAsia="sk-SK"/>
          </w:rPr>
          <w:tab/>
        </w:r>
        <w:r w:rsidR="00BF74B6" w:rsidRPr="00E135DC">
          <w:rPr>
            <w:rStyle w:val="Hypertextovprepojenie"/>
            <w:rFonts w:cs="Arial"/>
            <w:noProof/>
            <w:szCs w:val="19"/>
          </w:rPr>
          <w:t>Monitorovanie projektu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_Toc440636374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20</w:t>
        </w:r>
        <w:r w:rsidR="00BF74B6" w:rsidRPr="00E135DC">
          <w:rPr>
            <w:rFonts w:cs="Arial"/>
            <w:noProof/>
            <w:webHidden/>
            <w:sz w:val="19"/>
            <w:szCs w:val="19"/>
          </w:rPr>
          <w:fldChar w:fldCharType="end"/>
        </w:r>
      </w:hyperlink>
    </w:p>
    <w:p w14:paraId="66AD3C28" w14:textId="04894848" w:rsidR="00BF74B6" w:rsidRPr="00E135DC" w:rsidRDefault="00770F02">
      <w:pPr>
        <w:pStyle w:val="Obsah2"/>
        <w:tabs>
          <w:tab w:val="left" w:pos="960"/>
          <w:tab w:val="right" w:leader="dot" w:pos="9060"/>
        </w:tabs>
        <w:rPr>
          <w:rFonts w:eastAsiaTheme="minorEastAsia" w:cs="Arial"/>
          <w:noProof/>
          <w:sz w:val="19"/>
          <w:szCs w:val="19"/>
          <w:lang w:eastAsia="sk-SK"/>
        </w:rPr>
      </w:pPr>
      <w:hyperlink w:anchor="_Toc440636375" w:history="1">
        <w:r w:rsidR="00BF74B6" w:rsidRPr="00E135DC">
          <w:rPr>
            <w:rStyle w:val="Hypertextovprepojenie"/>
            <w:rFonts w:cs="Arial"/>
            <w:noProof/>
            <w:szCs w:val="19"/>
          </w:rPr>
          <w:t>2.3</w:t>
        </w:r>
        <w:r w:rsidR="00BF74B6" w:rsidRPr="00E135DC">
          <w:rPr>
            <w:rFonts w:eastAsiaTheme="minorEastAsia" w:cs="Arial"/>
            <w:noProof/>
            <w:sz w:val="19"/>
            <w:szCs w:val="19"/>
            <w:lang w:eastAsia="sk-SK"/>
          </w:rPr>
          <w:tab/>
        </w:r>
        <w:r w:rsidR="00BF74B6" w:rsidRPr="00E135DC">
          <w:rPr>
            <w:rStyle w:val="Hypertextovprepojenie"/>
            <w:rFonts w:cs="Arial"/>
            <w:noProof/>
            <w:szCs w:val="19"/>
          </w:rPr>
          <w:t>Zmena zmluvy o NFP</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_Toc440636375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24</w:t>
        </w:r>
        <w:r w:rsidR="00BF74B6" w:rsidRPr="00E135DC">
          <w:rPr>
            <w:rFonts w:cs="Arial"/>
            <w:noProof/>
            <w:webHidden/>
            <w:sz w:val="19"/>
            <w:szCs w:val="19"/>
          </w:rPr>
          <w:fldChar w:fldCharType="end"/>
        </w:r>
      </w:hyperlink>
    </w:p>
    <w:p w14:paraId="1EE9C112" w14:textId="21A6B525" w:rsidR="00BF74B6" w:rsidRPr="00E135DC" w:rsidRDefault="00770F02">
      <w:pPr>
        <w:pStyle w:val="Obsah3"/>
        <w:rPr>
          <w:rFonts w:eastAsiaTheme="minorEastAsia" w:cs="Arial"/>
          <w:noProof/>
          <w:sz w:val="19"/>
          <w:szCs w:val="19"/>
          <w:lang w:eastAsia="sk-SK"/>
        </w:rPr>
      </w:pPr>
      <w:hyperlink w:anchor="_Toc440636376" w:history="1">
        <w:r w:rsidR="00BF74B6" w:rsidRPr="00E135DC">
          <w:rPr>
            <w:rStyle w:val="Hypertextovprepojenie"/>
            <w:rFonts w:cs="Arial"/>
            <w:noProof/>
            <w:szCs w:val="19"/>
          </w:rPr>
          <w:t>2.3.1</w:t>
        </w:r>
        <w:r w:rsidR="00BF74B6" w:rsidRPr="00E135DC">
          <w:rPr>
            <w:rFonts w:eastAsiaTheme="minorEastAsia" w:cs="Arial"/>
            <w:noProof/>
            <w:sz w:val="19"/>
            <w:szCs w:val="19"/>
            <w:lang w:eastAsia="sk-SK"/>
          </w:rPr>
          <w:tab/>
        </w:r>
        <w:r w:rsidR="00BF74B6" w:rsidRPr="00E135DC">
          <w:rPr>
            <w:rStyle w:val="Hypertextovprepojenie"/>
            <w:rFonts w:cs="Arial"/>
            <w:noProof/>
            <w:szCs w:val="19"/>
          </w:rPr>
          <w:t>Charakter zmien a spôsob posudzovania zmien</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_Toc440636376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24</w:t>
        </w:r>
        <w:r w:rsidR="00BF74B6" w:rsidRPr="00E135DC">
          <w:rPr>
            <w:rFonts w:cs="Arial"/>
            <w:noProof/>
            <w:webHidden/>
            <w:sz w:val="19"/>
            <w:szCs w:val="19"/>
          </w:rPr>
          <w:fldChar w:fldCharType="end"/>
        </w:r>
      </w:hyperlink>
    </w:p>
    <w:p w14:paraId="08A090A8" w14:textId="13800EC2" w:rsidR="00BF74B6" w:rsidRPr="00E135DC" w:rsidRDefault="00770F02">
      <w:pPr>
        <w:pStyle w:val="Obsah3"/>
        <w:rPr>
          <w:rFonts w:eastAsiaTheme="minorEastAsia" w:cs="Arial"/>
          <w:noProof/>
          <w:sz w:val="19"/>
          <w:szCs w:val="19"/>
          <w:lang w:eastAsia="sk-SK"/>
        </w:rPr>
      </w:pPr>
      <w:hyperlink w:anchor="_Toc440636377" w:history="1">
        <w:r w:rsidR="00BF74B6" w:rsidRPr="00E135DC">
          <w:rPr>
            <w:rStyle w:val="Hypertextovprepojenie"/>
            <w:rFonts w:cs="Arial"/>
            <w:noProof/>
            <w:szCs w:val="19"/>
          </w:rPr>
          <w:t>2.3.2</w:t>
        </w:r>
        <w:r w:rsidR="00BF74B6" w:rsidRPr="00E135DC">
          <w:rPr>
            <w:rFonts w:eastAsiaTheme="minorEastAsia" w:cs="Arial"/>
            <w:noProof/>
            <w:sz w:val="19"/>
            <w:szCs w:val="19"/>
            <w:lang w:eastAsia="sk-SK"/>
          </w:rPr>
          <w:tab/>
        </w:r>
        <w:r w:rsidR="00BF74B6" w:rsidRPr="00E135DC">
          <w:rPr>
            <w:rStyle w:val="Hypertextovprepojenie"/>
            <w:rFonts w:cs="Arial"/>
            <w:noProof/>
            <w:szCs w:val="19"/>
          </w:rPr>
          <w:t>Administrácia zmenového konania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_Toc440636377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26</w:t>
        </w:r>
        <w:r w:rsidR="00BF74B6" w:rsidRPr="00E135DC">
          <w:rPr>
            <w:rFonts w:cs="Arial"/>
            <w:noProof/>
            <w:webHidden/>
            <w:sz w:val="19"/>
            <w:szCs w:val="19"/>
          </w:rPr>
          <w:fldChar w:fldCharType="end"/>
        </w:r>
      </w:hyperlink>
    </w:p>
    <w:p w14:paraId="12DA2A97" w14:textId="53EF9FE9" w:rsidR="00BF74B6" w:rsidRPr="00E135DC" w:rsidRDefault="00770F02">
      <w:pPr>
        <w:pStyle w:val="Obsah3"/>
        <w:rPr>
          <w:rFonts w:eastAsiaTheme="minorEastAsia" w:cs="Arial"/>
          <w:noProof/>
          <w:sz w:val="19"/>
          <w:szCs w:val="19"/>
          <w:lang w:eastAsia="sk-SK"/>
        </w:rPr>
      </w:pPr>
      <w:hyperlink w:anchor="_Toc440636378" w:history="1">
        <w:r w:rsidR="00BF74B6" w:rsidRPr="00E135DC">
          <w:rPr>
            <w:rStyle w:val="Hypertextovprepojenie"/>
            <w:rFonts w:cs="Arial"/>
            <w:noProof/>
            <w:szCs w:val="19"/>
          </w:rPr>
          <w:t>2.3.3</w:t>
        </w:r>
        <w:r w:rsidR="00BF74B6" w:rsidRPr="00E135DC">
          <w:rPr>
            <w:rFonts w:eastAsiaTheme="minorEastAsia" w:cs="Arial"/>
            <w:noProof/>
            <w:sz w:val="19"/>
            <w:szCs w:val="19"/>
            <w:lang w:eastAsia="sk-SK"/>
          </w:rPr>
          <w:tab/>
        </w:r>
        <w:r w:rsidR="00BF74B6" w:rsidRPr="00E135DC">
          <w:rPr>
            <w:rStyle w:val="Hypertextovprepojenie"/>
            <w:rFonts w:cs="Arial"/>
            <w:noProof/>
            <w:szCs w:val="19"/>
          </w:rPr>
          <w:t>Ukončenie zmluvného vzťahu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_Toc440636378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28</w:t>
        </w:r>
        <w:r w:rsidR="00BF74B6" w:rsidRPr="00E135DC">
          <w:rPr>
            <w:rFonts w:cs="Arial"/>
            <w:noProof/>
            <w:webHidden/>
            <w:sz w:val="19"/>
            <w:szCs w:val="19"/>
          </w:rPr>
          <w:fldChar w:fldCharType="end"/>
        </w:r>
      </w:hyperlink>
    </w:p>
    <w:p w14:paraId="56A0A71D" w14:textId="770FE1BC" w:rsidR="00BF74B6" w:rsidRPr="00E135DC" w:rsidRDefault="00770F02">
      <w:pPr>
        <w:pStyle w:val="Obsah2"/>
        <w:tabs>
          <w:tab w:val="left" w:pos="960"/>
          <w:tab w:val="right" w:leader="dot" w:pos="9060"/>
        </w:tabs>
        <w:rPr>
          <w:rFonts w:eastAsiaTheme="minorEastAsia" w:cs="Arial"/>
          <w:noProof/>
          <w:sz w:val="19"/>
          <w:szCs w:val="19"/>
          <w:lang w:eastAsia="sk-SK"/>
        </w:rPr>
      </w:pPr>
      <w:hyperlink w:anchor="_Toc440636379" w:history="1">
        <w:r w:rsidR="00BF74B6" w:rsidRPr="00E135DC">
          <w:rPr>
            <w:rStyle w:val="Hypertextovprepojenie"/>
            <w:rFonts w:cs="Arial"/>
            <w:noProof/>
            <w:szCs w:val="19"/>
          </w:rPr>
          <w:t>2.4</w:t>
        </w:r>
        <w:r w:rsidR="00BF74B6" w:rsidRPr="00E135DC">
          <w:rPr>
            <w:rFonts w:eastAsiaTheme="minorEastAsia" w:cs="Arial"/>
            <w:noProof/>
            <w:sz w:val="19"/>
            <w:szCs w:val="19"/>
            <w:lang w:eastAsia="sk-SK"/>
          </w:rPr>
          <w:tab/>
        </w:r>
        <w:r w:rsidR="00BF74B6" w:rsidRPr="00E135DC">
          <w:rPr>
            <w:rStyle w:val="Hypertextovprepojenie"/>
            <w:rFonts w:cs="Arial"/>
            <w:noProof/>
            <w:szCs w:val="19"/>
          </w:rPr>
          <w:t>Finančné riadenie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_Toc440636379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29</w:t>
        </w:r>
        <w:r w:rsidR="00BF74B6" w:rsidRPr="00E135DC">
          <w:rPr>
            <w:rFonts w:cs="Arial"/>
            <w:noProof/>
            <w:webHidden/>
            <w:sz w:val="19"/>
            <w:szCs w:val="19"/>
          </w:rPr>
          <w:fldChar w:fldCharType="end"/>
        </w:r>
      </w:hyperlink>
    </w:p>
    <w:p w14:paraId="6C37EF94" w14:textId="16EC5A83" w:rsidR="00BF74B6" w:rsidRPr="00E135DC" w:rsidRDefault="00770F02">
      <w:pPr>
        <w:pStyle w:val="Obsah3"/>
        <w:rPr>
          <w:rFonts w:eastAsiaTheme="minorEastAsia" w:cs="Arial"/>
          <w:noProof/>
          <w:sz w:val="19"/>
          <w:szCs w:val="19"/>
          <w:lang w:eastAsia="sk-SK"/>
        </w:rPr>
      </w:pPr>
      <w:hyperlink w:anchor="_Toc440636380" w:history="1">
        <w:r w:rsidR="00BF74B6" w:rsidRPr="00E135DC">
          <w:rPr>
            <w:rStyle w:val="Hypertextovprepojenie"/>
            <w:rFonts w:cs="Arial"/>
            <w:noProof/>
            <w:szCs w:val="19"/>
          </w:rPr>
          <w:t>2.4.1</w:t>
        </w:r>
        <w:r w:rsidR="00BF74B6" w:rsidRPr="00E135DC">
          <w:rPr>
            <w:rFonts w:eastAsiaTheme="minorEastAsia" w:cs="Arial"/>
            <w:noProof/>
            <w:sz w:val="19"/>
            <w:szCs w:val="19"/>
            <w:lang w:eastAsia="sk-SK"/>
          </w:rPr>
          <w:tab/>
        </w:r>
        <w:r w:rsidR="00BF74B6" w:rsidRPr="00E135DC">
          <w:rPr>
            <w:rStyle w:val="Hypertextovprepojenie"/>
            <w:rFonts w:cs="Arial"/>
            <w:noProof/>
            <w:szCs w:val="19"/>
          </w:rPr>
          <w:t>Vedenie účtovníctva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_Toc440636380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29</w:t>
        </w:r>
        <w:r w:rsidR="00BF74B6" w:rsidRPr="00E135DC">
          <w:rPr>
            <w:rFonts w:cs="Arial"/>
            <w:noProof/>
            <w:webHidden/>
            <w:sz w:val="19"/>
            <w:szCs w:val="19"/>
          </w:rPr>
          <w:fldChar w:fldCharType="end"/>
        </w:r>
      </w:hyperlink>
    </w:p>
    <w:p w14:paraId="38EEFE1F" w14:textId="27125DC4" w:rsidR="00BF74B6" w:rsidRPr="00E135DC" w:rsidRDefault="00770F02">
      <w:pPr>
        <w:pStyle w:val="Obsah3"/>
        <w:rPr>
          <w:rFonts w:eastAsiaTheme="minorEastAsia" w:cs="Arial"/>
          <w:noProof/>
          <w:sz w:val="19"/>
          <w:szCs w:val="19"/>
          <w:lang w:eastAsia="sk-SK"/>
        </w:rPr>
      </w:pPr>
      <w:hyperlink w:anchor="_Toc440636381" w:history="1">
        <w:r w:rsidR="00BF74B6" w:rsidRPr="00E135DC">
          <w:rPr>
            <w:rStyle w:val="Hypertextovprepojenie"/>
            <w:rFonts w:cs="Arial"/>
            <w:noProof/>
            <w:szCs w:val="19"/>
          </w:rPr>
          <w:t>2.4.2</w:t>
        </w:r>
        <w:r w:rsidR="00BF74B6" w:rsidRPr="00E135DC">
          <w:rPr>
            <w:rFonts w:eastAsiaTheme="minorEastAsia" w:cs="Arial"/>
            <w:noProof/>
            <w:sz w:val="19"/>
            <w:szCs w:val="19"/>
            <w:lang w:eastAsia="sk-SK"/>
          </w:rPr>
          <w:tab/>
        </w:r>
        <w:r w:rsidR="00BF74B6" w:rsidRPr="00E135DC">
          <w:rPr>
            <w:rStyle w:val="Hypertextovprepojenie"/>
            <w:rFonts w:cs="Arial"/>
            <w:noProof/>
            <w:szCs w:val="19"/>
          </w:rPr>
          <w:t>Účty a platby prijímateľa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_Toc440636381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31</w:t>
        </w:r>
        <w:r w:rsidR="00BF74B6" w:rsidRPr="00E135DC">
          <w:rPr>
            <w:rFonts w:cs="Arial"/>
            <w:noProof/>
            <w:webHidden/>
            <w:sz w:val="19"/>
            <w:szCs w:val="19"/>
          </w:rPr>
          <w:fldChar w:fldCharType="end"/>
        </w:r>
      </w:hyperlink>
    </w:p>
    <w:p w14:paraId="4397C0C1" w14:textId="06A3F4C9" w:rsidR="00BF74B6" w:rsidRPr="00E135DC" w:rsidRDefault="00770F02">
      <w:pPr>
        <w:pStyle w:val="Obsah3"/>
        <w:rPr>
          <w:rFonts w:eastAsiaTheme="minorEastAsia" w:cs="Arial"/>
          <w:noProof/>
          <w:sz w:val="19"/>
          <w:szCs w:val="19"/>
          <w:lang w:eastAsia="sk-SK"/>
        </w:rPr>
      </w:pPr>
      <w:hyperlink w:anchor="_Toc440636382" w:history="1">
        <w:r w:rsidR="00BF74B6" w:rsidRPr="00E135DC">
          <w:rPr>
            <w:rStyle w:val="Hypertextovprepojenie"/>
            <w:rFonts w:cs="Arial"/>
            <w:noProof/>
            <w:szCs w:val="19"/>
          </w:rPr>
          <w:t>Platby vo vzťahu prijímateľ – dodávateľ/zhotoviteľ</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_Toc440636382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33</w:t>
        </w:r>
        <w:r w:rsidR="00BF74B6" w:rsidRPr="00E135DC">
          <w:rPr>
            <w:rFonts w:cs="Arial"/>
            <w:noProof/>
            <w:webHidden/>
            <w:sz w:val="19"/>
            <w:szCs w:val="19"/>
          </w:rPr>
          <w:fldChar w:fldCharType="end"/>
        </w:r>
      </w:hyperlink>
    </w:p>
    <w:p w14:paraId="2FCA8F9F" w14:textId="5AF2688F" w:rsidR="00BF74B6" w:rsidRPr="00E135DC" w:rsidRDefault="00770F02">
      <w:pPr>
        <w:pStyle w:val="Obsah3"/>
        <w:rPr>
          <w:rFonts w:eastAsiaTheme="minorEastAsia" w:cs="Arial"/>
          <w:noProof/>
          <w:sz w:val="19"/>
          <w:szCs w:val="19"/>
          <w:lang w:eastAsia="sk-SK"/>
        </w:rPr>
      </w:pPr>
      <w:hyperlink w:anchor="_Toc440636383" w:history="1">
        <w:r w:rsidR="00BF74B6" w:rsidRPr="00E135DC">
          <w:rPr>
            <w:rStyle w:val="Hypertextovprepojenie"/>
            <w:rFonts w:cs="Arial"/>
            <w:noProof/>
            <w:szCs w:val="19"/>
          </w:rPr>
          <w:t>2.4.3</w:t>
        </w:r>
        <w:r w:rsidR="00BF74B6" w:rsidRPr="00E135DC">
          <w:rPr>
            <w:rFonts w:eastAsiaTheme="minorEastAsia" w:cs="Arial"/>
            <w:noProof/>
            <w:sz w:val="19"/>
            <w:szCs w:val="19"/>
            <w:lang w:eastAsia="sk-SK"/>
          </w:rPr>
          <w:tab/>
        </w:r>
        <w:r w:rsidR="00BF74B6" w:rsidRPr="00E135DC">
          <w:rPr>
            <w:rStyle w:val="Hypertextovprepojenie"/>
            <w:rFonts w:cs="Arial"/>
            <w:noProof/>
            <w:szCs w:val="19"/>
          </w:rPr>
          <w:t>Oprávnenosť výdavkov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_Toc440636383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33</w:t>
        </w:r>
        <w:r w:rsidR="00BF74B6" w:rsidRPr="00E135DC">
          <w:rPr>
            <w:rFonts w:cs="Arial"/>
            <w:noProof/>
            <w:webHidden/>
            <w:sz w:val="19"/>
            <w:szCs w:val="19"/>
          </w:rPr>
          <w:fldChar w:fldCharType="end"/>
        </w:r>
      </w:hyperlink>
    </w:p>
    <w:p w14:paraId="08F482A2" w14:textId="04590F03" w:rsidR="00BF74B6" w:rsidRPr="00E135DC" w:rsidRDefault="00770F02">
      <w:pPr>
        <w:pStyle w:val="Obsah3"/>
        <w:rPr>
          <w:rFonts w:eastAsiaTheme="minorEastAsia" w:cs="Arial"/>
          <w:noProof/>
          <w:sz w:val="19"/>
          <w:szCs w:val="19"/>
          <w:lang w:eastAsia="sk-SK"/>
        </w:rPr>
      </w:pPr>
      <w:hyperlink w:anchor="_Toc440636384" w:history="1">
        <w:r w:rsidR="00BF74B6" w:rsidRPr="00E135DC">
          <w:rPr>
            <w:rStyle w:val="Hypertextovprepojenie"/>
            <w:rFonts w:cs="Arial"/>
            <w:noProof/>
            <w:szCs w:val="19"/>
          </w:rPr>
          <w:t>2.4.4</w:t>
        </w:r>
        <w:r w:rsidR="00BF74B6" w:rsidRPr="00E135DC">
          <w:rPr>
            <w:rFonts w:eastAsiaTheme="minorEastAsia" w:cs="Arial"/>
            <w:noProof/>
            <w:sz w:val="19"/>
            <w:szCs w:val="19"/>
            <w:lang w:eastAsia="sk-SK"/>
          </w:rPr>
          <w:tab/>
        </w:r>
        <w:r w:rsidR="00BF74B6" w:rsidRPr="00E135DC">
          <w:rPr>
            <w:rStyle w:val="Hypertextovprepojenie"/>
            <w:rFonts w:cs="Arial"/>
            <w:noProof/>
            <w:szCs w:val="19"/>
          </w:rPr>
          <w:t>Postupy pri žiadosti o platbu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_Toc440636384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56</w:t>
        </w:r>
        <w:r w:rsidR="00BF74B6" w:rsidRPr="00E135DC">
          <w:rPr>
            <w:rFonts w:cs="Arial"/>
            <w:noProof/>
            <w:webHidden/>
            <w:sz w:val="19"/>
            <w:szCs w:val="19"/>
          </w:rPr>
          <w:fldChar w:fldCharType="end"/>
        </w:r>
      </w:hyperlink>
    </w:p>
    <w:p w14:paraId="27443959" w14:textId="67A19B23" w:rsidR="00BF74B6" w:rsidRPr="00E135DC" w:rsidRDefault="00770F02">
      <w:pPr>
        <w:pStyle w:val="Obsah3"/>
        <w:rPr>
          <w:rFonts w:eastAsiaTheme="minorEastAsia" w:cs="Arial"/>
          <w:noProof/>
          <w:sz w:val="19"/>
          <w:szCs w:val="19"/>
          <w:lang w:eastAsia="sk-SK"/>
        </w:rPr>
      </w:pPr>
      <w:hyperlink w:anchor="_Toc440636385" w:history="1">
        <w:r w:rsidR="00BF74B6" w:rsidRPr="00E135DC">
          <w:rPr>
            <w:rStyle w:val="Hypertextovprepojenie"/>
            <w:rFonts w:cs="Arial"/>
            <w:noProof/>
            <w:szCs w:val="19"/>
          </w:rPr>
          <w:t>2.4.5</w:t>
        </w:r>
        <w:r w:rsidR="00BF74B6" w:rsidRPr="00E135DC">
          <w:rPr>
            <w:rFonts w:eastAsiaTheme="minorEastAsia" w:cs="Arial"/>
            <w:noProof/>
            <w:sz w:val="19"/>
            <w:szCs w:val="19"/>
            <w:lang w:eastAsia="sk-SK"/>
          </w:rPr>
          <w:tab/>
        </w:r>
        <w:r w:rsidR="00BF74B6" w:rsidRPr="00E135DC">
          <w:rPr>
            <w:rStyle w:val="Hypertextovprepojenie"/>
            <w:rFonts w:cs="Arial"/>
            <w:noProof/>
            <w:szCs w:val="19"/>
          </w:rPr>
          <w:t>Špecifiká jednotlivých systémov financovania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_Toc440636385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57</w:t>
        </w:r>
        <w:r w:rsidR="00BF74B6" w:rsidRPr="00E135DC">
          <w:rPr>
            <w:rFonts w:cs="Arial"/>
            <w:noProof/>
            <w:webHidden/>
            <w:sz w:val="19"/>
            <w:szCs w:val="19"/>
          </w:rPr>
          <w:fldChar w:fldCharType="end"/>
        </w:r>
      </w:hyperlink>
    </w:p>
    <w:p w14:paraId="7F58E385" w14:textId="3DC97EA2" w:rsidR="00BF74B6" w:rsidRPr="00E135DC" w:rsidRDefault="00770F02">
      <w:pPr>
        <w:pStyle w:val="Obsah3"/>
        <w:rPr>
          <w:rFonts w:eastAsiaTheme="minorEastAsia" w:cs="Arial"/>
          <w:noProof/>
          <w:sz w:val="19"/>
          <w:szCs w:val="19"/>
          <w:lang w:eastAsia="sk-SK"/>
        </w:rPr>
      </w:pPr>
      <w:hyperlink w:anchor="_Toc440636386" w:history="1">
        <w:r w:rsidR="00BF74B6" w:rsidRPr="00E135DC">
          <w:rPr>
            <w:rStyle w:val="Hypertextovprepojenie"/>
            <w:rFonts w:cs="Arial"/>
            <w:noProof/>
            <w:szCs w:val="19"/>
            <w:lang w:eastAsia="cs-CZ"/>
          </w:rPr>
          <w:t>2.4.6</w:t>
        </w:r>
        <w:r w:rsidR="00BF74B6" w:rsidRPr="00E135DC">
          <w:rPr>
            <w:rFonts w:eastAsiaTheme="minorEastAsia" w:cs="Arial"/>
            <w:noProof/>
            <w:sz w:val="19"/>
            <w:szCs w:val="19"/>
            <w:lang w:eastAsia="sk-SK"/>
          </w:rPr>
          <w:tab/>
        </w:r>
        <w:r w:rsidR="00BF74B6" w:rsidRPr="00E135DC">
          <w:rPr>
            <w:rStyle w:val="Hypertextovprepojenie"/>
            <w:rFonts w:cs="Arial"/>
            <w:caps/>
            <w:noProof/>
            <w:szCs w:val="19"/>
            <w:lang w:eastAsia="cs-CZ"/>
          </w:rPr>
          <w:t>Ú</w:t>
        </w:r>
        <w:r w:rsidR="00BF74B6" w:rsidRPr="00E135DC">
          <w:rPr>
            <w:rStyle w:val="Hypertextovprepojenie"/>
            <w:rFonts w:cs="Arial"/>
            <w:noProof/>
            <w:szCs w:val="19"/>
            <w:lang w:eastAsia="cs-CZ"/>
          </w:rPr>
          <w:t>čtovné doklady a ich prílohy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_Toc440636386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64</w:t>
        </w:r>
        <w:r w:rsidR="00BF74B6" w:rsidRPr="00E135DC">
          <w:rPr>
            <w:rFonts w:cs="Arial"/>
            <w:noProof/>
            <w:webHidden/>
            <w:sz w:val="19"/>
            <w:szCs w:val="19"/>
          </w:rPr>
          <w:fldChar w:fldCharType="end"/>
        </w:r>
      </w:hyperlink>
    </w:p>
    <w:p w14:paraId="101D5D81" w14:textId="760BDC6C" w:rsidR="00BF74B6" w:rsidRPr="00E135DC" w:rsidRDefault="00770F02">
      <w:pPr>
        <w:pStyle w:val="Obsah3"/>
        <w:rPr>
          <w:rFonts w:eastAsiaTheme="minorEastAsia" w:cs="Arial"/>
          <w:noProof/>
          <w:sz w:val="19"/>
          <w:szCs w:val="19"/>
          <w:lang w:eastAsia="sk-SK"/>
        </w:rPr>
      </w:pPr>
      <w:hyperlink w:anchor="_Toc440636387" w:history="1">
        <w:r w:rsidR="00BF74B6" w:rsidRPr="00E135DC">
          <w:rPr>
            <w:rStyle w:val="Hypertextovprepojenie"/>
            <w:rFonts w:cs="Arial"/>
            <w:noProof/>
            <w:szCs w:val="19"/>
          </w:rPr>
          <w:t>2.4.7</w:t>
        </w:r>
        <w:r w:rsidR="00BF74B6" w:rsidRPr="00E135DC">
          <w:rPr>
            <w:rFonts w:eastAsiaTheme="minorEastAsia" w:cs="Arial"/>
            <w:noProof/>
            <w:sz w:val="19"/>
            <w:szCs w:val="19"/>
            <w:lang w:eastAsia="sk-SK"/>
          </w:rPr>
          <w:tab/>
        </w:r>
        <w:r w:rsidR="00BF74B6" w:rsidRPr="00E135DC">
          <w:rPr>
            <w:rStyle w:val="Hypertextovprepojenie"/>
            <w:rFonts w:cs="Arial"/>
            <w:noProof/>
            <w:szCs w:val="19"/>
          </w:rPr>
          <w:t>Nezrovnalosti a vysporiadanie finančných vzťahov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_Toc440636387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79</w:t>
        </w:r>
        <w:r w:rsidR="00BF74B6" w:rsidRPr="00E135DC">
          <w:rPr>
            <w:rFonts w:cs="Arial"/>
            <w:noProof/>
            <w:webHidden/>
            <w:sz w:val="19"/>
            <w:szCs w:val="19"/>
          </w:rPr>
          <w:fldChar w:fldCharType="end"/>
        </w:r>
      </w:hyperlink>
    </w:p>
    <w:p w14:paraId="5198DED3" w14:textId="401417B1" w:rsidR="00BF74B6" w:rsidRPr="00E135DC" w:rsidRDefault="00770F02">
      <w:pPr>
        <w:pStyle w:val="Obsah2"/>
        <w:tabs>
          <w:tab w:val="left" w:pos="960"/>
          <w:tab w:val="right" w:leader="dot" w:pos="9060"/>
        </w:tabs>
        <w:rPr>
          <w:rFonts w:eastAsiaTheme="minorEastAsia" w:cs="Arial"/>
          <w:noProof/>
          <w:sz w:val="19"/>
          <w:szCs w:val="19"/>
          <w:lang w:eastAsia="sk-SK"/>
        </w:rPr>
      </w:pPr>
      <w:hyperlink w:anchor="_Toc440636388" w:history="1">
        <w:r w:rsidR="00BF74B6" w:rsidRPr="00E135DC">
          <w:rPr>
            <w:rStyle w:val="Hypertextovprepojenie"/>
            <w:rFonts w:cs="Arial"/>
            <w:noProof/>
            <w:szCs w:val="19"/>
          </w:rPr>
          <w:t>2.5</w:t>
        </w:r>
        <w:r w:rsidR="00BF74B6" w:rsidRPr="00E135DC">
          <w:rPr>
            <w:rFonts w:eastAsiaTheme="minorEastAsia" w:cs="Arial"/>
            <w:noProof/>
            <w:sz w:val="19"/>
            <w:szCs w:val="19"/>
            <w:lang w:eastAsia="sk-SK"/>
          </w:rPr>
          <w:tab/>
        </w:r>
        <w:r w:rsidR="00BF74B6" w:rsidRPr="00E135DC">
          <w:rPr>
            <w:rStyle w:val="Hypertextovprepojenie"/>
            <w:rFonts w:cs="Arial"/>
            <w:noProof/>
            <w:szCs w:val="19"/>
          </w:rPr>
          <w:t>Verejné obstarávanie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_Toc440636388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84</w:t>
        </w:r>
        <w:r w:rsidR="00BF74B6" w:rsidRPr="00E135DC">
          <w:rPr>
            <w:rFonts w:cs="Arial"/>
            <w:noProof/>
            <w:webHidden/>
            <w:sz w:val="19"/>
            <w:szCs w:val="19"/>
          </w:rPr>
          <w:fldChar w:fldCharType="end"/>
        </w:r>
      </w:hyperlink>
    </w:p>
    <w:p w14:paraId="70A930FF" w14:textId="5DDDAFE6" w:rsidR="00BF74B6" w:rsidRPr="00E135DC" w:rsidRDefault="00251889">
      <w:pPr>
        <w:pStyle w:val="Obsah3"/>
        <w:rPr>
          <w:rFonts w:eastAsiaTheme="minorEastAsia" w:cs="Arial"/>
          <w:noProof/>
          <w:sz w:val="19"/>
          <w:szCs w:val="19"/>
          <w:lang w:eastAsia="sk-SK"/>
        </w:rPr>
      </w:pPr>
      <w:r w:rsidRPr="00E135DC">
        <w:rPr>
          <w:rFonts w:cs="Arial"/>
          <w:b/>
          <w:bCs/>
          <w:smallCaps/>
          <w:noProof/>
          <w:sz w:val="19"/>
          <w:szCs w:val="19"/>
          <w:lang w:eastAsia="sk-SK"/>
        </w:rPr>
        <w:drawing>
          <wp:anchor distT="0" distB="0" distL="114300" distR="114300" simplePos="0" relativeHeight="251658241" behindDoc="1" locked="0" layoutInCell="1" allowOverlap="1" wp14:anchorId="2B884D8D" wp14:editId="22E96868">
            <wp:simplePos x="0" y="0"/>
            <wp:positionH relativeFrom="page">
              <wp:posOffset>-111125</wp:posOffset>
            </wp:positionH>
            <wp:positionV relativeFrom="margin">
              <wp:posOffset>-21001024</wp:posOffset>
            </wp:positionV>
            <wp:extent cx="7559675" cy="10699115"/>
            <wp:effectExtent l="0" t="0" r="3175" b="6985"/>
            <wp:wrapNone/>
            <wp:docPr id="1" name="Obrázok 1"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59675" cy="10699115"/>
                    </a:xfrm>
                    <a:prstGeom prst="rect">
                      <a:avLst/>
                    </a:prstGeom>
                    <a:noFill/>
                    <a:ln>
                      <a:noFill/>
                    </a:ln>
                  </pic:spPr>
                </pic:pic>
              </a:graphicData>
            </a:graphic>
            <wp14:sizeRelH relativeFrom="page">
              <wp14:pctWidth>0</wp14:pctWidth>
            </wp14:sizeRelH>
            <wp14:sizeRelV relativeFrom="page">
              <wp14:pctHeight>0</wp14:pctHeight>
            </wp14:sizeRelV>
          </wp:anchor>
        </w:drawing>
      </w:r>
      <w:hyperlink w:anchor="_Toc440636389" w:history="1">
        <w:r w:rsidR="00BF74B6" w:rsidRPr="00E135DC">
          <w:rPr>
            <w:rStyle w:val="Hypertextovprepojenie"/>
            <w:rFonts w:cs="Arial"/>
            <w:noProof/>
            <w:szCs w:val="19"/>
          </w:rPr>
          <w:t>2.5.1</w:t>
        </w:r>
        <w:r w:rsidR="00BF74B6" w:rsidRPr="00E135DC">
          <w:rPr>
            <w:rFonts w:eastAsiaTheme="minorEastAsia" w:cs="Arial"/>
            <w:noProof/>
            <w:sz w:val="19"/>
            <w:szCs w:val="19"/>
            <w:lang w:eastAsia="sk-SK"/>
          </w:rPr>
          <w:tab/>
        </w:r>
        <w:r w:rsidR="00BF74B6" w:rsidRPr="00E135DC">
          <w:rPr>
            <w:rStyle w:val="Hypertextovprepojenie"/>
            <w:rFonts w:cs="Arial"/>
            <w:noProof/>
            <w:szCs w:val="19"/>
          </w:rPr>
          <w:t>Plán obstarávaní</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_Toc440636389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85</w:t>
        </w:r>
        <w:r w:rsidR="00BF74B6" w:rsidRPr="00E135DC">
          <w:rPr>
            <w:rFonts w:cs="Arial"/>
            <w:noProof/>
            <w:webHidden/>
            <w:sz w:val="19"/>
            <w:szCs w:val="19"/>
          </w:rPr>
          <w:fldChar w:fldCharType="end"/>
        </w:r>
      </w:hyperlink>
    </w:p>
    <w:p w14:paraId="25C99981" w14:textId="1CB1F927" w:rsidR="00BF74B6" w:rsidRPr="00E135DC" w:rsidRDefault="00770F02">
      <w:pPr>
        <w:pStyle w:val="Obsah3"/>
        <w:rPr>
          <w:rFonts w:eastAsiaTheme="minorEastAsia" w:cs="Arial"/>
          <w:noProof/>
          <w:sz w:val="19"/>
          <w:szCs w:val="19"/>
          <w:lang w:eastAsia="sk-SK"/>
        </w:rPr>
      </w:pPr>
      <w:hyperlink w:anchor="_Toc440636390" w:history="1">
        <w:r w:rsidR="00BF74B6" w:rsidRPr="00E135DC">
          <w:rPr>
            <w:rStyle w:val="Hypertextovprepojenie"/>
            <w:rFonts w:cs="Arial"/>
            <w:noProof/>
            <w:szCs w:val="19"/>
          </w:rPr>
          <w:t>2.5.2</w:t>
        </w:r>
        <w:r w:rsidR="00BF74B6" w:rsidRPr="00E135DC">
          <w:rPr>
            <w:rFonts w:eastAsiaTheme="minorEastAsia" w:cs="Arial"/>
            <w:noProof/>
            <w:sz w:val="19"/>
            <w:szCs w:val="19"/>
            <w:lang w:eastAsia="sk-SK"/>
          </w:rPr>
          <w:tab/>
        </w:r>
        <w:r w:rsidR="00BF74B6" w:rsidRPr="00E135DC">
          <w:rPr>
            <w:rStyle w:val="Hypertextovprepojenie"/>
            <w:rFonts w:cs="Arial"/>
            <w:noProof/>
            <w:szCs w:val="19"/>
          </w:rPr>
          <w:t>Predpokladaná hodnota zákazky (PHZ)</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_Toc440636390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85</w:t>
        </w:r>
        <w:r w:rsidR="00BF74B6" w:rsidRPr="00E135DC">
          <w:rPr>
            <w:rFonts w:cs="Arial"/>
            <w:noProof/>
            <w:webHidden/>
            <w:sz w:val="19"/>
            <w:szCs w:val="19"/>
          </w:rPr>
          <w:fldChar w:fldCharType="end"/>
        </w:r>
      </w:hyperlink>
    </w:p>
    <w:p w14:paraId="4212AEDF" w14:textId="72B0048A" w:rsidR="00BF74B6" w:rsidRPr="00E135DC" w:rsidRDefault="00770F02">
      <w:pPr>
        <w:pStyle w:val="Obsah3"/>
        <w:rPr>
          <w:rFonts w:eastAsiaTheme="minorEastAsia" w:cs="Arial"/>
          <w:noProof/>
          <w:sz w:val="19"/>
          <w:szCs w:val="19"/>
          <w:lang w:eastAsia="sk-SK"/>
        </w:rPr>
      </w:pPr>
      <w:hyperlink w:anchor="_Toc440636391" w:history="1">
        <w:r w:rsidR="00BF74B6" w:rsidRPr="00E135DC">
          <w:rPr>
            <w:rStyle w:val="Hypertextovprepojenie"/>
            <w:rFonts w:cs="Arial"/>
            <w:noProof/>
            <w:szCs w:val="19"/>
          </w:rPr>
          <w:t>2.5.3</w:t>
        </w:r>
        <w:r w:rsidR="00BF74B6" w:rsidRPr="00E135DC">
          <w:rPr>
            <w:rFonts w:eastAsiaTheme="minorEastAsia" w:cs="Arial"/>
            <w:noProof/>
            <w:sz w:val="19"/>
            <w:szCs w:val="19"/>
            <w:lang w:eastAsia="sk-SK"/>
          </w:rPr>
          <w:tab/>
        </w:r>
        <w:r w:rsidR="00BF74B6" w:rsidRPr="00E135DC">
          <w:rPr>
            <w:rStyle w:val="Hypertextovprepojenie"/>
            <w:rFonts w:cs="Arial"/>
            <w:noProof/>
            <w:szCs w:val="19"/>
          </w:rPr>
          <w:t>Povinnosť uzatvoriť zmluvu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_Toc440636391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87</w:t>
        </w:r>
        <w:r w:rsidR="00BF74B6" w:rsidRPr="00E135DC">
          <w:rPr>
            <w:rFonts w:cs="Arial"/>
            <w:noProof/>
            <w:webHidden/>
            <w:sz w:val="19"/>
            <w:szCs w:val="19"/>
          </w:rPr>
          <w:fldChar w:fldCharType="end"/>
        </w:r>
      </w:hyperlink>
    </w:p>
    <w:p w14:paraId="61CB8603" w14:textId="65AB04E3" w:rsidR="00BF74B6" w:rsidRPr="00E135DC" w:rsidRDefault="00770F02">
      <w:pPr>
        <w:pStyle w:val="Obsah3"/>
        <w:rPr>
          <w:rFonts w:eastAsiaTheme="minorEastAsia" w:cs="Arial"/>
          <w:noProof/>
          <w:sz w:val="19"/>
          <w:szCs w:val="19"/>
          <w:lang w:eastAsia="sk-SK"/>
        </w:rPr>
      </w:pPr>
      <w:hyperlink w:anchor="_Toc440636392" w:history="1">
        <w:r w:rsidR="00BF74B6" w:rsidRPr="00E135DC">
          <w:rPr>
            <w:rStyle w:val="Hypertextovprepojenie"/>
            <w:rFonts w:cs="Arial"/>
            <w:noProof/>
            <w:szCs w:val="19"/>
          </w:rPr>
          <w:t>2.5.4</w:t>
        </w:r>
        <w:r w:rsidR="00BF74B6" w:rsidRPr="00E135DC">
          <w:rPr>
            <w:rFonts w:eastAsiaTheme="minorEastAsia" w:cs="Arial"/>
            <w:noProof/>
            <w:sz w:val="19"/>
            <w:szCs w:val="19"/>
            <w:lang w:eastAsia="sk-SK"/>
          </w:rPr>
          <w:tab/>
        </w:r>
        <w:r w:rsidR="00BF74B6" w:rsidRPr="00E135DC">
          <w:rPr>
            <w:rStyle w:val="Hypertextovprepojenie"/>
            <w:rFonts w:cs="Arial"/>
            <w:noProof/>
            <w:szCs w:val="19"/>
          </w:rPr>
          <w:t>Finančné limity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_Toc440636392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88</w:t>
        </w:r>
        <w:r w:rsidR="00BF74B6" w:rsidRPr="00E135DC">
          <w:rPr>
            <w:rFonts w:cs="Arial"/>
            <w:noProof/>
            <w:webHidden/>
            <w:sz w:val="19"/>
            <w:szCs w:val="19"/>
          </w:rPr>
          <w:fldChar w:fldCharType="end"/>
        </w:r>
      </w:hyperlink>
    </w:p>
    <w:p w14:paraId="57E11B99" w14:textId="6CE761E3" w:rsidR="00BF74B6" w:rsidRPr="00E135DC" w:rsidRDefault="00770F02">
      <w:pPr>
        <w:pStyle w:val="Obsah3"/>
        <w:rPr>
          <w:rFonts w:eastAsiaTheme="minorEastAsia" w:cs="Arial"/>
          <w:noProof/>
          <w:sz w:val="19"/>
          <w:szCs w:val="19"/>
          <w:lang w:eastAsia="sk-SK"/>
        </w:rPr>
      </w:pPr>
      <w:hyperlink w:anchor="_Toc440636393" w:history="1">
        <w:r w:rsidR="00BF74B6" w:rsidRPr="00E135DC">
          <w:rPr>
            <w:rStyle w:val="Hypertextovprepojenie"/>
            <w:rFonts w:cs="Arial"/>
            <w:noProof/>
            <w:szCs w:val="19"/>
          </w:rPr>
          <w:t>2.5.5</w:t>
        </w:r>
        <w:r w:rsidR="00BF74B6" w:rsidRPr="00E135DC">
          <w:rPr>
            <w:rFonts w:eastAsiaTheme="minorEastAsia" w:cs="Arial"/>
            <w:noProof/>
            <w:sz w:val="19"/>
            <w:szCs w:val="19"/>
            <w:lang w:eastAsia="sk-SK"/>
          </w:rPr>
          <w:tab/>
        </w:r>
        <w:r w:rsidR="00BF74B6" w:rsidRPr="00E135DC">
          <w:rPr>
            <w:rStyle w:val="Hypertextovprepojenie"/>
            <w:rFonts w:cs="Arial"/>
            <w:noProof/>
            <w:szCs w:val="19"/>
          </w:rPr>
          <w:t>Všeobecné ustanovenia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_Toc440636393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88</w:t>
        </w:r>
        <w:r w:rsidR="00BF74B6" w:rsidRPr="00E135DC">
          <w:rPr>
            <w:rFonts w:cs="Arial"/>
            <w:noProof/>
            <w:webHidden/>
            <w:sz w:val="19"/>
            <w:szCs w:val="19"/>
          </w:rPr>
          <w:fldChar w:fldCharType="end"/>
        </w:r>
      </w:hyperlink>
    </w:p>
    <w:p w14:paraId="71EC95BE" w14:textId="03A3311D" w:rsidR="00BF74B6" w:rsidRPr="00E135DC" w:rsidRDefault="00770F02">
      <w:pPr>
        <w:pStyle w:val="Obsah3"/>
        <w:rPr>
          <w:rFonts w:eastAsiaTheme="minorEastAsia" w:cs="Arial"/>
          <w:noProof/>
          <w:sz w:val="19"/>
          <w:szCs w:val="19"/>
          <w:lang w:eastAsia="sk-SK"/>
        </w:rPr>
      </w:pPr>
      <w:hyperlink w:anchor="_Toc440636394" w:history="1">
        <w:r w:rsidR="00BF74B6" w:rsidRPr="00E135DC">
          <w:rPr>
            <w:rStyle w:val="Hypertextovprepojenie"/>
            <w:rFonts w:cs="Arial"/>
            <w:noProof/>
            <w:szCs w:val="19"/>
          </w:rPr>
          <w:t>2.5.6</w:t>
        </w:r>
        <w:r w:rsidR="00BF74B6" w:rsidRPr="00E135DC">
          <w:rPr>
            <w:rFonts w:eastAsiaTheme="minorEastAsia" w:cs="Arial"/>
            <w:noProof/>
            <w:sz w:val="19"/>
            <w:szCs w:val="19"/>
            <w:lang w:eastAsia="sk-SK"/>
          </w:rPr>
          <w:tab/>
        </w:r>
        <w:r w:rsidR="00BF74B6" w:rsidRPr="00E135DC">
          <w:rPr>
            <w:rStyle w:val="Hypertextovprepojenie"/>
            <w:rFonts w:cs="Arial"/>
            <w:noProof/>
            <w:szCs w:val="19"/>
          </w:rPr>
          <w:t>Typy administratívnej kontroly VO</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_Toc440636394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93</w:t>
        </w:r>
        <w:r w:rsidR="00BF74B6" w:rsidRPr="00E135DC">
          <w:rPr>
            <w:rFonts w:cs="Arial"/>
            <w:noProof/>
            <w:webHidden/>
            <w:sz w:val="19"/>
            <w:szCs w:val="19"/>
          </w:rPr>
          <w:fldChar w:fldCharType="end"/>
        </w:r>
      </w:hyperlink>
    </w:p>
    <w:p w14:paraId="1C39A013" w14:textId="269FCB87" w:rsidR="00BF74B6" w:rsidRPr="00E135DC" w:rsidRDefault="00770F02">
      <w:pPr>
        <w:pStyle w:val="Obsah3"/>
        <w:rPr>
          <w:rFonts w:eastAsiaTheme="minorEastAsia" w:cs="Arial"/>
          <w:noProof/>
          <w:sz w:val="19"/>
          <w:szCs w:val="19"/>
          <w:lang w:eastAsia="sk-SK"/>
        </w:rPr>
      </w:pPr>
      <w:hyperlink w:anchor="_Toc440636395" w:history="1">
        <w:r w:rsidR="00BF74B6" w:rsidRPr="00E135DC">
          <w:rPr>
            <w:rStyle w:val="Hypertextovprepojenie"/>
            <w:rFonts w:cs="Arial"/>
            <w:noProof/>
            <w:szCs w:val="19"/>
          </w:rPr>
          <w:t>2.5.7</w:t>
        </w:r>
        <w:r w:rsidR="00BF74B6" w:rsidRPr="00E135DC">
          <w:rPr>
            <w:rFonts w:eastAsiaTheme="minorEastAsia" w:cs="Arial"/>
            <w:noProof/>
            <w:sz w:val="19"/>
            <w:szCs w:val="19"/>
            <w:lang w:eastAsia="sk-SK"/>
          </w:rPr>
          <w:tab/>
        </w:r>
        <w:r w:rsidR="00BF74B6" w:rsidRPr="00E135DC">
          <w:rPr>
            <w:rStyle w:val="Hypertextovprepojenie"/>
            <w:rFonts w:cs="Arial"/>
            <w:noProof/>
            <w:szCs w:val="19"/>
          </w:rPr>
          <w:t>Finančné opravy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_Toc440636395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110</w:t>
        </w:r>
        <w:r w:rsidR="00BF74B6" w:rsidRPr="00E135DC">
          <w:rPr>
            <w:rFonts w:cs="Arial"/>
            <w:noProof/>
            <w:webHidden/>
            <w:sz w:val="19"/>
            <w:szCs w:val="19"/>
          </w:rPr>
          <w:fldChar w:fldCharType="end"/>
        </w:r>
      </w:hyperlink>
    </w:p>
    <w:p w14:paraId="69BEAABA" w14:textId="5B4FB10A" w:rsidR="00BF74B6" w:rsidRPr="00E135DC" w:rsidRDefault="00770F02">
      <w:pPr>
        <w:pStyle w:val="Obsah3"/>
        <w:rPr>
          <w:rFonts w:eastAsiaTheme="minorEastAsia" w:cs="Arial"/>
          <w:noProof/>
          <w:sz w:val="19"/>
          <w:szCs w:val="19"/>
          <w:lang w:eastAsia="sk-SK"/>
        </w:rPr>
      </w:pPr>
      <w:hyperlink w:anchor="_Toc440636396" w:history="1">
        <w:r w:rsidR="00BF74B6" w:rsidRPr="00E135DC">
          <w:rPr>
            <w:rStyle w:val="Hypertextovprepojenie"/>
            <w:rFonts w:cs="Arial"/>
            <w:noProof/>
            <w:szCs w:val="19"/>
          </w:rPr>
          <w:t>2.5.8</w:t>
        </w:r>
        <w:r w:rsidR="00BF74B6" w:rsidRPr="00E135DC">
          <w:rPr>
            <w:rFonts w:eastAsiaTheme="minorEastAsia" w:cs="Arial"/>
            <w:noProof/>
            <w:sz w:val="19"/>
            <w:szCs w:val="19"/>
            <w:lang w:eastAsia="sk-SK"/>
          </w:rPr>
          <w:tab/>
        </w:r>
        <w:r w:rsidR="00BF74B6" w:rsidRPr="00E135DC">
          <w:rPr>
            <w:rStyle w:val="Hypertextovprepojenie"/>
            <w:rFonts w:cs="Arial"/>
            <w:noProof/>
            <w:szCs w:val="19"/>
          </w:rPr>
          <w:t>Postupy vo verejnom obstarávaní</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_Toc440636396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114</w:t>
        </w:r>
        <w:r w:rsidR="00BF74B6" w:rsidRPr="00E135DC">
          <w:rPr>
            <w:rFonts w:cs="Arial"/>
            <w:noProof/>
            <w:webHidden/>
            <w:sz w:val="19"/>
            <w:szCs w:val="19"/>
          </w:rPr>
          <w:fldChar w:fldCharType="end"/>
        </w:r>
      </w:hyperlink>
    </w:p>
    <w:p w14:paraId="52A899C1" w14:textId="1B47B2EA" w:rsidR="00BF74B6" w:rsidRPr="00E135DC" w:rsidRDefault="00770F02">
      <w:pPr>
        <w:pStyle w:val="Obsah3"/>
        <w:rPr>
          <w:rFonts w:eastAsiaTheme="minorEastAsia" w:cs="Arial"/>
          <w:noProof/>
          <w:sz w:val="19"/>
          <w:szCs w:val="19"/>
          <w:lang w:eastAsia="sk-SK"/>
        </w:rPr>
      </w:pPr>
      <w:hyperlink w:anchor="_Toc440636397" w:history="1">
        <w:r w:rsidR="00BF74B6" w:rsidRPr="00E135DC">
          <w:rPr>
            <w:rStyle w:val="Hypertextovprepojenie"/>
            <w:rFonts w:cs="Arial"/>
            <w:noProof/>
            <w:szCs w:val="19"/>
          </w:rPr>
          <w:t>2.5.9</w:t>
        </w:r>
        <w:r w:rsidR="00BF74B6" w:rsidRPr="00E135DC">
          <w:rPr>
            <w:rFonts w:eastAsiaTheme="minorEastAsia" w:cs="Arial"/>
            <w:noProof/>
            <w:sz w:val="19"/>
            <w:szCs w:val="19"/>
            <w:lang w:eastAsia="sk-SK"/>
          </w:rPr>
          <w:tab/>
        </w:r>
        <w:r w:rsidR="00BF74B6" w:rsidRPr="00E135DC">
          <w:rPr>
            <w:rStyle w:val="Hypertextovprepojenie"/>
            <w:rFonts w:cs="Arial"/>
            <w:noProof/>
            <w:szCs w:val="19"/>
          </w:rPr>
          <w:t>Zákazky nespadajúce pod zákon o verejnom obstarávaní</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_Toc440636397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121</w:t>
        </w:r>
        <w:r w:rsidR="00BF74B6" w:rsidRPr="00E135DC">
          <w:rPr>
            <w:rFonts w:cs="Arial"/>
            <w:noProof/>
            <w:webHidden/>
            <w:sz w:val="19"/>
            <w:szCs w:val="19"/>
          </w:rPr>
          <w:fldChar w:fldCharType="end"/>
        </w:r>
      </w:hyperlink>
    </w:p>
    <w:p w14:paraId="291F6871" w14:textId="28A76C2A" w:rsidR="00BF74B6" w:rsidRPr="00E135DC" w:rsidRDefault="00770F02">
      <w:pPr>
        <w:pStyle w:val="Obsah3"/>
        <w:rPr>
          <w:rFonts w:eastAsiaTheme="minorEastAsia" w:cs="Arial"/>
          <w:noProof/>
          <w:sz w:val="19"/>
          <w:szCs w:val="19"/>
          <w:lang w:eastAsia="sk-SK"/>
        </w:rPr>
      </w:pPr>
      <w:hyperlink w:anchor="_Toc440636398" w:history="1">
        <w:r w:rsidR="00BF74B6" w:rsidRPr="00E135DC">
          <w:rPr>
            <w:rStyle w:val="Hypertextovprepojenie"/>
            <w:rFonts w:cs="Arial"/>
            <w:noProof/>
            <w:szCs w:val="19"/>
          </w:rPr>
          <w:t>2.5.10</w:t>
        </w:r>
        <w:r w:rsidR="00BF74B6" w:rsidRPr="00E135DC">
          <w:rPr>
            <w:rFonts w:eastAsiaTheme="minorEastAsia" w:cs="Arial"/>
            <w:noProof/>
            <w:sz w:val="19"/>
            <w:szCs w:val="19"/>
            <w:lang w:eastAsia="sk-SK"/>
          </w:rPr>
          <w:tab/>
        </w:r>
        <w:r w:rsidR="00BF74B6" w:rsidRPr="00E135DC">
          <w:rPr>
            <w:rStyle w:val="Hypertextovprepojenie"/>
            <w:rFonts w:cs="Arial"/>
            <w:noProof/>
            <w:szCs w:val="19"/>
          </w:rPr>
          <w:t>Konflikt záujmov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_Toc440636398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126</w:t>
        </w:r>
        <w:r w:rsidR="00BF74B6" w:rsidRPr="00E135DC">
          <w:rPr>
            <w:rFonts w:cs="Arial"/>
            <w:noProof/>
            <w:webHidden/>
            <w:sz w:val="19"/>
            <w:szCs w:val="19"/>
          </w:rPr>
          <w:fldChar w:fldCharType="end"/>
        </w:r>
      </w:hyperlink>
    </w:p>
    <w:p w14:paraId="34F67D09" w14:textId="39ED40BA" w:rsidR="00BF74B6" w:rsidRPr="00E135DC" w:rsidRDefault="00770F02">
      <w:pPr>
        <w:pStyle w:val="Obsah2"/>
        <w:tabs>
          <w:tab w:val="left" w:pos="960"/>
          <w:tab w:val="right" w:leader="dot" w:pos="9060"/>
        </w:tabs>
        <w:rPr>
          <w:rFonts w:eastAsiaTheme="minorEastAsia" w:cs="Arial"/>
          <w:noProof/>
          <w:sz w:val="19"/>
          <w:szCs w:val="19"/>
          <w:lang w:eastAsia="sk-SK"/>
        </w:rPr>
      </w:pPr>
      <w:hyperlink w:anchor="_Toc440636399" w:history="1">
        <w:r w:rsidR="00BF74B6" w:rsidRPr="00E135DC">
          <w:rPr>
            <w:rStyle w:val="Hypertextovprepojenie"/>
            <w:rFonts w:cs="Arial"/>
            <w:noProof/>
            <w:szCs w:val="19"/>
          </w:rPr>
          <w:t>2.6</w:t>
        </w:r>
        <w:r w:rsidR="00BF74B6" w:rsidRPr="00E135DC">
          <w:rPr>
            <w:rFonts w:eastAsiaTheme="minorEastAsia" w:cs="Arial"/>
            <w:noProof/>
            <w:sz w:val="19"/>
            <w:szCs w:val="19"/>
            <w:lang w:eastAsia="sk-SK"/>
          </w:rPr>
          <w:tab/>
        </w:r>
        <w:r w:rsidR="00BF74B6" w:rsidRPr="00E135DC">
          <w:rPr>
            <w:rStyle w:val="Hypertextovprepojenie"/>
            <w:rFonts w:cs="Arial"/>
            <w:noProof/>
            <w:szCs w:val="19"/>
          </w:rPr>
          <w:t>Informačný systém (ITMS2014+)</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_Toc440636399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132</w:t>
        </w:r>
        <w:r w:rsidR="00BF74B6" w:rsidRPr="00E135DC">
          <w:rPr>
            <w:rFonts w:cs="Arial"/>
            <w:noProof/>
            <w:webHidden/>
            <w:sz w:val="19"/>
            <w:szCs w:val="19"/>
          </w:rPr>
          <w:fldChar w:fldCharType="end"/>
        </w:r>
      </w:hyperlink>
    </w:p>
    <w:p w14:paraId="6F278EC5" w14:textId="5DD9059F" w:rsidR="00BF74B6" w:rsidRPr="00E135DC" w:rsidRDefault="00770F02">
      <w:pPr>
        <w:pStyle w:val="Obsah2"/>
        <w:tabs>
          <w:tab w:val="left" w:pos="960"/>
          <w:tab w:val="right" w:leader="dot" w:pos="9060"/>
        </w:tabs>
        <w:rPr>
          <w:rFonts w:eastAsiaTheme="minorEastAsia" w:cs="Arial"/>
          <w:noProof/>
          <w:sz w:val="19"/>
          <w:szCs w:val="19"/>
          <w:lang w:eastAsia="sk-SK"/>
        </w:rPr>
      </w:pPr>
      <w:hyperlink w:anchor="_Toc440636400" w:history="1">
        <w:r w:rsidR="00BF74B6" w:rsidRPr="00E135DC">
          <w:rPr>
            <w:rStyle w:val="Hypertextovprepojenie"/>
            <w:rFonts w:cs="Arial"/>
            <w:noProof/>
            <w:szCs w:val="19"/>
          </w:rPr>
          <w:t>2.7</w:t>
        </w:r>
        <w:r w:rsidR="00BF74B6" w:rsidRPr="00E135DC">
          <w:rPr>
            <w:rFonts w:eastAsiaTheme="minorEastAsia" w:cs="Arial"/>
            <w:noProof/>
            <w:sz w:val="19"/>
            <w:szCs w:val="19"/>
            <w:lang w:eastAsia="sk-SK"/>
          </w:rPr>
          <w:tab/>
        </w:r>
        <w:r w:rsidR="00BF74B6" w:rsidRPr="00E135DC">
          <w:rPr>
            <w:rStyle w:val="Hypertextovprepojenie"/>
            <w:rFonts w:cs="Arial"/>
            <w:noProof/>
            <w:szCs w:val="19"/>
          </w:rPr>
          <w:t>Informovanie a komunikácia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_Toc440636400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133</w:t>
        </w:r>
        <w:r w:rsidR="00BF74B6" w:rsidRPr="00E135DC">
          <w:rPr>
            <w:rFonts w:cs="Arial"/>
            <w:noProof/>
            <w:webHidden/>
            <w:sz w:val="19"/>
            <w:szCs w:val="19"/>
          </w:rPr>
          <w:fldChar w:fldCharType="end"/>
        </w:r>
      </w:hyperlink>
    </w:p>
    <w:p w14:paraId="5B9D06DD" w14:textId="69B98DBC" w:rsidR="00BF74B6" w:rsidRPr="00E135DC" w:rsidRDefault="00770F02">
      <w:pPr>
        <w:pStyle w:val="Obsah1"/>
        <w:tabs>
          <w:tab w:val="left" w:pos="482"/>
          <w:tab w:val="right" w:leader="dot" w:pos="9060"/>
        </w:tabs>
        <w:rPr>
          <w:rFonts w:eastAsiaTheme="minorEastAsia" w:cs="Arial"/>
          <w:noProof/>
          <w:sz w:val="19"/>
          <w:szCs w:val="19"/>
          <w:lang w:eastAsia="sk-SK"/>
        </w:rPr>
      </w:pPr>
      <w:hyperlink w:anchor="_Toc440636401" w:history="1">
        <w:r w:rsidR="00BF74B6" w:rsidRPr="00E135DC">
          <w:rPr>
            <w:rStyle w:val="Hypertextovprepojenie"/>
            <w:rFonts w:cs="Arial"/>
            <w:noProof/>
            <w:szCs w:val="19"/>
          </w:rPr>
          <w:t>3</w:t>
        </w:r>
        <w:r w:rsidR="00BF74B6" w:rsidRPr="00E135DC">
          <w:rPr>
            <w:rFonts w:eastAsiaTheme="minorEastAsia" w:cs="Arial"/>
            <w:noProof/>
            <w:sz w:val="19"/>
            <w:szCs w:val="19"/>
            <w:lang w:eastAsia="sk-SK"/>
          </w:rPr>
          <w:tab/>
        </w:r>
        <w:r w:rsidR="00BF74B6" w:rsidRPr="00E135DC">
          <w:rPr>
            <w:rStyle w:val="Hypertextovprepojenie"/>
            <w:rFonts w:cs="Arial"/>
            <w:noProof/>
            <w:szCs w:val="19"/>
          </w:rPr>
          <w:t>Kontrola a overovanie oprávnenosti výdavkov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_Toc440636401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135</w:t>
        </w:r>
        <w:r w:rsidR="00BF74B6" w:rsidRPr="00E135DC">
          <w:rPr>
            <w:rFonts w:cs="Arial"/>
            <w:noProof/>
            <w:webHidden/>
            <w:sz w:val="19"/>
            <w:szCs w:val="19"/>
          </w:rPr>
          <w:fldChar w:fldCharType="end"/>
        </w:r>
      </w:hyperlink>
    </w:p>
    <w:p w14:paraId="321D2A52" w14:textId="0E7F517F" w:rsidR="00BF74B6" w:rsidRPr="00E135DC" w:rsidRDefault="00770F02">
      <w:pPr>
        <w:pStyle w:val="Obsah2"/>
        <w:tabs>
          <w:tab w:val="left" w:pos="960"/>
          <w:tab w:val="right" w:leader="dot" w:pos="9060"/>
        </w:tabs>
        <w:rPr>
          <w:rFonts w:eastAsiaTheme="minorEastAsia" w:cs="Arial"/>
          <w:noProof/>
          <w:sz w:val="19"/>
          <w:szCs w:val="19"/>
          <w:lang w:eastAsia="sk-SK"/>
        </w:rPr>
      </w:pPr>
      <w:hyperlink w:anchor="_Toc440636402" w:history="1">
        <w:r w:rsidR="00BF74B6" w:rsidRPr="00E135DC">
          <w:rPr>
            <w:rStyle w:val="Hypertextovprepojenie"/>
            <w:rFonts w:cs="Arial"/>
            <w:noProof/>
            <w:szCs w:val="19"/>
          </w:rPr>
          <w:t>3.1</w:t>
        </w:r>
        <w:r w:rsidR="00BF74B6" w:rsidRPr="00E135DC">
          <w:rPr>
            <w:rFonts w:eastAsiaTheme="minorEastAsia" w:cs="Arial"/>
            <w:noProof/>
            <w:sz w:val="19"/>
            <w:szCs w:val="19"/>
            <w:lang w:eastAsia="sk-SK"/>
          </w:rPr>
          <w:tab/>
        </w:r>
        <w:r w:rsidR="00BF74B6" w:rsidRPr="00E135DC">
          <w:rPr>
            <w:rStyle w:val="Hypertextovprepojenie"/>
            <w:rFonts w:cs="Arial"/>
            <w:noProof/>
            <w:szCs w:val="19"/>
          </w:rPr>
          <w:t xml:space="preserve">Administratívna </w:t>
        </w:r>
        <w:r w:rsidR="008D701A" w:rsidRPr="00E135DC">
          <w:rPr>
            <w:rStyle w:val="Hypertextovprepojenie"/>
            <w:rFonts w:cs="Arial"/>
            <w:noProof/>
            <w:szCs w:val="19"/>
          </w:rPr>
          <w:t xml:space="preserve">finančná </w:t>
        </w:r>
        <w:r w:rsidR="00BF74B6" w:rsidRPr="00E135DC">
          <w:rPr>
            <w:rStyle w:val="Hypertextovprepojenie"/>
            <w:rFonts w:cs="Arial"/>
            <w:noProof/>
            <w:szCs w:val="19"/>
          </w:rPr>
          <w:t>kontrola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_Toc440636402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135</w:t>
        </w:r>
        <w:r w:rsidR="00BF74B6" w:rsidRPr="00E135DC">
          <w:rPr>
            <w:rFonts w:cs="Arial"/>
            <w:noProof/>
            <w:webHidden/>
            <w:sz w:val="19"/>
            <w:szCs w:val="19"/>
          </w:rPr>
          <w:fldChar w:fldCharType="end"/>
        </w:r>
      </w:hyperlink>
    </w:p>
    <w:p w14:paraId="23ED640E" w14:textId="456633B4" w:rsidR="00BF74B6" w:rsidRPr="00E135DC" w:rsidRDefault="00770F02">
      <w:pPr>
        <w:pStyle w:val="Obsah2"/>
        <w:tabs>
          <w:tab w:val="left" w:pos="960"/>
          <w:tab w:val="right" w:leader="dot" w:pos="9060"/>
        </w:tabs>
        <w:rPr>
          <w:rFonts w:eastAsiaTheme="minorEastAsia" w:cs="Arial"/>
          <w:noProof/>
          <w:sz w:val="19"/>
          <w:szCs w:val="19"/>
          <w:lang w:eastAsia="sk-SK"/>
        </w:rPr>
      </w:pPr>
      <w:hyperlink w:anchor="_Toc440636403" w:history="1">
        <w:r w:rsidR="00BF74B6" w:rsidRPr="00E135DC">
          <w:rPr>
            <w:rStyle w:val="Hypertextovprepojenie"/>
            <w:rFonts w:cs="Arial"/>
            <w:noProof/>
            <w:szCs w:val="19"/>
          </w:rPr>
          <w:t>3.2</w:t>
        </w:r>
        <w:r w:rsidR="00BF74B6" w:rsidRPr="00E135DC">
          <w:rPr>
            <w:rFonts w:eastAsiaTheme="minorEastAsia" w:cs="Arial"/>
            <w:noProof/>
            <w:sz w:val="19"/>
            <w:szCs w:val="19"/>
            <w:lang w:eastAsia="sk-SK"/>
          </w:rPr>
          <w:tab/>
        </w:r>
        <w:r w:rsidR="00D96AD0" w:rsidRPr="00E135DC">
          <w:rPr>
            <w:rStyle w:val="Hypertextovprepojenie"/>
            <w:rFonts w:cs="Arial"/>
            <w:noProof/>
            <w:szCs w:val="19"/>
          </w:rPr>
          <w:t>Finančná k</w:t>
        </w:r>
        <w:r w:rsidR="00BF74B6" w:rsidRPr="00E135DC">
          <w:rPr>
            <w:rStyle w:val="Hypertextovprepojenie"/>
            <w:rFonts w:cs="Arial"/>
            <w:noProof/>
            <w:szCs w:val="19"/>
          </w:rPr>
          <w:t>ontrola na mieste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_Toc440636403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138</w:t>
        </w:r>
        <w:r w:rsidR="00BF74B6" w:rsidRPr="00E135DC">
          <w:rPr>
            <w:rFonts w:cs="Arial"/>
            <w:noProof/>
            <w:webHidden/>
            <w:sz w:val="19"/>
            <w:szCs w:val="19"/>
          </w:rPr>
          <w:fldChar w:fldCharType="end"/>
        </w:r>
      </w:hyperlink>
    </w:p>
    <w:p w14:paraId="652445E0" w14:textId="7CDA4D90" w:rsidR="00BF74B6" w:rsidRPr="00E135DC" w:rsidRDefault="00770F02">
      <w:pPr>
        <w:pStyle w:val="Obsah1"/>
        <w:tabs>
          <w:tab w:val="left" w:pos="482"/>
          <w:tab w:val="right" w:leader="dot" w:pos="9060"/>
        </w:tabs>
        <w:rPr>
          <w:rFonts w:eastAsiaTheme="minorEastAsia" w:cs="Arial"/>
          <w:noProof/>
          <w:sz w:val="19"/>
          <w:szCs w:val="19"/>
          <w:lang w:eastAsia="sk-SK"/>
        </w:rPr>
      </w:pPr>
      <w:hyperlink w:anchor="_Toc440636404" w:history="1">
        <w:r w:rsidR="00BF74B6" w:rsidRPr="00E135DC">
          <w:rPr>
            <w:rStyle w:val="Hypertextovprepojenie"/>
            <w:rFonts w:cs="Arial"/>
            <w:noProof/>
            <w:szCs w:val="19"/>
          </w:rPr>
          <w:t>4</w:t>
        </w:r>
        <w:r w:rsidR="00BF74B6" w:rsidRPr="00E135DC">
          <w:rPr>
            <w:rFonts w:eastAsiaTheme="minorEastAsia" w:cs="Arial"/>
            <w:noProof/>
            <w:sz w:val="19"/>
            <w:szCs w:val="19"/>
            <w:lang w:eastAsia="sk-SK"/>
          </w:rPr>
          <w:tab/>
        </w:r>
        <w:r w:rsidR="00BF74B6" w:rsidRPr="00E135DC">
          <w:rPr>
            <w:rStyle w:val="Hypertextovprepojenie"/>
            <w:rFonts w:cs="Arial"/>
            <w:noProof/>
            <w:szCs w:val="19"/>
          </w:rPr>
          <w:t>Prechodné a záverečné ustanovenia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_Toc440636404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145</w:t>
        </w:r>
        <w:r w:rsidR="00BF74B6" w:rsidRPr="00E135DC">
          <w:rPr>
            <w:rFonts w:cs="Arial"/>
            <w:noProof/>
            <w:webHidden/>
            <w:sz w:val="19"/>
            <w:szCs w:val="19"/>
          </w:rPr>
          <w:fldChar w:fldCharType="end"/>
        </w:r>
      </w:hyperlink>
    </w:p>
    <w:p w14:paraId="3B998595" w14:textId="5DDE90F6" w:rsidR="00BF74B6" w:rsidRPr="00E135DC" w:rsidRDefault="00770F02">
      <w:pPr>
        <w:pStyle w:val="Obsah1"/>
        <w:tabs>
          <w:tab w:val="left" w:pos="482"/>
          <w:tab w:val="right" w:leader="dot" w:pos="9060"/>
        </w:tabs>
        <w:rPr>
          <w:rFonts w:eastAsiaTheme="minorEastAsia" w:cs="Arial"/>
          <w:noProof/>
          <w:sz w:val="19"/>
          <w:szCs w:val="19"/>
          <w:lang w:eastAsia="sk-SK"/>
        </w:rPr>
      </w:pPr>
      <w:hyperlink w:anchor="_Toc440636405" w:history="1">
        <w:r w:rsidR="00BF74B6" w:rsidRPr="00E135DC">
          <w:rPr>
            <w:rStyle w:val="Hypertextovprepojenie"/>
            <w:rFonts w:cs="Arial"/>
            <w:noProof/>
            <w:szCs w:val="19"/>
          </w:rPr>
          <w:t>5</w:t>
        </w:r>
        <w:r w:rsidR="00BF74B6" w:rsidRPr="00E135DC">
          <w:rPr>
            <w:rFonts w:eastAsiaTheme="minorEastAsia" w:cs="Arial"/>
            <w:noProof/>
            <w:sz w:val="19"/>
            <w:szCs w:val="19"/>
            <w:lang w:eastAsia="sk-SK"/>
          </w:rPr>
          <w:tab/>
        </w:r>
        <w:r w:rsidR="00BF74B6" w:rsidRPr="00E135DC">
          <w:rPr>
            <w:rStyle w:val="Hypertextovprepojenie"/>
            <w:rFonts w:cs="Arial"/>
            <w:noProof/>
            <w:szCs w:val="19"/>
          </w:rPr>
          <w:t>Prílohy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_Toc440636405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146</w:t>
        </w:r>
        <w:r w:rsidR="00BF74B6" w:rsidRPr="00E135DC">
          <w:rPr>
            <w:rFonts w:cs="Arial"/>
            <w:noProof/>
            <w:webHidden/>
            <w:sz w:val="19"/>
            <w:szCs w:val="19"/>
          </w:rPr>
          <w:fldChar w:fldCharType="end"/>
        </w:r>
      </w:hyperlink>
    </w:p>
    <w:p w14:paraId="7A55CDA1" w14:textId="77777777" w:rsidR="003979B2" w:rsidRPr="0073389C" w:rsidRDefault="000C0542" w:rsidP="003979B2">
      <w:pPr>
        <w:spacing w:after="120"/>
        <w:rPr>
          <w:sz w:val="20"/>
        </w:rPr>
      </w:pPr>
      <w:r w:rsidRPr="00E135DC">
        <w:rPr>
          <w:rFonts w:cs="Arial"/>
          <w:b/>
          <w:szCs w:val="19"/>
        </w:rPr>
        <w:fldChar w:fldCharType="end"/>
      </w:r>
    </w:p>
    <w:p w14:paraId="7A55CDA2" w14:textId="77777777" w:rsidR="00AE5A8F" w:rsidRPr="0073389C" w:rsidRDefault="00AE5A8F" w:rsidP="009F56AB">
      <w:pPr>
        <w:pStyle w:val="Nadpis1"/>
        <w:spacing w:line="288" w:lineRule="auto"/>
        <w:jc w:val="both"/>
        <w:rPr>
          <w:rFonts w:ascii="Arial" w:hAnsi="Arial"/>
          <w:lang w:val="sk-SK"/>
        </w:rPr>
      </w:pPr>
      <w:bookmarkStart w:id="41" w:name="_Toc440372853"/>
      <w:bookmarkStart w:id="42" w:name="_Toc440636364"/>
      <w:r w:rsidRPr="0073389C">
        <w:rPr>
          <w:rFonts w:ascii="Arial" w:hAnsi="Arial"/>
          <w:lang w:val="sk-SK"/>
        </w:rPr>
        <w:lastRenderedPageBreak/>
        <w:t>Úvod</w:t>
      </w:r>
      <w:bookmarkEnd w:id="40"/>
      <w:bookmarkEnd w:id="41"/>
      <w:bookmarkEnd w:id="42"/>
    </w:p>
    <w:p w14:paraId="7A55CDA3" w14:textId="77777777" w:rsidR="00AE5A8F" w:rsidRPr="0073389C" w:rsidRDefault="00AE5A8F" w:rsidP="009F56AB">
      <w:pPr>
        <w:pStyle w:val="Nadpis2"/>
        <w:spacing w:line="288" w:lineRule="auto"/>
        <w:jc w:val="both"/>
        <w:rPr>
          <w:lang w:val="sk-SK"/>
        </w:rPr>
      </w:pPr>
      <w:bookmarkStart w:id="43" w:name="_Toc410907844"/>
      <w:r w:rsidRPr="0073389C">
        <w:rPr>
          <w:lang w:val="sk-SK"/>
        </w:rPr>
        <w:t xml:space="preserve"> </w:t>
      </w:r>
      <w:bookmarkStart w:id="44" w:name="_Toc440372854"/>
      <w:bookmarkStart w:id="45" w:name="_Toc440636365"/>
      <w:r w:rsidR="004D282A" w:rsidRPr="0073389C">
        <w:rPr>
          <w:lang w:val="sk-SK"/>
        </w:rPr>
        <w:t>Ú</w:t>
      </w:r>
      <w:r w:rsidRPr="0073389C">
        <w:rPr>
          <w:lang w:val="sk-SK"/>
        </w:rPr>
        <w:t xml:space="preserve">činnosť </w:t>
      </w:r>
      <w:r w:rsidR="00A028FD" w:rsidRPr="0073389C">
        <w:rPr>
          <w:lang w:val="sk-SK"/>
        </w:rPr>
        <w:t>p</w:t>
      </w:r>
      <w:r w:rsidRPr="0073389C">
        <w:rPr>
          <w:lang w:val="sk-SK"/>
        </w:rPr>
        <w:t>ríručky</w:t>
      </w:r>
      <w:bookmarkEnd w:id="43"/>
      <w:r w:rsidR="00A028FD" w:rsidRPr="0073389C">
        <w:rPr>
          <w:lang w:val="sk-SK"/>
        </w:rPr>
        <w:t xml:space="preserve"> pre p</w:t>
      </w:r>
      <w:r w:rsidR="001917F5" w:rsidRPr="0073389C">
        <w:rPr>
          <w:lang w:val="sk-SK"/>
        </w:rPr>
        <w:t>rijímateľa</w:t>
      </w:r>
      <w:bookmarkEnd w:id="44"/>
      <w:bookmarkEnd w:id="45"/>
    </w:p>
    <w:p w14:paraId="526DF919" w14:textId="4267800C" w:rsidR="00387966" w:rsidRDefault="00387966" w:rsidP="00387966">
      <w:pPr>
        <w:spacing w:before="120" w:line="288" w:lineRule="auto"/>
        <w:jc w:val="both"/>
      </w:pPr>
      <w:r>
        <w:t>P</w:t>
      </w:r>
      <w:r w:rsidRPr="0073389C">
        <w:t>ríručk</w:t>
      </w:r>
      <w:r>
        <w:t>a</w:t>
      </w:r>
      <w:r w:rsidRPr="0073389C">
        <w:t xml:space="preserve"> </w:t>
      </w:r>
      <w:r w:rsidR="00C74CE1">
        <w:t xml:space="preserve">pre </w:t>
      </w:r>
      <w:r w:rsidRPr="0073389C">
        <w:t xml:space="preserve">prijímateľa OP EVS (ďalej len „príručka“) </w:t>
      </w:r>
      <w:r>
        <w:t xml:space="preserve">je vypracovaná v súlade s Nariadením Ministerstva vnútra Slovenskej republiky č. </w:t>
      </w:r>
      <w:r w:rsidR="001B46EA">
        <w:t>5</w:t>
      </w:r>
      <w:r w:rsidR="00BF7859">
        <w:t>9</w:t>
      </w:r>
      <w:r>
        <w:t>/201</w:t>
      </w:r>
      <w:r w:rsidR="00BF7859">
        <w:t>6</w:t>
      </w:r>
      <w:r w:rsidR="001B46EA">
        <w:t xml:space="preserve"> zo dňa </w:t>
      </w:r>
      <w:r w:rsidR="00BF7859">
        <w:t>17. 06. 2016</w:t>
      </w:r>
      <w:r>
        <w:t xml:space="preserve"> o postavení riadiaceho orgánu, sprostredkovateľských orgánov, platobnej jednotky a úlohách v rámci niektorých operačných programov. </w:t>
      </w:r>
    </w:p>
    <w:p w14:paraId="7A55CDA4" w14:textId="53BBB406" w:rsidR="00A408BF" w:rsidRPr="0073389C" w:rsidRDefault="00387966" w:rsidP="00A408BF">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V príručke</w:t>
      </w:r>
      <w:r w:rsidR="00E60279" w:rsidRPr="0073389C">
        <w:rPr>
          <w:rFonts w:ascii="Arial" w:hAnsi="Arial" w:cs="Arial"/>
          <w:sz w:val="19"/>
          <w:szCs w:val="19"/>
          <w:lang w:val="sk-SK"/>
        </w:rPr>
        <w:t xml:space="preserve"> a každ</w:t>
      </w:r>
      <w:r>
        <w:rPr>
          <w:rFonts w:ascii="Arial" w:hAnsi="Arial" w:cs="Arial"/>
          <w:sz w:val="19"/>
          <w:szCs w:val="19"/>
          <w:lang w:val="sk-SK"/>
        </w:rPr>
        <w:t>ej</w:t>
      </w:r>
      <w:r w:rsidR="00E60279" w:rsidRPr="0073389C">
        <w:rPr>
          <w:rFonts w:ascii="Arial" w:hAnsi="Arial" w:cs="Arial"/>
          <w:sz w:val="19"/>
          <w:szCs w:val="19"/>
          <w:lang w:val="sk-SK"/>
        </w:rPr>
        <w:t xml:space="preserve"> jej aktualizáci</w:t>
      </w:r>
      <w:r>
        <w:rPr>
          <w:rFonts w:ascii="Arial" w:hAnsi="Arial" w:cs="Arial"/>
          <w:sz w:val="19"/>
          <w:szCs w:val="19"/>
          <w:lang w:val="sk-SK"/>
        </w:rPr>
        <w:t>i</w:t>
      </w:r>
      <w:r w:rsidR="00E60279" w:rsidRPr="0073389C">
        <w:rPr>
          <w:rFonts w:ascii="Arial" w:hAnsi="Arial" w:cs="Arial"/>
          <w:sz w:val="19"/>
          <w:szCs w:val="19"/>
          <w:lang w:val="sk-SK"/>
        </w:rPr>
        <w:t xml:space="preserve"> </w:t>
      </w:r>
      <w:r w:rsidR="00001004" w:rsidRPr="0073389C">
        <w:rPr>
          <w:rFonts w:ascii="Arial" w:hAnsi="Arial" w:cs="Arial"/>
          <w:sz w:val="19"/>
          <w:szCs w:val="19"/>
          <w:lang w:val="sk-SK"/>
        </w:rPr>
        <w:t xml:space="preserve">bude </w:t>
      </w:r>
      <w:r w:rsidR="00E60279" w:rsidRPr="0073389C">
        <w:rPr>
          <w:rFonts w:ascii="Arial" w:hAnsi="Arial" w:cs="Arial"/>
          <w:sz w:val="19"/>
          <w:szCs w:val="19"/>
          <w:lang w:val="sk-SK"/>
        </w:rPr>
        <w:t xml:space="preserve">po schválení vyznačený dátum účinnosti, pričom príručka </w:t>
      </w:r>
      <w:r>
        <w:rPr>
          <w:rFonts w:ascii="Arial" w:hAnsi="Arial" w:cs="Arial"/>
          <w:sz w:val="19"/>
          <w:szCs w:val="19"/>
          <w:lang w:val="sk-SK"/>
        </w:rPr>
        <w:t>nenadobudne</w:t>
      </w:r>
      <w:r w:rsidR="00E60279" w:rsidRPr="0073389C">
        <w:rPr>
          <w:rFonts w:ascii="Arial" w:hAnsi="Arial" w:cs="Arial"/>
          <w:sz w:val="19"/>
          <w:szCs w:val="19"/>
          <w:lang w:val="sk-SK"/>
        </w:rPr>
        <w:t xml:space="preserve"> úč</w:t>
      </w:r>
      <w:r w:rsidR="00120B9A" w:rsidRPr="0073389C">
        <w:rPr>
          <w:rFonts w:ascii="Arial" w:hAnsi="Arial" w:cs="Arial"/>
          <w:sz w:val="19"/>
          <w:szCs w:val="19"/>
          <w:lang w:val="sk-SK"/>
        </w:rPr>
        <w:t xml:space="preserve">innosť </w:t>
      </w:r>
      <w:r w:rsidR="00E60279" w:rsidRPr="0073389C">
        <w:rPr>
          <w:rFonts w:ascii="Arial" w:hAnsi="Arial" w:cs="Arial"/>
          <w:sz w:val="19"/>
          <w:szCs w:val="19"/>
          <w:lang w:val="sk-SK"/>
        </w:rPr>
        <w:t xml:space="preserve">skôr ako došlo k jej zverejneniu na webovom sídle </w:t>
      </w:r>
      <w:hyperlink r:id="rId12" w:history="1">
        <w:r w:rsidR="00861C4B" w:rsidRPr="000251E7">
          <w:rPr>
            <w:rStyle w:val="Hypertextovprepojenie"/>
            <w:rFonts w:cs="Arial"/>
            <w:szCs w:val="19"/>
            <w:lang w:val="sk-SK"/>
          </w:rPr>
          <w:t>www.opevs.eu</w:t>
        </w:r>
      </w:hyperlink>
      <w:r w:rsidR="00E60279" w:rsidRPr="0073389C">
        <w:rPr>
          <w:rFonts w:ascii="Arial" w:hAnsi="Arial" w:cs="Arial"/>
          <w:sz w:val="19"/>
          <w:szCs w:val="19"/>
          <w:lang w:val="sk-SK"/>
        </w:rPr>
        <w:t xml:space="preserve">. </w:t>
      </w:r>
    </w:p>
    <w:p w14:paraId="7A55CDA5" w14:textId="77777777" w:rsidR="00AE5A8F" w:rsidRPr="0073389C" w:rsidRDefault="00A408BF" w:rsidP="007B5322">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w:t>
      </w:r>
      <w:r w:rsidR="00AE5A8F" w:rsidRPr="0073389C">
        <w:rPr>
          <w:rFonts w:ascii="Arial" w:hAnsi="Arial" w:cs="Arial"/>
          <w:sz w:val="19"/>
          <w:szCs w:val="19"/>
          <w:lang w:val="sk-SK"/>
        </w:rPr>
        <w:t>ríručka je záväzná pre všetkých prijímateľov, ktorí realizujú projekt</w:t>
      </w:r>
      <w:r w:rsidR="00AB2351" w:rsidRPr="0073389C">
        <w:rPr>
          <w:rFonts w:ascii="Arial" w:hAnsi="Arial" w:cs="Arial"/>
          <w:sz w:val="19"/>
          <w:szCs w:val="19"/>
          <w:lang w:val="sk-SK"/>
        </w:rPr>
        <w:t xml:space="preserve"> </w:t>
      </w:r>
      <w:r w:rsidR="00AE5A8F" w:rsidRPr="0073389C">
        <w:rPr>
          <w:rFonts w:ascii="Arial" w:hAnsi="Arial" w:cs="Arial"/>
          <w:sz w:val="19"/>
          <w:szCs w:val="19"/>
          <w:lang w:val="sk-SK"/>
        </w:rPr>
        <w:t xml:space="preserve">a s ktorými </w:t>
      </w:r>
      <w:r w:rsidR="00C57815" w:rsidRPr="0073389C">
        <w:rPr>
          <w:rFonts w:ascii="Arial" w:hAnsi="Arial" w:cs="Arial"/>
          <w:sz w:val="19"/>
          <w:szCs w:val="19"/>
          <w:lang w:val="sk-SK"/>
        </w:rPr>
        <w:t>r</w:t>
      </w:r>
      <w:r w:rsidR="008B1AA4" w:rsidRPr="0073389C">
        <w:rPr>
          <w:rFonts w:ascii="Arial" w:hAnsi="Arial" w:cs="Arial"/>
          <w:sz w:val="19"/>
          <w:szCs w:val="19"/>
          <w:lang w:val="sk-SK"/>
        </w:rPr>
        <w:t>iadiaci orgán pre Operačný program Efektívna verejná správa (ďalej len</w:t>
      </w:r>
      <w:r w:rsidR="0082781E" w:rsidRPr="0073389C">
        <w:rPr>
          <w:rFonts w:ascii="Arial" w:hAnsi="Arial" w:cs="Arial"/>
          <w:sz w:val="19"/>
          <w:szCs w:val="19"/>
          <w:lang w:val="sk-SK"/>
        </w:rPr>
        <w:t xml:space="preserve"> </w:t>
      </w:r>
      <w:r w:rsidR="008B1AA4" w:rsidRPr="0073389C">
        <w:rPr>
          <w:rFonts w:ascii="Arial" w:hAnsi="Arial" w:cs="Arial"/>
          <w:sz w:val="19"/>
          <w:szCs w:val="19"/>
          <w:lang w:val="sk-SK"/>
        </w:rPr>
        <w:t>„</w:t>
      </w:r>
      <w:r w:rsidR="0082781E" w:rsidRPr="0073389C">
        <w:rPr>
          <w:rFonts w:ascii="Arial" w:hAnsi="Arial" w:cs="Arial"/>
          <w:sz w:val="19"/>
          <w:szCs w:val="19"/>
          <w:lang w:val="sk-SK"/>
        </w:rPr>
        <w:t>poskytovateľ</w:t>
      </w:r>
      <w:r w:rsidR="008B1AA4" w:rsidRPr="0073389C">
        <w:rPr>
          <w:rFonts w:ascii="Arial" w:hAnsi="Arial" w:cs="Arial"/>
          <w:sz w:val="19"/>
          <w:szCs w:val="19"/>
          <w:lang w:val="sk-SK"/>
        </w:rPr>
        <w:t xml:space="preserve">“) </w:t>
      </w:r>
      <w:r w:rsidR="00AE5A8F" w:rsidRPr="0073389C">
        <w:rPr>
          <w:rFonts w:ascii="Arial" w:hAnsi="Arial" w:cs="Arial"/>
          <w:sz w:val="19"/>
          <w:szCs w:val="19"/>
          <w:lang w:val="sk-SK"/>
        </w:rPr>
        <w:t xml:space="preserve">uzatvoril </w:t>
      </w:r>
      <w:r w:rsidR="00C57815" w:rsidRPr="0073389C">
        <w:rPr>
          <w:rFonts w:ascii="Arial" w:hAnsi="Arial" w:cs="Arial"/>
          <w:sz w:val="19"/>
          <w:szCs w:val="19"/>
          <w:lang w:val="sk-SK"/>
        </w:rPr>
        <w:t xml:space="preserve">Zmluvu </w:t>
      </w:r>
      <w:r w:rsidR="00AE5A8F" w:rsidRPr="0073389C">
        <w:rPr>
          <w:rFonts w:ascii="Arial" w:hAnsi="Arial" w:cs="Arial"/>
          <w:sz w:val="19"/>
          <w:szCs w:val="19"/>
          <w:lang w:val="sk-SK"/>
        </w:rPr>
        <w:t>o poskytnutí NFP</w:t>
      </w:r>
      <w:r w:rsidR="0086688B" w:rsidRPr="0073389C">
        <w:rPr>
          <w:rFonts w:ascii="Arial" w:hAnsi="Arial" w:cs="Arial"/>
          <w:sz w:val="19"/>
          <w:szCs w:val="19"/>
          <w:lang w:val="sk-SK"/>
        </w:rPr>
        <w:t xml:space="preserve"> (ďalej len „z</w:t>
      </w:r>
      <w:r w:rsidR="00C57815" w:rsidRPr="0073389C">
        <w:rPr>
          <w:rFonts w:ascii="Arial" w:hAnsi="Arial" w:cs="Arial"/>
          <w:sz w:val="19"/>
          <w:szCs w:val="19"/>
          <w:lang w:val="sk-SK"/>
        </w:rPr>
        <w:t>mluva o NFP“)</w:t>
      </w:r>
      <w:r w:rsidR="008B1AA4" w:rsidRPr="0073389C">
        <w:rPr>
          <w:rFonts w:ascii="Arial" w:hAnsi="Arial" w:cs="Arial"/>
          <w:sz w:val="19"/>
          <w:szCs w:val="19"/>
          <w:lang w:val="sk-SK"/>
        </w:rPr>
        <w:t xml:space="preserve">, resp. zaslal rozhodnutie o schválení ŽoNFP v prípade projektov TP, alebo ak je </w:t>
      </w:r>
      <w:r w:rsidR="00C57815" w:rsidRPr="0073389C">
        <w:rPr>
          <w:rFonts w:ascii="Arial" w:hAnsi="Arial" w:cs="Arial"/>
          <w:sz w:val="19"/>
          <w:szCs w:val="19"/>
          <w:lang w:val="sk-SK"/>
        </w:rPr>
        <w:t>p</w:t>
      </w:r>
      <w:r w:rsidR="008B1AA4" w:rsidRPr="0073389C">
        <w:rPr>
          <w:rFonts w:ascii="Arial" w:hAnsi="Arial" w:cs="Arial"/>
          <w:sz w:val="19"/>
          <w:szCs w:val="19"/>
          <w:lang w:val="sk-SK"/>
        </w:rPr>
        <w:t>rijímateľom organizačný útvar MV SR.</w:t>
      </w:r>
      <w:r w:rsidR="00AE5A8F" w:rsidRPr="0073389C">
        <w:rPr>
          <w:rFonts w:ascii="Arial" w:hAnsi="Arial" w:cs="Arial"/>
          <w:sz w:val="19"/>
          <w:szCs w:val="19"/>
          <w:lang w:val="sk-SK"/>
        </w:rPr>
        <w:t xml:space="preserve"> </w:t>
      </w:r>
    </w:p>
    <w:p w14:paraId="7A55CDA6" w14:textId="77777777" w:rsidR="00AE5A8F" w:rsidRPr="0073389C" w:rsidRDefault="00AE5A8F" w:rsidP="007B5322">
      <w:pPr>
        <w:spacing w:before="120" w:after="120" w:line="288" w:lineRule="auto"/>
        <w:jc w:val="both"/>
      </w:pPr>
      <w:r w:rsidRPr="0073389C">
        <w:t xml:space="preserve">Príručka je </w:t>
      </w:r>
      <w:r w:rsidR="008B1AA4" w:rsidRPr="0073389C">
        <w:t xml:space="preserve">v zmysle Systému riadenia európskych štrukturálnych a investičných fondov (ďalej len „SR EŠIF“) záväzným riadiacim dokumentom </w:t>
      </w:r>
      <w:r w:rsidR="0082781E" w:rsidRPr="0073389C">
        <w:t>poskytovateľa</w:t>
      </w:r>
      <w:r w:rsidR="008B1AA4" w:rsidRPr="0073389C">
        <w:t xml:space="preserve">, ktorý predstavuje procesný nástroj popisujúci jednotlivé fázy implementácie projektov. </w:t>
      </w:r>
    </w:p>
    <w:p w14:paraId="7A55CDA7" w14:textId="77777777" w:rsidR="00AE5A8F" w:rsidRPr="0073389C" w:rsidRDefault="00AE5A8F" w:rsidP="007B5322">
      <w:pPr>
        <w:spacing w:before="120" w:after="120" w:line="288" w:lineRule="auto"/>
        <w:jc w:val="both"/>
      </w:pPr>
      <w:r w:rsidRPr="0073389C">
        <w:t xml:space="preserve">Príručka je otvoreným dokumentom, v ktorom si </w:t>
      </w:r>
      <w:r w:rsidR="0082781E" w:rsidRPr="0073389C">
        <w:t>poskytovateľ</w:t>
      </w:r>
      <w:r w:rsidR="00E01782" w:rsidRPr="0073389C">
        <w:t xml:space="preserve"> </w:t>
      </w:r>
      <w:r w:rsidRPr="0073389C">
        <w:t xml:space="preserve">vyhradzuje právo upravovať a aktualizovať </w:t>
      </w:r>
      <w:r w:rsidR="00EC0303" w:rsidRPr="0073389C">
        <w:t xml:space="preserve">jej </w:t>
      </w:r>
      <w:r w:rsidRPr="0073389C">
        <w:t xml:space="preserve">znenie v zmysle zmien v nariadeniach EÚ, vo všeobecne platných právnych predpisoch, v </w:t>
      </w:r>
      <w:r w:rsidR="008B1AA4" w:rsidRPr="0073389C">
        <w:t>SR EŠIF</w:t>
      </w:r>
      <w:r w:rsidR="001429B2" w:rsidRPr="0073389C">
        <w:t>,</w:t>
      </w:r>
      <w:r w:rsidRPr="0073389C">
        <w:t xml:space="preserve"> </w:t>
      </w:r>
      <w:r w:rsidR="003029B2" w:rsidRPr="0073389C">
        <w:t xml:space="preserve">v Systéme finančného riadenia štrukturálnych fondov, Kohézneho fondu a Európskeho námorného a rybárskeho fondu na programové obdobie 2014 – 2020 </w:t>
      </w:r>
      <w:r w:rsidR="00E01782" w:rsidRPr="0073389C">
        <w:t xml:space="preserve">(ďalej len „SFR“) </w:t>
      </w:r>
      <w:r w:rsidR="003029B2" w:rsidRPr="0073389C">
        <w:t xml:space="preserve">a </w:t>
      </w:r>
      <w:r w:rsidRPr="0073389C">
        <w:t xml:space="preserve">platných metodických pokynoch CKO, usmernení CO, resp. z vlastného podnetu, ktorý si prax vyžiada. Aktualizácie </w:t>
      </w:r>
      <w:r w:rsidR="00DF7C9B" w:rsidRPr="0073389C">
        <w:t>p</w:t>
      </w:r>
      <w:r w:rsidR="002E17A0" w:rsidRPr="0073389C">
        <w:t xml:space="preserve">ríručky </w:t>
      </w:r>
      <w:r w:rsidRPr="0073389C">
        <w:t>sú pre prijímateľa záväzné.</w:t>
      </w:r>
    </w:p>
    <w:p w14:paraId="7A55CDA8" w14:textId="77777777" w:rsidR="002F293D" w:rsidRPr="0073389C" w:rsidRDefault="002F293D" w:rsidP="007B5322">
      <w:pPr>
        <w:spacing w:before="120" w:after="120" w:line="288" w:lineRule="auto"/>
        <w:jc w:val="both"/>
      </w:pPr>
      <w:r w:rsidRPr="0073389C">
        <w:t xml:space="preserve">V prípade, ak sú ustanovenia tejto </w:t>
      </w:r>
      <w:r w:rsidR="00DF7C9B" w:rsidRPr="0073389C">
        <w:t>p</w:t>
      </w:r>
      <w:r w:rsidRPr="0073389C">
        <w:t>ríručky v rozpore so všeobecne záväznými právnymi predpismi, SFR, SR EŠIF, metodickými pokynmi a usmerneniami CKO a CO, tak vo vzťahu k </w:t>
      </w:r>
      <w:r w:rsidR="00997DF4" w:rsidRPr="0073389C">
        <w:t>p</w:t>
      </w:r>
      <w:r w:rsidRPr="0073389C">
        <w:t>ríručke sú tieto všeobecné právne predpisy, ustanovenia SR EŠIF, SFR, usmernenia CKO a CO nadradené.</w:t>
      </w:r>
    </w:p>
    <w:p w14:paraId="7A55CDA9" w14:textId="1677DD00" w:rsidR="002F293D" w:rsidRPr="0073389C" w:rsidRDefault="002F293D" w:rsidP="007B5322">
      <w:pPr>
        <w:spacing w:before="120" w:after="120" w:line="288" w:lineRule="auto"/>
        <w:jc w:val="both"/>
      </w:pPr>
      <w:r w:rsidRPr="0073389C">
        <w:t xml:space="preserve">SR EŠIF a metodické pokyny CKO sú zverejnené na stránke </w:t>
      </w:r>
      <w:hyperlink r:id="rId13" w:history="1">
        <w:r w:rsidRPr="0073389C">
          <w:rPr>
            <w:rStyle w:val="Hypertextovprepojenie"/>
          </w:rPr>
          <w:t>www.partnerskadohoda.gov.sk</w:t>
        </w:r>
      </w:hyperlink>
      <w:r w:rsidRPr="0073389C">
        <w:t xml:space="preserve">, SFR je zverejnený na stránke </w:t>
      </w:r>
      <w:hyperlink r:id="rId14" w:history="1">
        <w:r w:rsidRPr="0073389C">
          <w:rPr>
            <w:rStyle w:val="Hypertextovprepojenie"/>
          </w:rPr>
          <w:t>www.finance.gov.sk</w:t>
        </w:r>
      </w:hyperlink>
      <w:r w:rsidRPr="0073389C">
        <w:t xml:space="preserve"> (Finančné vzťahy s EÚ/</w:t>
      </w:r>
      <w:r w:rsidR="003F672D">
        <w:t xml:space="preserve"> </w:t>
      </w:r>
      <w:r w:rsidRPr="0073389C">
        <w:t>Povstupové fondy EÚ/Programové obdobie 2014-2020/Európske štrukturálne a investičné fondy/Materiály).</w:t>
      </w:r>
    </w:p>
    <w:p w14:paraId="7A55CDAA" w14:textId="77777777" w:rsidR="002F293D" w:rsidRPr="0073389C" w:rsidRDefault="002F293D" w:rsidP="009F56AB">
      <w:pPr>
        <w:spacing w:line="288" w:lineRule="auto"/>
        <w:jc w:val="both"/>
      </w:pPr>
    </w:p>
    <w:p w14:paraId="7A55CDAB" w14:textId="77777777" w:rsidR="00AE5A8F" w:rsidRPr="0073389C" w:rsidRDefault="00AE5A8F" w:rsidP="009F56AB">
      <w:pPr>
        <w:pStyle w:val="Nadpis2"/>
        <w:spacing w:line="288" w:lineRule="auto"/>
        <w:jc w:val="both"/>
        <w:rPr>
          <w:lang w:val="sk-SK"/>
        </w:rPr>
      </w:pPr>
      <w:bookmarkStart w:id="46" w:name="_Toc410907845"/>
      <w:bookmarkStart w:id="47" w:name="_Toc440372855"/>
      <w:bookmarkStart w:id="48" w:name="_Toc440636366"/>
      <w:r w:rsidRPr="0073389C">
        <w:rPr>
          <w:lang w:val="sk-SK"/>
        </w:rPr>
        <w:t>Cieľ príručky pre prijímateľa</w:t>
      </w:r>
      <w:bookmarkEnd w:id="46"/>
      <w:bookmarkEnd w:id="47"/>
      <w:bookmarkEnd w:id="48"/>
    </w:p>
    <w:p w14:paraId="7A55CDAC" w14:textId="77777777" w:rsidR="00AE5A8F" w:rsidRPr="0073389C" w:rsidRDefault="0082781E" w:rsidP="007B5322">
      <w:pPr>
        <w:spacing w:before="120" w:after="120" w:line="288" w:lineRule="auto"/>
        <w:jc w:val="both"/>
      </w:pPr>
      <w:r w:rsidRPr="0073389C">
        <w:t>Poskytovateľ</w:t>
      </w:r>
      <w:r w:rsidR="00FF3D23" w:rsidRPr="0073389C">
        <w:t xml:space="preserve"> </w:t>
      </w:r>
      <w:r w:rsidR="00AE5A8F" w:rsidRPr="0073389C">
        <w:t xml:space="preserve">vydáva túto </w:t>
      </w:r>
      <w:r w:rsidR="009F5995" w:rsidRPr="0073389C">
        <w:t xml:space="preserve">príručku </w:t>
      </w:r>
      <w:r w:rsidR="00AE5A8F" w:rsidRPr="0073389C">
        <w:t xml:space="preserve">s cieľom oboznámiť prijímateľa s podmienkami úspešnej implementácie schválených projektov predložených v rámci </w:t>
      </w:r>
      <w:r w:rsidR="00E01782" w:rsidRPr="0073389C">
        <w:t>výzvy</w:t>
      </w:r>
      <w:r w:rsidR="00AE5A8F" w:rsidRPr="0073389C">
        <w:t>/vyzvania, na predkladanie projektov</w:t>
      </w:r>
      <w:r w:rsidR="007A5186" w:rsidRPr="0073389C">
        <w:t>/národných projektov</w:t>
      </w:r>
      <w:r w:rsidR="00AE5A8F" w:rsidRPr="0073389C">
        <w:t xml:space="preserve"> v rámci programového obdobia rokov 2014 – 2020</w:t>
      </w:r>
      <w:r w:rsidR="00FF3D23" w:rsidRPr="0073389C">
        <w:t>.</w:t>
      </w:r>
    </w:p>
    <w:p w14:paraId="7A55CDAD" w14:textId="77777777" w:rsidR="002E17A0" w:rsidRPr="0073389C" w:rsidRDefault="00AE5A8F" w:rsidP="007B5322">
      <w:pPr>
        <w:spacing w:before="120" w:after="120" w:line="288" w:lineRule="auto"/>
        <w:jc w:val="both"/>
      </w:pPr>
      <w:r w:rsidRPr="0073389C">
        <w:t xml:space="preserve">Úlohou </w:t>
      </w:r>
      <w:r w:rsidR="008753C6" w:rsidRPr="0073389C">
        <w:t>p</w:t>
      </w:r>
      <w:r w:rsidRPr="0073389C">
        <w:t>ríručky je prehľadnou formou usmerniť prijímateľa ako správne</w:t>
      </w:r>
      <w:r w:rsidR="0086688B" w:rsidRPr="0073389C">
        <w:t xml:space="preserve"> a v súlade so z</w:t>
      </w:r>
      <w:r w:rsidR="00927522" w:rsidRPr="0073389C">
        <w:t xml:space="preserve">mluvou o NFP implementovať schválený projekt. Príručka poskytuje základný pracovný nástroj pre </w:t>
      </w:r>
      <w:r w:rsidR="005F7F8E" w:rsidRPr="0073389C">
        <w:t>p</w:t>
      </w:r>
      <w:r w:rsidR="00927522" w:rsidRPr="0073389C">
        <w:t>rijímateľa, ktorý sa pri realizácii projektu stretáva s rôznymi oblasťami implementácie – verejné obstarávanie, monitorovanie, predkladanie žiadosti o platbu, finančné vysporia</w:t>
      </w:r>
      <w:r w:rsidR="0086688B" w:rsidRPr="0073389C">
        <w:t>danie na konci projektu, zmeny z</w:t>
      </w:r>
      <w:r w:rsidR="00927522" w:rsidRPr="0073389C">
        <w:t xml:space="preserve">mluvy o NFP, atď. Príručka má za cieľ poskytnúť </w:t>
      </w:r>
      <w:r w:rsidR="005F7F8E" w:rsidRPr="0073389C">
        <w:t>p</w:t>
      </w:r>
      <w:r w:rsidR="00927522" w:rsidRPr="0073389C">
        <w:t xml:space="preserve">rijímateľovi dostatočné a relevantné informácie o týchto oblastiach, aby bol schopný bez väčších problémov riadiť (administrovať) schválený projekt. </w:t>
      </w:r>
    </w:p>
    <w:p w14:paraId="7A55CDAE" w14:textId="77777777" w:rsidR="00560AB1" w:rsidRPr="0073389C" w:rsidRDefault="00505422" w:rsidP="007B5322">
      <w:pPr>
        <w:spacing w:before="120" w:after="120" w:line="288" w:lineRule="auto"/>
        <w:jc w:val="both"/>
      </w:pPr>
      <w:r w:rsidRPr="0073389C">
        <w:t>Príručka obsahuje okrem rôznych ustanoven</w:t>
      </w:r>
      <w:r w:rsidR="00560AB1" w:rsidRPr="0073389C">
        <w:t xml:space="preserve">í </w:t>
      </w:r>
      <w:r w:rsidRPr="0073389C">
        <w:rPr>
          <w:b/>
          <w:i/>
          <w:shd w:val="clear" w:color="auto" w:fill="00A1DE"/>
        </w:rPr>
        <w:t>Dôležité upozornenia</w:t>
      </w:r>
      <w:r w:rsidRPr="0073389C">
        <w:rPr>
          <w:shd w:val="clear" w:color="auto" w:fill="00A1DE"/>
        </w:rPr>
        <w:t>,</w:t>
      </w:r>
      <w:r w:rsidRPr="0073389C">
        <w:t xml:space="preserve"> ktoré maj</w:t>
      </w:r>
      <w:r w:rsidR="00560AB1" w:rsidRPr="0073389C">
        <w:t xml:space="preserve">ú ambíciu </w:t>
      </w:r>
      <w:r w:rsidR="00560AB1" w:rsidRPr="0073389C">
        <w:rPr>
          <w:i/>
        </w:rPr>
        <w:t xml:space="preserve">upozorniť </w:t>
      </w:r>
      <w:r w:rsidR="005F7F8E" w:rsidRPr="0073389C">
        <w:t>p</w:t>
      </w:r>
      <w:r w:rsidR="00560AB1" w:rsidRPr="0073389C">
        <w:t>rijímateľa na existujúce a často sa vyskytujúce problémy s ktorými sa môže stretnúť pri implementácii projektu. Tieto upozornenia sú graficky vyznačené pre ľahšiu prehľadnosť.</w:t>
      </w:r>
    </w:p>
    <w:p w14:paraId="7A55CDAF" w14:textId="77777777" w:rsidR="00505422" w:rsidRPr="0073389C" w:rsidRDefault="00560AB1" w:rsidP="007B5322">
      <w:pPr>
        <w:spacing w:before="120" w:after="120" w:line="288" w:lineRule="auto"/>
        <w:jc w:val="both"/>
      </w:pPr>
      <w:r w:rsidRPr="0073389C">
        <w:lastRenderedPageBreak/>
        <w:t xml:space="preserve">Príručka obsahuje aj </w:t>
      </w:r>
      <w:r w:rsidRPr="0073389C">
        <w:rPr>
          <w:b/>
          <w:i/>
          <w:shd w:val="clear" w:color="auto" w:fill="92D400"/>
        </w:rPr>
        <w:t xml:space="preserve">Odporúčania pre </w:t>
      </w:r>
      <w:r w:rsidR="00DF7C9B" w:rsidRPr="0073389C">
        <w:rPr>
          <w:b/>
          <w:i/>
          <w:shd w:val="clear" w:color="auto" w:fill="92D400"/>
        </w:rPr>
        <w:t>p</w:t>
      </w:r>
      <w:r w:rsidRPr="0073389C">
        <w:rPr>
          <w:b/>
          <w:i/>
          <w:shd w:val="clear" w:color="auto" w:fill="92D400"/>
        </w:rPr>
        <w:t>rijímateľa</w:t>
      </w:r>
      <w:r w:rsidRPr="0073389C">
        <w:rPr>
          <w:b/>
          <w:i/>
        </w:rPr>
        <w:t xml:space="preserve">, </w:t>
      </w:r>
      <w:r w:rsidRPr="0073389C">
        <w:t xml:space="preserve">ktorých ambícia je </w:t>
      </w:r>
      <w:r w:rsidRPr="0073389C">
        <w:rPr>
          <w:i/>
        </w:rPr>
        <w:t>poskytnúť</w:t>
      </w:r>
      <w:r w:rsidR="005F7F8E" w:rsidRPr="0073389C">
        <w:t xml:space="preserve"> p</w:t>
      </w:r>
      <w:r w:rsidRPr="0073389C">
        <w:t xml:space="preserve">rijímateľovi </w:t>
      </w:r>
      <w:r w:rsidRPr="0073389C">
        <w:rPr>
          <w:i/>
        </w:rPr>
        <w:t>informácie</w:t>
      </w:r>
      <w:r w:rsidRPr="0073389C">
        <w:t>, ktoré sú pre úspešnú implementáciu projektu potrebné. Tieto upozornenia sú taktiež graficky vyznačené pre ľahšiu prehľadnosť.</w:t>
      </w:r>
    </w:p>
    <w:p w14:paraId="7A55CDB0" w14:textId="3E343470" w:rsidR="00AE5A8F" w:rsidRPr="0073389C" w:rsidRDefault="002E17A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DF7C9B" w:rsidRPr="0073389C">
        <w:rPr>
          <w:b/>
          <w:i/>
        </w:rPr>
        <w:t>p</w:t>
      </w:r>
      <w:r w:rsidRPr="0073389C">
        <w:rPr>
          <w:b/>
          <w:i/>
        </w:rPr>
        <w:t>rijímateľa</w:t>
      </w:r>
      <w:r w:rsidRPr="0073389C">
        <w:t xml:space="preserve">: </w:t>
      </w:r>
      <w:r w:rsidR="00927522" w:rsidRPr="0073389C">
        <w:t xml:space="preserve">Prijímateľ môže tiež prispieť ku skvalitneniu tejto </w:t>
      </w:r>
      <w:r w:rsidR="00BC3D6F">
        <w:t>p</w:t>
      </w:r>
      <w:r w:rsidR="00927522" w:rsidRPr="0073389C">
        <w:t>ríručky a to tak, že svoje postrehy, námety, pripomienky a komentáre k </w:t>
      </w:r>
      <w:r w:rsidR="00BC3D6F">
        <w:t>p</w:t>
      </w:r>
      <w:r w:rsidR="00927522" w:rsidRPr="0073389C">
        <w:t xml:space="preserve">ríručke ako aj poznatky </w:t>
      </w:r>
      <w:r w:rsidRPr="0073389C">
        <w:t xml:space="preserve">a skúsenosti </w:t>
      </w:r>
      <w:r w:rsidR="00927522" w:rsidRPr="0073389C">
        <w:t>z</w:t>
      </w:r>
      <w:r w:rsidRPr="0073389C">
        <w:t> realizácie projektu</w:t>
      </w:r>
      <w:r w:rsidR="00927522" w:rsidRPr="0073389C">
        <w:t xml:space="preserve"> adresuje na </w:t>
      </w:r>
      <w:r w:rsidR="00927522" w:rsidRPr="00292BD2">
        <w:t>man</w:t>
      </w:r>
      <w:r w:rsidR="00080933">
        <w:t>a</w:t>
      </w:r>
      <w:r w:rsidR="00927522" w:rsidRPr="00292BD2">
        <w:t>žéra</w:t>
      </w:r>
      <w:r w:rsidR="00927522" w:rsidRPr="0073389C">
        <w:t xml:space="preserve"> pre informovanie a</w:t>
      </w:r>
      <w:r w:rsidRPr="0073389C">
        <w:t> </w:t>
      </w:r>
      <w:r w:rsidR="00927522" w:rsidRPr="0073389C">
        <w:t>komunikáciu</w:t>
      </w:r>
      <w:r w:rsidRPr="0073389C">
        <w:t>: komunikacne.opevs@minv.sk</w:t>
      </w:r>
      <w:r w:rsidR="00AE5A8F" w:rsidRPr="0073389C">
        <w:t xml:space="preserve">. </w:t>
      </w:r>
    </w:p>
    <w:p w14:paraId="7A55CDB1" w14:textId="77777777" w:rsidR="00AE5A8F" w:rsidRPr="0073389C" w:rsidRDefault="00AE5A8F" w:rsidP="007B5322">
      <w:pPr>
        <w:spacing w:before="120" w:after="120" w:line="288" w:lineRule="auto"/>
        <w:jc w:val="both"/>
      </w:pPr>
      <w:r w:rsidRPr="0073389C">
        <w:t xml:space="preserve">Okrem postupov uvedených v tejto </w:t>
      </w:r>
      <w:r w:rsidR="006F273A" w:rsidRPr="0073389C">
        <w:t>p</w:t>
      </w:r>
      <w:r w:rsidRPr="0073389C">
        <w:t>ríručke je pre prijímateľa počas implementácie projektu záväzné rešpektovať podmienky, postupy a pravidlá uvedené:</w:t>
      </w:r>
    </w:p>
    <w:p w14:paraId="7A55CDB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zadávacích podmienkach </w:t>
      </w:r>
      <w:r w:rsidR="006E2CE0" w:rsidRPr="0073389C">
        <w:rPr>
          <w:rFonts w:cs="Arial"/>
          <w:szCs w:val="19"/>
          <w:lang w:val="sk-SK"/>
        </w:rPr>
        <w:t>výzvy/</w:t>
      </w:r>
      <w:r w:rsidRPr="0073389C">
        <w:rPr>
          <w:rFonts w:cs="Arial"/>
          <w:szCs w:val="19"/>
          <w:lang w:val="sk-SK"/>
        </w:rPr>
        <w:t>vyzvania, na základe</w:t>
      </w:r>
      <w:r w:rsidR="001669C6" w:rsidRPr="0073389C">
        <w:rPr>
          <w:rFonts w:cs="Arial"/>
          <w:szCs w:val="19"/>
          <w:lang w:val="sk-SK"/>
        </w:rPr>
        <w:t xml:space="preserve"> ktorého bol projekt</w:t>
      </w:r>
      <w:r w:rsidR="006E2CE0" w:rsidRPr="0073389C">
        <w:rPr>
          <w:rFonts w:cs="Arial"/>
          <w:szCs w:val="19"/>
          <w:lang w:val="sk-SK"/>
        </w:rPr>
        <w:t>/národný projekt</w:t>
      </w:r>
      <w:r w:rsidR="001669C6" w:rsidRPr="0073389C">
        <w:rPr>
          <w:rFonts w:cs="Arial"/>
          <w:szCs w:val="19"/>
          <w:lang w:val="sk-SK"/>
        </w:rPr>
        <w:t xml:space="preserve"> predložený;</w:t>
      </w:r>
    </w:p>
    <w:p w14:paraId="7A55CDB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v schválenej Žiadosti o</w:t>
      </w:r>
      <w:r w:rsidR="00CC75FB" w:rsidRPr="0073389C">
        <w:rPr>
          <w:rFonts w:cs="Arial"/>
          <w:szCs w:val="19"/>
          <w:lang w:val="sk-SK"/>
        </w:rPr>
        <w:t> </w:t>
      </w:r>
      <w:r w:rsidRPr="0073389C">
        <w:rPr>
          <w:rFonts w:cs="Arial"/>
          <w:szCs w:val="19"/>
          <w:lang w:val="sk-SK"/>
        </w:rPr>
        <w:t>poskytnutie</w:t>
      </w:r>
      <w:r w:rsidR="00CC75FB" w:rsidRPr="0073389C">
        <w:rPr>
          <w:rFonts w:cs="Arial"/>
          <w:szCs w:val="19"/>
          <w:lang w:val="sk-SK"/>
        </w:rPr>
        <w:t xml:space="preserve"> </w:t>
      </w:r>
      <w:r w:rsidRPr="0073389C">
        <w:rPr>
          <w:rFonts w:cs="Arial"/>
          <w:szCs w:val="19"/>
          <w:lang w:val="sk-SK"/>
        </w:rPr>
        <w:t>NFP (ďalej len „ŽoNFP“);</w:t>
      </w:r>
    </w:p>
    <w:p w14:paraId="7A55CDB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w:t>
      </w:r>
      <w:r w:rsidR="0086688B" w:rsidRPr="0073389C">
        <w:rPr>
          <w:rFonts w:cs="Arial"/>
          <w:szCs w:val="19"/>
          <w:lang w:val="sk-SK"/>
        </w:rPr>
        <w:t>z</w:t>
      </w:r>
      <w:r w:rsidR="00C57815" w:rsidRPr="0073389C">
        <w:rPr>
          <w:rFonts w:cs="Arial"/>
          <w:szCs w:val="19"/>
          <w:lang w:val="sk-SK"/>
        </w:rPr>
        <w:t xml:space="preserve">mluve </w:t>
      </w:r>
      <w:r w:rsidRPr="0073389C">
        <w:rPr>
          <w:rFonts w:cs="Arial"/>
          <w:szCs w:val="19"/>
          <w:lang w:val="sk-SK"/>
        </w:rPr>
        <w:t xml:space="preserve">o </w:t>
      </w:r>
      <w:r w:rsidR="00E01782" w:rsidRPr="0073389C">
        <w:rPr>
          <w:rFonts w:cs="Arial"/>
          <w:szCs w:val="19"/>
          <w:lang w:val="sk-SK"/>
        </w:rPr>
        <w:t>NFP</w:t>
      </w:r>
      <w:r w:rsidRPr="0073389C">
        <w:rPr>
          <w:rFonts w:cs="Arial"/>
          <w:szCs w:val="19"/>
          <w:lang w:val="sk-SK"/>
        </w:rPr>
        <w:t xml:space="preserve">/Rozhodnutí o schválení </w:t>
      </w:r>
      <w:r w:rsidR="00C57815" w:rsidRPr="0073389C">
        <w:rPr>
          <w:rFonts w:cs="Arial"/>
          <w:szCs w:val="19"/>
          <w:lang w:val="sk-SK"/>
        </w:rPr>
        <w:t>Žo</w:t>
      </w:r>
      <w:r w:rsidRPr="0073389C">
        <w:rPr>
          <w:rFonts w:cs="Arial"/>
          <w:szCs w:val="19"/>
          <w:lang w:val="sk-SK"/>
        </w:rPr>
        <w:t>NFP</w:t>
      </w:r>
      <w:r w:rsidRPr="0073389C">
        <w:rPr>
          <w:rStyle w:val="Odkaznapoznmkupodiarou"/>
          <w:rFonts w:cs="Arial"/>
          <w:sz w:val="19"/>
          <w:szCs w:val="19"/>
          <w:lang w:val="sk-SK"/>
        </w:rPr>
        <w:footnoteReference w:id="2"/>
      </w:r>
      <w:r w:rsidRPr="0073389C">
        <w:rPr>
          <w:rFonts w:cs="Arial"/>
          <w:szCs w:val="19"/>
          <w:lang w:val="sk-SK"/>
        </w:rPr>
        <w:t xml:space="preserve"> uzavretej medzi </w:t>
      </w:r>
      <w:r w:rsidR="005F7F8E" w:rsidRPr="0073389C">
        <w:rPr>
          <w:rFonts w:cs="Arial"/>
          <w:szCs w:val="19"/>
          <w:lang w:val="sk-SK"/>
        </w:rPr>
        <w:t>p</w:t>
      </w:r>
      <w:r w:rsidRPr="0073389C">
        <w:rPr>
          <w:rFonts w:cs="Arial"/>
          <w:szCs w:val="19"/>
          <w:lang w:val="sk-SK"/>
        </w:rPr>
        <w:t>rijímateľom a poskytovateľom pomoci (ako aj k jej platným dodatkom).</w:t>
      </w:r>
    </w:p>
    <w:p w14:paraId="7A55CDB5" w14:textId="0380B000" w:rsidR="00AE5A8F" w:rsidRPr="0073389C" w:rsidRDefault="00AE5A8F" w:rsidP="007B5322">
      <w:pPr>
        <w:spacing w:before="120" w:after="120" w:line="288" w:lineRule="auto"/>
        <w:jc w:val="both"/>
      </w:pPr>
      <w:r w:rsidRPr="0073389C">
        <w:t xml:space="preserve">Jednotlivé práva a povinnosti </w:t>
      </w:r>
      <w:r w:rsidR="00BC3D6F">
        <w:t>p</w:t>
      </w:r>
      <w:r w:rsidR="002E17A0" w:rsidRPr="0073389C">
        <w:t xml:space="preserve">rijímateľovi </w:t>
      </w:r>
      <w:r w:rsidRPr="0073389C">
        <w:t xml:space="preserve">vzniknú po splnení všetkých povinností vo vyššie uvedených dokumentoch. </w:t>
      </w:r>
      <w:r w:rsidR="0082781E" w:rsidRPr="0073389C">
        <w:t>Poskytovateľ</w:t>
      </w:r>
      <w:r w:rsidR="00C65ED5" w:rsidRPr="0073389C">
        <w:t xml:space="preserve"> </w:t>
      </w:r>
      <w:r w:rsidRPr="0073389C">
        <w:t xml:space="preserve">si vyhradzuje právo aktualizovať túto </w:t>
      </w:r>
      <w:r w:rsidR="00BC3D6F">
        <w:t>p</w:t>
      </w:r>
      <w:r w:rsidRPr="0073389C">
        <w:t xml:space="preserve">ríručku, prípadne vydávať usmernenia, ktoré budú </w:t>
      </w:r>
      <w:r w:rsidR="005F7F8E" w:rsidRPr="0073389C">
        <w:t>p</w:t>
      </w:r>
      <w:r w:rsidRPr="0073389C">
        <w:t>rijímateľo</w:t>
      </w:r>
      <w:r w:rsidR="002E17A0" w:rsidRPr="0073389C">
        <w:t>m</w:t>
      </w:r>
      <w:r w:rsidRPr="0073389C">
        <w:t xml:space="preserve"> napomáhať k dosiahnutiu úspešnej realizácie schválených projektov. Z tohto dôvodu je prijímateľ </w:t>
      </w:r>
      <w:r w:rsidRPr="0073389C">
        <w:rPr>
          <w:b/>
        </w:rPr>
        <w:t>povinný</w:t>
      </w:r>
      <w:r w:rsidRPr="0073389C">
        <w:t xml:space="preserve"> priebežne sledovať </w:t>
      </w:r>
      <w:r w:rsidR="007A3F8D" w:rsidRPr="0073389C">
        <w:t>webové sídlo</w:t>
      </w:r>
      <w:r w:rsidRPr="0073389C">
        <w:t xml:space="preserve"> </w:t>
      </w:r>
      <w:hyperlink r:id="rId15" w:history="1">
        <w:r w:rsidR="00E8341E" w:rsidRPr="0073389C">
          <w:rPr>
            <w:rStyle w:val="Hypertextovprepojenie"/>
          </w:rPr>
          <w:t>www.opevs.eu</w:t>
        </w:r>
      </w:hyperlink>
      <w:r w:rsidR="00EC0303" w:rsidRPr="0073389C">
        <w:t>.</w:t>
      </w:r>
    </w:p>
    <w:p w14:paraId="7A55CDB6" w14:textId="77777777" w:rsidR="00AE5A8F" w:rsidRPr="0073389C" w:rsidRDefault="00AE5A8F" w:rsidP="009F56AB">
      <w:pPr>
        <w:pStyle w:val="Nadpis2"/>
        <w:spacing w:line="288" w:lineRule="auto"/>
        <w:jc w:val="both"/>
        <w:rPr>
          <w:lang w:val="sk-SK"/>
        </w:rPr>
      </w:pPr>
      <w:bookmarkStart w:id="49" w:name="_Toc410907846"/>
      <w:bookmarkStart w:id="50" w:name="_Toc440372856"/>
      <w:bookmarkStart w:id="51" w:name="_Toc440636367"/>
      <w:r w:rsidRPr="0073389C">
        <w:rPr>
          <w:lang w:val="sk-SK"/>
        </w:rPr>
        <w:t>Definícia pojmov</w:t>
      </w:r>
      <w:bookmarkEnd w:id="49"/>
      <w:bookmarkEnd w:id="50"/>
      <w:bookmarkEnd w:id="51"/>
    </w:p>
    <w:p w14:paraId="7A55CDB7" w14:textId="4935EFA6" w:rsidR="00AE5A8F" w:rsidRPr="0073389C" w:rsidRDefault="00AE5A8F" w:rsidP="00A60FAE">
      <w:pPr>
        <w:pStyle w:val="Bulletslevel1"/>
        <w:spacing w:before="0" w:line="288" w:lineRule="auto"/>
        <w:ind w:left="567" w:hanging="284"/>
        <w:jc w:val="both"/>
        <w:rPr>
          <w:rFonts w:cs="Arial"/>
          <w:lang w:val="sk-SK"/>
        </w:rPr>
      </w:pPr>
      <w:r w:rsidRPr="0073389C">
        <w:rPr>
          <w:rFonts w:cs="Arial"/>
          <w:b/>
          <w:lang w:val="sk-SK"/>
        </w:rPr>
        <w:t xml:space="preserve">Aktivita </w:t>
      </w:r>
      <w:r w:rsidRPr="0073389C">
        <w:rPr>
          <w:rFonts w:cs="Arial"/>
          <w:lang w:val="sk-SK"/>
        </w:rPr>
        <w:t xml:space="preserve">- </w:t>
      </w:r>
      <w:r w:rsidR="005875D9" w:rsidRPr="0073389C">
        <w:rPr>
          <w:rFonts w:cs="Arial"/>
          <w:lang w:val="sk-SK"/>
        </w:rPr>
        <w:t xml:space="preserve">súhrn činností </w:t>
      </w:r>
      <w:r w:rsidR="005F7F8E" w:rsidRPr="0073389C">
        <w:rPr>
          <w:rFonts w:cs="Arial"/>
          <w:lang w:val="sk-SK"/>
        </w:rPr>
        <w:t>realizovaných p</w:t>
      </w:r>
      <w:r w:rsidR="005875D9" w:rsidRPr="0073389C">
        <w:rPr>
          <w:rFonts w:cs="Arial"/>
          <w:lang w:val="sk-SK"/>
        </w:rPr>
        <w:t xml:space="preserve">rijímateľom v rámci </w:t>
      </w:r>
      <w:r w:rsidR="0030581F">
        <w:rPr>
          <w:rFonts w:cs="Arial"/>
          <w:lang w:val="sk-SK"/>
        </w:rPr>
        <w:t>p</w:t>
      </w:r>
      <w:r w:rsidR="005875D9" w:rsidRPr="005875D9">
        <w:rPr>
          <w:rFonts w:cs="Arial"/>
          <w:lang w:val="sk-SK"/>
        </w:rPr>
        <w:t>rojektu</w:t>
      </w:r>
      <w:r w:rsidR="005875D9" w:rsidRPr="0073389C">
        <w:rPr>
          <w:rFonts w:cs="Arial"/>
          <w:lang w:val="sk-SK"/>
        </w:rPr>
        <w:t xml:space="preserve"> na to vyčlenenými finančnými zdrojmi počas oprávneného obdobia stanoveného vo </w:t>
      </w:r>
      <w:r w:rsidR="00C57815" w:rsidRPr="0073389C">
        <w:rPr>
          <w:rFonts w:cs="Arial"/>
          <w:lang w:val="sk-SK"/>
        </w:rPr>
        <w:t>v</w:t>
      </w:r>
      <w:r w:rsidR="005875D9" w:rsidRPr="0073389C">
        <w:rPr>
          <w:rFonts w:cs="Arial"/>
          <w:lang w:val="sk-SK"/>
        </w:rPr>
        <w:t>ýzve</w:t>
      </w:r>
      <w:r w:rsidR="00393C33">
        <w:rPr>
          <w:rFonts w:cs="Arial"/>
          <w:lang w:val="sk-SK"/>
        </w:rPr>
        <w:t>/vyzvaní</w:t>
      </w:r>
      <w:r w:rsidR="005875D9" w:rsidRPr="0073389C">
        <w:rPr>
          <w:rFonts w:cs="Arial"/>
          <w:lang w:val="sk-SK"/>
        </w:rPr>
        <w:t xml:space="preserve">. Aktivity sa členia na hlavné aktivity a podporné aktivity. </w:t>
      </w:r>
      <w:r w:rsidR="00A60FAE" w:rsidRPr="00591C6C">
        <w:rPr>
          <w:rFonts w:cs="Arial"/>
          <w:szCs w:val="19"/>
          <w:lang w:val="sk-SK"/>
        </w:rPr>
        <w:t xml:space="preserve">Podporné aktivity sú vymedzené vecne, t.j. vecne musia súvisieť s hlavnými </w:t>
      </w:r>
      <w:r w:rsidR="00A60FAE">
        <w:rPr>
          <w:rFonts w:cs="Arial"/>
          <w:szCs w:val="19"/>
          <w:lang w:val="sk-SK"/>
        </w:rPr>
        <w:t>a</w:t>
      </w:r>
      <w:r w:rsidR="00A60FAE" w:rsidRPr="00591C6C">
        <w:rPr>
          <w:rFonts w:cs="Arial"/>
          <w:szCs w:val="19"/>
          <w:lang w:val="sk-SK"/>
        </w:rPr>
        <w:t>ktivitami a podporovať ich realizáciu v zmysle Zmluvy o poskytnutí NFP, a finančne</w:t>
      </w:r>
      <w:r w:rsidR="00A60FAE" w:rsidRPr="00AD094E">
        <w:rPr>
          <w:rFonts w:ascii="Times New Roman" w:hAnsi="Times New Roman"/>
          <w:lang w:val="sk-SK"/>
        </w:rPr>
        <w:t xml:space="preserve">. </w:t>
      </w:r>
      <w:r w:rsidR="005875D9" w:rsidRPr="0073389C">
        <w:rPr>
          <w:rFonts w:cs="Arial"/>
          <w:lang w:val="sk-SK"/>
        </w:rPr>
        <w:t>Hlavná aktivita je vymedzená časom, t.</w:t>
      </w:r>
      <w:r w:rsidR="00E42C5B">
        <w:rPr>
          <w:rFonts w:cs="Arial"/>
          <w:lang w:val="sk-SK"/>
        </w:rPr>
        <w:t xml:space="preserve"> </w:t>
      </w:r>
      <w:r w:rsidR="005875D9" w:rsidRPr="0073389C">
        <w:rPr>
          <w:rFonts w:cs="Arial"/>
          <w:lang w:val="sk-SK"/>
        </w:rPr>
        <w:t xml:space="preserve">j. musí byť realizovaná v rámci doby </w:t>
      </w:r>
      <w:r w:rsidR="00C57815" w:rsidRPr="0073389C">
        <w:rPr>
          <w:rFonts w:cs="Arial"/>
          <w:lang w:val="sk-SK"/>
        </w:rPr>
        <w:t>r</w:t>
      </w:r>
      <w:r w:rsidR="005875D9" w:rsidRPr="0073389C">
        <w:rPr>
          <w:rFonts w:cs="Arial"/>
          <w:lang w:val="sk-SK"/>
        </w:rPr>
        <w:t xml:space="preserve">ealizácie hlavných aktivít </w:t>
      </w:r>
      <w:r w:rsidR="00C57815" w:rsidRPr="0073389C">
        <w:rPr>
          <w:rFonts w:cs="Arial"/>
          <w:lang w:val="sk-SK"/>
        </w:rPr>
        <w:t>p</w:t>
      </w:r>
      <w:r w:rsidR="005875D9" w:rsidRPr="0073389C">
        <w:rPr>
          <w:rFonts w:cs="Arial"/>
          <w:lang w:val="sk-SK"/>
        </w:rPr>
        <w:t xml:space="preserve">rojektu, je vymedzená vecne a finančne. </w:t>
      </w:r>
      <w:r w:rsidR="00A60FAE" w:rsidRPr="00591C6C">
        <w:rPr>
          <w:rFonts w:cs="Arial"/>
          <w:szCs w:val="19"/>
          <w:lang w:val="sk-SK"/>
        </w:rPr>
        <w:t xml:space="preserve">Hlavnou aktivitou sa prispieva k dosiahnutiu konkrétneho výsledku a má definovaný výstup, ktorý predstavuje pridanú hodnotu pre </w:t>
      </w:r>
      <w:r w:rsidR="00A60FAE">
        <w:rPr>
          <w:rFonts w:cs="Arial"/>
          <w:szCs w:val="19"/>
          <w:lang w:val="sk-SK"/>
        </w:rPr>
        <w:t>p</w:t>
      </w:r>
      <w:r w:rsidR="00A60FAE" w:rsidRPr="00591C6C">
        <w:rPr>
          <w:rFonts w:cs="Arial"/>
          <w:szCs w:val="19"/>
          <w:lang w:val="sk-SK"/>
        </w:rPr>
        <w:t xml:space="preserve">rijímateľa a/alebo cieľovú skupinu/užívateľov výsledkov </w:t>
      </w:r>
      <w:r w:rsidR="00A60FAE">
        <w:rPr>
          <w:rFonts w:cs="Arial"/>
          <w:szCs w:val="19"/>
          <w:lang w:val="sk-SK"/>
        </w:rPr>
        <w:t>p</w:t>
      </w:r>
      <w:r w:rsidR="00A60FAE" w:rsidRPr="00591C6C">
        <w:rPr>
          <w:rFonts w:cs="Arial"/>
          <w:szCs w:val="19"/>
          <w:lang w:val="sk-SK"/>
        </w:rPr>
        <w:t xml:space="preserve">rojektu nezávisle na realizácii ostatných </w:t>
      </w:r>
      <w:r w:rsidR="00A60FAE">
        <w:rPr>
          <w:rFonts w:cs="Arial"/>
          <w:szCs w:val="19"/>
          <w:lang w:val="sk-SK"/>
        </w:rPr>
        <w:t>a</w:t>
      </w:r>
      <w:r w:rsidR="00A60FAE" w:rsidRPr="00591C6C">
        <w:rPr>
          <w:rFonts w:cs="Arial"/>
          <w:szCs w:val="19"/>
          <w:lang w:val="sk-SK"/>
        </w:rPr>
        <w:t xml:space="preserve">ktivít. Ak sa osobitne v Zmluve o poskytnutí NFP neuvádza inak, všeobecný pojem </w:t>
      </w:r>
      <w:r w:rsidR="00A60FAE">
        <w:rPr>
          <w:rFonts w:cs="Arial"/>
          <w:szCs w:val="19"/>
          <w:lang w:val="sk-SK"/>
        </w:rPr>
        <w:t>a</w:t>
      </w:r>
      <w:r w:rsidR="00A60FAE" w:rsidRPr="00591C6C">
        <w:rPr>
          <w:rFonts w:cs="Arial"/>
          <w:szCs w:val="19"/>
          <w:lang w:val="sk-SK"/>
        </w:rPr>
        <w:t xml:space="preserve">ktivita bez prívlastku „hlavná“ alebo „podporná“, zahŕňa hlavné aj podporné </w:t>
      </w:r>
      <w:r w:rsidR="00A60FAE">
        <w:rPr>
          <w:rFonts w:cs="Arial"/>
          <w:szCs w:val="19"/>
          <w:lang w:val="sk-SK"/>
        </w:rPr>
        <w:t>a</w:t>
      </w:r>
      <w:r w:rsidR="00A60FAE" w:rsidRPr="00591C6C">
        <w:rPr>
          <w:rFonts w:cs="Arial"/>
          <w:szCs w:val="19"/>
          <w:lang w:val="sk-SK"/>
        </w:rPr>
        <w:t>ktivity</w:t>
      </w:r>
      <w:r w:rsidRPr="0073389C">
        <w:rPr>
          <w:rFonts w:cs="Arial"/>
          <w:lang w:val="sk-SK"/>
        </w:rPr>
        <w:t>;</w:t>
      </w:r>
    </w:p>
    <w:p w14:paraId="7A55CDB8" w14:textId="7AECB023" w:rsidR="00AE5A8F" w:rsidRPr="00246A18"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Analýza nákladov a prínosov (cost benefit analysis)</w:t>
      </w:r>
      <w:r w:rsidRPr="0073389C">
        <w:rPr>
          <w:rFonts w:cs="Arial"/>
          <w:szCs w:val="19"/>
          <w:lang w:val="sk-SK"/>
        </w:rPr>
        <w:t xml:space="preserve"> – nástroj, ktorý je používaný pri posúdení sociálno-ekonomickej výhodnosti financovania projektu verejnými zdrojmi (oprávnenosť podpory z verejných zdrojov) algebrickými výpočtami monet</w:t>
      </w:r>
      <w:r w:rsidR="00393C33">
        <w:rPr>
          <w:rFonts w:cs="Arial"/>
          <w:szCs w:val="19"/>
          <w:lang w:val="sk-SK"/>
        </w:rPr>
        <w:t>a</w:t>
      </w:r>
      <w:r w:rsidRPr="0073389C">
        <w:rPr>
          <w:rFonts w:cs="Arial"/>
          <w:szCs w:val="19"/>
          <w:lang w:val="sk-SK"/>
        </w:rPr>
        <w:t xml:space="preserve">rizovaných diskontovaných ekonomických (nielen finančných, ale aj napr. hospodárskych, sociálnych, environmentálnych) nákladov a prínosov za obdobie určené v závislosti od povahy investície, pričom sa porovnáva situácia bez financovania </w:t>
      </w:r>
      <w:r w:rsidRPr="00883FA6">
        <w:rPr>
          <w:rFonts w:cs="Arial"/>
          <w:szCs w:val="19"/>
          <w:lang w:val="sk-SK"/>
        </w:rPr>
        <w:t>projektu a s financo</w:t>
      </w:r>
      <w:r w:rsidRPr="00246A18">
        <w:rPr>
          <w:rFonts w:cs="Arial"/>
          <w:szCs w:val="19"/>
          <w:lang w:val="sk-SK"/>
        </w:rPr>
        <w:t>vaním projektu;</w:t>
      </w:r>
    </w:p>
    <w:p w14:paraId="7A55CDB9" w14:textId="423D58C3" w:rsidR="00AE5A8F" w:rsidRPr="00DB1B99" w:rsidRDefault="00AE5A8F" w:rsidP="00DD1BA5">
      <w:pPr>
        <w:pStyle w:val="Bulletslevel1"/>
        <w:ind w:left="567"/>
        <w:jc w:val="both"/>
        <w:rPr>
          <w:b/>
          <w:lang w:val="sk-SK"/>
        </w:rPr>
      </w:pPr>
      <w:r w:rsidRPr="00DB1B99">
        <w:rPr>
          <w:b/>
          <w:lang w:val="sk-SK"/>
        </w:rPr>
        <w:t xml:space="preserve">Bezodkladne </w:t>
      </w:r>
      <w:r w:rsidRPr="00DB1B99">
        <w:rPr>
          <w:lang w:val="sk-SK"/>
        </w:rPr>
        <w:t>–</w:t>
      </w:r>
      <w:r w:rsidRPr="00DB1B99">
        <w:rPr>
          <w:b/>
          <w:lang w:val="sk-SK"/>
        </w:rPr>
        <w:t xml:space="preserve"> </w:t>
      </w:r>
      <w:r w:rsidR="004B110F" w:rsidRPr="00DB1B99">
        <w:rPr>
          <w:lang w:val="sk-SK"/>
        </w:rPr>
        <w:t>v</w:t>
      </w:r>
      <w:r w:rsidR="000963E5" w:rsidRPr="00DB1B99">
        <w:rPr>
          <w:lang w:val="sk-SK"/>
        </w:rPr>
        <w:t> súlade so</w:t>
      </w:r>
      <w:r w:rsidR="004B110F" w:rsidRPr="00DB1B99">
        <w:rPr>
          <w:lang w:val="sk-SK"/>
        </w:rPr>
        <w:t xml:space="preserve"> Zmluv</w:t>
      </w:r>
      <w:r w:rsidR="000963E5" w:rsidRPr="00DB1B99">
        <w:rPr>
          <w:lang w:val="sk-SK"/>
        </w:rPr>
        <w:t>ou</w:t>
      </w:r>
      <w:r w:rsidR="004B110F" w:rsidRPr="00DB1B99">
        <w:rPr>
          <w:lang w:val="sk-SK"/>
        </w:rPr>
        <w:t xml:space="preserve"> o poskytnutí NFP </w:t>
      </w:r>
      <w:r w:rsidR="00A60FAE" w:rsidRPr="00DB1B99">
        <w:rPr>
          <w:lang w:val="sk-SK"/>
        </w:rPr>
        <w:t xml:space="preserve">najneskôr do siedmich pracovných dní od vzniku skutočnosti rozhodnej pre počítanie lehoty; to neplatí, ak sa v konkrétnom ustanovení </w:t>
      </w:r>
      <w:r w:rsidR="00DD1BA5" w:rsidRPr="00DB1B99">
        <w:rPr>
          <w:lang w:val="sk-SK"/>
        </w:rPr>
        <w:t>Príručky pre prijíma</w:t>
      </w:r>
      <w:r w:rsidR="003825A5" w:rsidRPr="00DB1B99">
        <w:rPr>
          <w:lang w:val="sk-SK"/>
        </w:rPr>
        <w:t>teľa</w:t>
      </w:r>
      <w:r w:rsidR="00A60FAE" w:rsidRPr="00DB1B99">
        <w:rPr>
          <w:lang w:val="sk-SK"/>
        </w:rPr>
        <w:t xml:space="preserve"> stanovuje odlišná lehota platná pre konkrétny prípad; pre počítanie lehôt platia pravidlá uvedené v definícii lehoty</w:t>
      </w:r>
      <w:r w:rsidR="001917F5" w:rsidRPr="00DB1B99">
        <w:rPr>
          <w:lang w:val="sk-SK"/>
        </w:rPr>
        <w:t>;</w:t>
      </w:r>
      <w:r w:rsidR="004B110F" w:rsidRPr="00DB1B99">
        <w:rPr>
          <w:lang w:val="sk-SK"/>
        </w:rPr>
        <w:t xml:space="preserve"> </w:t>
      </w:r>
    </w:p>
    <w:p w14:paraId="7A55CDBA"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Celková cena práce </w:t>
      </w:r>
      <w:r w:rsidRPr="0073389C">
        <w:rPr>
          <w:rFonts w:cs="Arial"/>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460337" w:rsidRPr="0073389C">
        <w:rPr>
          <w:rFonts w:cs="Arial"/>
          <w:szCs w:val="19"/>
          <w:lang w:val="sk-SK"/>
        </w:rPr>
        <w:t xml:space="preserve">zdravotných </w:t>
      </w:r>
      <w:r w:rsidRPr="0073389C">
        <w:rPr>
          <w:rFonts w:cs="Arial"/>
          <w:szCs w:val="19"/>
          <w:lang w:val="sk-SK"/>
        </w:rPr>
        <w:t>poisťovn</w:t>
      </w:r>
      <w:r w:rsidR="00460337" w:rsidRPr="0073389C">
        <w:rPr>
          <w:rFonts w:cs="Arial"/>
          <w:szCs w:val="19"/>
          <w:lang w:val="sk-SK"/>
        </w:rPr>
        <w:t>í</w:t>
      </w:r>
      <w:r w:rsidRPr="0073389C">
        <w:rPr>
          <w:rFonts w:cs="Arial"/>
          <w:szCs w:val="19"/>
          <w:lang w:val="sk-SK"/>
        </w:rPr>
        <w:t xml:space="preserve"> a Sociálnej poisťovn</w:t>
      </w:r>
      <w:r w:rsidR="00460337" w:rsidRPr="0073389C">
        <w:rPr>
          <w:rFonts w:cs="Arial"/>
          <w:szCs w:val="19"/>
          <w:lang w:val="sk-SK"/>
        </w:rPr>
        <w:t>e</w:t>
      </w:r>
      <w:r w:rsidRPr="0073389C">
        <w:rPr>
          <w:rFonts w:cs="Arial"/>
          <w:szCs w:val="19"/>
          <w:lang w:val="sk-SK"/>
        </w:rPr>
        <w:t>);</w:t>
      </w:r>
    </w:p>
    <w:p w14:paraId="7A55CDBB" w14:textId="7C72EB36"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t>Centrálny koordinačný orgán (ďalej „CKO“)</w:t>
      </w:r>
      <w:r w:rsidRPr="0073389C">
        <w:rPr>
          <w:rFonts w:cs="Arial"/>
          <w:szCs w:val="19"/>
          <w:lang w:val="sk-SK"/>
        </w:rPr>
        <w:t xml:space="preserve"> – </w:t>
      </w:r>
      <w:r w:rsidR="00FC0FC1" w:rsidRPr="0073389C">
        <w:rPr>
          <w:rFonts w:cs="Arial"/>
          <w:b/>
          <w:szCs w:val="19"/>
          <w:lang w:val="sk-SK"/>
        </w:rPr>
        <w:t>Centrálny koordinačný orgán (ďalej „CKO“)</w:t>
      </w:r>
      <w:r w:rsidR="00FC0FC1" w:rsidRPr="0073389C">
        <w:rPr>
          <w:rFonts w:cs="Arial"/>
          <w:szCs w:val="19"/>
          <w:lang w:val="sk-SK"/>
        </w:rPr>
        <w:t xml:space="preserve"> – </w:t>
      </w:r>
      <w:r w:rsidR="00FC0FC1" w:rsidRPr="00041B11">
        <w:rPr>
          <w:rFonts w:cs="Arial"/>
          <w:szCs w:val="19"/>
          <w:lang w:val="sk-SK"/>
        </w:rPr>
        <w:t xml:space="preserve">v podmienkach Slovenskej republiky plní úlohy centrálneho koordinačného orgánu Úrad </w:t>
      </w:r>
      <w:r w:rsidR="00FC0FC1">
        <w:rPr>
          <w:rFonts w:cs="Arial"/>
          <w:szCs w:val="19"/>
          <w:lang w:val="sk-SK"/>
        </w:rPr>
        <w:t xml:space="preserve">podpredsedu </w:t>
      </w:r>
      <w:r w:rsidR="00FC0FC1" w:rsidRPr="00041B11">
        <w:rPr>
          <w:rFonts w:cs="Arial"/>
          <w:szCs w:val="19"/>
          <w:lang w:val="sk-SK"/>
        </w:rPr>
        <w:lastRenderedPageBreak/>
        <w:t>vlády SR</w:t>
      </w:r>
      <w:r w:rsidR="00FC0FC1">
        <w:rPr>
          <w:rFonts w:cs="Arial"/>
          <w:szCs w:val="19"/>
          <w:lang w:val="sk-SK"/>
        </w:rPr>
        <w:t xml:space="preserve"> pre investície a informatizáciu</w:t>
      </w:r>
      <w:r w:rsidR="00FC0FC1" w:rsidRPr="00041B11">
        <w:rPr>
          <w:rFonts w:cs="Arial"/>
          <w:szCs w:val="19"/>
          <w:lang w:val="sk-SK"/>
        </w:rPr>
        <w:t>, ktorý je ústredným orgánom štátnej správy zodpovedný</w:t>
      </w:r>
      <w:r w:rsidR="00FC0FC1">
        <w:rPr>
          <w:rFonts w:cs="Arial"/>
          <w:szCs w:val="19"/>
          <w:lang w:val="sk-SK"/>
        </w:rPr>
        <w:t>m</w:t>
      </w:r>
      <w:r w:rsidR="00FC0FC1" w:rsidRPr="00041B11">
        <w:rPr>
          <w:rFonts w:cs="Arial"/>
          <w:szCs w:val="19"/>
          <w:lang w:val="sk-SK"/>
        </w:rPr>
        <w:t xml:space="preserve"> za efektívnu a účinnú koordináciu riadenia poskytovania príspevku z európskych štrukturálnych a investičných fondov</w:t>
      </w:r>
      <w:r w:rsidR="00FC0FC1" w:rsidRPr="0073389C">
        <w:rPr>
          <w:rFonts w:cs="Arial"/>
          <w:szCs w:val="19"/>
          <w:lang w:val="sk-SK"/>
        </w:rPr>
        <w:t>;</w:t>
      </w:r>
    </w:p>
    <w:p w14:paraId="186CC061" w14:textId="6F60EF15" w:rsidR="006F3CE3"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Certifikácia</w:t>
      </w:r>
      <w:r w:rsidRPr="0073389C">
        <w:rPr>
          <w:rFonts w:cs="Arial"/>
          <w:szCs w:val="19"/>
          <w:lang w:val="sk-SK"/>
        </w:rPr>
        <w:t xml:space="preserve"> - potvrdenie správnosti, </w:t>
      </w:r>
      <w:r w:rsidR="007A58F6" w:rsidRPr="0073389C">
        <w:rPr>
          <w:rFonts w:cs="Arial"/>
          <w:szCs w:val="19"/>
          <w:lang w:val="sk-SK"/>
        </w:rPr>
        <w:t xml:space="preserve">zákonnosti, </w:t>
      </w:r>
      <w:r w:rsidRPr="0073389C">
        <w:rPr>
          <w:rFonts w:cs="Arial"/>
          <w:szCs w:val="19"/>
          <w:lang w:val="sk-SK"/>
        </w:rPr>
        <w:t xml:space="preserve">oprávnenosti a </w:t>
      </w:r>
      <w:r w:rsidR="007A58F6" w:rsidRPr="0073389C">
        <w:rPr>
          <w:rFonts w:cs="Arial"/>
          <w:szCs w:val="19"/>
          <w:lang w:val="sk-SK"/>
        </w:rPr>
        <w:t>overiteľnosti</w:t>
      </w:r>
      <w:r w:rsidRPr="0073389C">
        <w:rPr>
          <w:rFonts w:cs="Arial"/>
          <w:szCs w:val="19"/>
          <w:lang w:val="sk-SK"/>
        </w:rPr>
        <w:t xml:space="preserve"> výdavkov </w:t>
      </w:r>
      <w:r w:rsidR="007A58F6" w:rsidRPr="0073389C">
        <w:rPr>
          <w:rFonts w:cs="Arial"/>
          <w:szCs w:val="19"/>
          <w:lang w:val="sk-SK"/>
        </w:rPr>
        <w:t>vo vzťahu k systému riadenia a kontroly pri realizácii príspevku zo</w:t>
      </w:r>
      <w:r w:rsidRPr="0073389C">
        <w:rPr>
          <w:rFonts w:cs="Arial"/>
          <w:szCs w:val="19"/>
          <w:lang w:val="sk-SK"/>
        </w:rPr>
        <w:t xml:space="preserve"> štrukturálnych fondov</w:t>
      </w:r>
      <w:r w:rsidR="00637DE4" w:rsidRPr="0073389C">
        <w:rPr>
          <w:rFonts w:cs="Arial"/>
          <w:szCs w:val="19"/>
          <w:lang w:val="sk-SK"/>
        </w:rPr>
        <w:t>,</w:t>
      </w:r>
      <w:r w:rsidRPr="0073389C">
        <w:rPr>
          <w:rFonts w:cs="Arial"/>
          <w:szCs w:val="19"/>
          <w:lang w:val="sk-SK"/>
        </w:rPr>
        <w:t xml:space="preserve"> Kohézneho fondu</w:t>
      </w:r>
      <w:r w:rsidR="00637DE4" w:rsidRPr="0073389C">
        <w:rPr>
          <w:rFonts w:cs="Arial"/>
          <w:szCs w:val="19"/>
          <w:lang w:val="sk-SK"/>
        </w:rPr>
        <w:t xml:space="preserve"> a Európskeho námorného a rybárskeho fondu</w:t>
      </w:r>
      <w:r w:rsidRPr="0073389C">
        <w:rPr>
          <w:rFonts w:cs="Arial"/>
          <w:szCs w:val="19"/>
          <w:lang w:val="sk-SK"/>
        </w:rPr>
        <w:t>;</w:t>
      </w:r>
    </w:p>
    <w:p w14:paraId="7A55CDBC" w14:textId="468310D3"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Certifikačný orgán (ďalej „CO“) </w:t>
      </w:r>
      <w:r w:rsidRPr="00692EEF">
        <w:rPr>
          <w:rFonts w:cs="Arial"/>
          <w:szCs w:val="19"/>
          <w:lang w:val="sk-SK"/>
        </w:rPr>
        <w:t>-</w:t>
      </w:r>
      <w:r w:rsidRPr="0073389C">
        <w:rPr>
          <w:rFonts w:cs="Arial"/>
          <w:b/>
          <w:szCs w:val="19"/>
          <w:lang w:val="sk-SK"/>
        </w:rPr>
        <w:t xml:space="preserve"> </w:t>
      </w:r>
      <w:r w:rsidRPr="0073389C">
        <w:rPr>
          <w:rFonts w:cs="Arial"/>
          <w:szCs w:val="19"/>
          <w:lang w:val="sk-SK"/>
        </w:rPr>
        <w:t xml:space="preserve">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w:t>
      </w:r>
      <w:r w:rsidR="00297C08" w:rsidRPr="00AD094E">
        <w:rPr>
          <w:rFonts w:ascii="Times New Roman" w:hAnsi="Times New Roman"/>
          <w:lang w:val="sk-SK"/>
        </w:rPr>
        <w:t xml:space="preserve">, </w:t>
      </w:r>
      <w:r w:rsidRPr="0073389C">
        <w:rPr>
          <w:rFonts w:cs="Arial"/>
          <w:szCs w:val="19"/>
          <w:lang w:val="sk-SK"/>
        </w:rPr>
        <w:t xml:space="preserve">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w:t>
      </w:r>
      <w:r w:rsidR="00297C08" w:rsidRPr="008828B3">
        <w:rPr>
          <w:rFonts w:cs="Arial"/>
          <w:szCs w:val="19"/>
          <w:lang w:val="sk-SK"/>
        </w:rPr>
        <w:t>plní úlohy certifikačného orgánu Ministerstvo financií SR</w:t>
      </w:r>
      <w:r w:rsidR="001E445D">
        <w:rPr>
          <w:rFonts w:cs="Arial"/>
          <w:szCs w:val="19"/>
          <w:lang w:val="sk-SK"/>
        </w:rPr>
        <w:t>;</w:t>
      </w:r>
      <w:r w:rsidR="002771FC" w:rsidRPr="008F3E68">
        <w:rPr>
          <w:rFonts w:cs="Arial"/>
          <w:szCs w:val="16"/>
          <w:lang w:val="sk-SK"/>
        </w:rPr>
        <w:t xml:space="preserve"> </w:t>
      </w:r>
    </w:p>
    <w:p w14:paraId="7A55CDBD" w14:textId="5CCA56CA"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Cieľová skupina</w:t>
      </w:r>
      <w:r w:rsidRPr="0073389C">
        <w:rPr>
          <w:rFonts w:cs="Arial"/>
          <w:szCs w:val="19"/>
          <w:lang w:val="sk-SK"/>
        </w:rPr>
        <w:t xml:space="preserve"> – osoby, v prospech ktorých sa realizuje projekt</w:t>
      </w:r>
      <w:r w:rsidR="001E445D">
        <w:rPr>
          <w:rFonts w:cs="Arial"/>
          <w:szCs w:val="19"/>
          <w:lang w:val="sk-SK"/>
        </w:rPr>
        <w:t>;</w:t>
      </w:r>
    </w:p>
    <w:p w14:paraId="7A55CDBE" w14:textId="651FB95D" w:rsidR="00F9375A"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Deň doručenia</w:t>
      </w:r>
      <w:r w:rsidRPr="0073389C">
        <w:rPr>
          <w:rFonts w:cs="Arial"/>
          <w:szCs w:val="19"/>
          <w:lang w:val="sk-SK"/>
        </w:rPr>
        <w:t xml:space="preserve"> – ak nie je v tomto dokumente uvedené inak, za deň doručenia sa v súvislosti s predkladaním dokumentov na RO v prípade ich osobného doručenia považuje deň fyzického doručenia na RO. </w:t>
      </w:r>
      <w:r w:rsidR="00BD1430" w:rsidRPr="0073389C">
        <w:rPr>
          <w:rFonts w:cs="Arial"/>
          <w:szCs w:val="19"/>
          <w:lang w:val="sk-SK"/>
        </w:rPr>
        <w:t>Písomnosť zasielaná v písomnej forme sa považuje za doručenú</w:t>
      </w:r>
      <w:r w:rsidR="00F9375A" w:rsidRPr="0073389C">
        <w:rPr>
          <w:rFonts w:cs="Arial"/>
          <w:szCs w:val="19"/>
          <w:lang w:val="sk-SK"/>
        </w:rPr>
        <w:t xml:space="preserve"> v deň prevzatia dokumentu adresátom</w:t>
      </w:r>
      <w:r w:rsidR="00BD1430" w:rsidRPr="0073389C">
        <w:rPr>
          <w:rFonts w:cs="Arial"/>
          <w:szCs w:val="19"/>
          <w:lang w:val="sk-SK"/>
        </w:rPr>
        <w:t xml:space="preserve">, </w:t>
      </w:r>
      <w:r w:rsidR="00F9375A" w:rsidRPr="0073389C">
        <w:rPr>
          <w:rFonts w:cs="Arial"/>
          <w:szCs w:val="19"/>
          <w:lang w:val="sk-SK"/>
        </w:rPr>
        <w:t xml:space="preserve"> resp. </w:t>
      </w:r>
      <w:r w:rsidR="00BD1430" w:rsidRPr="0073389C">
        <w:rPr>
          <w:rFonts w:cs="Arial"/>
          <w:szCs w:val="19"/>
          <w:lang w:val="sk-SK"/>
        </w:rPr>
        <w:t>ak dôjde do dispozície adresáta na jeho adresu uvedenú vo výzve</w:t>
      </w:r>
      <w:r w:rsidR="0047616A" w:rsidRPr="0073389C">
        <w:rPr>
          <w:rFonts w:cs="Arial"/>
          <w:szCs w:val="19"/>
          <w:lang w:val="sk-SK"/>
        </w:rPr>
        <w:t>/vo vyzvaní</w:t>
      </w:r>
      <w:r w:rsidR="00BD1430" w:rsidRPr="0073389C">
        <w:rPr>
          <w:rFonts w:cs="Arial"/>
          <w:szCs w:val="19"/>
          <w:lang w:val="sk-SK"/>
        </w:rPr>
        <w:t xml:space="preserve"> na predkladanie </w:t>
      </w:r>
      <w:r w:rsidR="00EA09DD">
        <w:rPr>
          <w:rFonts w:cs="Arial"/>
          <w:szCs w:val="19"/>
          <w:lang w:val="sk-SK"/>
        </w:rPr>
        <w:t>Žo</w:t>
      </w:r>
      <w:r w:rsidR="00BD1430" w:rsidRPr="0073389C">
        <w:rPr>
          <w:rFonts w:cs="Arial"/>
          <w:szCs w:val="19"/>
          <w:lang w:val="sk-SK"/>
        </w:rPr>
        <w:t>NFP, v </w:t>
      </w:r>
      <w:r w:rsidR="00EA09DD">
        <w:rPr>
          <w:rFonts w:cs="Arial"/>
          <w:szCs w:val="19"/>
          <w:lang w:val="sk-SK"/>
        </w:rPr>
        <w:t>Žo</w:t>
      </w:r>
      <w:r w:rsidR="00BD1430" w:rsidRPr="0073389C">
        <w:rPr>
          <w:rFonts w:cs="Arial"/>
          <w:szCs w:val="19"/>
          <w:lang w:val="sk-SK"/>
        </w:rPr>
        <w:t>NFP resp. v zmluve o</w:t>
      </w:r>
      <w:r w:rsidR="00F9375A" w:rsidRPr="0073389C">
        <w:rPr>
          <w:rFonts w:cs="Arial"/>
          <w:szCs w:val="19"/>
          <w:lang w:val="sk-SK"/>
        </w:rPr>
        <w:t> </w:t>
      </w:r>
      <w:r w:rsidR="00BD1430" w:rsidRPr="0073389C">
        <w:rPr>
          <w:rFonts w:cs="Arial"/>
          <w:szCs w:val="19"/>
          <w:lang w:val="sk-SK"/>
        </w:rPr>
        <w:t>NFP</w:t>
      </w:r>
      <w:r w:rsidR="00F9375A" w:rsidRPr="0073389C">
        <w:rPr>
          <w:rFonts w:cs="Arial"/>
          <w:szCs w:val="19"/>
          <w:lang w:val="sk-SK"/>
        </w:rPr>
        <w:t xml:space="preserve">. V prípade ak adresát nebol doručovateľom na mieste doručenia zastihnutý, alebo bezdôvodne odoprel písomnosť prijať, sa na doručovanie </w:t>
      </w:r>
      <w:r w:rsidR="005F5C6C" w:rsidRPr="0073389C">
        <w:rPr>
          <w:rFonts w:cs="Arial"/>
          <w:szCs w:val="19"/>
          <w:lang w:val="sk-SK"/>
        </w:rPr>
        <w:t>písomností vo fáze do podpisu zmluvy o NFP</w:t>
      </w:r>
      <w:r w:rsidR="00F9375A" w:rsidRPr="0073389C">
        <w:rPr>
          <w:rFonts w:cs="Arial"/>
          <w:szCs w:val="19"/>
          <w:lang w:val="sk-SK"/>
        </w:rPr>
        <w:t xml:space="preserve"> vzťahujú príslušné ustanovenia § 24 a 25 zákona o správnom konaní</w:t>
      </w:r>
      <w:r w:rsidR="005F5C6C" w:rsidRPr="0073389C">
        <w:rPr>
          <w:rFonts w:cs="Arial"/>
          <w:szCs w:val="19"/>
          <w:lang w:val="sk-SK"/>
        </w:rPr>
        <w:t>. Po podpise zmluvy o NFP sa na doručovanie písomností vzťahujú pravidlá doručovania upravené v zmluve o</w:t>
      </w:r>
      <w:r w:rsidR="001E445D">
        <w:rPr>
          <w:rFonts w:cs="Arial"/>
          <w:szCs w:val="19"/>
          <w:lang w:val="sk-SK"/>
        </w:rPr>
        <w:t> </w:t>
      </w:r>
      <w:r w:rsidR="005F5C6C" w:rsidRPr="0073389C">
        <w:rPr>
          <w:rFonts w:cs="Arial"/>
          <w:szCs w:val="19"/>
          <w:lang w:val="sk-SK"/>
        </w:rPr>
        <w:t>NFP</w:t>
      </w:r>
      <w:r w:rsidR="001E445D">
        <w:rPr>
          <w:rFonts w:cs="Arial"/>
          <w:szCs w:val="19"/>
          <w:lang w:val="sk-SK"/>
        </w:rPr>
        <w:t>;</w:t>
      </w:r>
    </w:p>
    <w:p w14:paraId="7A55CDBF" w14:textId="0D1707C5" w:rsidR="00AE5A8F" w:rsidRPr="0073389C" w:rsidRDefault="00AE5A8F" w:rsidP="003E2E6B">
      <w:pPr>
        <w:pStyle w:val="Bulletslevel1"/>
        <w:numPr>
          <w:ilvl w:val="0"/>
          <w:numId w:val="0"/>
        </w:numPr>
        <w:spacing w:after="120" w:line="288" w:lineRule="auto"/>
        <w:ind w:left="568" w:hanging="1"/>
        <w:jc w:val="both"/>
        <w:rPr>
          <w:rFonts w:cs="Arial"/>
          <w:szCs w:val="19"/>
          <w:lang w:val="sk-SK"/>
        </w:rPr>
      </w:pPr>
      <w:r w:rsidRPr="0073389C">
        <w:rPr>
          <w:rFonts w:cs="Arial"/>
          <w:szCs w:val="19"/>
          <w:lang w:val="sk-SK"/>
        </w:rPr>
        <w:t>Deň doručenia je určujúci aj pre posúdenie splnenia podmienky doručenia dokumentu v lehote stanovenej riadiacim orgánom. V prípade predkladania písomnej aj elektronickej formy dokumentu sa dátum doručenia dokumentu vzťahuje ku dňu doručenia písomnej formy dokumentu</w:t>
      </w:r>
      <w:r w:rsidR="001E445D">
        <w:rPr>
          <w:rFonts w:cs="Arial"/>
          <w:szCs w:val="19"/>
          <w:lang w:val="sk-SK"/>
        </w:rPr>
        <w:t>;</w:t>
      </w:r>
      <w:r w:rsidRPr="0073389C">
        <w:rPr>
          <w:rFonts w:cs="Arial"/>
          <w:szCs w:val="19"/>
          <w:lang w:val="sk-SK"/>
        </w:rPr>
        <w:t xml:space="preserve"> </w:t>
      </w:r>
    </w:p>
    <w:p w14:paraId="7A55CDC0" w14:textId="4791C205"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Dokumentácia</w:t>
      </w:r>
      <w:r w:rsidRPr="0073389C">
        <w:rPr>
          <w:rFonts w:cs="Arial"/>
          <w:szCs w:val="19"/>
          <w:lang w:val="sk-SK"/>
        </w:rPr>
        <w:t xml:space="preserve"> – akákoľvek informácia alebo súbor informácií zachytené </w:t>
      </w:r>
      <w:r w:rsidRPr="0073389C">
        <w:rPr>
          <w:rFonts w:cs="Arial"/>
          <w:szCs w:val="19"/>
          <w:lang w:val="sk-SK"/>
        </w:rPr>
        <w:br/>
        <w:t>na hmotnom substráte, vrátane elektronických dokumentov vo formáte počítačového súboru týkajúce sa a/alebo súvisiace s</w:t>
      </w:r>
      <w:r w:rsidR="001E445D">
        <w:rPr>
          <w:rFonts w:cs="Arial"/>
          <w:szCs w:val="19"/>
          <w:lang w:val="sk-SK"/>
        </w:rPr>
        <w:t> </w:t>
      </w:r>
      <w:r w:rsidR="00C57815" w:rsidRPr="0073389C">
        <w:rPr>
          <w:rFonts w:cs="Arial"/>
          <w:szCs w:val="19"/>
          <w:lang w:val="sk-SK"/>
        </w:rPr>
        <w:t>p</w:t>
      </w:r>
      <w:r w:rsidRPr="0073389C">
        <w:rPr>
          <w:rFonts w:cs="Arial"/>
          <w:szCs w:val="19"/>
          <w:lang w:val="sk-SK"/>
        </w:rPr>
        <w:t>rojektom</w:t>
      </w:r>
      <w:r w:rsidR="001E445D">
        <w:rPr>
          <w:rFonts w:cs="Arial"/>
          <w:szCs w:val="19"/>
          <w:lang w:val="sk-SK"/>
        </w:rPr>
        <w:t>;</w:t>
      </w:r>
    </w:p>
    <w:p w14:paraId="7A55CDC1" w14:textId="5EBF5D94" w:rsidR="00460337" w:rsidRPr="0073389C" w:rsidRDefault="00460337" w:rsidP="007B5322">
      <w:pPr>
        <w:pStyle w:val="Bulletslevel1"/>
        <w:spacing w:after="120" w:line="288" w:lineRule="auto"/>
        <w:ind w:left="568" w:hanging="284"/>
        <w:jc w:val="both"/>
        <w:rPr>
          <w:lang w:val="sk-SK"/>
        </w:rPr>
      </w:pPr>
      <w:r w:rsidRPr="0073389C">
        <w:rPr>
          <w:b/>
          <w:lang w:val="sk-SK"/>
        </w:rPr>
        <w:t>Dopytovo-orientovaný projekt</w:t>
      </w:r>
      <w:r w:rsidRPr="0073389C">
        <w:rPr>
          <w:lang w:val="sk-SK"/>
        </w:rPr>
        <w:t xml:space="preserve"> - projekt predkladaný žiadateľom na základe výzvy na predkladanie </w:t>
      </w:r>
      <w:r w:rsidR="009473DA">
        <w:rPr>
          <w:lang w:val="sk-SK"/>
        </w:rPr>
        <w:t>Žo</w:t>
      </w:r>
      <w:r w:rsidRPr="0073389C">
        <w:rPr>
          <w:lang w:val="sk-SK"/>
        </w:rPr>
        <w:t>NFP určenej pre dvoch a viac oprávnených žiadateľov, medzi ktorými prebieha súťaž</w:t>
      </w:r>
      <w:r w:rsidR="001E445D">
        <w:rPr>
          <w:lang w:val="sk-SK"/>
        </w:rPr>
        <w:t>;</w:t>
      </w:r>
    </w:p>
    <w:p w14:paraId="7A55CDC2" w14:textId="3DCD0F29" w:rsidR="00637DE4"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Európsky sociálny fond (ďalej „ESF“)</w:t>
      </w:r>
      <w:r w:rsidRPr="0073389C">
        <w:rPr>
          <w:rFonts w:cs="Arial"/>
          <w:szCs w:val="19"/>
          <w:lang w:val="sk-SK"/>
        </w:rPr>
        <w:t xml:space="preserve"> - </w:t>
      </w:r>
      <w:r w:rsidR="00637DE4" w:rsidRPr="0073389C">
        <w:rPr>
          <w:rFonts w:cs="Arial"/>
          <w:szCs w:val="19"/>
          <w:lang w:val="sk-SK"/>
        </w:rPr>
        <w:t>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1E445D">
        <w:rPr>
          <w:rFonts w:cs="Arial"/>
          <w:szCs w:val="19"/>
          <w:lang w:val="sk-SK"/>
        </w:rPr>
        <w:t>;</w:t>
      </w:r>
    </w:p>
    <w:p w14:paraId="7A55CDC3" w14:textId="18AAB4F1"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Európske štrukturálne a investičné fondy (ďalej „EŠIF“)</w:t>
      </w:r>
      <w:r w:rsidRPr="0073389C">
        <w:rPr>
          <w:rFonts w:cs="Arial"/>
          <w:szCs w:val="19"/>
          <w:lang w:val="sk-SK"/>
        </w:rPr>
        <w:t xml:space="preserve"> – </w:t>
      </w:r>
      <w:r w:rsidR="00F85309" w:rsidRPr="00356F32">
        <w:rPr>
          <w:rFonts w:cs="Arial"/>
          <w:szCs w:val="19"/>
          <w:bdr w:val="none" w:sz="0" w:space="0" w:color="auto" w:frame="1"/>
          <w:lang w:val="sk-SK"/>
        </w:rPr>
        <w:t>spoločné označenie pre</w:t>
      </w:r>
      <w:r w:rsidR="00917FB8" w:rsidRPr="0073389C">
        <w:rPr>
          <w:rFonts w:cs="Arial"/>
          <w:szCs w:val="19"/>
          <w:lang w:val="sk-SK"/>
        </w:rPr>
        <w:t xml:space="preserve"> </w:t>
      </w:r>
      <w:r w:rsidRPr="0073389C">
        <w:rPr>
          <w:rFonts w:cs="Arial"/>
          <w:szCs w:val="19"/>
          <w:bdr w:val="none" w:sz="0" w:space="0" w:color="auto" w:frame="1"/>
          <w:lang w:val="sk-SK"/>
        </w:rPr>
        <w:t>Európsky fond regionálneho rozvoja</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(EFRR),</w:t>
      </w:r>
      <w:r w:rsidR="00917FB8" w:rsidRPr="0073389C">
        <w:rPr>
          <w:rFonts w:cs="Arial"/>
          <w:szCs w:val="19"/>
          <w:lang w:val="sk-SK"/>
        </w:rPr>
        <w:t xml:space="preserve"> </w:t>
      </w:r>
      <w:r w:rsidRPr="0073389C">
        <w:rPr>
          <w:rFonts w:cs="Arial"/>
          <w:szCs w:val="19"/>
          <w:bdr w:val="none" w:sz="0" w:space="0" w:color="auto" w:frame="1"/>
          <w:lang w:val="sk-SK"/>
        </w:rPr>
        <w:t>Európsky sociálny fond</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 xml:space="preserve">(ESF), </w:t>
      </w:r>
      <w:r w:rsidRPr="0073389C">
        <w:rPr>
          <w:rFonts w:cs="Arial"/>
          <w:szCs w:val="19"/>
          <w:bdr w:val="none" w:sz="0" w:space="0" w:color="auto" w:frame="1"/>
          <w:lang w:val="sk-SK"/>
        </w:rPr>
        <w:t>Kohézny fond</w:t>
      </w:r>
      <w:r w:rsidRPr="0073389C">
        <w:rPr>
          <w:rStyle w:val="apple-converted-space"/>
          <w:rFonts w:cs="Arial"/>
          <w:color w:val="074B8C"/>
          <w:szCs w:val="19"/>
          <w:bdr w:val="none" w:sz="0" w:space="0" w:color="auto" w:frame="1"/>
          <w:lang w:val="sk-SK"/>
        </w:rPr>
        <w:t> </w:t>
      </w:r>
      <w:r w:rsidRPr="0073389C">
        <w:rPr>
          <w:rFonts w:cs="Arial"/>
          <w:szCs w:val="19"/>
          <w:lang w:val="sk-SK"/>
        </w:rPr>
        <w:t xml:space="preserve">(KF), </w:t>
      </w:r>
      <w:r w:rsidRPr="0073389C">
        <w:rPr>
          <w:rFonts w:cs="Arial"/>
          <w:szCs w:val="19"/>
          <w:bdr w:val="none" w:sz="0" w:space="0" w:color="auto" w:frame="1"/>
          <w:lang w:val="sk-SK"/>
        </w:rPr>
        <w:t>Európsky poľnohospodársky fond pre rozvoj vidieka</w:t>
      </w:r>
      <w:r w:rsidRPr="0073389C">
        <w:rPr>
          <w:rStyle w:val="apple-converted-space"/>
          <w:rFonts w:cs="Arial"/>
          <w:szCs w:val="19"/>
          <w:lang w:val="sk-SK"/>
        </w:rPr>
        <w:t> </w:t>
      </w:r>
      <w:r w:rsidRPr="0073389C">
        <w:rPr>
          <w:rFonts w:cs="Arial"/>
          <w:szCs w:val="19"/>
          <w:lang w:val="sk-SK"/>
        </w:rPr>
        <w:t xml:space="preserve">(EPFRV), </w:t>
      </w:r>
      <w:r w:rsidRPr="0073389C">
        <w:rPr>
          <w:rFonts w:cs="Arial"/>
          <w:szCs w:val="19"/>
          <w:bdr w:val="none" w:sz="0" w:space="0" w:color="auto" w:frame="1"/>
          <w:lang w:val="sk-SK"/>
        </w:rPr>
        <w:t>Európsky námorný a rybársky fond</w:t>
      </w:r>
      <w:r w:rsidRPr="0073389C">
        <w:rPr>
          <w:rStyle w:val="apple-converted-space"/>
          <w:rFonts w:cs="Arial"/>
          <w:szCs w:val="19"/>
          <w:lang w:val="sk-SK"/>
        </w:rPr>
        <w:t> </w:t>
      </w:r>
      <w:r w:rsidRPr="0073389C">
        <w:rPr>
          <w:rFonts w:cs="Arial"/>
          <w:szCs w:val="19"/>
          <w:lang w:val="sk-SK"/>
        </w:rPr>
        <w:t>(ENRF);</w:t>
      </w:r>
    </w:p>
    <w:p w14:paraId="7A55CDC4" w14:textId="4DD641C6"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Efektívnosť (efficiency)</w:t>
      </w:r>
      <w:r w:rsidRPr="0073389C">
        <w:rPr>
          <w:rFonts w:cs="Arial"/>
          <w:szCs w:val="19"/>
          <w:lang w:val="sk-SK"/>
        </w:rPr>
        <w:t xml:space="preserve"> –</w:t>
      </w:r>
      <w:r w:rsidR="00B970FB" w:rsidRPr="00F435FD">
        <w:rPr>
          <w:lang w:val="sk-SK"/>
        </w:rPr>
        <w:t xml:space="preserve"> najvýhodnejší vzájomný pomer medzi použitými verejnými financiami a dosiahnutými výsledkami.</w:t>
      </w:r>
      <w:r w:rsidR="00BA4127">
        <w:rPr>
          <w:lang w:val="sk-SK"/>
        </w:rPr>
        <w:t xml:space="preserve"> Na úrovni projektu sa efektívnosťou rozumie maximálne dosahovanie cieľov vo vzťahu k poskytnutým finančným prostriedkom</w:t>
      </w:r>
      <w:r w:rsidR="00D55D90">
        <w:rPr>
          <w:lang w:val="sk-SK"/>
        </w:rPr>
        <w:t>;</w:t>
      </w:r>
      <w:r w:rsidR="00B970FB" w:rsidRPr="00F435FD">
        <w:rPr>
          <w:lang w:val="sk-SK"/>
        </w:rPr>
        <w:t xml:space="preserve"> </w:t>
      </w:r>
    </w:p>
    <w:p w14:paraId="7A55CDC5" w14:textId="5D33325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Ex ante finančná oprava</w:t>
      </w:r>
      <w:r w:rsidRPr="0073389C">
        <w:rPr>
          <w:rFonts w:cs="Arial"/>
          <w:szCs w:val="19"/>
          <w:lang w:val="sk-SK"/>
        </w:rPr>
        <w:t xml:space="preserve"> – individuálne zníženie hodnoty deklarovaných výdavkov z dôvodu zistení porušenia legislatívy SR alebo EÚ, najmä v oblasti verejného obstarávania. Výška </w:t>
      </w:r>
      <w:r w:rsidR="002E1D0D" w:rsidRPr="0073389C">
        <w:rPr>
          <w:szCs w:val="19"/>
          <w:lang w:val="sk-SK"/>
        </w:rPr>
        <w:t>individuálnej ex-</w:t>
      </w:r>
      <w:r w:rsidR="002E1D0D" w:rsidRPr="0073389C">
        <w:rPr>
          <w:szCs w:val="19"/>
          <w:lang w:val="sk-SK"/>
        </w:rPr>
        <w:lastRenderedPageBreak/>
        <w:t>ante finančnej opravy sa určí v zodpovedajúcej sume neoprávnených výdavkov</w:t>
      </w:r>
      <w:r w:rsidR="002E1D0D" w:rsidRPr="0073389C">
        <w:rPr>
          <w:rFonts w:cs="Arial"/>
          <w:szCs w:val="19"/>
          <w:lang w:val="sk-SK"/>
        </w:rPr>
        <w:t xml:space="preserve"> </w:t>
      </w:r>
      <w:r w:rsidRPr="0073389C">
        <w:rPr>
          <w:rFonts w:cs="Arial"/>
          <w:szCs w:val="19"/>
          <w:lang w:val="sk-SK"/>
        </w:rPr>
        <w:t>resp. ako percentuálna sadzba zo sumy oprávnených výdavkov zákazky v rámci schváleného NFP alebo jeho časti, a to vo fáze pred úhradou dotknutej zákazky</w:t>
      </w:r>
      <w:r w:rsidR="002E1D0D" w:rsidRPr="0073389C">
        <w:rPr>
          <w:rFonts w:cs="Arial"/>
          <w:szCs w:val="19"/>
          <w:lang w:val="sk-SK"/>
        </w:rPr>
        <w:t xml:space="preserve"> v ŽoP zo strany PJ</w:t>
      </w:r>
      <w:r w:rsidRPr="0073389C">
        <w:rPr>
          <w:rFonts w:cs="Arial"/>
          <w:szCs w:val="19"/>
          <w:lang w:val="sk-SK"/>
        </w:rPr>
        <w:t>, v rámci ktorej boli nedostatky identifikované</w:t>
      </w:r>
      <w:r w:rsidR="001E445D">
        <w:rPr>
          <w:rFonts w:cs="Arial"/>
          <w:szCs w:val="19"/>
          <w:lang w:val="sk-SK"/>
        </w:rPr>
        <w:t>;</w:t>
      </w:r>
      <w:r w:rsidRPr="0073389C">
        <w:rPr>
          <w:rFonts w:cs="Arial"/>
          <w:szCs w:val="19"/>
          <w:lang w:val="sk-SK"/>
        </w:rPr>
        <w:t xml:space="preserve"> </w:t>
      </w:r>
    </w:p>
    <w:p w14:paraId="7A55CDC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Finančná analýza projektu</w:t>
      </w:r>
      <w:r w:rsidRPr="0073389C">
        <w:rPr>
          <w:rFonts w:cs="Arial"/>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7A55CDC7" w14:textId="101F11CB"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Hlásenie o začatí realizácie hlavných aktivít projektu</w:t>
      </w:r>
      <w:r w:rsidRPr="0073389C">
        <w:rPr>
          <w:rFonts w:cs="Arial"/>
          <w:szCs w:val="19"/>
          <w:lang w:val="sk-SK"/>
        </w:rPr>
        <w:t xml:space="preserve"> - formulár (</w:t>
      </w:r>
      <w:r w:rsidR="001F3CA3" w:rsidRPr="0073389C">
        <w:rPr>
          <w:rFonts w:cs="Arial"/>
          <w:color w:val="auto"/>
          <w:szCs w:val="19"/>
          <w:lang w:val="sk-SK"/>
        </w:rPr>
        <w:t>p</w:t>
      </w:r>
      <w:r w:rsidRPr="0073389C">
        <w:rPr>
          <w:rFonts w:cs="Arial"/>
          <w:color w:val="auto"/>
          <w:szCs w:val="19"/>
          <w:lang w:val="sk-SK"/>
        </w:rPr>
        <w:t>ríloh</w:t>
      </w:r>
      <w:r w:rsidR="004D0353">
        <w:rPr>
          <w:rFonts w:cs="Arial"/>
          <w:color w:val="auto"/>
          <w:szCs w:val="19"/>
          <w:lang w:val="sk-SK"/>
        </w:rPr>
        <w:t>a</w:t>
      </w:r>
      <w:r w:rsidRPr="0073389C">
        <w:rPr>
          <w:rFonts w:cs="Arial"/>
          <w:color w:val="auto"/>
          <w:szCs w:val="19"/>
          <w:lang w:val="sk-SK"/>
        </w:rPr>
        <w:t xml:space="preserve"> č.</w:t>
      </w:r>
      <w:r w:rsidR="004D0353">
        <w:rPr>
          <w:rFonts w:cs="Arial"/>
          <w:color w:val="auto"/>
          <w:szCs w:val="19"/>
          <w:lang w:val="sk-SK"/>
        </w:rPr>
        <w:t>1</w:t>
      </w:r>
      <w:r w:rsidRPr="0073389C">
        <w:rPr>
          <w:rFonts w:cs="Arial"/>
          <w:szCs w:val="19"/>
          <w:lang w:val="sk-SK"/>
        </w:rPr>
        <w:t xml:space="preserve">), prostredníctvom ktorého </w:t>
      </w:r>
      <w:r w:rsidR="00C57815" w:rsidRPr="0073389C">
        <w:rPr>
          <w:rFonts w:cs="Arial"/>
          <w:szCs w:val="19"/>
          <w:lang w:val="sk-SK"/>
        </w:rPr>
        <w:t>p</w:t>
      </w:r>
      <w:r w:rsidRPr="0073389C">
        <w:rPr>
          <w:rFonts w:cs="Arial"/>
          <w:szCs w:val="19"/>
          <w:lang w:val="sk-SK"/>
        </w:rPr>
        <w:t xml:space="preserve">rijímateľ oznamuje </w:t>
      </w:r>
      <w:r w:rsidR="00C57815" w:rsidRPr="0073389C">
        <w:rPr>
          <w:rFonts w:cs="Arial"/>
          <w:szCs w:val="19"/>
          <w:lang w:val="sk-SK"/>
        </w:rPr>
        <w:t>p</w:t>
      </w:r>
      <w:r w:rsidRPr="0073389C">
        <w:rPr>
          <w:rFonts w:cs="Arial"/>
          <w:szCs w:val="19"/>
          <w:lang w:val="sk-SK"/>
        </w:rPr>
        <w:t xml:space="preserve">oskytovateľovi </w:t>
      </w:r>
      <w:r w:rsidR="00C57815" w:rsidRPr="0073389C">
        <w:rPr>
          <w:rFonts w:cs="Arial"/>
          <w:szCs w:val="19"/>
          <w:lang w:val="sk-SK"/>
        </w:rPr>
        <w:t>z</w:t>
      </w:r>
      <w:r w:rsidRPr="0073389C">
        <w:rPr>
          <w:rFonts w:cs="Arial"/>
          <w:szCs w:val="19"/>
          <w:lang w:val="sk-SK"/>
        </w:rPr>
        <w:t xml:space="preserve">ačatie realizácie hlavných aktivít </w:t>
      </w:r>
      <w:r w:rsidR="00C57815" w:rsidRPr="0073389C">
        <w:rPr>
          <w:rFonts w:cs="Arial"/>
          <w:szCs w:val="19"/>
          <w:lang w:val="sk-SK"/>
        </w:rPr>
        <w:t>p</w:t>
      </w:r>
      <w:r w:rsidRPr="0073389C">
        <w:rPr>
          <w:rFonts w:cs="Arial"/>
          <w:szCs w:val="19"/>
          <w:lang w:val="sk-SK"/>
        </w:rPr>
        <w:t>rojektu a informáciu o dátume začatia realizácie podporných aktivít projektu;</w:t>
      </w:r>
    </w:p>
    <w:p w14:paraId="7A55CDC8"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Hodnotenie </w:t>
      </w:r>
      <w:r w:rsidRPr="006073E6">
        <w:rPr>
          <w:rFonts w:cs="Arial"/>
          <w:szCs w:val="19"/>
          <w:lang w:val="sk-SK"/>
        </w:rPr>
        <w:t>–</w:t>
      </w:r>
      <w:r w:rsidRPr="0073389C">
        <w:rPr>
          <w:rFonts w:cs="Arial"/>
          <w:b/>
          <w:szCs w:val="19"/>
          <w:lang w:val="sk-SK"/>
        </w:rPr>
        <w:t xml:space="preserve"> </w:t>
      </w:r>
      <w:r w:rsidR="00273E39" w:rsidRPr="0073389C">
        <w:rPr>
          <w:rFonts w:cs="Arial"/>
          <w:szCs w:val="19"/>
          <w:lang w:val="sk-SK"/>
        </w:rPr>
        <w:t>h</w:t>
      </w:r>
      <w:r w:rsidR="00AB2351" w:rsidRPr="0073389C">
        <w:rPr>
          <w:rFonts w:cs="Arial"/>
          <w:szCs w:val="19"/>
          <w:lang w:val="sk-SK"/>
        </w:rPr>
        <w:t>odnotenie je kvalitatívnym nástrojom riadenia a prostriedkom prispievajúcim k zvýšeniu kvality, efektívnosti a účinnosti implementácie EŠIF a naplnenie ich cieľov, tým zároveň aj k posilneniu kohéznej politiky, spoločnej poľnohospodárskej politiky a integrovanej námornej politiky EÚ;</w:t>
      </w:r>
    </w:p>
    <w:p w14:paraId="7A55CDC9" w14:textId="17F0901C"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Hospodárnosť</w:t>
      </w:r>
      <w:r w:rsidRPr="0073389C">
        <w:rPr>
          <w:rFonts w:cs="Arial"/>
          <w:szCs w:val="19"/>
          <w:lang w:val="sk-SK"/>
        </w:rPr>
        <w:t xml:space="preserve"> –</w:t>
      </w:r>
      <w:r w:rsidR="00B970FB">
        <w:rPr>
          <w:rFonts w:cs="Arial"/>
          <w:szCs w:val="19"/>
          <w:lang w:val="sk-SK"/>
        </w:rPr>
        <w:t xml:space="preserve"> </w:t>
      </w:r>
      <w:r w:rsidR="00062854" w:rsidRPr="00F435FD">
        <w:rPr>
          <w:lang w:val="sk-SK"/>
        </w:rPr>
        <w:t>vynaloženie verejných financií na vykonanie činnosti alebo obstaranie tovarov, prác a služieb v správnom čase, vo vhodnom množs</w:t>
      </w:r>
      <w:r w:rsidR="00B970FB" w:rsidRPr="00F435FD">
        <w:rPr>
          <w:lang w:val="sk-SK"/>
        </w:rPr>
        <w:t>tve a kvalite za najlepšiu cenu</w:t>
      </w:r>
      <w:r w:rsidR="00BA4127">
        <w:rPr>
          <w:lang w:val="sk-SK"/>
        </w:rPr>
        <w:t>. Na úrovni projektu sa hospodárnosťou rozumie minimalizácia výdavkov nevyhnutných na realizáciu projektu pri rešpektovaní cieľov projektu pri zachovaní vyššie uvedených podmienok</w:t>
      </w:r>
      <w:r w:rsidR="00D55D90">
        <w:rPr>
          <w:lang w:val="sk-SK"/>
        </w:rPr>
        <w:t>;</w:t>
      </w:r>
      <w:r w:rsidR="00BA4127">
        <w:rPr>
          <w:lang w:val="sk-SK"/>
        </w:rPr>
        <w:t xml:space="preserve"> </w:t>
      </w:r>
    </w:p>
    <w:p w14:paraId="7A55CDCA"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Harmonogram realizácie aktivít projektu</w:t>
      </w:r>
      <w:r w:rsidRPr="0073389C">
        <w:rPr>
          <w:rFonts w:cs="Arial"/>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7A55CDCB"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Individuálny projekt</w:t>
      </w:r>
      <w:r w:rsidRPr="0073389C">
        <w:rPr>
          <w:rFonts w:cs="Arial"/>
          <w:szCs w:val="19"/>
          <w:lang w:val="sk-SK"/>
        </w:rPr>
        <w:t xml:space="preserve"> – </w:t>
      </w:r>
      <w:r w:rsidR="00AB2351" w:rsidRPr="0073389C">
        <w:rPr>
          <w:rFonts w:cs="Arial"/>
          <w:szCs w:val="19"/>
          <w:lang w:val="sk-SK"/>
        </w:rPr>
        <w:t xml:space="preserve">ide o projekty technickej pomoci (TP) alebo národné projekty. Sú to </w:t>
      </w:r>
      <w:r w:rsidRPr="0073389C">
        <w:rPr>
          <w:rFonts w:cs="Arial"/>
          <w:szCs w:val="19"/>
          <w:lang w:val="sk-SK"/>
        </w:rPr>
        <w:t>projekt</w:t>
      </w:r>
      <w:r w:rsidR="00AB2351" w:rsidRPr="0073389C">
        <w:rPr>
          <w:rFonts w:cs="Arial"/>
          <w:szCs w:val="19"/>
          <w:lang w:val="sk-SK"/>
        </w:rPr>
        <w:t xml:space="preserve">y, kde </w:t>
      </w:r>
      <w:r w:rsidRPr="0073389C">
        <w:rPr>
          <w:rFonts w:cs="Arial"/>
          <w:szCs w:val="19"/>
          <w:lang w:val="sk-SK"/>
        </w:rPr>
        <w:t xml:space="preserve">pri </w:t>
      </w:r>
      <w:r w:rsidR="00AB2351" w:rsidRPr="0073389C">
        <w:rPr>
          <w:rFonts w:cs="Arial"/>
          <w:szCs w:val="19"/>
          <w:lang w:val="sk-SK"/>
        </w:rPr>
        <w:t xml:space="preserve">ich </w:t>
      </w:r>
      <w:r w:rsidRPr="0073389C">
        <w:rPr>
          <w:rFonts w:cs="Arial"/>
          <w:szCs w:val="19"/>
          <w:lang w:val="sk-SK"/>
        </w:rPr>
        <w:t>výbere neprebieha súťaž a ktor</w:t>
      </w:r>
      <w:r w:rsidR="009D7A65" w:rsidRPr="0073389C">
        <w:rPr>
          <w:rFonts w:cs="Arial"/>
          <w:szCs w:val="19"/>
          <w:lang w:val="sk-SK"/>
        </w:rPr>
        <w:t>é</w:t>
      </w:r>
      <w:r w:rsidRPr="0073389C">
        <w:rPr>
          <w:rFonts w:cs="Arial"/>
          <w:szCs w:val="19"/>
          <w:lang w:val="sk-SK"/>
        </w:rPr>
        <w:t xml:space="preserve"> </w:t>
      </w:r>
      <w:r w:rsidR="009D7A65" w:rsidRPr="0073389C">
        <w:rPr>
          <w:rFonts w:cs="Arial"/>
          <w:szCs w:val="19"/>
          <w:lang w:val="sk-SK"/>
        </w:rPr>
        <w:t xml:space="preserve">realizujú </w:t>
      </w:r>
      <w:r w:rsidRPr="0073389C">
        <w:rPr>
          <w:rFonts w:cs="Arial"/>
          <w:szCs w:val="19"/>
          <w:lang w:val="sk-SK"/>
        </w:rPr>
        <w:t>vopred riadiacim orgánom určen</w:t>
      </w:r>
      <w:r w:rsidR="009D7A65" w:rsidRPr="0073389C">
        <w:rPr>
          <w:rFonts w:cs="Arial"/>
          <w:szCs w:val="19"/>
          <w:lang w:val="sk-SK"/>
        </w:rPr>
        <w:t>é</w:t>
      </w:r>
      <w:r w:rsidRPr="0073389C">
        <w:rPr>
          <w:rFonts w:cs="Arial"/>
          <w:szCs w:val="19"/>
          <w:lang w:val="sk-SK"/>
        </w:rPr>
        <w:t xml:space="preserve"> subjekt</w:t>
      </w:r>
      <w:r w:rsidR="009D7A65" w:rsidRPr="0073389C">
        <w:rPr>
          <w:rFonts w:cs="Arial"/>
          <w:szCs w:val="19"/>
          <w:lang w:val="sk-SK"/>
        </w:rPr>
        <w:t>y</w:t>
      </w:r>
      <w:r w:rsidRPr="0073389C">
        <w:rPr>
          <w:rFonts w:cs="Arial"/>
          <w:szCs w:val="19"/>
          <w:lang w:val="sk-SK"/>
        </w:rPr>
        <w:t xml:space="preserve"> na základe jedinečného postavenia a funkcie </w:t>
      </w:r>
      <w:r w:rsidR="009D7A65" w:rsidRPr="0073389C">
        <w:rPr>
          <w:rFonts w:cs="Arial"/>
          <w:szCs w:val="19"/>
          <w:lang w:val="sk-SK"/>
        </w:rPr>
        <w:t xml:space="preserve">týchto </w:t>
      </w:r>
      <w:r w:rsidRPr="0073389C">
        <w:rPr>
          <w:rFonts w:cs="Arial"/>
          <w:szCs w:val="19"/>
          <w:lang w:val="sk-SK"/>
        </w:rPr>
        <w:t>subjekt</w:t>
      </w:r>
      <w:r w:rsidR="009D7A65" w:rsidRPr="0073389C">
        <w:rPr>
          <w:rFonts w:cs="Arial"/>
          <w:szCs w:val="19"/>
          <w:lang w:val="sk-SK"/>
        </w:rPr>
        <w:t>ov</w:t>
      </w:r>
      <w:r w:rsidR="00EF4D5E" w:rsidRPr="0073389C">
        <w:rPr>
          <w:rFonts w:cs="Arial"/>
          <w:szCs w:val="19"/>
          <w:lang w:val="sk-SK"/>
        </w:rPr>
        <w:t>;</w:t>
      </w:r>
      <w:r w:rsidRPr="0073389C">
        <w:rPr>
          <w:rFonts w:cs="Arial"/>
          <w:szCs w:val="19"/>
          <w:lang w:val="sk-SK"/>
        </w:rPr>
        <w:t xml:space="preserve"> </w:t>
      </w:r>
    </w:p>
    <w:p w14:paraId="7A55CDCC"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IT monitorovací systém 2014+ (ďalej „ITMS2014+“)</w:t>
      </w:r>
      <w:r w:rsidRPr="0073389C">
        <w:rPr>
          <w:rFonts w:cs="Arial"/>
          <w:szCs w:val="19"/>
          <w:lang w:val="sk-SK"/>
        </w:rPr>
        <w:t xml:space="preserve"> – </w:t>
      </w:r>
      <w:r w:rsidR="00760222" w:rsidRPr="0073389C">
        <w:rPr>
          <w:rFonts w:cs="Arial"/>
          <w:szCs w:val="19"/>
          <w:lang w:val="sk-SK"/>
        </w:rPr>
        <w:t>pre programové obdobie 2014 – 2020 predstavuje centrálny IS, ktorý slúži na evidenciu, následné spracovávanie, export, výmenu dát, údajov a dokumentov medzi žiadateľom/prijímateľom, poskytovateľom pomoci a ďalšími orgánmi zapojenými do implementácie EŠIF. ITMS2014+ je tvorený verejnou (public) a neverejnou (private) časťou. Obe časti pracujú nad jednou spoločnou databázou. Subjekt zodpovedný za prevádzku ITMS2014+ je DataCentrum (ďalej</w:t>
      </w:r>
      <w:r w:rsidR="00EF4D5E" w:rsidRPr="0073389C">
        <w:rPr>
          <w:rFonts w:cs="Arial"/>
          <w:szCs w:val="19"/>
          <w:lang w:val="sk-SK"/>
        </w:rPr>
        <w:t xml:space="preserve"> aj „prevádzkovateľ ITMS2014+“)</w:t>
      </w:r>
      <w:r w:rsidRPr="0073389C">
        <w:rPr>
          <w:rFonts w:cs="Arial"/>
          <w:szCs w:val="19"/>
          <w:lang w:val="sk-SK"/>
        </w:rPr>
        <w:t>;</w:t>
      </w:r>
    </w:p>
    <w:p w14:paraId="7A55CDCD" w14:textId="02D54157" w:rsidR="00AE5A8F" w:rsidRPr="0073389C" w:rsidRDefault="0014799B" w:rsidP="007B5322">
      <w:pPr>
        <w:pStyle w:val="Bulletslevel1"/>
        <w:spacing w:after="120" w:line="288" w:lineRule="auto"/>
        <w:ind w:left="568" w:hanging="284"/>
        <w:jc w:val="both"/>
        <w:rPr>
          <w:rFonts w:cs="Arial"/>
          <w:szCs w:val="19"/>
          <w:lang w:val="sk-SK"/>
        </w:rPr>
      </w:pPr>
      <w:r>
        <w:rPr>
          <w:rFonts w:cs="Arial"/>
          <w:b/>
          <w:szCs w:val="19"/>
          <w:lang w:val="sk-SK"/>
        </w:rPr>
        <w:t>Finančná k</w:t>
      </w:r>
      <w:r w:rsidR="00AE5A8F" w:rsidRPr="0073389C">
        <w:rPr>
          <w:rFonts w:cs="Arial"/>
          <w:b/>
          <w:szCs w:val="19"/>
          <w:lang w:val="sk-SK"/>
        </w:rPr>
        <w:t>ontrola na mieste</w:t>
      </w:r>
      <w:r w:rsidR="00AE5A8F" w:rsidRPr="0073389C">
        <w:rPr>
          <w:rFonts w:cs="Arial"/>
          <w:szCs w:val="19"/>
          <w:lang w:val="sk-SK"/>
        </w:rPr>
        <w:t xml:space="preserve"> – je kontrola </w:t>
      </w:r>
      <w:r w:rsidR="009D7A65" w:rsidRPr="0073389C">
        <w:rPr>
          <w:rFonts w:cs="Arial"/>
          <w:szCs w:val="19"/>
          <w:lang w:val="sk-SK"/>
        </w:rPr>
        <w:t xml:space="preserve">vykonaná </w:t>
      </w:r>
      <w:r w:rsidR="00AE5A8F" w:rsidRPr="0073389C">
        <w:rPr>
          <w:rFonts w:cs="Arial"/>
          <w:szCs w:val="19"/>
          <w:lang w:val="sk-SK"/>
        </w:rPr>
        <w:t xml:space="preserve">poskytovateľom </w:t>
      </w:r>
      <w:r w:rsidR="009D7A65" w:rsidRPr="0073389C">
        <w:rPr>
          <w:rFonts w:cs="Arial"/>
          <w:szCs w:val="19"/>
          <w:lang w:val="sk-SK"/>
        </w:rPr>
        <w:t xml:space="preserve">priamo na mieste </w:t>
      </w:r>
      <w:r w:rsidR="00AE5A8F" w:rsidRPr="0073389C">
        <w:rPr>
          <w:rFonts w:cs="Arial"/>
          <w:szCs w:val="19"/>
          <w:lang w:val="sk-SK"/>
        </w:rPr>
        <w:t>u</w:t>
      </w:r>
      <w:r w:rsidR="009D7A65" w:rsidRPr="0073389C">
        <w:rPr>
          <w:rFonts w:cs="Arial"/>
          <w:szCs w:val="19"/>
          <w:lang w:val="sk-SK"/>
        </w:rPr>
        <w:t> </w:t>
      </w:r>
      <w:r w:rsidR="00AE5A8F" w:rsidRPr="0073389C">
        <w:rPr>
          <w:rFonts w:cs="Arial"/>
          <w:szCs w:val="19"/>
          <w:lang w:val="sk-SK"/>
        </w:rPr>
        <w:t>prijímateľa</w:t>
      </w:r>
      <w:r w:rsidR="009D7A65" w:rsidRPr="0073389C">
        <w:rPr>
          <w:rFonts w:cs="Arial"/>
          <w:szCs w:val="19"/>
          <w:lang w:val="sk-SK"/>
        </w:rPr>
        <w:t>. Predmetom kontroly sú skutočnosti</w:t>
      </w:r>
      <w:r w:rsidR="00AE5A8F" w:rsidRPr="0073389C">
        <w:rPr>
          <w:rFonts w:cs="Arial"/>
          <w:szCs w:val="19"/>
          <w:lang w:val="sk-SK"/>
        </w:rPr>
        <w:t>, ktoré súvisia s finančným riadením projektu ako aj súladu realizácie projektu so zmluvou o NFP a to v akejkoľvek fáze počas alebo po ukončení realizácie projektu;</w:t>
      </w:r>
    </w:p>
    <w:p w14:paraId="7A55CDCE" w14:textId="652E1B22"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Kód (ITMS</w:t>
      </w:r>
      <w:r w:rsidR="00273E39" w:rsidRPr="0073389C">
        <w:rPr>
          <w:rFonts w:cs="Arial"/>
          <w:b/>
          <w:szCs w:val="19"/>
          <w:lang w:val="sk-SK"/>
        </w:rPr>
        <w:t>2014+</w:t>
      </w:r>
      <w:r w:rsidRPr="0073389C">
        <w:rPr>
          <w:rFonts w:cs="Arial"/>
          <w:b/>
          <w:szCs w:val="19"/>
          <w:lang w:val="sk-SK"/>
        </w:rPr>
        <w:t>) projektu</w:t>
      </w:r>
      <w:r w:rsidRPr="0073389C">
        <w:rPr>
          <w:rFonts w:cs="Arial"/>
          <w:szCs w:val="19"/>
          <w:lang w:val="sk-SK"/>
        </w:rPr>
        <w:t xml:space="preserve"> – 11 miestny kód projektu, ktorý je ITMS</w:t>
      </w:r>
      <w:r w:rsidR="00273E39" w:rsidRPr="0073389C">
        <w:rPr>
          <w:rFonts w:cs="Arial"/>
          <w:szCs w:val="19"/>
          <w:lang w:val="sk-SK"/>
        </w:rPr>
        <w:t>2014+</w:t>
      </w:r>
      <w:r w:rsidRPr="0073389C">
        <w:rPr>
          <w:rFonts w:cs="Arial"/>
          <w:szCs w:val="19"/>
          <w:lang w:val="sk-SK"/>
        </w:rPr>
        <w:t xml:space="preserve"> generovaný pri vytvorení projektu zo </w:t>
      </w:r>
      <w:r w:rsidR="00CF46E2">
        <w:rPr>
          <w:rFonts w:cs="Arial"/>
          <w:szCs w:val="19"/>
          <w:lang w:val="sk-SK"/>
        </w:rPr>
        <w:t>Žo</w:t>
      </w:r>
      <w:r w:rsidRPr="0073389C">
        <w:rPr>
          <w:rFonts w:cs="Arial"/>
          <w:szCs w:val="19"/>
          <w:lang w:val="sk-SK"/>
        </w:rPr>
        <w:t>NFP alebo pri vytvorení projektu ako následníka pôvodného projektu v evidencii ITMS</w:t>
      </w:r>
      <w:r w:rsidR="00273E39" w:rsidRPr="0073389C">
        <w:rPr>
          <w:rFonts w:cs="Arial"/>
          <w:szCs w:val="19"/>
          <w:lang w:val="sk-SK"/>
        </w:rPr>
        <w:t>2014+</w:t>
      </w:r>
      <w:r w:rsidRPr="0073389C">
        <w:rPr>
          <w:rFonts w:cs="Arial"/>
          <w:szCs w:val="19"/>
          <w:lang w:val="sk-SK"/>
        </w:rPr>
        <w:t xml:space="preserve"> pre projekty. Projekt je možné vytvoriť po zaevidovaní </w:t>
      </w:r>
      <w:r w:rsidR="00C57815" w:rsidRPr="0073389C">
        <w:rPr>
          <w:rFonts w:cs="Arial"/>
          <w:szCs w:val="19"/>
          <w:lang w:val="sk-SK"/>
        </w:rPr>
        <w:t xml:space="preserve">zmluvy </w:t>
      </w:r>
      <w:r w:rsidRPr="0073389C">
        <w:rPr>
          <w:rFonts w:cs="Arial"/>
          <w:szCs w:val="19"/>
          <w:lang w:val="sk-SK"/>
        </w:rPr>
        <w:t>o NFP v</w:t>
      </w:r>
      <w:r w:rsidR="00273E39" w:rsidRPr="0073389C">
        <w:rPr>
          <w:rFonts w:cs="Arial"/>
          <w:szCs w:val="19"/>
          <w:lang w:val="sk-SK"/>
        </w:rPr>
        <w:t> </w:t>
      </w:r>
      <w:r w:rsidRPr="0073389C">
        <w:rPr>
          <w:rFonts w:cs="Arial"/>
          <w:szCs w:val="19"/>
          <w:lang w:val="sk-SK"/>
        </w:rPr>
        <w:t>ITMS</w:t>
      </w:r>
      <w:r w:rsidR="00273E39" w:rsidRPr="0073389C">
        <w:rPr>
          <w:rFonts w:cs="Arial"/>
          <w:szCs w:val="19"/>
          <w:lang w:val="sk-SK"/>
        </w:rPr>
        <w:t>2014+</w:t>
      </w:r>
      <w:r w:rsidRPr="0073389C">
        <w:rPr>
          <w:rFonts w:cs="Arial"/>
          <w:szCs w:val="19"/>
          <w:lang w:val="sk-SK"/>
        </w:rPr>
        <w:t>;</w:t>
      </w:r>
    </w:p>
    <w:p w14:paraId="7A55CDCF"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Krížové financovanie</w:t>
      </w:r>
      <w:r w:rsidRPr="0073389C">
        <w:rPr>
          <w:rFonts w:cs="Arial"/>
          <w:szCs w:val="19"/>
          <w:lang w:val="sk-SK"/>
        </w:rPr>
        <w:t xml:space="preserve"> – v súlade s čl. 98 ods. 2 všeobecného nariadenia, komplementárny spôsob financovania oprávnených aktivít projektov spadajúcich do oblasti pomoci z druhého fondu (týka sa EFRR a ESF) v rámci limitu 10 % prostriedkov EÚ na každú prioritnú os OP s podmienkou, že sú tieto oprávnené aktivity potrebné na </w:t>
      </w:r>
      <w:r w:rsidR="008400AB" w:rsidRPr="0073389C">
        <w:rPr>
          <w:rFonts w:cs="Arial"/>
          <w:szCs w:val="19"/>
          <w:lang w:val="sk-SK"/>
        </w:rPr>
        <w:t xml:space="preserve">nevyhnutné </w:t>
      </w:r>
      <w:r w:rsidRPr="0073389C">
        <w:rPr>
          <w:rFonts w:cs="Arial"/>
          <w:szCs w:val="19"/>
          <w:lang w:val="sk-SK"/>
        </w:rPr>
        <w:t>vykonávanie projektu a sú s ním priamo spojené</w:t>
      </w:r>
      <w:r w:rsidR="009D7A65" w:rsidRPr="0073389C">
        <w:rPr>
          <w:rFonts w:cs="Arial"/>
          <w:szCs w:val="19"/>
          <w:lang w:val="sk-SK"/>
        </w:rPr>
        <w:t>;</w:t>
      </w:r>
    </w:p>
    <w:p w14:paraId="7A55CDD0" w14:textId="6D089036" w:rsidR="008400AB" w:rsidRPr="0073389C" w:rsidRDefault="008400AB" w:rsidP="007B5322">
      <w:pPr>
        <w:pStyle w:val="Bulletslevel1"/>
        <w:spacing w:after="120" w:line="288" w:lineRule="auto"/>
        <w:ind w:left="568" w:hanging="284"/>
        <w:jc w:val="both"/>
        <w:rPr>
          <w:rFonts w:cs="Arial"/>
          <w:szCs w:val="19"/>
          <w:lang w:val="sk-SK"/>
        </w:rPr>
      </w:pPr>
      <w:r w:rsidRPr="0073389C">
        <w:rPr>
          <w:rFonts w:cs="Arial"/>
          <w:b/>
          <w:szCs w:val="19"/>
          <w:lang w:val="sk-SK"/>
        </w:rPr>
        <w:t>Lehota –</w:t>
      </w:r>
      <w:r w:rsidRPr="0073389C">
        <w:rPr>
          <w:rFonts w:cs="Arial"/>
          <w:szCs w:val="19"/>
          <w:lang w:val="sk-SK"/>
        </w:rPr>
        <w:t xml:space="preserve"> ak nie je v tomto dokumente uvedené inak, za dni sa považujú pracovné dni. </w:t>
      </w:r>
      <w:r w:rsidR="00121A92">
        <w:rPr>
          <w:rFonts w:cs="Arial"/>
          <w:szCs w:val="19"/>
          <w:lang w:val="sk-SK"/>
        </w:rPr>
        <w:t>Z</w:t>
      </w:r>
      <w:r w:rsidRPr="0073389C">
        <w:rPr>
          <w:rFonts w:cs="Arial"/>
          <w:szCs w:val="19"/>
          <w:lang w:val="sk-SK"/>
        </w:rPr>
        <w:t xml:space="preserve">a moment, od ktorého začína plynúť lehota, </w:t>
      </w:r>
      <w:r w:rsidR="00121A92">
        <w:rPr>
          <w:rFonts w:cs="Arial"/>
          <w:szCs w:val="19"/>
          <w:lang w:val="sk-SK"/>
        </w:rPr>
        <w:t>sa</w:t>
      </w:r>
      <w:r w:rsidRPr="0073389C">
        <w:rPr>
          <w:rFonts w:cs="Arial"/>
          <w:szCs w:val="19"/>
          <w:lang w:val="sk-SK"/>
        </w:rPr>
        <w:t xml:space="preserve"> považuje deň doručenia písomnej dokumentácie príslušnému subjektu a od spustenia elektronického predkladania dokumentácie sa za moment, od ktorého začína plynúť lehota, považuje deň prijatia dokumentácie príslušným subjektom v ITMS2014+, ak nie je stanovené inak. Do plynutia lehoty sa nezapočítava deň, keď došlo k</w:t>
      </w:r>
      <w:r w:rsidR="00C57815" w:rsidRPr="0073389C">
        <w:rPr>
          <w:rFonts w:cs="Arial"/>
          <w:szCs w:val="19"/>
          <w:lang w:val="sk-SK"/>
        </w:rPr>
        <w:t>u</w:t>
      </w:r>
      <w:r w:rsidRPr="0073389C">
        <w:rPr>
          <w:rFonts w:cs="Arial"/>
          <w:szCs w:val="19"/>
          <w:lang w:val="sk-SK"/>
        </w:rPr>
        <w:t xml:space="preserve"> skutočnosti určujúcej </w:t>
      </w:r>
      <w:r w:rsidRPr="0073389C">
        <w:rPr>
          <w:rFonts w:cs="Arial"/>
          <w:szCs w:val="19"/>
          <w:lang w:val="sk-SK"/>
        </w:rPr>
        <w:lastRenderedPageBreak/>
        <w:t>začiatok lehoty. Lehoty určené podľa týždňov, mesiacov alebo rokov sa končia uplynutím toho dňa, ktorý sa svojím označením zhoduje s dňom, keď došlo k</w:t>
      </w:r>
      <w:r w:rsidR="00C57815" w:rsidRPr="0073389C">
        <w:rPr>
          <w:rFonts w:cs="Arial"/>
          <w:szCs w:val="19"/>
          <w:lang w:val="sk-SK"/>
        </w:rPr>
        <w:t>u</w:t>
      </w:r>
      <w:r w:rsidRPr="0073389C">
        <w:rPr>
          <w:rFonts w:cs="Arial"/>
          <w:szCs w:val="19"/>
          <w:lang w:val="sk-SK"/>
        </w:rPr>
        <w:t xml:space="preserve"> </w:t>
      </w:r>
      <w:r w:rsidR="00F56C40">
        <w:rPr>
          <w:rFonts w:cs="Arial"/>
          <w:szCs w:val="19"/>
          <w:lang w:val="sk-SK"/>
        </w:rPr>
        <w:t xml:space="preserve"> </w:t>
      </w:r>
      <w:r w:rsidRPr="0073389C">
        <w:rPr>
          <w:rFonts w:cs="Arial"/>
          <w:szCs w:val="19"/>
          <w:lang w:val="sk-SK"/>
        </w:rPr>
        <w:t>skutočnosti určujúcej začiatok lehoty. Ak taký deň v mesiaci nie je, lehota sa končí posledným dňom mesiaca. Lehota je zachovaná, ak sa posledný deň lehoty podanie podá na príslušný orgán, alebo ak sa podanie odovzdá na poštovú prepravu, ak nie je v tomto dokumente uvedené inak. V prípade, ak je koniec lehoty stanovený na konkrétny deň a ten pripadne na deň pracovného voľna alebo štátneho sviatku, za koniec lehoty sa považuje najbližší pracovný deň, ktorý nasleduje po dni pracovného voľna alebo štátneho sviatku</w:t>
      </w:r>
      <w:r w:rsidR="001E445D">
        <w:rPr>
          <w:rFonts w:cs="Arial"/>
          <w:szCs w:val="19"/>
          <w:lang w:val="sk-SK"/>
        </w:rPr>
        <w:t>;</w:t>
      </w:r>
    </w:p>
    <w:p w14:paraId="7A55CDD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Majetok</w:t>
      </w:r>
      <w:r w:rsidRPr="0073389C">
        <w:rPr>
          <w:rFonts w:cs="Arial"/>
          <w:szCs w:val="19"/>
          <w:lang w:val="sk-SK"/>
        </w:rPr>
        <w:t xml:space="preserve"> – majetok definovaný zákonom o účtovníctve a zákonom o dani z príjmov;</w:t>
      </w:r>
    </w:p>
    <w:p w14:paraId="7A55CDD2" w14:textId="7444A2F1"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Merateľný ukazovateľ </w:t>
      </w:r>
      <w:r w:rsidR="00680E39" w:rsidRPr="0073389C">
        <w:rPr>
          <w:rFonts w:cs="Arial"/>
          <w:b/>
          <w:szCs w:val="19"/>
          <w:lang w:val="sk-SK"/>
        </w:rPr>
        <w:t xml:space="preserve">projektu </w:t>
      </w:r>
      <w:r w:rsidR="00680E39" w:rsidRPr="006C693A">
        <w:rPr>
          <w:rFonts w:cs="Arial"/>
          <w:szCs w:val="19"/>
          <w:lang w:val="sk-SK"/>
        </w:rPr>
        <w:t>–</w:t>
      </w:r>
      <w:r w:rsidR="00683D6C" w:rsidRPr="0073389C">
        <w:rPr>
          <w:rFonts w:cs="Arial"/>
          <w:b/>
          <w:szCs w:val="19"/>
          <w:lang w:val="sk-SK"/>
        </w:rPr>
        <w:t xml:space="preserve"> </w:t>
      </w:r>
      <w:r w:rsidR="00683D6C" w:rsidRPr="0073389C">
        <w:rPr>
          <w:rFonts w:cs="Arial"/>
          <w:szCs w:val="19"/>
          <w:lang w:val="sk-SK"/>
        </w:rPr>
        <w:t xml:space="preserve">je hlavným nástrojom v rámci monitorovania a hodnotenia pokroku pri dosahovaní </w:t>
      </w:r>
      <w:r w:rsidR="00615AC7" w:rsidRPr="0073389C">
        <w:rPr>
          <w:rFonts w:cs="Arial"/>
          <w:szCs w:val="19"/>
          <w:lang w:val="sk-SK"/>
        </w:rPr>
        <w:t xml:space="preserve">stanovených </w:t>
      </w:r>
      <w:r w:rsidR="00683D6C" w:rsidRPr="0073389C">
        <w:rPr>
          <w:rFonts w:cs="Arial"/>
          <w:szCs w:val="19"/>
          <w:lang w:val="sk-SK"/>
        </w:rPr>
        <w:t xml:space="preserve">cieľov </w:t>
      </w:r>
      <w:r w:rsidR="00615AC7" w:rsidRPr="0073389C">
        <w:rPr>
          <w:rFonts w:cs="Arial"/>
          <w:szCs w:val="19"/>
          <w:lang w:val="sk-SK"/>
        </w:rPr>
        <w:t>projektu</w:t>
      </w:r>
      <w:r w:rsidR="00066CB2" w:rsidRPr="0073389C">
        <w:rPr>
          <w:rFonts w:cs="Arial"/>
          <w:szCs w:val="19"/>
          <w:lang w:val="sk-SK"/>
        </w:rPr>
        <w:t xml:space="preserve"> -</w:t>
      </w:r>
      <w:r w:rsidR="00C6030F" w:rsidRPr="0073389C">
        <w:rPr>
          <w:rFonts w:cs="Arial"/>
          <w:szCs w:val="19"/>
          <w:lang w:val="sk-SK"/>
        </w:rPr>
        <w:t xml:space="preserve"> </w:t>
      </w:r>
      <w:r w:rsidR="00C57815" w:rsidRPr="0073389C">
        <w:rPr>
          <w:rFonts w:cs="Arial"/>
          <w:szCs w:val="19"/>
          <w:lang w:val="sk-SK"/>
        </w:rPr>
        <w:t>r</w:t>
      </w:r>
      <w:r w:rsidR="00C6030F" w:rsidRPr="0073389C">
        <w:rPr>
          <w:rFonts w:cs="Arial"/>
          <w:szCs w:val="19"/>
          <w:lang w:val="sk-SK"/>
        </w:rPr>
        <w:t xml:space="preserve">ealizáciou hlavných aktivít </w:t>
      </w:r>
      <w:r w:rsidR="00C57815" w:rsidRPr="0073389C">
        <w:rPr>
          <w:rFonts w:cs="Arial"/>
          <w:szCs w:val="19"/>
          <w:lang w:val="sk-SK"/>
        </w:rPr>
        <w:t>p</w:t>
      </w:r>
      <w:r w:rsidR="00C6030F" w:rsidRPr="0073389C">
        <w:rPr>
          <w:rFonts w:cs="Arial"/>
          <w:szCs w:val="19"/>
          <w:lang w:val="sk-SK"/>
        </w:rPr>
        <w:t>rojektu</w:t>
      </w:r>
      <w:r w:rsidR="0093522F" w:rsidRPr="0073389C">
        <w:rPr>
          <w:rFonts w:cs="Arial"/>
          <w:szCs w:val="19"/>
          <w:lang w:val="sk-SK"/>
        </w:rPr>
        <w:t>.</w:t>
      </w:r>
      <w:r w:rsidR="00C6030F" w:rsidRPr="0073389C">
        <w:rPr>
          <w:rFonts w:cs="Arial"/>
          <w:szCs w:val="19"/>
          <w:lang w:val="sk-SK"/>
        </w:rPr>
        <w:t xml:space="preserve"> </w:t>
      </w:r>
      <w:r w:rsidR="0093522F" w:rsidRPr="0073389C">
        <w:rPr>
          <w:rFonts w:cs="Arial"/>
          <w:szCs w:val="19"/>
          <w:lang w:val="sk-SK"/>
        </w:rPr>
        <w:t>S</w:t>
      </w:r>
      <w:r w:rsidR="00C6030F" w:rsidRPr="0073389C">
        <w:rPr>
          <w:rFonts w:cs="Arial"/>
          <w:szCs w:val="19"/>
          <w:lang w:val="sk-SK"/>
        </w:rPr>
        <w:t xml:space="preserve">ledovanie </w:t>
      </w:r>
      <w:r w:rsidR="0093522F" w:rsidRPr="0073389C">
        <w:rPr>
          <w:rFonts w:cs="Arial"/>
          <w:szCs w:val="19"/>
          <w:lang w:val="sk-SK"/>
        </w:rPr>
        <w:t xml:space="preserve">merateľných ukazovateľov </w:t>
      </w:r>
      <w:r w:rsidR="00C6030F" w:rsidRPr="0073389C">
        <w:rPr>
          <w:rFonts w:cs="Arial"/>
          <w:szCs w:val="19"/>
          <w:lang w:val="sk-SK"/>
        </w:rPr>
        <w:t xml:space="preserve">na úrovni </w:t>
      </w:r>
      <w:r w:rsidR="00C57815" w:rsidRPr="0073389C">
        <w:rPr>
          <w:rFonts w:cs="Arial"/>
          <w:szCs w:val="19"/>
          <w:lang w:val="sk-SK"/>
        </w:rPr>
        <w:t>p</w:t>
      </w:r>
      <w:r w:rsidR="00C6030F" w:rsidRPr="0073389C">
        <w:rPr>
          <w:rFonts w:cs="Arial"/>
          <w:szCs w:val="19"/>
          <w:lang w:val="sk-SK"/>
        </w:rPr>
        <w:t xml:space="preserve">rojektu je dôležité z pohľadu riadenia </w:t>
      </w:r>
      <w:r w:rsidR="00C57815" w:rsidRPr="0073389C">
        <w:rPr>
          <w:rFonts w:cs="Arial"/>
          <w:szCs w:val="19"/>
          <w:lang w:val="sk-SK"/>
        </w:rPr>
        <w:t>p</w:t>
      </w:r>
      <w:r w:rsidR="00C6030F" w:rsidRPr="0073389C">
        <w:rPr>
          <w:rFonts w:cs="Arial"/>
          <w:szCs w:val="19"/>
          <w:lang w:val="sk-SK"/>
        </w:rPr>
        <w:t xml:space="preserve">rojektu a sledovania jeho výkonnosti a ktorými sa zabezpečí dosahovanie cieľov na úrovni OP. Poskytovateľ zahrnie do </w:t>
      </w:r>
      <w:r w:rsidR="00C57815" w:rsidRPr="0073389C">
        <w:rPr>
          <w:rFonts w:cs="Arial"/>
          <w:szCs w:val="19"/>
          <w:lang w:val="sk-SK"/>
        </w:rPr>
        <w:t>v</w:t>
      </w:r>
      <w:r w:rsidR="00C6030F" w:rsidRPr="0073389C">
        <w:rPr>
          <w:rFonts w:cs="Arial"/>
          <w:szCs w:val="19"/>
          <w:lang w:val="sk-SK"/>
        </w:rPr>
        <w:t xml:space="preserve">ýzvy návrh merateľných ukazovateľov, z ktorých </w:t>
      </w:r>
      <w:r w:rsidR="00C57815" w:rsidRPr="0073389C">
        <w:rPr>
          <w:rFonts w:cs="Arial"/>
          <w:szCs w:val="19"/>
          <w:lang w:val="sk-SK"/>
        </w:rPr>
        <w:t>p</w:t>
      </w:r>
      <w:r w:rsidR="00C6030F" w:rsidRPr="0073389C">
        <w:rPr>
          <w:rFonts w:cs="Arial"/>
          <w:szCs w:val="19"/>
          <w:lang w:val="sk-SK"/>
        </w:rPr>
        <w:t xml:space="preserve">rijímateľ zahrnie do </w:t>
      </w:r>
      <w:r w:rsidR="00C57815" w:rsidRPr="0073389C">
        <w:rPr>
          <w:rFonts w:cs="Arial"/>
          <w:szCs w:val="19"/>
          <w:lang w:val="sk-SK"/>
        </w:rPr>
        <w:t>ž</w:t>
      </w:r>
      <w:r w:rsidR="00C6030F" w:rsidRPr="0073389C">
        <w:rPr>
          <w:rFonts w:cs="Arial"/>
          <w:szCs w:val="19"/>
          <w:lang w:val="sk-SK"/>
        </w:rPr>
        <w:t xml:space="preserve">iadosti o NFP všetky alebo niektoré merateľné ukazovatele, za ktorých plnenie a vyhodnotenie následne </w:t>
      </w:r>
      <w:r w:rsidR="00C57815" w:rsidRPr="0073389C">
        <w:rPr>
          <w:rFonts w:cs="Arial"/>
          <w:szCs w:val="19"/>
          <w:lang w:val="sk-SK"/>
        </w:rPr>
        <w:t>p</w:t>
      </w:r>
      <w:r w:rsidR="00C6030F" w:rsidRPr="0073389C">
        <w:rPr>
          <w:rFonts w:cs="Arial"/>
          <w:szCs w:val="19"/>
          <w:lang w:val="sk-SK"/>
        </w:rPr>
        <w:t xml:space="preserve">rijímateľ zodpovedá v rámci </w:t>
      </w:r>
      <w:r w:rsidR="00C57815" w:rsidRPr="0073389C">
        <w:rPr>
          <w:rFonts w:cs="Arial"/>
          <w:szCs w:val="19"/>
          <w:lang w:val="sk-SK"/>
        </w:rPr>
        <w:t>r</w:t>
      </w:r>
      <w:r w:rsidR="00C6030F" w:rsidRPr="0073389C">
        <w:rPr>
          <w:rFonts w:cs="Arial"/>
          <w:szCs w:val="19"/>
          <w:lang w:val="sk-SK"/>
        </w:rPr>
        <w:t xml:space="preserve">ealizácie hlavných aktivít </w:t>
      </w:r>
      <w:r w:rsidR="00C57815" w:rsidRPr="0073389C">
        <w:rPr>
          <w:rFonts w:cs="Arial"/>
          <w:szCs w:val="19"/>
          <w:lang w:val="sk-SK"/>
        </w:rPr>
        <w:t>p</w:t>
      </w:r>
      <w:r w:rsidR="00C6030F" w:rsidRPr="0073389C">
        <w:rPr>
          <w:rFonts w:cs="Arial"/>
          <w:szCs w:val="19"/>
          <w:lang w:val="sk-SK"/>
        </w:rPr>
        <w:t xml:space="preserve">rojektu a súčasne zodpovedá za ich udržanie v rámci </w:t>
      </w:r>
      <w:r w:rsidR="00C57815" w:rsidRPr="0073389C">
        <w:rPr>
          <w:rFonts w:cs="Arial"/>
          <w:szCs w:val="19"/>
          <w:lang w:val="sk-SK"/>
        </w:rPr>
        <w:t>u</w:t>
      </w:r>
      <w:r w:rsidR="00C6030F" w:rsidRPr="0073389C">
        <w:rPr>
          <w:rFonts w:cs="Arial"/>
          <w:szCs w:val="19"/>
          <w:lang w:val="sk-SK"/>
        </w:rPr>
        <w:t xml:space="preserve">držateľnosti </w:t>
      </w:r>
      <w:r w:rsidR="00C57815" w:rsidRPr="0073389C">
        <w:rPr>
          <w:rFonts w:cs="Arial"/>
          <w:szCs w:val="19"/>
          <w:lang w:val="sk-SK"/>
        </w:rPr>
        <w:t>p</w:t>
      </w:r>
      <w:r w:rsidR="00C6030F" w:rsidRPr="0073389C">
        <w:rPr>
          <w:rFonts w:cs="Arial"/>
          <w:szCs w:val="19"/>
          <w:lang w:val="sk-SK"/>
        </w:rPr>
        <w:t>rojektu</w:t>
      </w:r>
      <w:r w:rsidR="00D704E5">
        <w:rPr>
          <w:rFonts w:cs="Arial"/>
          <w:szCs w:val="19"/>
          <w:lang w:val="sk-SK"/>
        </w:rPr>
        <w:t>, resp. následného monitorovania projektu</w:t>
      </w:r>
      <w:r w:rsidR="00C6030F" w:rsidRPr="0073389C">
        <w:rPr>
          <w:rFonts w:cs="Arial"/>
          <w:szCs w:val="19"/>
          <w:lang w:val="sk-SK"/>
        </w:rPr>
        <w:t xml:space="preserve">. Merateľné ukazovatele odzrkadľujú skutočné dosahovanie pokroku na úrovni </w:t>
      </w:r>
      <w:r w:rsidR="00C57815" w:rsidRPr="0073389C">
        <w:rPr>
          <w:rFonts w:cs="Arial"/>
          <w:szCs w:val="19"/>
          <w:lang w:val="sk-SK"/>
        </w:rPr>
        <w:t>p</w:t>
      </w:r>
      <w:r w:rsidR="00C6030F" w:rsidRPr="0073389C">
        <w:rPr>
          <w:rFonts w:cs="Arial"/>
          <w:szCs w:val="19"/>
          <w:lang w:val="sk-SK"/>
        </w:rPr>
        <w:t xml:space="preserve">rojektu, priradzujú sa k hlavným </w:t>
      </w:r>
      <w:r w:rsidR="00C57815" w:rsidRPr="0073389C">
        <w:rPr>
          <w:rFonts w:cs="Arial"/>
          <w:szCs w:val="19"/>
          <w:lang w:val="sk-SK"/>
        </w:rPr>
        <w:t>a</w:t>
      </w:r>
      <w:r w:rsidR="00C6030F" w:rsidRPr="0073389C">
        <w:rPr>
          <w:rFonts w:cs="Arial"/>
          <w:szCs w:val="19"/>
          <w:lang w:val="sk-SK"/>
        </w:rPr>
        <w:t xml:space="preserve">ktivitám </w:t>
      </w:r>
      <w:r w:rsidR="00C57815" w:rsidRPr="0073389C">
        <w:rPr>
          <w:rFonts w:cs="Arial"/>
          <w:szCs w:val="19"/>
          <w:lang w:val="sk-SK"/>
        </w:rPr>
        <w:t>p</w:t>
      </w:r>
      <w:r w:rsidR="00C6030F" w:rsidRPr="0073389C">
        <w:rPr>
          <w:rFonts w:cs="Arial"/>
          <w:szCs w:val="19"/>
          <w:lang w:val="sk-SK"/>
        </w:rPr>
        <w:t xml:space="preserve">rojektu a v zásade zodpovedajú výstupu </w:t>
      </w:r>
      <w:r w:rsidR="00C57815" w:rsidRPr="0073389C">
        <w:rPr>
          <w:rFonts w:cs="Arial"/>
          <w:szCs w:val="19"/>
          <w:lang w:val="sk-SK"/>
        </w:rPr>
        <w:t>p</w:t>
      </w:r>
      <w:r w:rsidR="00C6030F" w:rsidRPr="0073389C">
        <w:rPr>
          <w:rFonts w:cs="Arial"/>
          <w:szCs w:val="19"/>
          <w:lang w:val="sk-SK"/>
        </w:rPr>
        <w:t xml:space="preserve">rojektu. Merateľné ukazovatele </w:t>
      </w:r>
      <w:r w:rsidR="00C57815" w:rsidRPr="0073389C">
        <w:rPr>
          <w:rFonts w:cs="Arial"/>
          <w:szCs w:val="19"/>
          <w:lang w:val="sk-SK"/>
        </w:rPr>
        <w:t>p</w:t>
      </w:r>
      <w:r w:rsidR="00C6030F" w:rsidRPr="0073389C">
        <w:rPr>
          <w:rFonts w:cs="Arial"/>
          <w:szCs w:val="19"/>
          <w:lang w:val="sk-SK"/>
        </w:rPr>
        <w:t xml:space="preserve">rojektu sú uvedené v </w:t>
      </w:r>
      <w:r w:rsidR="00C57815" w:rsidRPr="0073389C">
        <w:rPr>
          <w:rFonts w:cs="Arial"/>
          <w:szCs w:val="19"/>
          <w:lang w:val="sk-SK"/>
        </w:rPr>
        <w:t>p</w:t>
      </w:r>
      <w:r w:rsidR="00C6030F" w:rsidRPr="0073389C">
        <w:rPr>
          <w:rFonts w:cs="Arial"/>
          <w:szCs w:val="19"/>
          <w:lang w:val="sk-SK"/>
        </w:rPr>
        <w:t xml:space="preserve">rílohe č. 2 </w:t>
      </w:r>
      <w:r w:rsidR="00C57815" w:rsidRPr="0073389C">
        <w:rPr>
          <w:rFonts w:cs="Arial"/>
          <w:szCs w:val="19"/>
          <w:lang w:val="sk-SK"/>
        </w:rPr>
        <w:t>z</w:t>
      </w:r>
      <w:r w:rsidR="00C6030F" w:rsidRPr="0073389C">
        <w:rPr>
          <w:rFonts w:cs="Arial"/>
          <w:szCs w:val="19"/>
          <w:lang w:val="sk-SK"/>
        </w:rPr>
        <w:t xml:space="preserve">mluvy o NFP v rozsahu, v akom boli súčasťou schválenej </w:t>
      </w:r>
      <w:r w:rsidR="00C84D97">
        <w:rPr>
          <w:rFonts w:cs="Arial"/>
          <w:szCs w:val="19"/>
          <w:lang w:val="sk-SK"/>
        </w:rPr>
        <w:t>Žo</w:t>
      </w:r>
      <w:r w:rsidR="00C6030F" w:rsidRPr="0073389C">
        <w:rPr>
          <w:rFonts w:cs="Arial"/>
          <w:szCs w:val="19"/>
          <w:lang w:val="sk-SK"/>
        </w:rPr>
        <w:t>NFP</w:t>
      </w:r>
      <w:r w:rsidR="001E445D">
        <w:rPr>
          <w:rFonts w:cs="Arial"/>
          <w:szCs w:val="19"/>
          <w:lang w:val="sk-SK"/>
        </w:rPr>
        <w:t>;</w:t>
      </w:r>
      <w:r w:rsidRPr="0073389C">
        <w:rPr>
          <w:rFonts w:cs="Arial"/>
          <w:szCs w:val="19"/>
          <w:lang w:val="sk-SK"/>
        </w:rPr>
        <w:t xml:space="preserve"> </w:t>
      </w:r>
    </w:p>
    <w:p w14:paraId="7A55CDD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Miesto realizácie projektu</w:t>
      </w:r>
      <w:r w:rsidRPr="0073389C">
        <w:rPr>
          <w:rFonts w:cs="Arial"/>
          <w:szCs w:val="19"/>
          <w:lang w:val="sk-SK"/>
        </w:rPr>
        <w:t xml:space="preserve"> – sa rozumie miesto užívania výsledkov projektu (v prípade investičných projektov je miesto realizácie projektu spravidla identické s miestom fyzickej realizácie projektu);</w:t>
      </w:r>
    </w:p>
    <w:p w14:paraId="7A55CDD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Monitorovacia správa projektu (ďalej len „Monitorovacia správa“)</w:t>
      </w:r>
      <w:r w:rsidRPr="0073389C">
        <w:rPr>
          <w:rFonts w:cs="Arial"/>
          <w:szCs w:val="19"/>
          <w:lang w:val="sk-SK"/>
        </w:rPr>
        <w:t xml:space="preserve"> – správa pripravená prijímateľom za príslušný projekt v zmluvne dohodnutých termínoch, obsahujúca všetky informácie o vecnej, finančnej, časovej a administratívnej realizácií projektu;</w:t>
      </w:r>
    </w:p>
    <w:p w14:paraId="7A55CDD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Monitorovanie</w:t>
      </w:r>
      <w:r w:rsidRPr="0073389C">
        <w:rPr>
          <w:rFonts w:cs="Arial"/>
          <w:szCs w:val="19"/>
          <w:lang w:val="sk-SK"/>
        </w:rPr>
        <w:t xml:space="preserve"> – pravidelná činnosť, ktorá sa zaoberá systematickým zberom, triedením, agregovaním a ukladaním relevantných informácií o sledovaných projektoch a prezentáciou výsledkov ich monitorovania pre potreby vykonávania hodnotenia riadených procesov na projektovej a programovej úrovni. Na úrovni projektu je hlavným cieľom monitorovania preverovanie súladu implementácie projektu s uzatvorenou zmluvou o NFP. Na úrovni programu sa monitoruje pokrok v realizácií priorít a cieľov stanovených v OP, čo zabezpečuje monitorovací výbor OP v spolupráci s</w:t>
      </w:r>
      <w:r w:rsidR="00B703A8" w:rsidRPr="0073389C">
        <w:rPr>
          <w:rFonts w:cs="Arial"/>
          <w:szCs w:val="19"/>
          <w:lang w:val="sk-SK"/>
        </w:rPr>
        <w:t> </w:t>
      </w:r>
      <w:r w:rsidRPr="0073389C">
        <w:rPr>
          <w:rFonts w:cs="Arial"/>
          <w:szCs w:val="19"/>
          <w:lang w:val="sk-SK"/>
        </w:rPr>
        <w:t>RO</w:t>
      </w:r>
      <w:r w:rsidR="00B703A8" w:rsidRPr="0073389C">
        <w:rPr>
          <w:rFonts w:cs="Arial"/>
          <w:szCs w:val="19"/>
          <w:lang w:val="sk-SK"/>
        </w:rPr>
        <w:t xml:space="preserve"> pre EVS</w:t>
      </w:r>
      <w:r w:rsidRPr="0073389C">
        <w:rPr>
          <w:rFonts w:cs="Arial"/>
          <w:szCs w:val="19"/>
          <w:lang w:val="sk-SK"/>
        </w:rPr>
        <w:t>;</w:t>
      </w:r>
    </w:p>
    <w:p w14:paraId="7A55CDD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Národný projekt</w:t>
      </w:r>
      <w:r w:rsidRPr="0073389C">
        <w:rPr>
          <w:rFonts w:cs="Arial"/>
          <w:szCs w:val="19"/>
          <w:lang w:val="sk-SK"/>
        </w:rPr>
        <w:t xml:space="preserve"> – </w:t>
      </w:r>
      <w:r w:rsidR="008400AB" w:rsidRPr="0073389C">
        <w:rPr>
          <w:rFonts w:cs="Arial"/>
          <w:szCs w:val="19"/>
          <w:lang w:val="sk-SK"/>
        </w:rPr>
        <w:t xml:space="preserve">projekt realizovaný na návrh poskytovateľa prijímateľom, ktorý je určený v programe, jeho kompetencie vyplývajú z osobitných predpisov (napr. </w:t>
      </w:r>
      <w:r w:rsidR="008D77CA" w:rsidRPr="0073389C">
        <w:rPr>
          <w:lang w:val="sk-SK"/>
        </w:rPr>
        <w:t>zákona o orgánoch štátnej správy</w:t>
      </w:r>
      <w:r w:rsidR="008400AB" w:rsidRPr="0073389C">
        <w:rPr>
          <w:rFonts w:cs="Arial"/>
          <w:szCs w:val="19"/>
          <w:lang w:val="sk-SK"/>
        </w:rPr>
        <w:t xml:space="preserve">, </w:t>
      </w:r>
      <w:r w:rsidR="008D77CA" w:rsidRPr="0073389C">
        <w:rPr>
          <w:rFonts w:cs="Arial"/>
          <w:szCs w:val="19"/>
          <w:lang w:val="sk-SK"/>
        </w:rPr>
        <w:t>kompetenčného zákona</w:t>
      </w:r>
      <w:r w:rsidR="008400AB" w:rsidRPr="0073389C">
        <w:rPr>
          <w:rFonts w:cs="Arial"/>
          <w:szCs w:val="19"/>
          <w:lang w:val="sk-SK"/>
        </w:rPr>
        <w:t xml:space="preserve">, zákona </w:t>
      </w:r>
      <w:r w:rsidR="008D77CA" w:rsidRPr="0073389C">
        <w:rPr>
          <w:rFonts w:cs="Arial"/>
          <w:szCs w:val="19"/>
          <w:lang w:val="sk-SK"/>
        </w:rPr>
        <w:t>o inšpekcii práce</w:t>
      </w:r>
      <w:r w:rsidR="008400AB" w:rsidRPr="0073389C">
        <w:rPr>
          <w:rFonts w:cs="Arial"/>
          <w:szCs w:val="19"/>
          <w:lang w:val="sk-SK"/>
        </w:rPr>
        <w:t>). Zoznam národných projektov schvaľuje monitorovací výbor alebo komisia zriadená riadiacim orgánom pri monitorovacom výbore</w:t>
      </w:r>
      <w:r w:rsidRPr="0073389C">
        <w:rPr>
          <w:rFonts w:cs="Arial"/>
          <w:szCs w:val="19"/>
          <w:lang w:val="sk-SK"/>
        </w:rPr>
        <w:t>;</w:t>
      </w:r>
    </w:p>
    <w:p w14:paraId="7A55CDD7" w14:textId="6F49AC54" w:rsidR="00AE5A8F" w:rsidRPr="002D46A4" w:rsidRDefault="004473BF" w:rsidP="002D46A4">
      <w:pPr>
        <w:pStyle w:val="Bulletslevel1"/>
        <w:spacing w:after="120" w:line="288" w:lineRule="auto"/>
        <w:ind w:left="568" w:hanging="284"/>
        <w:jc w:val="both"/>
        <w:rPr>
          <w:rFonts w:cs="Arial"/>
          <w:szCs w:val="19"/>
          <w:lang w:val="sk-SK"/>
        </w:rPr>
      </w:pPr>
      <w:r w:rsidRPr="004473BF">
        <w:rPr>
          <w:rFonts w:cs="Arial"/>
          <w:b/>
          <w:szCs w:val="19"/>
          <w:lang w:val="sk-SK"/>
        </w:rPr>
        <w:t>Následné monitorovanie projektu</w:t>
      </w:r>
      <w:r>
        <w:rPr>
          <w:rFonts w:cs="Arial"/>
          <w:szCs w:val="19"/>
          <w:lang w:val="sk-SK"/>
        </w:rPr>
        <w:t xml:space="preserve"> – doba, počas ktorej je prijímateľ povinný predkladať poskytovateľovi n</w:t>
      </w:r>
      <w:r w:rsidRPr="004473BF">
        <w:rPr>
          <w:rFonts w:cs="Arial"/>
          <w:szCs w:val="19"/>
          <w:lang w:val="sk-SK"/>
        </w:rPr>
        <w:t>ásledné monitorovacie správy; táto doba začína plynúť od F</w:t>
      </w:r>
      <w:r>
        <w:rPr>
          <w:rFonts w:cs="Arial"/>
          <w:szCs w:val="19"/>
          <w:lang w:val="sk-SK"/>
        </w:rPr>
        <w:t>inančného ukončenia realizácie p</w:t>
      </w:r>
      <w:r w:rsidRPr="004473BF">
        <w:rPr>
          <w:rFonts w:cs="Arial"/>
          <w:szCs w:val="19"/>
          <w:lang w:val="sk-SK"/>
        </w:rPr>
        <w:t>rojekt</w:t>
      </w:r>
      <w:r w:rsidR="00515E23">
        <w:rPr>
          <w:rFonts w:cs="Arial"/>
          <w:szCs w:val="19"/>
          <w:lang w:val="sk-SK"/>
        </w:rPr>
        <w:t>u a trvá počas doby určenej vo v</w:t>
      </w:r>
      <w:r w:rsidRPr="004473BF">
        <w:rPr>
          <w:rFonts w:cs="Arial"/>
          <w:szCs w:val="19"/>
          <w:lang w:val="sk-SK"/>
        </w:rPr>
        <w:t>ýzve</w:t>
      </w:r>
      <w:r w:rsidR="00515E23">
        <w:rPr>
          <w:rFonts w:cs="Arial"/>
          <w:szCs w:val="19"/>
          <w:lang w:val="sk-SK"/>
        </w:rPr>
        <w:t>/vyzvaní a počas doby plnenia merateľných ukazovateľov p</w:t>
      </w:r>
      <w:r w:rsidRPr="004473BF">
        <w:rPr>
          <w:rFonts w:cs="Arial"/>
          <w:szCs w:val="19"/>
          <w:lang w:val="sk-SK"/>
        </w:rPr>
        <w:t xml:space="preserve">rojektu v zmysle Prílohy č. 2 </w:t>
      </w:r>
      <w:r w:rsidR="00515E23">
        <w:rPr>
          <w:rFonts w:cs="Arial"/>
          <w:szCs w:val="19"/>
          <w:lang w:val="sk-SK"/>
        </w:rPr>
        <w:t xml:space="preserve">k zmluve o NFP/ </w:t>
      </w:r>
      <w:r w:rsidRPr="004473BF">
        <w:rPr>
          <w:rFonts w:cs="Arial"/>
          <w:szCs w:val="19"/>
          <w:lang w:val="sk-SK"/>
        </w:rPr>
        <w:t xml:space="preserve">rozhodnutia o schválení </w:t>
      </w:r>
      <w:r w:rsidR="00CA1332">
        <w:rPr>
          <w:rFonts w:cs="Arial"/>
          <w:szCs w:val="19"/>
          <w:lang w:val="sk-SK"/>
        </w:rPr>
        <w:t>Žo</w:t>
      </w:r>
      <w:r w:rsidR="00515E23">
        <w:rPr>
          <w:rFonts w:cs="Arial"/>
          <w:szCs w:val="19"/>
          <w:lang w:val="sk-SK"/>
        </w:rPr>
        <w:t>NFP, pričom počas tejto doby následného monitorovania projektu nesmie dôjsť k zmene p</w:t>
      </w:r>
      <w:r w:rsidRPr="004473BF">
        <w:rPr>
          <w:rFonts w:cs="Arial"/>
          <w:szCs w:val="19"/>
          <w:lang w:val="sk-SK"/>
        </w:rPr>
        <w:t>rojektu, ktorá</w:t>
      </w:r>
      <w:r w:rsidR="00515E23">
        <w:rPr>
          <w:rFonts w:cs="Arial"/>
          <w:szCs w:val="19"/>
          <w:lang w:val="sk-SK"/>
        </w:rPr>
        <w:t xml:space="preserve"> ovplyvňuje povahu alebo ciele p</w:t>
      </w:r>
      <w:r w:rsidRPr="004473BF">
        <w:rPr>
          <w:rFonts w:cs="Arial"/>
          <w:szCs w:val="19"/>
          <w:lang w:val="sk-SK"/>
        </w:rPr>
        <w:t>rojektu v p</w:t>
      </w:r>
      <w:r w:rsidR="00515E23">
        <w:rPr>
          <w:rFonts w:cs="Arial"/>
          <w:szCs w:val="19"/>
          <w:lang w:val="sk-SK"/>
        </w:rPr>
        <w:t>orovnaní so stavom, v akom bol p</w:t>
      </w:r>
      <w:r w:rsidRPr="004473BF">
        <w:rPr>
          <w:rFonts w:cs="Arial"/>
          <w:szCs w:val="19"/>
          <w:lang w:val="sk-SK"/>
        </w:rPr>
        <w:t>rojekt schválený</w:t>
      </w:r>
      <w:r w:rsidR="00BF7859" w:rsidRPr="00923BC1">
        <w:rPr>
          <w:rFonts w:cs="Arial"/>
          <w:szCs w:val="19"/>
          <w:lang w:val="sk-SK"/>
        </w:rPr>
        <w:t xml:space="preserve"> </w:t>
      </w:r>
      <w:r w:rsidR="00BF7859" w:rsidRPr="00E34A10">
        <w:rPr>
          <w:rFonts w:cs="Arial"/>
          <w:szCs w:val="19"/>
          <w:lang w:val="sk-SK"/>
        </w:rPr>
        <w:t>a musia byť zachované výsledky projektu v dobe následného monitorovania projektu určené vo vyzvaní;</w:t>
      </w:r>
    </w:p>
    <w:p w14:paraId="140634AE" w14:textId="173C5722" w:rsidR="002D46A4" w:rsidRPr="002D46A4"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Nenávratný finančný príspevok (alebo aj „NFP“)</w:t>
      </w:r>
      <w:r w:rsidRPr="0073389C">
        <w:rPr>
          <w:rFonts w:cs="Arial"/>
          <w:szCs w:val="19"/>
          <w:lang w:val="sk-SK"/>
        </w:rPr>
        <w:t xml:space="preserve"> - </w:t>
      </w:r>
      <w:r w:rsidR="00C6030F" w:rsidRPr="0073389C">
        <w:rPr>
          <w:szCs w:val="19"/>
          <w:lang w:val="sk-SK"/>
        </w:rPr>
        <w:t xml:space="preserve">suma finančných prostriedkov poskytnutá prijímateľovi na </w:t>
      </w:r>
      <w:r w:rsidR="00C57815" w:rsidRPr="0073389C">
        <w:rPr>
          <w:szCs w:val="19"/>
          <w:lang w:val="sk-SK"/>
        </w:rPr>
        <w:t>r</w:t>
      </w:r>
      <w:r w:rsidR="00C6030F" w:rsidRPr="0073389C">
        <w:rPr>
          <w:szCs w:val="19"/>
          <w:lang w:val="sk-SK"/>
        </w:rPr>
        <w:t xml:space="preserve">ealizáciu aktivít </w:t>
      </w:r>
      <w:r w:rsidR="00C57815" w:rsidRPr="0073389C">
        <w:rPr>
          <w:szCs w:val="19"/>
          <w:lang w:val="sk-SK"/>
        </w:rPr>
        <w:t>p</w:t>
      </w:r>
      <w:r w:rsidR="00C6030F" w:rsidRPr="0073389C">
        <w:rPr>
          <w:szCs w:val="19"/>
          <w:lang w:val="sk-SK"/>
        </w:rPr>
        <w:t>rojektu, vychádzajúc</w:t>
      </w:r>
      <w:r w:rsidR="00371A51">
        <w:rPr>
          <w:szCs w:val="19"/>
          <w:lang w:val="sk-SK"/>
        </w:rPr>
        <w:t>a</w:t>
      </w:r>
      <w:r w:rsidR="00C6030F" w:rsidRPr="0073389C">
        <w:rPr>
          <w:szCs w:val="19"/>
          <w:lang w:val="sk-SK"/>
        </w:rPr>
        <w:t xml:space="preserve"> zo </w:t>
      </w:r>
      <w:r w:rsidR="00C57815" w:rsidRPr="0073389C">
        <w:rPr>
          <w:szCs w:val="19"/>
          <w:lang w:val="sk-SK"/>
        </w:rPr>
        <w:t>s</w:t>
      </w:r>
      <w:r w:rsidR="00C6030F" w:rsidRPr="0073389C">
        <w:rPr>
          <w:szCs w:val="19"/>
          <w:lang w:val="sk-SK"/>
        </w:rPr>
        <w:t xml:space="preserve">chválenej </w:t>
      </w:r>
      <w:r w:rsidR="00AA5C33">
        <w:rPr>
          <w:szCs w:val="19"/>
          <w:lang w:val="sk-SK"/>
        </w:rPr>
        <w:t>Žo</w:t>
      </w:r>
      <w:r w:rsidR="00C6030F" w:rsidRPr="0073389C">
        <w:rPr>
          <w:szCs w:val="19"/>
          <w:lang w:val="sk-SK"/>
        </w:rPr>
        <w:t xml:space="preserve">NFP, podľa podmienok </w:t>
      </w:r>
      <w:r w:rsidR="00C57815" w:rsidRPr="0073389C">
        <w:rPr>
          <w:szCs w:val="19"/>
          <w:lang w:val="sk-SK"/>
        </w:rPr>
        <w:t>z</w:t>
      </w:r>
      <w:r w:rsidR="00C6030F" w:rsidRPr="0073389C">
        <w:rPr>
          <w:szCs w:val="19"/>
          <w:lang w:val="sk-SK"/>
        </w:rPr>
        <w:t>mluvy o</w:t>
      </w:r>
      <w:r w:rsidR="001C3382">
        <w:rPr>
          <w:szCs w:val="19"/>
          <w:lang w:val="sk-SK"/>
        </w:rPr>
        <w:t> </w:t>
      </w:r>
      <w:r w:rsidR="00C6030F" w:rsidRPr="0073389C">
        <w:rPr>
          <w:szCs w:val="19"/>
          <w:lang w:val="sk-SK"/>
        </w:rPr>
        <w:t>NFP</w:t>
      </w:r>
      <w:r w:rsidR="001C3382">
        <w:rPr>
          <w:szCs w:val="19"/>
          <w:lang w:val="sk-SK"/>
        </w:rPr>
        <w:t>,</w:t>
      </w:r>
      <w:r w:rsidR="00C6030F" w:rsidRPr="0073389C">
        <w:rPr>
          <w:szCs w:val="19"/>
          <w:lang w:val="sk-SK"/>
        </w:rPr>
        <w:t xml:space="preserve"> z verejných prostriedkov v súlade s platnou právnou úpravou (najmä zákonom o príspevku z EŠIF, zákonom o finančnej kontrole a  audite a zákonom o rozpočtových pravidlách). Maximálna výška NFP vyplýva z rozhodnutia o schválení </w:t>
      </w:r>
      <w:r w:rsidR="00AA5C33">
        <w:rPr>
          <w:szCs w:val="19"/>
          <w:lang w:val="sk-SK"/>
        </w:rPr>
        <w:t>Žo</w:t>
      </w:r>
      <w:r w:rsidR="00C6030F" w:rsidRPr="0073389C">
        <w:rPr>
          <w:szCs w:val="19"/>
          <w:lang w:val="sk-SK"/>
        </w:rPr>
        <w:t>NFP a predstavuje určité % z </w:t>
      </w:r>
      <w:r w:rsidR="00C57815" w:rsidRPr="0073389C">
        <w:rPr>
          <w:szCs w:val="19"/>
          <w:lang w:val="sk-SK"/>
        </w:rPr>
        <w:t>c</w:t>
      </w:r>
      <w:r w:rsidR="00C6030F" w:rsidRPr="0073389C">
        <w:rPr>
          <w:szCs w:val="19"/>
          <w:lang w:val="sk-SK"/>
        </w:rPr>
        <w:t xml:space="preserve">elkových oprávnených 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Skutočne vyplatený NFP predstavuje určité % zo </w:t>
      </w:r>
      <w:r w:rsidR="00C57815" w:rsidRPr="0073389C">
        <w:rPr>
          <w:szCs w:val="19"/>
          <w:lang w:val="sk-SK"/>
        </w:rPr>
        <w:t>s</w:t>
      </w:r>
      <w:r w:rsidR="00C6030F" w:rsidRPr="0073389C">
        <w:rPr>
          <w:szCs w:val="19"/>
          <w:lang w:val="sk-SK"/>
        </w:rPr>
        <w:t xml:space="preserve">chválených oprávnených výdavkov vzhľadom na </w:t>
      </w:r>
      <w:r w:rsidR="00C6030F" w:rsidRPr="0073389C">
        <w:rPr>
          <w:szCs w:val="19"/>
          <w:lang w:val="sk-SK"/>
        </w:rPr>
        <w:lastRenderedPageBreak/>
        <w:t xml:space="preserve">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a po zohľadnení ďalších skutočností vyplývajúcich zo </w:t>
      </w:r>
      <w:r w:rsidR="00C57815" w:rsidRPr="0073389C">
        <w:rPr>
          <w:szCs w:val="19"/>
          <w:lang w:val="sk-SK"/>
        </w:rPr>
        <w:t>z</w:t>
      </w:r>
      <w:r w:rsidR="00C6030F" w:rsidRPr="0073389C">
        <w:rPr>
          <w:szCs w:val="19"/>
          <w:lang w:val="sk-SK"/>
        </w:rPr>
        <w:t>mluvy o  NFP; výška skutočne vyplateného NFP môže byť rovná alebo nižšia ako výška maximálnej výšky NFP</w:t>
      </w:r>
      <w:r w:rsidRPr="0073389C">
        <w:rPr>
          <w:rFonts w:cs="Arial"/>
          <w:szCs w:val="19"/>
          <w:lang w:val="sk-SK"/>
        </w:rPr>
        <w:t>;</w:t>
      </w:r>
      <w:r w:rsidR="002D46A4" w:rsidRPr="002D46A4">
        <w:rPr>
          <w:rFonts w:cs="Arial"/>
          <w:b/>
          <w:szCs w:val="19"/>
          <w:lang w:val="sk-SK"/>
        </w:rPr>
        <w:t xml:space="preserve"> </w:t>
      </w:r>
    </w:p>
    <w:p w14:paraId="7A55CDD8" w14:textId="4D1FBC25" w:rsidR="00AE5A8F" w:rsidRPr="0073389C" w:rsidRDefault="002D46A4" w:rsidP="007B5322">
      <w:pPr>
        <w:pStyle w:val="Bulletslevel1"/>
        <w:spacing w:after="120" w:line="288" w:lineRule="auto"/>
        <w:ind w:left="568" w:hanging="284"/>
        <w:jc w:val="both"/>
        <w:rPr>
          <w:rFonts w:cs="Arial"/>
          <w:szCs w:val="19"/>
          <w:lang w:val="sk-SK"/>
        </w:rPr>
      </w:pPr>
      <w:r w:rsidRPr="0073389C">
        <w:rPr>
          <w:rFonts w:cs="Arial"/>
          <w:b/>
          <w:szCs w:val="19"/>
          <w:lang w:val="sk-SK"/>
        </w:rPr>
        <w:t>Neoprávnené výdavky</w:t>
      </w:r>
      <w:r w:rsidRPr="0073389C">
        <w:rPr>
          <w:rFonts w:cs="Arial"/>
          <w:szCs w:val="19"/>
          <w:lang w:val="sk-SK"/>
        </w:rPr>
        <w:t xml:space="preserve"> – výdavky projektu, ktoré nie sú oprávnenými výdavkami; ide najmä o výdavky, ktoré sú v rozpore so zmluvou o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 alebo sú v rozpore s podmienkami príslušnej výzvy;</w:t>
      </w:r>
    </w:p>
    <w:p w14:paraId="7A55CDD9" w14:textId="2EC1B992"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Nezrovnalosť (Iregularita)</w:t>
      </w:r>
      <w:r w:rsidRPr="0073389C">
        <w:rPr>
          <w:rFonts w:cs="Arial"/>
          <w:szCs w:val="19"/>
          <w:lang w:val="sk-SK"/>
        </w:rPr>
        <w:t xml:space="preserve"> – </w:t>
      </w:r>
      <w:r w:rsidR="00161D13" w:rsidRPr="0073389C">
        <w:rPr>
          <w:rFonts w:cs="Arial"/>
          <w:szCs w:val="19"/>
          <w:lang w:val="sk-SK"/>
        </w:rPr>
        <w:t xml:space="preserve">akékoľvek porušenie práva </w:t>
      </w:r>
      <w:r w:rsidR="00CD6080">
        <w:rPr>
          <w:rFonts w:cs="Arial"/>
          <w:szCs w:val="19"/>
          <w:lang w:val="sk-SK"/>
        </w:rPr>
        <w:t>Európskej ú</w:t>
      </w:r>
      <w:r w:rsidR="00161D13" w:rsidRPr="0073389C">
        <w:rPr>
          <w:rFonts w:cs="Arial"/>
          <w:szCs w:val="19"/>
          <w:lang w:val="sk-SK"/>
        </w:rPr>
        <w:t>nie alebo vnútroštátneho práva týkajúceho sa jeho uplatňovania, vyplývajúce z konania alebo opomenutia hospodárskeho subjektu</w:t>
      </w:r>
      <w:r w:rsidR="00CD6080">
        <w:rPr>
          <w:rFonts w:cs="Arial"/>
          <w:szCs w:val="19"/>
          <w:lang w:val="sk-SK"/>
        </w:rPr>
        <w:t xml:space="preserve"> zúčastňujúceho sa </w:t>
      </w:r>
      <w:r w:rsidR="00161D13" w:rsidRPr="0073389C">
        <w:rPr>
          <w:rFonts w:cs="Arial"/>
          <w:szCs w:val="19"/>
          <w:lang w:val="sk-SK"/>
        </w:rPr>
        <w:t xml:space="preserve">na vykonávaní európskych štrukturálnych a investičných fondov, dôsledkom čoho je alebo </w:t>
      </w:r>
      <w:r w:rsidR="00CD6080">
        <w:rPr>
          <w:rFonts w:cs="Arial"/>
          <w:szCs w:val="19"/>
          <w:lang w:val="sk-SK"/>
        </w:rPr>
        <w:t>môže byť</w:t>
      </w:r>
      <w:r w:rsidR="00161D13" w:rsidRPr="0073389C">
        <w:rPr>
          <w:rFonts w:cs="Arial"/>
          <w:szCs w:val="19"/>
          <w:lang w:val="sk-SK"/>
        </w:rPr>
        <w:t xml:space="preserve"> negatívny dopad na rozpočet </w:t>
      </w:r>
      <w:r w:rsidR="00CD6080">
        <w:rPr>
          <w:rFonts w:cs="Arial"/>
          <w:szCs w:val="19"/>
          <w:lang w:val="sk-SK"/>
        </w:rPr>
        <w:t>Európskej ú</w:t>
      </w:r>
      <w:r w:rsidR="00CD6080" w:rsidRPr="0073389C">
        <w:rPr>
          <w:rFonts w:cs="Arial"/>
          <w:szCs w:val="19"/>
          <w:lang w:val="sk-SK"/>
        </w:rPr>
        <w:t xml:space="preserve">nie </w:t>
      </w:r>
      <w:r w:rsidR="00161D13" w:rsidRPr="0073389C">
        <w:rPr>
          <w:rFonts w:cs="Arial"/>
          <w:szCs w:val="19"/>
          <w:lang w:val="sk-SK"/>
        </w:rPr>
        <w:t>zaťažením všeobecného rozpočtu neoprávneným výdavkom;</w:t>
      </w:r>
    </w:p>
    <w:p w14:paraId="7A55CDDA"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Operácia</w:t>
      </w:r>
      <w:r w:rsidRPr="0073389C">
        <w:rPr>
          <w:rFonts w:cs="Arial"/>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14:paraId="7A55CDDB" w14:textId="594E4A3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Operačný program</w:t>
      </w:r>
      <w:r w:rsidRPr="0073389C">
        <w:rPr>
          <w:rFonts w:cs="Arial"/>
          <w:szCs w:val="19"/>
          <w:lang w:val="sk-SK"/>
        </w:rPr>
        <w:t xml:space="preserve"> - dokument predložený členským štátom a schválený EÚ, ktorý určuje stratégiu rozvoja pomocou jednotného súboru priorít, ktorá sa má realizovať s pomocou </w:t>
      </w:r>
      <w:r w:rsidR="00EB4BBD" w:rsidRPr="007556CE">
        <w:rPr>
          <w:lang w:val="sk-SK"/>
        </w:rPr>
        <w:t>niektorého štrukturálneho a investičného</w:t>
      </w:r>
      <w:r w:rsidR="00EB4BBD" w:rsidRPr="0073389C">
        <w:rPr>
          <w:rFonts w:cs="Arial"/>
          <w:szCs w:val="19"/>
          <w:lang w:val="sk-SK"/>
        </w:rPr>
        <w:t xml:space="preserve"> </w:t>
      </w:r>
      <w:r w:rsidRPr="0073389C">
        <w:rPr>
          <w:rFonts w:cs="Arial"/>
          <w:szCs w:val="19"/>
          <w:lang w:val="sk-SK"/>
        </w:rPr>
        <w:t>fondu;</w:t>
      </w:r>
    </w:p>
    <w:p w14:paraId="7A55CDDC" w14:textId="14A2481F"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Oprávnené výdavky</w:t>
      </w:r>
      <w:r w:rsidRPr="0073389C">
        <w:rPr>
          <w:rFonts w:cs="Arial"/>
          <w:szCs w:val="19"/>
          <w:lang w:val="sk-SK"/>
        </w:rPr>
        <w:t xml:space="preserve"> - </w:t>
      </w:r>
      <w:r w:rsidR="00F576F7" w:rsidRPr="0073389C">
        <w:rPr>
          <w:rFonts w:cs="Arial"/>
          <w:szCs w:val="19"/>
          <w:lang w:val="sk-SK"/>
        </w:rPr>
        <w:t xml:space="preserve">výdavky, ktoré boli skutočne vynaložené počas obdobia stanoveného v zmluve o </w:t>
      </w:r>
      <w:r w:rsidR="00A82579">
        <w:rPr>
          <w:rFonts w:cs="Arial"/>
          <w:szCs w:val="19"/>
          <w:lang w:val="sk-SK"/>
        </w:rPr>
        <w:t>NFP</w:t>
      </w:r>
      <w:r w:rsidR="00F576F7" w:rsidRPr="0073389C">
        <w:rPr>
          <w:rFonts w:cs="Arial"/>
          <w:szCs w:val="19"/>
          <w:lang w:val="sk-SK"/>
        </w:rPr>
        <w:t xml:space="preserve"> alebo v zmluve o financovaní alebo v rozhodnutí o schválení </w:t>
      </w:r>
      <w:r w:rsidR="009E0DE4">
        <w:rPr>
          <w:rFonts w:cs="Arial"/>
          <w:szCs w:val="19"/>
          <w:lang w:val="sk-SK"/>
        </w:rPr>
        <w:t>ŽoNFP</w:t>
      </w:r>
      <w:r w:rsidR="00F576F7" w:rsidRPr="0073389C">
        <w:rPr>
          <w:rFonts w:cs="Arial"/>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prvý pododsek písm. b), c) a d), čl. 68, 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r w:rsidR="001E445D">
        <w:rPr>
          <w:rFonts w:cs="Arial"/>
          <w:szCs w:val="19"/>
          <w:lang w:val="sk-SK"/>
        </w:rPr>
        <w:t>;</w:t>
      </w:r>
    </w:p>
    <w:p w14:paraId="7A55CDDD"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Oprávnenosť </w:t>
      </w:r>
      <w:r w:rsidRPr="0073389C">
        <w:rPr>
          <w:rFonts w:cs="Arial"/>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w:t>
      </w:r>
      <w:r w:rsidR="007A3F8D" w:rsidRPr="0073389C">
        <w:rPr>
          <w:rFonts w:cs="Arial"/>
          <w:szCs w:val="19"/>
          <w:lang w:val="sk-SK"/>
        </w:rPr>
        <w:t xml:space="preserve">o </w:t>
      </w:r>
      <w:r w:rsidRPr="0073389C">
        <w:rPr>
          <w:rFonts w:cs="Arial"/>
          <w:szCs w:val="19"/>
          <w:lang w:val="sk-SK"/>
        </w:rPr>
        <w:t>vyzvaní;</w:t>
      </w:r>
    </w:p>
    <w:p w14:paraId="7A55CDDE" w14:textId="58F8D294"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Orgán auditu </w:t>
      </w:r>
      <w:r w:rsidRPr="0073389C">
        <w:rPr>
          <w:rFonts w:cs="Arial"/>
          <w:szCs w:val="19"/>
          <w:lang w:val="sk-SK"/>
        </w:rPr>
        <w:t xml:space="preserve">- </w:t>
      </w:r>
      <w:r w:rsidR="00F576F7" w:rsidRPr="0073389C">
        <w:rPr>
          <w:rFonts w:cs="Arial"/>
          <w:szCs w:val="19"/>
          <w:lang w:val="sk-SK"/>
        </w:rPr>
        <w:t xml:space="preserve">národný, regionálny alebo miestny orgán verejnej moci alebo subjekt verejnej správy, ktorý je funkčne nezávislý od riadiaceho orgánu a certifikačného orgánu. V podmienkach Slovenskej republiky plní úlohy orgánu auditu Ministerstvo financií SR, </w:t>
      </w:r>
      <w:r w:rsidR="00894D05" w:rsidRPr="007556CE">
        <w:rPr>
          <w:lang w:val="sk-SK"/>
        </w:rPr>
        <w:t>okrem orgánu auditu určeného vládou SR</w:t>
      </w:r>
      <w:r w:rsidRPr="0073389C">
        <w:rPr>
          <w:rFonts w:cs="Arial"/>
          <w:szCs w:val="19"/>
          <w:lang w:val="sk-SK"/>
        </w:rPr>
        <w:t>;</w:t>
      </w:r>
    </w:p>
    <w:p w14:paraId="7A55CDE0" w14:textId="30B58157" w:rsidR="00AE5A8F" w:rsidRPr="0073389C" w:rsidRDefault="00AE5A8F" w:rsidP="007B5322">
      <w:pPr>
        <w:pStyle w:val="Bulletslevel1"/>
        <w:spacing w:after="120" w:line="288" w:lineRule="auto"/>
        <w:ind w:left="568" w:hanging="284"/>
        <w:jc w:val="both"/>
        <w:rPr>
          <w:lang w:val="sk-SK"/>
        </w:rPr>
      </w:pPr>
      <w:r w:rsidRPr="0073389C">
        <w:rPr>
          <w:rFonts w:cs="Arial"/>
          <w:b/>
          <w:szCs w:val="19"/>
          <w:lang w:val="sk-SK"/>
        </w:rPr>
        <w:t xml:space="preserve">Partner </w:t>
      </w:r>
      <w:r w:rsidRPr="0073389C">
        <w:rPr>
          <w:rFonts w:cs="Arial"/>
          <w:szCs w:val="19"/>
          <w:lang w:val="sk-SK"/>
        </w:rPr>
        <w:t xml:space="preserve">- </w:t>
      </w:r>
      <w:r w:rsidR="00F576F7" w:rsidRPr="0073389C">
        <w:rPr>
          <w:rFonts w:cs="Arial"/>
          <w:szCs w:val="19"/>
          <w:lang w:val="sk-SK"/>
        </w:rPr>
        <w:t>osoba, ktorá sa spolupodieľa na príprave projektu so žiadateľom a ktorá sa spolupodieľa na realizácii projektu s prijímateľom podľa zmluvy o </w:t>
      </w:r>
      <w:r w:rsidR="00E55ACE" w:rsidRPr="0073389C">
        <w:rPr>
          <w:rFonts w:cs="Arial"/>
          <w:szCs w:val="19"/>
          <w:lang w:val="sk-SK"/>
        </w:rPr>
        <w:t>NFP</w:t>
      </w:r>
      <w:r w:rsidR="00F576F7" w:rsidRPr="0073389C">
        <w:rPr>
          <w:rFonts w:cs="Arial"/>
          <w:szCs w:val="19"/>
          <w:lang w:val="sk-SK"/>
        </w:rPr>
        <w:t xml:space="preserve">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sidR="003777E5" w:rsidRPr="0073389C">
        <w:rPr>
          <w:rFonts w:cs="Arial"/>
          <w:szCs w:val="19"/>
          <w:lang w:val="sk-SK"/>
        </w:rPr>
        <w:t>z EŠIF</w:t>
      </w:r>
      <w:r w:rsidR="00F576F7" w:rsidRPr="0073389C">
        <w:rPr>
          <w:rFonts w:cs="Arial"/>
          <w:szCs w:val="19"/>
          <w:lang w:val="sk-SK"/>
        </w:rPr>
        <w:t>, má z hľadiska práv a povinností vyplývajúcich zo zmluvy o </w:t>
      </w:r>
      <w:r w:rsidR="00E55ACE" w:rsidRPr="0073389C">
        <w:rPr>
          <w:rFonts w:cs="Arial"/>
          <w:szCs w:val="19"/>
          <w:lang w:val="sk-SK"/>
        </w:rPr>
        <w:t>NFP</w:t>
      </w:r>
      <w:r w:rsidR="00F576F7" w:rsidRPr="0073389C">
        <w:rPr>
          <w:rFonts w:cs="Arial"/>
          <w:szCs w:val="19"/>
          <w:lang w:val="sk-SK"/>
        </w:rPr>
        <w:t xml:space="preserve"> rovnocenné povinnosti a práva ako prijímateľ</w:t>
      </w:r>
      <w:r w:rsidR="001E445D">
        <w:rPr>
          <w:rFonts w:cs="Arial"/>
          <w:szCs w:val="19"/>
          <w:lang w:val="sk-SK"/>
        </w:rPr>
        <w:t>;</w:t>
      </w:r>
      <w:r w:rsidR="00F576F7" w:rsidRPr="0073389C">
        <w:rPr>
          <w:rFonts w:cs="Arial"/>
          <w:szCs w:val="19"/>
          <w:lang w:val="sk-SK"/>
        </w:rPr>
        <w:t xml:space="preserve"> </w:t>
      </w:r>
    </w:p>
    <w:p w14:paraId="7A55CDE1" w14:textId="500C5D60" w:rsidR="007C00B1" w:rsidRPr="0073389C" w:rsidRDefault="007C00B1"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Personálna matica</w:t>
      </w:r>
      <w:r w:rsidR="007E1EA9" w:rsidRPr="0073389C">
        <w:rPr>
          <w:rFonts w:cs="Arial"/>
          <w:b/>
          <w:szCs w:val="19"/>
          <w:lang w:val="sk-SK"/>
        </w:rPr>
        <w:t xml:space="preserve"> </w:t>
      </w:r>
      <w:r w:rsidRPr="0073389C">
        <w:rPr>
          <w:rFonts w:cs="Arial"/>
          <w:szCs w:val="19"/>
          <w:lang w:val="sk-SK"/>
        </w:rPr>
        <w:t>-</w:t>
      </w:r>
      <w:r w:rsidRPr="0073389C">
        <w:rPr>
          <w:rFonts w:cs="Arial"/>
          <w:b/>
          <w:szCs w:val="19"/>
          <w:lang w:val="sk-SK"/>
        </w:rPr>
        <w:t xml:space="preserve"> </w:t>
      </w:r>
      <w:r w:rsidRPr="0073389C">
        <w:rPr>
          <w:rFonts w:cs="Arial"/>
          <w:szCs w:val="19"/>
          <w:lang w:val="sk-SK"/>
        </w:rPr>
        <w:t>súbor informácií o odborných, riadiacich a administratívnych kapacitách projektu, ktorý obsahuje najmä údaje ako meno a priezvisko osoby, pracovnú pozíciu osoby na projekte, aktivitu, na ktorej sa bude podieľať a obdobie vykonávania prác na projekte;</w:t>
      </w:r>
    </w:p>
    <w:p w14:paraId="7A55CDE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Plán financovania (finančný plán projektu)</w:t>
      </w:r>
      <w:r w:rsidRPr="0073389C">
        <w:rPr>
          <w:rFonts w:cs="Arial"/>
          <w:szCs w:val="19"/>
          <w:lang w:val="sk-SK"/>
        </w:rPr>
        <w:t xml:space="preserve"> - návrh budúcich príjmov a výdavkov projektu potrebných pre realizáciu projektu zodpovedajúci potrebám </w:t>
      </w:r>
      <w:r w:rsidR="0082781E" w:rsidRPr="0073389C">
        <w:rPr>
          <w:rFonts w:cs="Arial"/>
          <w:szCs w:val="19"/>
          <w:lang w:val="sk-SK"/>
        </w:rPr>
        <w:t>poskytovateľa</w:t>
      </w:r>
      <w:r w:rsidR="00F576F7" w:rsidRPr="0073389C">
        <w:rPr>
          <w:rFonts w:cs="Arial"/>
          <w:szCs w:val="19"/>
          <w:lang w:val="sk-SK"/>
        </w:rPr>
        <w:t xml:space="preserve"> </w:t>
      </w:r>
      <w:r w:rsidRPr="0073389C">
        <w:rPr>
          <w:rFonts w:cs="Arial"/>
          <w:szCs w:val="19"/>
          <w:lang w:val="sk-SK"/>
        </w:rPr>
        <w:t xml:space="preserve">a zároveň vyjadrujúci individuálne potreby </w:t>
      </w:r>
      <w:r w:rsidR="00F576F7" w:rsidRPr="0073389C">
        <w:rPr>
          <w:rFonts w:cs="Arial"/>
          <w:szCs w:val="19"/>
          <w:lang w:val="sk-SK"/>
        </w:rPr>
        <w:t xml:space="preserve">prijímateľa </w:t>
      </w:r>
      <w:r w:rsidRPr="0073389C">
        <w:rPr>
          <w:rFonts w:cs="Arial"/>
          <w:szCs w:val="19"/>
          <w:lang w:val="sk-SK"/>
        </w:rPr>
        <w:t>vzhľadom k cieľom projektu. Plán financovania obsahuje aj minimálne informácie o zdrojoch financovania v členení podľa potrieb riadiaceho orgánu a predpokladaných výdavkoch projektu v každom roku jeho realizácie;</w:t>
      </w:r>
    </w:p>
    <w:p w14:paraId="7A55CDE4" w14:textId="6F274B79"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Platobná jednotka</w:t>
      </w:r>
      <w:r w:rsidRPr="0073389C">
        <w:rPr>
          <w:rFonts w:cs="Arial"/>
          <w:szCs w:val="19"/>
          <w:lang w:val="sk-SK"/>
        </w:rPr>
        <w:t xml:space="preserve"> – </w:t>
      </w:r>
      <w:r w:rsidR="00F576F7" w:rsidRPr="0073389C">
        <w:rPr>
          <w:rFonts w:cs="Arial"/>
          <w:szCs w:val="19"/>
          <w:lang w:val="sk-SK"/>
        </w:rPr>
        <w:t>ústredný orgán štátnej správy určený vládou SR zodpovedný za prevod prostriedkov EÚ a štátneho rozpočtu na spolufinancovanie prijímateľovi na základe vykonania kontroly</w:t>
      </w:r>
      <w:r w:rsidR="00594C0C">
        <w:rPr>
          <w:rFonts w:cs="Arial"/>
          <w:szCs w:val="19"/>
          <w:lang w:val="sk-SK"/>
        </w:rPr>
        <w:t xml:space="preserve"> žiadosti o platbu</w:t>
      </w:r>
      <w:r w:rsidR="00F576F7" w:rsidRPr="0073389C">
        <w:rPr>
          <w:rFonts w:cs="Arial"/>
          <w:szCs w:val="19"/>
          <w:lang w:val="sk-SK"/>
        </w:rPr>
        <w:t xml:space="preserve"> </w:t>
      </w:r>
      <w:r w:rsidR="00666AC8">
        <w:rPr>
          <w:rFonts w:cs="Arial"/>
          <w:szCs w:val="19"/>
          <w:lang w:val="sk-SK"/>
        </w:rPr>
        <w:t xml:space="preserve">v </w:t>
      </w:r>
      <w:r w:rsidR="00666AC8" w:rsidRPr="0073389C">
        <w:rPr>
          <w:rFonts w:cs="Arial"/>
          <w:szCs w:val="19"/>
          <w:lang w:val="sk-SK"/>
        </w:rPr>
        <w:t>zmysle</w:t>
      </w:r>
      <w:r w:rsidR="00666AC8">
        <w:rPr>
          <w:rFonts w:cs="Arial"/>
          <w:szCs w:val="19"/>
          <w:lang w:val="sk-SK"/>
        </w:rPr>
        <w:t xml:space="preserve"> zákona </w:t>
      </w:r>
      <w:r w:rsidR="00DF2766">
        <w:rPr>
          <w:rFonts w:cs="Arial"/>
          <w:szCs w:val="19"/>
          <w:lang w:val="sk-SK"/>
        </w:rPr>
        <w:t>č.</w:t>
      </w:r>
      <w:r w:rsidR="00594C0C">
        <w:rPr>
          <w:rFonts w:cs="Arial"/>
          <w:szCs w:val="19"/>
          <w:lang w:val="sk-SK"/>
        </w:rPr>
        <w:t xml:space="preserve"> </w:t>
      </w:r>
      <w:r w:rsidR="00666AC8">
        <w:rPr>
          <w:rFonts w:cs="Arial"/>
          <w:szCs w:val="19"/>
          <w:lang w:val="sk-SK"/>
        </w:rPr>
        <w:t>357/2015 Z.</w:t>
      </w:r>
      <w:r w:rsidR="00DF2766">
        <w:rPr>
          <w:rFonts w:cs="Arial"/>
          <w:szCs w:val="19"/>
          <w:lang w:val="sk-SK"/>
        </w:rPr>
        <w:t xml:space="preserve"> </w:t>
      </w:r>
      <w:r w:rsidR="00666AC8">
        <w:rPr>
          <w:rFonts w:cs="Arial"/>
          <w:szCs w:val="19"/>
          <w:lang w:val="sk-SK"/>
        </w:rPr>
        <w:t xml:space="preserve">z. </w:t>
      </w:r>
      <w:r w:rsidR="008D77CA" w:rsidRPr="0073389C">
        <w:rPr>
          <w:rFonts w:cs="Arial"/>
          <w:szCs w:val="19"/>
          <w:lang w:val="sk-SK"/>
        </w:rPr>
        <w:t>o finančnej kontrole</w:t>
      </w:r>
      <w:r w:rsidR="00666AC8">
        <w:rPr>
          <w:rFonts w:cs="Arial"/>
          <w:szCs w:val="19"/>
          <w:lang w:val="sk-SK"/>
        </w:rPr>
        <w:t xml:space="preserve"> a audite a o zmene a doplnení niektorých zákonov</w:t>
      </w:r>
      <w:r w:rsidR="00F576F7" w:rsidRPr="0073389C">
        <w:rPr>
          <w:rFonts w:cs="Arial"/>
          <w:szCs w:val="19"/>
          <w:lang w:val="sk-SK"/>
        </w:rPr>
        <w:t>. Platobnú jednotku</w:t>
      </w:r>
      <w:r w:rsidR="00594C0C">
        <w:rPr>
          <w:rFonts w:cs="Arial"/>
          <w:szCs w:val="19"/>
          <w:lang w:val="sk-SK"/>
        </w:rPr>
        <w:t xml:space="preserve"> </w:t>
      </w:r>
      <w:r w:rsidR="00666AC8">
        <w:rPr>
          <w:rFonts w:cs="Arial"/>
          <w:szCs w:val="19"/>
          <w:lang w:val="sk-SK"/>
        </w:rPr>
        <w:t>u</w:t>
      </w:r>
      <w:r w:rsidR="00F576F7" w:rsidRPr="0073389C">
        <w:rPr>
          <w:rFonts w:cs="Arial"/>
          <w:szCs w:val="19"/>
          <w:lang w:val="sk-SK"/>
        </w:rPr>
        <w:t>rčuje vláda SR v súlade s osobitným predpisom. Vo vzťahu k </w:t>
      </w:r>
      <w:r w:rsidR="00666AC8">
        <w:rPr>
          <w:rFonts w:cs="Arial"/>
          <w:szCs w:val="19"/>
          <w:lang w:val="sk-SK"/>
        </w:rPr>
        <w:t>Š</w:t>
      </w:r>
      <w:r w:rsidR="00F576F7" w:rsidRPr="0073389C">
        <w:rPr>
          <w:rFonts w:cs="Arial"/>
          <w:szCs w:val="19"/>
          <w:lang w:val="sk-SK"/>
        </w:rPr>
        <w:t xml:space="preserve">tátnej pokladnici vystupuje platobná jednotka v mene príslušného ministerstva ako vnútorná organizačná jednotka klienta </w:t>
      </w:r>
      <w:r w:rsidR="00666AC8">
        <w:rPr>
          <w:rFonts w:cs="Arial"/>
          <w:szCs w:val="19"/>
          <w:lang w:val="sk-SK"/>
        </w:rPr>
        <w:t>Š</w:t>
      </w:r>
      <w:r w:rsidR="00F576F7" w:rsidRPr="0073389C">
        <w:rPr>
          <w:rFonts w:cs="Arial"/>
          <w:szCs w:val="19"/>
          <w:lang w:val="sk-SK"/>
        </w:rPr>
        <w:t>tátnej pokladnice</w:t>
      </w:r>
      <w:r w:rsidR="00EF4D5E" w:rsidRPr="0073389C">
        <w:rPr>
          <w:rFonts w:cs="Arial"/>
          <w:szCs w:val="19"/>
          <w:lang w:val="sk-SK"/>
        </w:rPr>
        <w:t>;</w:t>
      </w:r>
    </w:p>
    <w:p w14:paraId="7A55CDE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Pomoc "de minimis"</w:t>
      </w:r>
      <w:r w:rsidRPr="0073389C">
        <w:rPr>
          <w:rFonts w:cs="Arial"/>
          <w:szCs w:val="19"/>
          <w:lang w:val="sk-SK"/>
        </w:rPr>
        <w:t xml:space="preserve"> - </w:t>
      </w:r>
      <w:r w:rsidR="00F576F7" w:rsidRPr="0073389C">
        <w:rPr>
          <w:rFonts w:cs="Arial"/>
          <w:szCs w:val="19"/>
          <w:lang w:val="sk-SK"/>
        </w:rPr>
        <w:t>pomoc poskytnutá jedinému podniku (v zmysle čl. 2, ods. 2 nariadenia Komisie (EÚ) č. 1407/2013), ktorá neprekročí súhrnne 200 000 EUR v priebehu troch fiškálnych rokov a jej poskytnutie je v súlade s právnym predpisom EÚ o poskytnutí pomoci "de minimis". Celková pomoc "de minimis" poskytnutá jedinému podniku (v zmysle čl. 2, ods. 2 nariadenia Komisie (EÚ) č. 1407/2013) pôsobiacemu v sektore cestnej nákladnej dopravy v prenájme alebo za úhradu nesmie prekročiť 100 000 EUR v priebehu troch fiškálnych rokov. Výška pomoci "de minimis" pre jeden podnik, ktorý poskytuje služby všeobecného hospodárskeho záujmu, nesmie prekročiť 500 000 EUR v priebehu troch fiškálnych rokov</w:t>
      </w:r>
      <w:r w:rsidR="00EF4D5E" w:rsidRPr="0073389C">
        <w:rPr>
          <w:rFonts w:cs="Arial"/>
          <w:szCs w:val="19"/>
          <w:lang w:val="sk-SK"/>
        </w:rPr>
        <w:t>;</w:t>
      </w:r>
    </w:p>
    <w:p w14:paraId="7A55CDE6" w14:textId="03B3F5EB"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Poskytovateľ</w:t>
      </w:r>
      <w:r w:rsidRPr="0073389C">
        <w:rPr>
          <w:rStyle w:val="Odkaznapoznmkupodiarou"/>
          <w:rFonts w:cs="Arial"/>
          <w:b/>
          <w:sz w:val="19"/>
          <w:szCs w:val="19"/>
          <w:lang w:val="sk-SK"/>
        </w:rPr>
        <w:footnoteReference w:id="3"/>
      </w:r>
      <w:r w:rsidRPr="0073389C">
        <w:rPr>
          <w:rFonts w:cs="Arial"/>
          <w:b/>
          <w:szCs w:val="19"/>
          <w:lang w:val="sk-SK"/>
        </w:rPr>
        <w:t>, Poskytovateľ pomoci</w:t>
      </w:r>
      <w:r w:rsidRPr="0073389C">
        <w:rPr>
          <w:rStyle w:val="Odkaznapoznmkupodiarou"/>
          <w:rFonts w:cs="Arial"/>
          <w:sz w:val="19"/>
          <w:szCs w:val="19"/>
          <w:lang w:val="sk-SK"/>
        </w:rPr>
        <w:footnoteReference w:id="4"/>
      </w:r>
      <w:r w:rsidR="006C693A">
        <w:rPr>
          <w:rFonts w:cs="Arial"/>
          <w:b/>
          <w:szCs w:val="19"/>
          <w:lang w:val="sk-SK"/>
        </w:rPr>
        <w:t xml:space="preserve"> </w:t>
      </w:r>
      <w:r w:rsidRPr="0073389C">
        <w:rPr>
          <w:rFonts w:cs="Arial"/>
          <w:szCs w:val="19"/>
          <w:lang w:val="sk-SK"/>
        </w:rPr>
        <w:t xml:space="preserve">- orgán, ktorý je zodpovedný za pridelenie </w:t>
      </w:r>
      <w:r w:rsidR="00E01782" w:rsidRPr="0073389C">
        <w:rPr>
          <w:rFonts w:cs="Arial"/>
          <w:szCs w:val="19"/>
          <w:lang w:val="sk-SK"/>
        </w:rPr>
        <w:t>NFP</w:t>
      </w:r>
      <w:r w:rsidRPr="0073389C">
        <w:rPr>
          <w:rFonts w:cs="Arial"/>
          <w:szCs w:val="19"/>
          <w:lang w:val="sk-SK"/>
        </w:rPr>
        <w:t>;</w:t>
      </w:r>
    </w:p>
    <w:p w14:paraId="7A55CDE7" w14:textId="51874609"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Prijímateľ</w:t>
      </w:r>
      <w:r w:rsidRPr="0073389C">
        <w:rPr>
          <w:rFonts w:cs="Arial"/>
          <w:szCs w:val="19"/>
          <w:lang w:val="sk-SK"/>
        </w:rPr>
        <w:t xml:space="preserve"> - </w:t>
      </w:r>
      <w:r w:rsidR="00F576F7" w:rsidRPr="0073389C">
        <w:rPr>
          <w:rFonts w:cs="Arial"/>
          <w:szCs w:val="19"/>
          <w:lang w:val="sk-SK"/>
        </w:rPr>
        <w:t>súkromná alebo verejná právnická osoba, zodpovedná za začatie alebo za začatie a implementáciu operácií. V kontexte schém štátnej pomoci a schém pomoci "de minimis" je prijímateľom podnik podľa č</w:t>
      </w:r>
      <w:r w:rsidR="00666AC8">
        <w:rPr>
          <w:rFonts w:cs="Arial"/>
          <w:szCs w:val="19"/>
          <w:lang w:val="sk-SK"/>
        </w:rPr>
        <w:t>l.</w:t>
      </w:r>
      <w:r w:rsidR="00F576F7" w:rsidRPr="0073389C">
        <w:rPr>
          <w:rFonts w:cs="Arial"/>
          <w:szCs w:val="19"/>
          <w:lang w:val="sk-SK"/>
        </w:rPr>
        <w:t xml:space="preserve">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ktorý implementuje finančný nástroj alebo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o príspevku </w:t>
      </w:r>
      <w:r w:rsidR="008D77CA" w:rsidRPr="0073389C">
        <w:rPr>
          <w:rFonts w:cs="Arial"/>
          <w:szCs w:val="19"/>
          <w:lang w:val="sk-SK"/>
        </w:rPr>
        <w:t>z EŠIF</w:t>
      </w:r>
      <w:r w:rsidR="00F576F7" w:rsidRPr="0073389C">
        <w:rPr>
          <w:rFonts w:cs="Arial"/>
          <w:szCs w:val="19"/>
          <w:lang w:val="sk-SK"/>
        </w:rPr>
        <w:t xml:space="preserve"> alebo právoplatnosti rozhodnutia o schválení žiadosti podľa § 16 ods. 2 zákona </w:t>
      </w:r>
      <w:r w:rsidR="008D77CA" w:rsidRPr="0073389C">
        <w:rPr>
          <w:rFonts w:cs="Arial"/>
          <w:szCs w:val="19"/>
          <w:lang w:val="sk-SK"/>
        </w:rPr>
        <w:t>o príspevku z EŠIF</w:t>
      </w:r>
      <w:r w:rsidR="00F576F7" w:rsidRPr="0073389C">
        <w:rPr>
          <w:rFonts w:cs="Arial"/>
          <w:szCs w:val="19"/>
          <w:lang w:val="sk-SK"/>
        </w:rPr>
        <w:t>, ktorej bola schválená žiadosť v konaní podľa tohto zákona. Z hľadiska pravidiel štátnej pomoci, dátumom poskytnutia pomoci podľa schém štátnej pomoci a schém pomoci "de minimis" je dátum, kedy je prijímateľovi priznané zákonné právo prijať pomoc v súlade s uplatniteľným vnútroštátnym právnym poriadkom</w:t>
      </w:r>
      <w:r w:rsidRPr="0073389C">
        <w:rPr>
          <w:rFonts w:cs="Arial"/>
          <w:szCs w:val="19"/>
          <w:lang w:val="sk-SK"/>
        </w:rPr>
        <w:t>;</w:t>
      </w:r>
    </w:p>
    <w:p w14:paraId="7A55CDE8"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Prínos</w:t>
      </w:r>
      <w:r w:rsidRPr="0073389C">
        <w:rPr>
          <w:rFonts w:cs="Arial"/>
          <w:szCs w:val="19"/>
          <w:lang w:val="sk-SK"/>
        </w:rPr>
        <w:t xml:space="preserve"> - pozitívne dopady realizácie projektu na prijímateľa alebo na definovanú cieľovú skupinu, ktoré môžu mať finančnú aj nefinančnú podobu. </w:t>
      </w:r>
      <w:r w:rsidR="005B5500" w:rsidRPr="0073389C">
        <w:rPr>
          <w:rFonts w:cs="Arial"/>
          <w:szCs w:val="19"/>
          <w:lang w:val="sk-SK"/>
        </w:rPr>
        <w:t>Ide</w:t>
      </w:r>
      <w:r w:rsidRPr="0073389C">
        <w:rPr>
          <w:rFonts w:cs="Arial"/>
          <w:szCs w:val="19"/>
          <w:lang w:val="sk-SK"/>
        </w:rPr>
        <w:t xml:space="preserve"> o súčet všetkých dosiahnutých plánovaných prínosov projektu;</w:t>
      </w:r>
    </w:p>
    <w:p w14:paraId="7A55CDE9" w14:textId="1E32AB56" w:rsidR="00273E39" w:rsidRPr="0073389C" w:rsidRDefault="00273E39" w:rsidP="007B5322">
      <w:pPr>
        <w:pStyle w:val="Bulletslevel1"/>
        <w:spacing w:after="120" w:line="288" w:lineRule="auto"/>
        <w:ind w:left="568" w:hanging="284"/>
        <w:jc w:val="both"/>
        <w:rPr>
          <w:rFonts w:cs="Arial"/>
          <w:szCs w:val="19"/>
          <w:lang w:val="sk-SK"/>
        </w:rPr>
      </w:pPr>
      <w:r w:rsidRPr="0073389C">
        <w:rPr>
          <w:rFonts w:cs="Arial"/>
          <w:b/>
          <w:szCs w:val="19"/>
          <w:lang w:val="sk-SK"/>
        </w:rPr>
        <w:t>Prioritná os</w:t>
      </w:r>
      <w:r w:rsidRPr="0073389C">
        <w:rPr>
          <w:rFonts w:cs="Arial"/>
          <w:szCs w:val="19"/>
          <w:lang w:val="sk-SK"/>
        </w:rPr>
        <w:t xml:space="preserve"> - jedna z priorít stratégie v OP, ktorá sa skladá zo skupiny navzájom súvisiacich operácií (aktivít) s konkrétnymi, merateľnými cieľmi;</w:t>
      </w:r>
    </w:p>
    <w:p w14:paraId="7A55CDEA" w14:textId="77777777" w:rsidR="00977E5D" w:rsidRPr="0073389C" w:rsidRDefault="00977E5D"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Príručka pre </w:t>
      </w:r>
      <w:r w:rsidR="00E55ACE" w:rsidRPr="0073389C">
        <w:rPr>
          <w:rFonts w:cs="Arial"/>
          <w:b/>
          <w:szCs w:val="19"/>
          <w:lang w:val="sk-SK"/>
        </w:rPr>
        <w:t xml:space="preserve">prijímateľa </w:t>
      </w:r>
      <w:r w:rsidRPr="0073389C">
        <w:rPr>
          <w:rFonts w:cs="Arial"/>
          <w:szCs w:val="19"/>
          <w:lang w:val="sk-SK"/>
        </w:rPr>
        <w:t xml:space="preserve">- </w:t>
      </w:r>
      <w:r w:rsidR="00C6030F" w:rsidRPr="0073389C">
        <w:rPr>
          <w:rFonts w:cs="Arial"/>
          <w:szCs w:val="19"/>
          <w:lang w:val="sk-SK"/>
        </w:rPr>
        <w:t xml:space="preserve">je v zmysle Systému riadenia EŠIF záväzným riadiacim dokumentom, ktorý vydáva </w:t>
      </w:r>
      <w:r w:rsidR="00E55ACE" w:rsidRPr="0073389C">
        <w:rPr>
          <w:rFonts w:cs="Arial"/>
          <w:szCs w:val="19"/>
          <w:lang w:val="sk-SK"/>
        </w:rPr>
        <w:t>p</w:t>
      </w:r>
      <w:r w:rsidR="00C6030F" w:rsidRPr="0073389C">
        <w:rPr>
          <w:rFonts w:cs="Arial"/>
          <w:szCs w:val="19"/>
          <w:lang w:val="sk-SK"/>
        </w:rPr>
        <w:t>oskytovateľ a ktorý predstavuje procesný nástroj popisujúci jednotlivé fázy implementácie projektov</w:t>
      </w:r>
      <w:r w:rsidR="00EF4D5E" w:rsidRPr="0073389C">
        <w:rPr>
          <w:rFonts w:cs="Arial"/>
          <w:szCs w:val="19"/>
          <w:lang w:val="sk-SK"/>
        </w:rPr>
        <w:t>;</w:t>
      </w:r>
      <w:r w:rsidRPr="0073389C">
        <w:rPr>
          <w:rFonts w:cs="Arial"/>
          <w:szCs w:val="19"/>
          <w:lang w:val="sk-SK"/>
        </w:rPr>
        <w:t xml:space="preserve"> </w:t>
      </w:r>
    </w:p>
    <w:p w14:paraId="7A55CDEB" w14:textId="6343A72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Projekt</w:t>
      </w:r>
      <w:r w:rsidRPr="0073389C">
        <w:rPr>
          <w:rFonts w:cs="Arial"/>
          <w:szCs w:val="19"/>
          <w:lang w:val="sk-SK"/>
        </w:rPr>
        <w:t xml:space="preserve"> – súhrn aktivít a činností, na ktoré sa vzťahuje poskytnutie pomoci, ktoré popisuje žiadateľ v </w:t>
      </w:r>
      <w:r w:rsidR="00606405">
        <w:rPr>
          <w:rFonts w:cs="Arial"/>
          <w:szCs w:val="19"/>
          <w:lang w:val="sk-SK"/>
        </w:rPr>
        <w:t>ŽoNFP</w:t>
      </w:r>
      <w:r w:rsidRPr="0073389C">
        <w:rPr>
          <w:rFonts w:cs="Arial"/>
          <w:szCs w:val="19"/>
          <w:lang w:val="sk-SK"/>
        </w:rPr>
        <w:t xml:space="preserve"> a ktoré realizuje prijímateľ v súlade so zmluvou o NFP, resp. s rozhodnutím o schválení </w:t>
      </w:r>
      <w:r w:rsidR="00606405">
        <w:rPr>
          <w:rFonts w:cs="Arial"/>
          <w:szCs w:val="19"/>
          <w:lang w:val="sk-SK"/>
        </w:rPr>
        <w:t>Žo</w:t>
      </w:r>
      <w:r w:rsidRPr="0073389C">
        <w:rPr>
          <w:rFonts w:cs="Arial"/>
          <w:szCs w:val="19"/>
          <w:lang w:val="sk-SK"/>
        </w:rPr>
        <w:t xml:space="preserve">NFP (v prípade, ak je prijímateľ a </w:t>
      </w:r>
      <w:r w:rsidR="0082781E" w:rsidRPr="0073389C">
        <w:rPr>
          <w:rFonts w:cs="Arial"/>
          <w:szCs w:val="19"/>
          <w:lang w:val="sk-SK"/>
        </w:rPr>
        <w:t>poskytovateľ</w:t>
      </w:r>
      <w:r w:rsidR="00122865" w:rsidRPr="0073389C">
        <w:rPr>
          <w:rFonts w:cs="Arial"/>
          <w:szCs w:val="19"/>
          <w:lang w:val="sk-SK"/>
        </w:rPr>
        <w:t xml:space="preserve"> </w:t>
      </w:r>
      <w:r w:rsidRPr="0073389C">
        <w:rPr>
          <w:rFonts w:cs="Arial"/>
          <w:szCs w:val="19"/>
          <w:lang w:val="sk-SK"/>
        </w:rPr>
        <w:t>tá istá osoba);</w:t>
      </w:r>
    </w:p>
    <w:p w14:paraId="7A55CDEC" w14:textId="071F624C" w:rsidR="00695F9E" w:rsidRPr="0073389C" w:rsidRDefault="00695F9E" w:rsidP="007B5322">
      <w:pPr>
        <w:pStyle w:val="Bulletslevel1"/>
        <w:spacing w:after="120" w:line="288" w:lineRule="auto"/>
        <w:ind w:left="568" w:hanging="284"/>
        <w:jc w:val="both"/>
        <w:rPr>
          <w:lang w:val="sk-SK"/>
        </w:rPr>
      </w:pPr>
      <w:r w:rsidRPr="0073389C">
        <w:rPr>
          <w:b/>
          <w:lang w:val="sk-SK"/>
        </w:rPr>
        <w:t xml:space="preserve">Realizácia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obdobie od </w:t>
      </w:r>
      <w:r w:rsidR="00B129BA">
        <w:rPr>
          <w:lang w:val="sk-SK"/>
        </w:rPr>
        <w:t>z</w:t>
      </w:r>
      <w:r w:rsidR="00B129BA" w:rsidRPr="0073389C">
        <w:rPr>
          <w:lang w:val="sk-SK"/>
        </w:rPr>
        <w:t xml:space="preserve">ačatia </w:t>
      </w:r>
      <w:r w:rsidRPr="0073389C">
        <w:rPr>
          <w:lang w:val="sk-SK"/>
        </w:rPr>
        <w:t xml:space="preserve">realizácie hlavných aktivít </w:t>
      </w:r>
      <w:r w:rsidR="00B129BA">
        <w:rPr>
          <w:lang w:val="sk-SK"/>
        </w:rPr>
        <w:t>p</w:t>
      </w:r>
      <w:r w:rsidRPr="0073389C">
        <w:rPr>
          <w:lang w:val="sk-SK"/>
        </w:rPr>
        <w:t xml:space="preserve">rojektu až po </w:t>
      </w:r>
      <w:r w:rsidR="00B129BA">
        <w:rPr>
          <w:lang w:val="sk-SK"/>
        </w:rPr>
        <w:t>f</w:t>
      </w:r>
      <w:r w:rsidRPr="0073389C">
        <w:rPr>
          <w:lang w:val="sk-SK"/>
        </w:rPr>
        <w:t xml:space="preserve">inančné ukončenie </w:t>
      </w:r>
      <w:r w:rsidR="00B129BA">
        <w:rPr>
          <w:lang w:val="sk-SK"/>
        </w:rPr>
        <w:t>p</w:t>
      </w:r>
      <w:r w:rsidRPr="0073389C">
        <w:rPr>
          <w:lang w:val="sk-SK"/>
        </w:rPr>
        <w:t>rojektu;</w:t>
      </w:r>
    </w:p>
    <w:p w14:paraId="7A55CDED" w14:textId="5DF4A789" w:rsidR="00695F9E" w:rsidRPr="0073389C" w:rsidRDefault="00695F9E" w:rsidP="007B5322">
      <w:pPr>
        <w:pStyle w:val="Bulletslevel1"/>
        <w:spacing w:after="120" w:line="288" w:lineRule="auto"/>
        <w:ind w:left="568" w:hanging="284"/>
        <w:jc w:val="both"/>
        <w:rPr>
          <w:lang w:val="sk-SK"/>
        </w:rPr>
      </w:pPr>
      <w:r w:rsidRPr="0073389C">
        <w:rPr>
          <w:b/>
          <w:lang w:val="sk-SK"/>
        </w:rPr>
        <w:t xml:space="preserve">Realizácia aktivít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 realizácia všetkých hlavných ako aj podpornýc</w:t>
      </w:r>
      <w:r w:rsidR="0086688B" w:rsidRPr="0073389C">
        <w:rPr>
          <w:lang w:val="sk-SK"/>
        </w:rPr>
        <w:t xml:space="preserve">h </w:t>
      </w:r>
      <w:r w:rsidR="00B129BA">
        <w:rPr>
          <w:lang w:val="sk-SK"/>
        </w:rPr>
        <w:t>a</w:t>
      </w:r>
      <w:r w:rsidR="00B129BA" w:rsidRPr="0073389C">
        <w:rPr>
          <w:lang w:val="sk-SK"/>
        </w:rPr>
        <w:t xml:space="preserve">ktivít </w:t>
      </w:r>
      <w:r w:rsidR="0086688B" w:rsidRPr="0073389C">
        <w:rPr>
          <w:lang w:val="sk-SK"/>
        </w:rPr>
        <w:t>projektu v súlade so z</w:t>
      </w:r>
      <w:r w:rsidRPr="0073389C">
        <w:rPr>
          <w:lang w:val="sk-SK"/>
        </w:rPr>
        <w:t>mluvou o NFP, uvedená definícia sa v </w:t>
      </w:r>
      <w:r w:rsidR="0086688B" w:rsidRPr="0073389C">
        <w:rPr>
          <w:lang w:val="sk-SK"/>
        </w:rPr>
        <w:t>z</w:t>
      </w:r>
      <w:r w:rsidRPr="0073389C">
        <w:rPr>
          <w:lang w:val="sk-SK"/>
        </w:rPr>
        <w:t xml:space="preserve">mluve o NFP používa vtedy, ak je potrebné vyjadriť vecnú stránku </w:t>
      </w:r>
      <w:r w:rsidR="00B129BA">
        <w:rPr>
          <w:lang w:val="sk-SK"/>
        </w:rPr>
        <w:t>r</w:t>
      </w:r>
      <w:r w:rsidRPr="0073389C">
        <w:rPr>
          <w:lang w:val="sk-SK"/>
        </w:rPr>
        <w:t xml:space="preserve">ealizácie aktivít </w:t>
      </w:r>
      <w:r w:rsidR="00B129BA">
        <w:rPr>
          <w:lang w:val="sk-SK"/>
        </w:rPr>
        <w:t>p</w:t>
      </w:r>
      <w:r w:rsidRPr="0073389C">
        <w:rPr>
          <w:lang w:val="sk-SK"/>
        </w:rPr>
        <w:t>rojektu bez ohľadu na časový faktor;</w:t>
      </w:r>
    </w:p>
    <w:p w14:paraId="7A55CDEE" w14:textId="7FD8AB15" w:rsidR="00695F9E" w:rsidRPr="0073389C" w:rsidRDefault="00695F9E" w:rsidP="007B5322">
      <w:pPr>
        <w:pStyle w:val="Bulletslevel1"/>
        <w:spacing w:after="120" w:line="288" w:lineRule="auto"/>
        <w:ind w:left="568" w:hanging="284"/>
        <w:jc w:val="both"/>
        <w:rPr>
          <w:rFonts w:cs="Arial"/>
          <w:szCs w:val="19"/>
          <w:lang w:val="sk-SK"/>
        </w:rPr>
      </w:pPr>
      <w:r w:rsidRPr="0073389C">
        <w:rPr>
          <w:b/>
          <w:bCs/>
          <w:lang w:val="sk-SK"/>
        </w:rPr>
        <w:t xml:space="preserve">Realizácia hlavných aktivít </w:t>
      </w:r>
      <w:r w:rsidR="00931C99">
        <w:rPr>
          <w:b/>
          <w:bCs/>
          <w:lang w:val="sk-SK"/>
        </w:rPr>
        <w:t>p</w:t>
      </w:r>
      <w:r w:rsidR="00931C99" w:rsidRPr="0073389C">
        <w:rPr>
          <w:b/>
          <w:bCs/>
          <w:lang w:val="sk-SK"/>
        </w:rPr>
        <w:t xml:space="preserve">rojektu </w:t>
      </w:r>
      <w:r w:rsidRPr="0073389C">
        <w:rPr>
          <w:lang w:val="sk-SK"/>
        </w:rPr>
        <w:t xml:space="preserve">– zodpovedá obdobiu tzv. fyzickej realizácie </w:t>
      </w:r>
      <w:r w:rsidR="00931C99">
        <w:rPr>
          <w:lang w:val="sk-SK"/>
        </w:rPr>
        <w:t>p</w:t>
      </w:r>
      <w:r w:rsidR="00931C99" w:rsidRPr="0073389C">
        <w:rPr>
          <w:lang w:val="sk-SK"/>
        </w:rPr>
        <w:t>rojektu</w:t>
      </w:r>
      <w:r w:rsidRPr="0073389C">
        <w:rPr>
          <w:lang w:val="sk-SK"/>
        </w:rPr>
        <w:t xml:space="preserve">, t. j. obdobiu, v rámci ktorého </w:t>
      </w:r>
      <w:r w:rsidR="005F7F8E" w:rsidRPr="0073389C">
        <w:rPr>
          <w:lang w:val="sk-SK"/>
        </w:rPr>
        <w:t>p</w:t>
      </w:r>
      <w:r w:rsidRPr="0073389C">
        <w:rPr>
          <w:lang w:val="sk-SK"/>
        </w:rPr>
        <w:t xml:space="preserve">rijímateľ realizuje jednotlivé hlavné </w:t>
      </w:r>
      <w:r w:rsidR="00931C99">
        <w:rPr>
          <w:lang w:val="sk-SK"/>
        </w:rPr>
        <w:t>a</w:t>
      </w:r>
      <w:r w:rsidR="00931C99" w:rsidRPr="0073389C">
        <w:rPr>
          <w:lang w:val="sk-SK"/>
        </w:rPr>
        <w:t xml:space="preserve">ktivity </w:t>
      </w:r>
      <w:r w:rsidR="00931C99">
        <w:rPr>
          <w:lang w:val="sk-SK"/>
        </w:rPr>
        <w:t>p</w:t>
      </w:r>
      <w:r w:rsidR="00931C99" w:rsidRPr="0073389C">
        <w:rPr>
          <w:lang w:val="sk-SK"/>
        </w:rPr>
        <w:t>rojektu</w:t>
      </w:r>
      <w:r w:rsidRPr="0073389C">
        <w:rPr>
          <w:lang w:val="sk-SK"/>
        </w:rPr>
        <w:t xml:space="preserve"> od </w:t>
      </w:r>
      <w:r w:rsidR="00931C99">
        <w:rPr>
          <w:lang w:val="sk-SK"/>
        </w:rPr>
        <w:t>z</w:t>
      </w:r>
      <w:r w:rsidRPr="0073389C">
        <w:rPr>
          <w:lang w:val="sk-SK"/>
        </w:rPr>
        <w:t xml:space="preserve">ačatia realizácie hlavných aktivít </w:t>
      </w:r>
      <w:r w:rsidR="00931C99">
        <w:rPr>
          <w:lang w:val="sk-SK"/>
        </w:rPr>
        <w:t>p</w:t>
      </w:r>
      <w:r w:rsidRPr="0073389C">
        <w:rPr>
          <w:lang w:val="sk-SK"/>
        </w:rPr>
        <w:t>rojektu</w:t>
      </w:r>
      <w:r w:rsidR="00B33312">
        <w:rPr>
          <w:lang w:val="sk-SK"/>
        </w:rPr>
        <w:t>,</w:t>
      </w:r>
      <w:r w:rsidRPr="0073389C">
        <w:rPr>
          <w:lang w:val="sk-SK"/>
        </w:rPr>
        <w:t xml:space="preserve"> </w:t>
      </w:r>
      <w:r w:rsidR="00B33312" w:rsidRPr="0037051C">
        <w:rPr>
          <w:lang w:val="sk-SK"/>
        </w:rPr>
        <w:t>najskôr však od 1.1.2014,</w:t>
      </w:r>
      <w:r w:rsidR="00B33312">
        <w:rPr>
          <w:lang w:val="sk-SK"/>
        </w:rPr>
        <w:t xml:space="preserve"> </w:t>
      </w:r>
      <w:r w:rsidRPr="0073389C">
        <w:rPr>
          <w:lang w:val="sk-SK"/>
        </w:rPr>
        <w:t xml:space="preserve">do </w:t>
      </w:r>
      <w:r w:rsidR="00931C99">
        <w:rPr>
          <w:lang w:val="sk-SK"/>
        </w:rPr>
        <w:t>u</w:t>
      </w:r>
      <w:r w:rsidR="00931C99" w:rsidRPr="0073389C">
        <w:rPr>
          <w:lang w:val="sk-SK"/>
        </w:rPr>
        <w:t xml:space="preserve">končenia </w:t>
      </w:r>
      <w:r w:rsidRPr="0073389C">
        <w:rPr>
          <w:lang w:val="sk-SK"/>
        </w:rPr>
        <w:t xml:space="preserve">realizácie hlavných aktivít </w:t>
      </w:r>
      <w:r w:rsidR="00931C99">
        <w:rPr>
          <w:lang w:val="sk-SK"/>
        </w:rPr>
        <w:t>p</w:t>
      </w:r>
      <w:r w:rsidR="00931C99" w:rsidRPr="0073389C">
        <w:rPr>
          <w:lang w:val="sk-SK"/>
        </w:rPr>
        <w:t>rojektu</w:t>
      </w:r>
      <w:r w:rsidRPr="0073389C">
        <w:rPr>
          <w:lang w:val="sk-SK"/>
        </w:rPr>
        <w:t xml:space="preserve">. Maximálna doba </w:t>
      </w:r>
      <w:r w:rsidR="00931C99">
        <w:rPr>
          <w:lang w:val="sk-SK"/>
        </w:rPr>
        <w:t>r</w:t>
      </w:r>
      <w:r w:rsidR="00931C99" w:rsidRPr="0073389C">
        <w:rPr>
          <w:lang w:val="sk-SK"/>
        </w:rPr>
        <w:t xml:space="preserve">ealizácie </w:t>
      </w:r>
      <w:r w:rsidRPr="0073389C">
        <w:rPr>
          <w:lang w:val="sk-SK"/>
        </w:rPr>
        <w:t xml:space="preserve">hlavných aktivít </w:t>
      </w:r>
      <w:r w:rsidR="00931C99">
        <w:rPr>
          <w:lang w:val="sk-SK"/>
        </w:rPr>
        <w:t>p</w:t>
      </w:r>
      <w:r w:rsidR="00931C99" w:rsidRPr="0073389C">
        <w:rPr>
          <w:lang w:val="sk-SK"/>
        </w:rPr>
        <w:t xml:space="preserve">rojektu </w:t>
      </w:r>
      <w:r w:rsidRPr="0073389C">
        <w:rPr>
          <w:bCs/>
          <w:lang w:val="sk-SK"/>
        </w:rPr>
        <w:t xml:space="preserve">zodpovedá </w:t>
      </w:r>
      <w:r w:rsidRPr="0073389C">
        <w:rPr>
          <w:lang w:val="sk-SK"/>
        </w:rPr>
        <w:t xml:space="preserve">oprávnenému obdobiu stanovenému vo </w:t>
      </w:r>
      <w:r w:rsidR="00D76DD9">
        <w:rPr>
          <w:lang w:val="sk-SK"/>
        </w:rPr>
        <w:t>v</w:t>
      </w:r>
      <w:r w:rsidRPr="0073389C">
        <w:rPr>
          <w:lang w:val="sk-SK"/>
        </w:rPr>
        <w:t xml:space="preserve">ýzve na predkladanie </w:t>
      </w:r>
      <w:r w:rsidR="00931C99">
        <w:rPr>
          <w:lang w:val="sk-SK"/>
        </w:rPr>
        <w:t>Žo</w:t>
      </w:r>
      <w:r w:rsidRPr="0073389C">
        <w:rPr>
          <w:lang w:val="sk-SK"/>
        </w:rPr>
        <w:t>NFP, pričom za žiadnych okolností nesmie prekročiť termín stanovený v článku 65 ods. 2 všeobecného nariadenia, t.j. 31.12.2023</w:t>
      </w:r>
      <w:r w:rsidRPr="0073389C">
        <w:rPr>
          <w:rFonts w:cs="Arial"/>
          <w:szCs w:val="19"/>
          <w:lang w:val="sk-SK"/>
        </w:rPr>
        <w:t>;</w:t>
      </w:r>
    </w:p>
    <w:p w14:paraId="7A55CDEF" w14:textId="6AB54648"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Riadiaci orgán (ďalej </w:t>
      </w:r>
      <w:r w:rsidR="00EF4D5E" w:rsidRPr="0073389C">
        <w:rPr>
          <w:rFonts w:cs="Arial"/>
          <w:b/>
          <w:szCs w:val="19"/>
          <w:lang w:val="sk-SK"/>
        </w:rPr>
        <w:t>aj</w:t>
      </w:r>
      <w:r w:rsidRPr="0073389C">
        <w:rPr>
          <w:rFonts w:cs="Arial"/>
          <w:b/>
          <w:szCs w:val="19"/>
          <w:lang w:val="sk-SK"/>
        </w:rPr>
        <w:t xml:space="preserve"> „</w:t>
      </w:r>
      <w:r w:rsidR="0082781E" w:rsidRPr="0073389C">
        <w:rPr>
          <w:rFonts w:cs="Arial"/>
          <w:b/>
          <w:szCs w:val="19"/>
          <w:lang w:val="sk-SK"/>
        </w:rPr>
        <w:t>poskytovateľ</w:t>
      </w:r>
      <w:r w:rsidRPr="0073389C">
        <w:rPr>
          <w:rFonts w:cs="Arial"/>
          <w:b/>
          <w:szCs w:val="19"/>
          <w:lang w:val="sk-SK"/>
        </w:rPr>
        <w:t>“)</w:t>
      </w:r>
      <w:r w:rsidRPr="0073389C">
        <w:rPr>
          <w:rFonts w:cs="Arial"/>
          <w:szCs w:val="19"/>
          <w:lang w:val="sk-SK"/>
        </w:rPr>
        <w:t xml:space="preserve"> – </w:t>
      </w:r>
      <w:r w:rsidR="00B33312" w:rsidRPr="00B33312">
        <w:rPr>
          <w:lang w:val="sk-SK"/>
        </w:rPr>
        <w:t>orgán štátnej správy alebo územnej samosprávy poverený Slovenskou republikou, ktorý je určený na realizáciu programu a zodpovedá za riadenie programu v súlade so zásadou riadneho finančného hospodárenia</w:t>
      </w:r>
      <w:r w:rsidR="00B33312" w:rsidRPr="00B33312" w:rsidDel="004C569F">
        <w:rPr>
          <w:lang w:val="sk-SK"/>
        </w:rPr>
        <w:t xml:space="preserve"> </w:t>
      </w:r>
      <w:r w:rsidR="00B33312" w:rsidRPr="00B33312">
        <w:rPr>
          <w:lang w:val="sk-SK"/>
        </w:rPr>
        <w:t xml:space="preserve">podľa článku 125 všeobecného nariadenia. Riadiaci orgán je menovaný pre každý OP. V podmienkach SR v súlade s § 7 zákona o príspevku z EŠIF určuje jednotlivé </w:t>
      </w:r>
      <w:r w:rsidR="00EE6E0A">
        <w:rPr>
          <w:lang w:val="sk-SK"/>
        </w:rPr>
        <w:t>r</w:t>
      </w:r>
      <w:r w:rsidR="00B33312" w:rsidRPr="00B33312">
        <w:rPr>
          <w:lang w:val="sk-SK"/>
        </w:rPr>
        <w:t xml:space="preserve">iadiace orgány vláda SR, ak v tomto ustanovení nie je </w:t>
      </w:r>
      <w:r w:rsidR="00EE6E0A">
        <w:rPr>
          <w:lang w:val="sk-SK"/>
        </w:rPr>
        <w:t>uvedené inak. Ak je to účelné, r</w:t>
      </w:r>
      <w:r w:rsidR="00B33312" w:rsidRPr="00B33312">
        <w:rPr>
          <w:lang w:val="sk-SK"/>
        </w:rPr>
        <w:t xml:space="preserve">iadiaci orgán môže konať aj prostredníctvom </w:t>
      </w:r>
      <w:r w:rsidR="00EE6E0A">
        <w:rPr>
          <w:lang w:val="sk-SK"/>
        </w:rPr>
        <w:t>s</w:t>
      </w:r>
      <w:r w:rsidR="00B33312" w:rsidRPr="00B33312">
        <w:rPr>
          <w:lang w:val="sk-SK"/>
        </w:rPr>
        <w:t>prostredkovateľského orgánu</w:t>
      </w:r>
      <w:r w:rsidRPr="0073389C">
        <w:rPr>
          <w:rFonts w:cs="Arial"/>
          <w:szCs w:val="19"/>
          <w:lang w:val="sk-SK"/>
        </w:rPr>
        <w:t>;</w:t>
      </w:r>
    </w:p>
    <w:p w14:paraId="1644EF29" w14:textId="4D96A275" w:rsidR="00F7119D" w:rsidRPr="0073389C" w:rsidRDefault="00F7119D" w:rsidP="007B5322">
      <w:pPr>
        <w:pStyle w:val="Bulletslevel1"/>
        <w:spacing w:after="120" w:line="288" w:lineRule="auto"/>
        <w:ind w:left="568" w:hanging="284"/>
        <w:jc w:val="both"/>
        <w:rPr>
          <w:rFonts w:cs="Arial"/>
          <w:szCs w:val="19"/>
          <w:lang w:val="sk-SK"/>
        </w:rPr>
      </w:pPr>
      <w:r w:rsidRPr="007A7F97">
        <w:rPr>
          <w:rFonts w:cs="Arial"/>
          <w:b/>
          <w:szCs w:val="19"/>
          <w:lang w:val="sk-SK"/>
        </w:rPr>
        <w:t>Rozhodnutie o schválení žiadosti o nenávratný finančný príspevok</w:t>
      </w:r>
      <w:r>
        <w:rPr>
          <w:rFonts w:cs="Arial"/>
          <w:b/>
          <w:szCs w:val="19"/>
          <w:lang w:val="sk-SK"/>
        </w:rPr>
        <w:t xml:space="preserve"> - </w:t>
      </w:r>
      <w:r w:rsidRPr="007A7F97">
        <w:rPr>
          <w:rFonts w:cs="Arial"/>
          <w:szCs w:val="19"/>
          <w:lang w:val="sk-SK"/>
        </w:rPr>
        <w:t>rozhodnutie, ktoré vydáva štatutárny orgán riadiaceho orgánu, ktorým schvaľuje žiadosť o poskytnutie nenáv</w:t>
      </w:r>
      <w:r>
        <w:rPr>
          <w:rFonts w:cs="Arial"/>
          <w:szCs w:val="19"/>
          <w:lang w:val="sk-SK"/>
        </w:rPr>
        <w:t>ratného finančného príspevku. Pre</w:t>
      </w:r>
      <w:r w:rsidRPr="007A7F97">
        <w:rPr>
          <w:rFonts w:cs="Arial"/>
          <w:szCs w:val="19"/>
          <w:lang w:val="sk-SK"/>
        </w:rPr>
        <w:t xml:space="preserve">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r w:rsidRPr="007A5085">
        <w:rPr>
          <w:rFonts w:cs="Arial"/>
          <w:szCs w:val="19"/>
          <w:lang w:val="sk-SK"/>
        </w:rPr>
        <w:t>;</w:t>
      </w:r>
    </w:p>
    <w:p w14:paraId="7A55CDF0" w14:textId="0B9B4FB9"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Správa o zistenej nezrovnalosti</w:t>
      </w:r>
      <w:r w:rsidRPr="0073389C">
        <w:rPr>
          <w:rFonts w:cs="Arial"/>
          <w:szCs w:val="19"/>
          <w:lang w:val="sk-SK"/>
        </w:rPr>
        <w:t xml:space="preserve"> – </w:t>
      </w:r>
      <w:r w:rsidR="00EE6E0A" w:rsidRPr="006C7FDE">
        <w:rPr>
          <w:lang w:val="sk-SK"/>
        </w:rPr>
        <w:t xml:space="preserve">dokument vyplnený </w:t>
      </w:r>
      <w:r w:rsidR="00EE6E0A">
        <w:rPr>
          <w:lang w:val="sk-SK"/>
        </w:rPr>
        <w:t>r</w:t>
      </w:r>
      <w:r w:rsidR="00EE6E0A" w:rsidRPr="006C7FDE">
        <w:rPr>
          <w:lang w:val="sk-SK"/>
        </w:rPr>
        <w:t xml:space="preserve">iadiacim orgánom, </w:t>
      </w:r>
      <w:r w:rsidR="00EE6E0A">
        <w:rPr>
          <w:lang w:val="sk-SK"/>
        </w:rPr>
        <w:t>s</w:t>
      </w:r>
      <w:r w:rsidR="00EE6E0A" w:rsidRPr="006C7FDE">
        <w:rPr>
          <w:lang w:val="sk-SK"/>
        </w:rPr>
        <w:t xml:space="preserve">prostredkovateľským orgánom, platobnou jednotkou, </w:t>
      </w:r>
      <w:r w:rsidR="00EE6E0A">
        <w:rPr>
          <w:lang w:val="sk-SK"/>
        </w:rPr>
        <w:t>c</w:t>
      </w:r>
      <w:r w:rsidR="00EE6E0A" w:rsidRPr="006C7FDE">
        <w:rPr>
          <w:lang w:val="sk-SK"/>
        </w:rPr>
        <w:t xml:space="preserve">ertifikačným orgánom, </w:t>
      </w:r>
      <w:r w:rsidR="00EE6E0A">
        <w:rPr>
          <w:lang w:val="sk-SK"/>
        </w:rPr>
        <w:t>o</w:t>
      </w:r>
      <w:r w:rsidR="00EE6E0A" w:rsidRPr="006C7FDE">
        <w:rPr>
          <w:lang w:val="sk-SK"/>
        </w:rPr>
        <w:t>rgánom auditu a jeho spolupracujúcim orgánom, na ktorého základe je oficiálne zdokumentované podozrenie z nezrovnalosti alebo zistenie nezrovnalosti</w:t>
      </w:r>
      <w:r w:rsidRPr="0073389C">
        <w:rPr>
          <w:rFonts w:cs="Arial"/>
          <w:szCs w:val="19"/>
          <w:lang w:val="sk-SK"/>
        </w:rPr>
        <w:t>;</w:t>
      </w:r>
    </w:p>
    <w:p w14:paraId="7A55CDF1" w14:textId="2875E8EA" w:rsidR="007A58F6" w:rsidRPr="0073389C" w:rsidRDefault="007A58F6" w:rsidP="007B5322">
      <w:pPr>
        <w:pStyle w:val="Bulletslevel1"/>
        <w:spacing w:after="120" w:line="288" w:lineRule="auto"/>
        <w:ind w:left="568" w:hanging="284"/>
        <w:jc w:val="both"/>
        <w:rPr>
          <w:rFonts w:cs="Arial"/>
          <w:szCs w:val="19"/>
          <w:lang w:val="sk-SK"/>
        </w:rPr>
      </w:pPr>
      <w:r w:rsidRPr="0073389C">
        <w:rPr>
          <w:rFonts w:cs="Arial"/>
          <w:b/>
          <w:szCs w:val="19"/>
          <w:lang w:val="sk-SK"/>
        </w:rPr>
        <w:t>Správa z kontroly</w:t>
      </w:r>
      <w:r w:rsidRPr="0073389C">
        <w:rPr>
          <w:rFonts w:cs="Arial"/>
          <w:szCs w:val="19"/>
          <w:lang w:val="sk-SK"/>
        </w:rPr>
        <w:t xml:space="preserve"> – výstupný dokument z kontroly projektu (napr. žiadosti o platbu), ktorý vypracováva riadiaci orgán v zmysle postupov definovaných v Systéme riadenia európskych štrukturálnych a investičných fondov (SR</w:t>
      </w:r>
      <w:r w:rsidR="00695F9E" w:rsidRPr="0073389C">
        <w:rPr>
          <w:rFonts w:cs="Arial"/>
          <w:szCs w:val="19"/>
          <w:lang w:val="sk-SK"/>
        </w:rPr>
        <w:t xml:space="preserve"> EŠIF</w:t>
      </w:r>
      <w:r w:rsidRPr="0073389C">
        <w:rPr>
          <w:rFonts w:cs="Arial"/>
          <w:szCs w:val="19"/>
          <w:lang w:val="sk-SK"/>
        </w:rPr>
        <w:t>) na programové obdobie 2014 – 2020</w:t>
      </w:r>
      <w:r w:rsidR="001E445D">
        <w:rPr>
          <w:rFonts w:cs="Arial"/>
          <w:szCs w:val="19"/>
          <w:lang w:val="sk-SK"/>
        </w:rPr>
        <w:t>;</w:t>
      </w:r>
    </w:p>
    <w:p w14:paraId="7A55CDF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Sumarizačný hárok</w:t>
      </w:r>
      <w:r w:rsidRPr="0073389C">
        <w:rPr>
          <w:rFonts w:cs="Arial"/>
          <w:szCs w:val="19"/>
          <w:lang w:val="sk-SK"/>
        </w:rPr>
        <w:t xml:space="preserve"> – doklad slúžiaci na deklarovanie výdavkov prijímateľa za oblasť pracovno-právnych vzťahov</w:t>
      </w:r>
      <w:r w:rsidR="00695F9E" w:rsidRPr="0073389C">
        <w:rPr>
          <w:rFonts w:cs="Arial"/>
          <w:szCs w:val="19"/>
          <w:lang w:val="sk-SK"/>
        </w:rPr>
        <w:t xml:space="preserve"> a</w:t>
      </w:r>
      <w:r w:rsidRPr="0073389C">
        <w:rPr>
          <w:rFonts w:cs="Arial"/>
          <w:szCs w:val="19"/>
          <w:lang w:val="sk-SK"/>
        </w:rPr>
        <w:t xml:space="preserve"> cestovných náhrad</w:t>
      </w:r>
      <w:r w:rsidR="00EF4D5E" w:rsidRPr="0073389C">
        <w:rPr>
          <w:rFonts w:cs="Arial"/>
          <w:szCs w:val="19"/>
          <w:lang w:val="sk-SK"/>
        </w:rPr>
        <w:t>;</w:t>
      </w:r>
    </w:p>
    <w:p w14:paraId="7A55CDF3" w14:textId="21FA508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finančného riadenia štrukturálnych fondov, Kohézneho fondu a Európskeho námorného a rybárskeho fondu na programové obdobie 2014 – 2020 (ďalej len „SFR“)</w:t>
      </w:r>
      <w:r w:rsidRPr="0073389C">
        <w:rPr>
          <w:rFonts w:cs="Arial"/>
          <w:szCs w:val="19"/>
          <w:lang w:val="sk-SK"/>
        </w:rPr>
        <w:t xml:space="preserve"> </w:t>
      </w:r>
      <w:r w:rsidR="004A4041" w:rsidRPr="00C84E74">
        <w:rPr>
          <w:lang w:val="sk-SK"/>
        </w:rPr>
        <w:t xml:space="preserve">dokument vydaný </w:t>
      </w:r>
      <w:r w:rsidR="004A4041">
        <w:rPr>
          <w:lang w:val="sk-SK"/>
        </w:rPr>
        <w:t>c</w:t>
      </w:r>
      <w:r w:rsidR="004A4041" w:rsidRPr="00C84E74">
        <w:rPr>
          <w:lang w:val="sk-SK"/>
        </w:rPr>
        <w:t>ertifikačným orgánom, ktorý predstavuje súhrn pravidiel, postupov a činností financovania NFP.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004A4041">
        <w:rPr>
          <w:lang w:val="sk-SK"/>
        </w:rPr>
        <w:t>.</w:t>
      </w:r>
      <w:r w:rsidR="00122865" w:rsidRPr="0073389C">
        <w:rPr>
          <w:rFonts w:cs="Arial"/>
          <w:szCs w:val="19"/>
          <w:lang w:val="sk-SK"/>
        </w:rPr>
        <w:t xml:space="preserve"> </w:t>
      </w:r>
      <w:r w:rsidR="00574AC5" w:rsidRPr="0073389C">
        <w:rPr>
          <w:rFonts w:cs="Arial"/>
          <w:szCs w:val="19"/>
          <w:lang w:val="sk-SK"/>
        </w:rPr>
        <w:t>Aktuálna verzia SFR je zverejnená na webovom s</w:t>
      </w:r>
      <w:r w:rsidR="00373D00">
        <w:rPr>
          <w:rFonts w:cs="Arial"/>
          <w:szCs w:val="19"/>
          <w:lang w:val="sk-SK"/>
        </w:rPr>
        <w:t>í</w:t>
      </w:r>
      <w:r w:rsidR="00574AC5" w:rsidRPr="0073389C">
        <w:rPr>
          <w:rFonts w:cs="Arial"/>
          <w:szCs w:val="19"/>
          <w:lang w:val="sk-SK"/>
        </w:rPr>
        <w:t>dle</w:t>
      </w:r>
      <w:r w:rsidR="004A4041">
        <w:rPr>
          <w:rFonts w:cs="Arial"/>
          <w:szCs w:val="19"/>
          <w:lang w:val="sk-SK"/>
        </w:rPr>
        <w:t xml:space="preserve"> </w:t>
      </w:r>
      <w:r w:rsidR="004A4041" w:rsidRPr="00F30BBA">
        <w:rPr>
          <w:lang w:val="sk-SK"/>
        </w:rPr>
        <w:t>Ministerstva financií SR</w:t>
      </w:r>
      <w:r w:rsidR="004A4041">
        <w:rPr>
          <w:lang w:val="sk-SK"/>
        </w:rPr>
        <w:t>,</w:t>
      </w:r>
      <w:r w:rsidR="00574AC5" w:rsidRPr="0073389C">
        <w:rPr>
          <w:rFonts w:cs="Arial"/>
          <w:szCs w:val="19"/>
          <w:lang w:val="sk-SK"/>
        </w:rPr>
        <w:t xml:space="preserve"> </w:t>
      </w:r>
      <w:r w:rsidR="00C315AD">
        <w:fldChar w:fldCharType="begin"/>
      </w:r>
      <w:r w:rsidR="00C315AD" w:rsidRPr="008F3E68">
        <w:rPr>
          <w:lang w:val="de-AT"/>
        </w:rPr>
        <w:instrText>http://www.finance.gov.sk</w:instrText>
      </w:r>
      <w:r w:rsidR="00C315AD">
        <w:fldChar w:fldCharType="separate"/>
      </w:r>
      <w:r w:rsidR="00161D13" w:rsidRPr="0073389C">
        <w:rPr>
          <w:rStyle w:val="Hypertextovprepojenie"/>
          <w:szCs w:val="19"/>
          <w:lang w:val="sk-SK"/>
        </w:rPr>
        <w:t>www.finance.gov.sk</w:t>
      </w:r>
      <w:r w:rsidR="00C315AD">
        <w:rPr>
          <w:rStyle w:val="Hypertextovprepojenie"/>
          <w:szCs w:val="19"/>
          <w:lang w:val="sk-SK"/>
        </w:rPr>
        <w:fldChar w:fldCharType="end"/>
      </w:r>
      <w:r w:rsidRPr="0073389C">
        <w:rPr>
          <w:rFonts w:cs="Arial"/>
          <w:szCs w:val="19"/>
          <w:lang w:val="sk-SK"/>
        </w:rPr>
        <w:t>;</w:t>
      </w:r>
    </w:p>
    <w:p w14:paraId="7A55CDF4" w14:textId="2A9453DE"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riadenia Európskych štrukturálnych a investičných fondov na programové obdobie 2014 – 2020 (</w:t>
      </w:r>
      <w:r w:rsidRPr="0073389C">
        <w:rPr>
          <w:rFonts w:cs="Arial"/>
          <w:szCs w:val="19"/>
          <w:lang w:val="sk-SK"/>
        </w:rPr>
        <w:t>ďalej len</w:t>
      </w:r>
      <w:r w:rsidRPr="0073389C">
        <w:rPr>
          <w:rFonts w:cs="Arial"/>
          <w:b/>
          <w:szCs w:val="19"/>
          <w:lang w:val="sk-SK"/>
        </w:rPr>
        <w:t xml:space="preserve"> „SR EŠIF“)</w:t>
      </w:r>
      <w:r w:rsidR="0073389C" w:rsidRPr="0073389C">
        <w:rPr>
          <w:rFonts w:cs="Arial"/>
          <w:b/>
          <w:szCs w:val="19"/>
          <w:lang w:val="sk-SK"/>
        </w:rPr>
        <w:t xml:space="preserve"> </w:t>
      </w:r>
      <w:r w:rsidRPr="0073389C">
        <w:rPr>
          <w:rFonts w:cs="Arial"/>
          <w:szCs w:val="19"/>
          <w:lang w:val="sk-SK"/>
        </w:rPr>
        <w:t xml:space="preserve">- </w:t>
      </w:r>
      <w:r w:rsidR="00C6030F" w:rsidRPr="0073389C">
        <w:rPr>
          <w:szCs w:val="19"/>
          <w:lang w:val="sk-SK"/>
        </w:rPr>
        <w:t xml:space="preserve">dokument vydaný CKO, ktorého účelom je definovať štandardné procesy a postupy riadenia EŠIF, ktoré sú záväzné pre všetky zúčastnené subjekty; pre účely </w:t>
      </w:r>
      <w:r w:rsidR="00E55ACE" w:rsidRPr="0073389C">
        <w:rPr>
          <w:szCs w:val="19"/>
          <w:lang w:val="sk-SK"/>
        </w:rPr>
        <w:t>z</w:t>
      </w:r>
      <w:r w:rsidR="00C6030F" w:rsidRPr="0073389C">
        <w:rPr>
          <w:szCs w:val="19"/>
          <w:lang w:val="sk-SK"/>
        </w:rPr>
        <w:t>mluvy o</w:t>
      </w:r>
      <w:r w:rsidR="00752BD0">
        <w:rPr>
          <w:szCs w:val="19"/>
          <w:lang w:val="sk-SK"/>
        </w:rPr>
        <w:t xml:space="preserve"> poskytnutí </w:t>
      </w:r>
      <w:r w:rsidR="00C6030F" w:rsidRPr="0073389C">
        <w:rPr>
          <w:szCs w:val="19"/>
          <w:lang w:val="sk-SK"/>
        </w:rPr>
        <w:t xml:space="preserve">NFP je záväzná vždy aktuálna </w:t>
      </w:r>
      <w:r w:rsidR="000201F9">
        <w:rPr>
          <w:szCs w:val="19"/>
          <w:lang w:val="sk-SK"/>
        </w:rPr>
        <w:t>z</w:t>
      </w:r>
      <w:r w:rsidR="00C6030F" w:rsidRPr="0073389C">
        <w:rPr>
          <w:szCs w:val="19"/>
          <w:lang w:val="sk-SK"/>
        </w:rPr>
        <w:t>verejnená verzia uvedeného dokumentu na webovom sídle CKO</w:t>
      </w:r>
      <w:r w:rsidR="00752BD0">
        <w:rPr>
          <w:szCs w:val="19"/>
          <w:lang w:val="sk-SK"/>
        </w:rPr>
        <w:t xml:space="preserve"> </w:t>
      </w:r>
      <w:hyperlink r:id="rId16" w:history="1">
        <w:r w:rsidR="00752BD0" w:rsidRPr="0073389C">
          <w:rPr>
            <w:rStyle w:val="Hypertextovprepojenie"/>
            <w:rFonts w:cs="Arial"/>
            <w:szCs w:val="19"/>
            <w:lang w:val="sk-SK"/>
          </w:rPr>
          <w:t>www.partnerskadohoda.gov.sk</w:t>
        </w:r>
      </w:hyperlink>
      <w:r w:rsidR="00C6030F" w:rsidRPr="0073389C">
        <w:rPr>
          <w:szCs w:val="19"/>
          <w:lang w:val="sk-SK"/>
        </w:rPr>
        <w:t xml:space="preserve"> v nadväznosti aj na interpretačné pravidlá </w:t>
      </w:r>
      <w:r w:rsidR="00C6030F" w:rsidRPr="0073389C">
        <w:rPr>
          <w:szCs w:val="19"/>
          <w:lang w:val="sk-SK"/>
        </w:rPr>
        <w:lastRenderedPageBreak/>
        <w:t xml:space="preserve">uvedené v článku 1, ods. 1.3 písm. d) zmluvy; rovnako uvedené platí aj pre dokumenty vydávané na základe </w:t>
      </w:r>
      <w:r w:rsidR="0073389C" w:rsidRPr="0073389C">
        <w:rPr>
          <w:szCs w:val="19"/>
          <w:lang w:val="sk-SK"/>
        </w:rPr>
        <w:t>SR</w:t>
      </w:r>
      <w:r w:rsidR="00C6030F" w:rsidRPr="0073389C">
        <w:rPr>
          <w:szCs w:val="19"/>
          <w:lang w:val="sk-SK"/>
        </w:rPr>
        <w:t xml:space="preserve"> EŠIF v súlade s kapitolou 1.2 ods. 3, písm. a) až c) Základné ustanovenia a rozsah aplikácie</w:t>
      </w:r>
      <w:r w:rsidRPr="0073389C">
        <w:rPr>
          <w:rFonts w:cs="Arial"/>
          <w:szCs w:val="19"/>
          <w:lang w:val="sk-SK"/>
        </w:rPr>
        <w:t>;</w:t>
      </w:r>
    </w:p>
    <w:p w14:paraId="7A55CDF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pokladnica</w:t>
      </w:r>
      <w:r w:rsidRPr="0073389C">
        <w:rPr>
          <w:rFonts w:cs="Arial"/>
          <w:szCs w:val="19"/>
          <w:lang w:val="sk-SK"/>
        </w:rPr>
        <w:t xml:space="preserve"> - orgán štátnej správy zriadený v zmysle zákona o </w:t>
      </w:r>
      <w:r w:rsidR="00E55ACE" w:rsidRPr="0073389C">
        <w:rPr>
          <w:rFonts w:cs="Arial"/>
          <w:szCs w:val="19"/>
          <w:lang w:val="sk-SK"/>
        </w:rPr>
        <w:t xml:space="preserve">štátnej </w:t>
      </w:r>
      <w:r w:rsidRPr="0073389C">
        <w:rPr>
          <w:rFonts w:cs="Arial"/>
          <w:szCs w:val="19"/>
          <w:lang w:val="sk-SK"/>
        </w:rPr>
        <w:t xml:space="preserve">pokladnici zabezpečujúci sústavu činností v rámci systému </w:t>
      </w:r>
      <w:r w:rsidR="00E55ACE" w:rsidRPr="0073389C">
        <w:rPr>
          <w:rFonts w:cs="Arial"/>
          <w:szCs w:val="19"/>
          <w:lang w:val="sk-SK"/>
        </w:rPr>
        <w:t xml:space="preserve">štátnej </w:t>
      </w:r>
      <w:r w:rsidRPr="0073389C">
        <w:rPr>
          <w:rFonts w:cs="Arial"/>
          <w:szCs w:val="19"/>
          <w:lang w:val="sk-SK"/>
        </w:rPr>
        <w:t>pokladnice, najmä centralizáciu riadenia verejných financií, realizáciu rozpočtu subjektov verejnej správy, vedenie a správu účtov klientov a realizáciu platobného styku klientov;</w:t>
      </w:r>
    </w:p>
    <w:p w14:paraId="7A55CDF6" w14:textId="7BA8CE71"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pomoc</w:t>
      </w:r>
      <w:r w:rsidRPr="0073389C">
        <w:rPr>
          <w:rFonts w:cs="Arial"/>
          <w:szCs w:val="19"/>
          <w:lang w:val="sk-SK"/>
        </w:rPr>
        <w:t xml:space="preserve"> - akákoľvek pomoc poskytovaná z prostriedkov štátneho rozpočtu alebo akoukoľvek formou z verejných zdrojov </w:t>
      </w:r>
      <w:r w:rsidR="00122865" w:rsidRPr="0073389C">
        <w:rPr>
          <w:rFonts w:cs="Arial"/>
          <w:szCs w:val="19"/>
          <w:lang w:val="sk-SK"/>
        </w:rPr>
        <w:t>podniku podľa čl</w:t>
      </w:r>
      <w:r w:rsidR="00666AC8">
        <w:rPr>
          <w:rFonts w:cs="Arial"/>
          <w:szCs w:val="19"/>
          <w:lang w:val="sk-SK"/>
        </w:rPr>
        <w:t>.</w:t>
      </w:r>
      <w:r w:rsidR="00122865" w:rsidRPr="0073389C">
        <w:rPr>
          <w:rFonts w:cs="Arial"/>
          <w:szCs w:val="19"/>
          <w:lang w:val="sk-SK"/>
        </w:rPr>
        <w:t xml:space="preserve"> 107 ods. 1 Zmluvy o fungovaní EÚ</w:t>
      </w:r>
      <w:r w:rsidRPr="0073389C">
        <w:rPr>
          <w:rFonts w:cs="Arial"/>
          <w:szCs w:val="19"/>
          <w:lang w:val="sk-SK"/>
        </w:rPr>
        <w:t>, ktorá narúša súťaž alebo hrozí narušením súťaže tým, že zvýhodňuje určité podniky alebo výrobu určitých druhov tovarov a služieb môže nepriaznivo ovplyvniť obchod medzi členskými štátmi EÚ</w:t>
      </w:r>
      <w:r w:rsidR="00CC633A">
        <w:rPr>
          <w:rFonts w:cs="Arial"/>
          <w:szCs w:val="19"/>
          <w:lang w:val="sk-SK"/>
        </w:rPr>
        <w:t xml:space="preserve">. </w:t>
      </w:r>
      <w:r w:rsidR="00CC633A" w:rsidRPr="007D64B8">
        <w:rPr>
          <w:lang w:val="sk-SK"/>
        </w:rPr>
        <w:t>Pomocou</w:t>
      </w:r>
      <w:r w:rsidR="00CC633A">
        <w:rPr>
          <w:lang w:val="sk-SK"/>
        </w:rPr>
        <w:t xml:space="preserve"> sa vo význame uvádzanom v</w:t>
      </w:r>
      <w:r w:rsidR="00CC633A" w:rsidRPr="007D64B8">
        <w:rPr>
          <w:lang w:val="sk-SK"/>
        </w:rPr>
        <w:t xml:space="preserve">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o poskytnutí NFP u</w:t>
      </w:r>
      <w:r w:rsidR="00CC633A">
        <w:rPr>
          <w:lang w:val="sk-SK"/>
        </w:rPr>
        <w:t>vádza vo vzťahu ku konkrétnemu projektu p</w:t>
      </w:r>
      <w:r w:rsidR="00CC633A" w:rsidRPr="007D64B8">
        <w:rPr>
          <w:lang w:val="sk-SK"/>
        </w:rPr>
        <w:t xml:space="preserve">rijímateľa, zahŕňajúcom poskytnutie pomoci, ako aj bez ohľadu na to, či sa </w:t>
      </w:r>
      <w:r w:rsidR="00CC633A">
        <w:rPr>
          <w:lang w:val="sk-SK"/>
        </w:rPr>
        <w:t>p</w:t>
      </w:r>
      <w:r w:rsidR="00CC633A" w:rsidRPr="007D64B8">
        <w:rPr>
          <w:lang w:val="sk-SK"/>
        </w:rPr>
        <w:t>rijímateľ považuje podľa právnych predpisov Slovenskej republiky za verejnoprávny subjekt alebo subjekt súkromného práva</w:t>
      </w:r>
      <w:r w:rsidRPr="0073389C">
        <w:rPr>
          <w:rFonts w:cs="Arial"/>
          <w:szCs w:val="19"/>
          <w:lang w:val="sk-SK"/>
        </w:rPr>
        <w:t>;</w:t>
      </w:r>
    </w:p>
    <w:p w14:paraId="7A55CDF7"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Štrukturálne fondy</w:t>
      </w:r>
      <w:r w:rsidRPr="0073389C">
        <w:rPr>
          <w:rFonts w:cs="Arial"/>
          <w:szCs w:val="19"/>
          <w:lang w:val="sk-SK"/>
        </w:rPr>
        <w:t xml:space="preserve"> - nástroje štrukturálnej politiky EÚ využívané na dosiahnutie jej cieľov. K štrukturálnym fondom patria Európsky fond regionálneho rozvoja a Európsky sociálny fond;</w:t>
      </w:r>
    </w:p>
    <w:p w14:paraId="7A55CDF9" w14:textId="576CA508" w:rsidR="00C6030F" w:rsidRPr="00D45062" w:rsidRDefault="00AE5A8F" w:rsidP="007B5322">
      <w:pPr>
        <w:pStyle w:val="Bulletslevel1"/>
        <w:spacing w:after="120" w:line="288" w:lineRule="auto"/>
        <w:ind w:left="568" w:hanging="284"/>
        <w:jc w:val="both"/>
        <w:rPr>
          <w:rFonts w:cs="Arial"/>
          <w:sz w:val="8"/>
          <w:szCs w:val="8"/>
          <w:lang w:val="sk-SK"/>
        </w:rPr>
      </w:pPr>
      <w:r w:rsidRPr="0073389C">
        <w:rPr>
          <w:rFonts w:cs="Arial"/>
          <w:b/>
          <w:szCs w:val="19"/>
          <w:lang w:val="sk-SK"/>
        </w:rPr>
        <w:t>Účastníci projektu</w:t>
      </w:r>
      <w:r w:rsidRPr="0073389C">
        <w:rPr>
          <w:rFonts w:cs="Arial"/>
          <w:szCs w:val="19"/>
          <w:lang w:val="sk-SK"/>
        </w:rPr>
        <w:t xml:space="preserve"> – </w:t>
      </w:r>
      <w:r w:rsidR="00B04438" w:rsidRPr="0073389C">
        <w:rPr>
          <w:lang w:val="sk-SK"/>
        </w:rPr>
        <w:t xml:space="preserve">účastníkmi projektu sa rozumejú osoby priamo zúčastňujúce sa aktivít projektu </w:t>
      </w:r>
      <w:r w:rsidR="00BF4149" w:rsidRPr="007A5085">
        <w:rPr>
          <w:rFonts w:cs="Arial"/>
          <w:szCs w:val="19"/>
          <w:lang w:val="sk-SK"/>
        </w:rPr>
        <w:t>spolufinancovaného z ESF</w:t>
      </w:r>
      <w:r w:rsidR="00BF4149" w:rsidRPr="0073389C">
        <w:rPr>
          <w:lang w:val="sk-SK"/>
        </w:rPr>
        <w:t xml:space="preserve"> </w:t>
      </w:r>
      <w:r w:rsidR="00B04438" w:rsidRPr="0073389C">
        <w:rPr>
          <w:lang w:val="sk-SK"/>
        </w:rPr>
        <w:t xml:space="preserve">(napr. frekventanti vzdelávacích programov, účastníci sociálnych programov), pričom platí, že na každého účastníka projektu sa viažu výdavky projektu. Účastníkmi projektu nie sú </w:t>
      </w:r>
      <w:r w:rsidR="00BF4149" w:rsidRPr="007A5085">
        <w:rPr>
          <w:rFonts w:cs="Arial"/>
          <w:szCs w:val="19"/>
          <w:lang w:val="sk-SK"/>
        </w:rPr>
        <w:t>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r w:rsidR="001E445D">
        <w:rPr>
          <w:lang w:val="sk-SK"/>
        </w:rPr>
        <w:t>;</w:t>
      </w:r>
      <w:r w:rsidR="00B04438" w:rsidRPr="0073389C">
        <w:rPr>
          <w:lang w:val="sk-SK"/>
        </w:rPr>
        <w:br/>
      </w:r>
    </w:p>
    <w:p w14:paraId="3600387B" w14:textId="0AB5D1BA" w:rsidR="00D55D90" w:rsidRDefault="00AE5A8F" w:rsidP="009A78AB">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Účelnosť</w:t>
      </w:r>
      <w:r w:rsidRPr="0073389C">
        <w:rPr>
          <w:rFonts w:cs="Arial"/>
          <w:szCs w:val="19"/>
          <w:lang w:val="sk-SK"/>
        </w:rPr>
        <w:t xml:space="preserve"> - vzťah medzi určeným účelom </w:t>
      </w:r>
      <w:r w:rsidR="00BA4127">
        <w:rPr>
          <w:rFonts w:cs="Arial"/>
          <w:szCs w:val="19"/>
          <w:lang w:val="sk-SK"/>
        </w:rPr>
        <w:t xml:space="preserve">použitia verejných financií </w:t>
      </w:r>
      <w:r w:rsidRPr="0073389C">
        <w:rPr>
          <w:rFonts w:cs="Arial"/>
          <w:szCs w:val="19"/>
          <w:lang w:val="sk-SK"/>
        </w:rPr>
        <w:t xml:space="preserve"> a skutočným účelom ich</w:t>
      </w:r>
      <w:r w:rsidR="00BA4127">
        <w:rPr>
          <w:rFonts w:cs="Arial"/>
          <w:szCs w:val="19"/>
          <w:lang w:val="sk-SK"/>
        </w:rPr>
        <w:t xml:space="preserve"> použitia. Na úrovni projektu sa účelnosťou rozumie </w:t>
      </w:r>
      <w:r w:rsidR="00BA4127" w:rsidRPr="00D55D90">
        <w:rPr>
          <w:rFonts w:cs="Arial"/>
          <w:szCs w:val="19"/>
          <w:lang w:val="sk-SK"/>
        </w:rPr>
        <w:t>priam</w:t>
      </w:r>
      <w:r w:rsidR="00A82239" w:rsidRPr="00D55D90">
        <w:rPr>
          <w:rFonts w:cs="Arial"/>
          <w:szCs w:val="19"/>
          <w:lang w:val="sk-SK"/>
        </w:rPr>
        <w:t>a</w:t>
      </w:r>
      <w:r w:rsidR="00BA4127">
        <w:rPr>
          <w:rFonts w:cs="Arial"/>
          <w:szCs w:val="19"/>
          <w:lang w:val="sk-SK"/>
        </w:rPr>
        <w:t xml:space="preserve"> väzba na projekt a nevyhnutnosť pre realizáciu projektu</w:t>
      </w:r>
      <w:r w:rsidR="00D55D90">
        <w:rPr>
          <w:rFonts w:cs="Arial"/>
          <w:szCs w:val="19"/>
          <w:lang w:val="sk-SK"/>
        </w:rPr>
        <w:t>;</w:t>
      </w:r>
    </w:p>
    <w:p w14:paraId="601C13B4" w14:textId="77777777" w:rsidR="001212D6" w:rsidRPr="001212D6" w:rsidRDefault="00346DA0" w:rsidP="009A78AB">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Účinnosť</w:t>
      </w:r>
      <w:r w:rsidRPr="0073389C">
        <w:rPr>
          <w:rFonts w:cs="Arial"/>
          <w:szCs w:val="19"/>
          <w:lang w:val="sk-SK"/>
        </w:rPr>
        <w:t xml:space="preserve"> -</w:t>
      </w:r>
      <w:r w:rsidR="00B970FB">
        <w:rPr>
          <w:rFonts w:cs="Arial"/>
          <w:szCs w:val="19"/>
          <w:lang w:val="sk-SK"/>
        </w:rPr>
        <w:t xml:space="preserve"> </w:t>
      </w:r>
      <w:r w:rsidR="00B970FB" w:rsidRPr="00F435FD">
        <w:rPr>
          <w:lang w:val="sk-SK"/>
        </w:rPr>
        <w:t>plnenie určených cieľov a dosahovanie plánovaných výsledkov vzhľadom na použité verejné financie</w:t>
      </w:r>
      <w:r w:rsidRPr="0073389C">
        <w:rPr>
          <w:rFonts w:cs="Arial"/>
          <w:szCs w:val="19"/>
          <w:lang w:val="sk-SK"/>
        </w:rPr>
        <w:t>. Na úrovni projektu sa účinnosťou rozumie vzťah medzi plánovanými výstupmi projektu a skutočnými výstupmi projektu;</w:t>
      </w:r>
      <w:r w:rsidR="001212D6" w:rsidRPr="007556CE">
        <w:rPr>
          <w:b/>
          <w:lang w:val="sk-SK"/>
        </w:rPr>
        <w:t xml:space="preserve"> </w:t>
      </w:r>
    </w:p>
    <w:p w14:paraId="7A55CDFB" w14:textId="302CB85C" w:rsidR="00346DA0" w:rsidRPr="0073389C" w:rsidRDefault="001212D6" w:rsidP="009A78AB">
      <w:pPr>
        <w:pStyle w:val="Bulletslevel1"/>
        <w:numPr>
          <w:ilvl w:val="1"/>
          <w:numId w:val="31"/>
        </w:numPr>
        <w:spacing w:after="120" w:line="288" w:lineRule="auto"/>
        <w:ind w:left="568" w:hanging="284"/>
        <w:jc w:val="both"/>
        <w:rPr>
          <w:rFonts w:cs="Arial"/>
          <w:szCs w:val="19"/>
          <w:lang w:val="sk-SK"/>
        </w:rPr>
      </w:pPr>
      <w:r w:rsidRPr="007556CE">
        <w:rPr>
          <w:b/>
          <w:lang w:val="sk-SK"/>
        </w:rPr>
        <w:t>Účtovný doklad</w:t>
      </w:r>
      <w:r w:rsidRPr="007556CE">
        <w:rPr>
          <w:lang w:val="sk-SK"/>
        </w:rPr>
        <w:t xml:space="preserve"> - doklad definovaný v § 10 ods. 1 zákona o účtovníctve. Na účely predkladania ŽoP (predfinancovanie, refundácia – priebežná platba, zúčtovanie zálohovej platby) sa vyžaduje splnenie náležitostí definovaných v § 10 ods. 1 písm. a) až f) predmetného zákona, pričom za dostatočné splnenie náležitosti podľa písm. f) sa považuje vyhlásenie prijímateľa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p>
    <w:p w14:paraId="7A55CDFD" w14:textId="63436617" w:rsidR="006C44C7" w:rsidRPr="007556CE" w:rsidRDefault="00AE5A8F" w:rsidP="001212D6">
      <w:pPr>
        <w:pStyle w:val="Bulletslevel1"/>
        <w:spacing w:after="120" w:line="288" w:lineRule="auto"/>
        <w:ind w:left="568" w:hanging="284"/>
        <w:jc w:val="both"/>
        <w:rPr>
          <w:lang w:val="sk-SK"/>
        </w:rPr>
      </w:pPr>
      <w:r w:rsidRPr="0073389C">
        <w:rPr>
          <w:rFonts w:cs="Arial"/>
          <w:b/>
          <w:szCs w:val="19"/>
          <w:lang w:val="sk-SK"/>
        </w:rPr>
        <w:t>Udržateľnosť projektu</w:t>
      </w:r>
      <w:r w:rsidRPr="0073389C">
        <w:rPr>
          <w:rFonts w:cs="Arial"/>
          <w:szCs w:val="19"/>
          <w:lang w:val="sk-SK"/>
        </w:rPr>
        <w:t xml:space="preserve"> - udržanie (zachovanie) výsledkov realizovaného projektu definovaných prostredníctvom merateľných ukazovateľov </w:t>
      </w:r>
      <w:r w:rsidR="00A95A3E">
        <w:rPr>
          <w:rFonts w:cs="Arial"/>
          <w:szCs w:val="19"/>
          <w:lang w:val="sk-SK"/>
        </w:rPr>
        <w:t xml:space="preserve">projektu </w:t>
      </w:r>
      <w:r w:rsidRPr="0073389C">
        <w:rPr>
          <w:rFonts w:cs="Arial"/>
          <w:szCs w:val="19"/>
          <w:lang w:val="sk-SK"/>
        </w:rPr>
        <w:t xml:space="preserve">pri dodržaní podmienky vyplývajúcej z čl. </w:t>
      </w:r>
      <w:r w:rsidR="00A27619" w:rsidRPr="0073389C">
        <w:rPr>
          <w:rFonts w:cs="Arial"/>
          <w:szCs w:val="19"/>
          <w:lang w:val="sk-SK"/>
        </w:rPr>
        <w:t xml:space="preserve">71 </w:t>
      </w:r>
      <w:r w:rsidRPr="0073389C">
        <w:rPr>
          <w:rFonts w:cs="Arial"/>
          <w:szCs w:val="19"/>
          <w:lang w:val="sk-SK"/>
        </w:rPr>
        <w:t xml:space="preserve">ods. 1 všeobecného nariadenia vyplýva podmienka, v zmysle ktorej nemôže počas obdobia 5 rokov </w:t>
      </w:r>
      <w:r w:rsidR="00A27619" w:rsidRPr="0073389C">
        <w:rPr>
          <w:rFonts w:cs="Arial"/>
          <w:szCs w:val="19"/>
          <w:lang w:val="sk-SK"/>
        </w:rPr>
        <w:t xml:space="preserve">(resp. 3 rokov v prípade MSP, alebo v období stanovenom v pravidlách o štátnej pomoci) </w:t>
      </w:r>
      <w:r w:rsidRPr="0073389C">
        <w:rPr>
          <w:rFonts w:cs="Arial"/>
          <w:szCs w:val="19"/>
          <w:lang w:val="sk-SK"/>
        </w:rPr>
        <w:t xml:space="preserve">od </w:t>
      </w:r>
      <w:r w:rsidR="00DC55DD" w:rsidRPr="0073389C">
        <w:rPr>
          <w:rFonts w:cs="Arial"/>
          <w:szCs w:val="19"/>
          <w:lang w:val="sk-SK"/>
        </w:rPr>
        <w:t xml:space="preserve">schválenia </w:t>
      </w:r>
      <w:r w:rsidRPr="0073389C">
        <w:rPr>
          <w:rFonts w:cs="Arial"/>
          <w:szCs w:val="19"/>
          <w:lang w:val="sk-SK"/>
        </w:rPr>
        <w:t>záverečnej platby prijímateľovi dôjsť k</w:t>
      </w:r>
      <w:r w:rsidR="00DC55DD" w:rsidRPr="0073389C">
        <w:rPr>
          <w:rFonts w:cs="Arial"/>
          <w:szCs w:val="19"/>
          <w:lang w:val="sk-SK"/>
        </w:rPr>
        <w:t>:</w:t>
      </w:r>
      <w:r w:rsidRPr="0073389C">
        <w:rPr>
          <w:rFonts w:cs="Arial"/>
          <w:szCs w:val="19"/>
          <w:lang w:val="sk-SK"/>
        </w:rPr>
        <w:t xml:space="preserve"> skončeniu alebo premiestneniu výrobnej činnosti mimo oblasti programu; </w:t>
      </w:r>
      <w:r w:rsidR="00DC55DD" w:rsidRPr="0073389C">
        <w:rPr>
          <w:rFonts w:cs="Arial"/>
          <w:szCs w:val="19"/>
          <w:lang w:val="sk-SK"/>
        </w:rPr>
        <w:t>k zmene</w:t>
      </w:r>
      <w:r w:rsidRPr="0073389C">
        <w:rPr>
          <w:rFonts w:cs="Arial"/>
          <w:szCs w:val="19"/>
          <w:lang w:val="sk-SK"/>
        </w:rPr>
        <w:t xml:space="preserve"> vlastníctva položky infraštruktúry, ktorá poskytuje firme alebo orgánu verejnej moci</w:t>
      </w:r>
      <w:r w:rsidR="00DC55DD" w:rsidRPr="0073389C">
        <w:rPr>
          <w:rFonts w:cs="Arial"/>
          <w:szCs w:val="19"/>
          <w:lang w:val="sk-SK"/>
        </w:rPr>
        <w:t xml:space="preserve"> neoprávnené zvýhodnenie; </w:t>
      </w:r>
      <w:r w:rsidRPr="0073389C">
        <w:rPr>
          <w:rFonts w:cs="Arial"/>
          <w:szCs w:val="19"/>
          <w:lang w:val="sk-SK"/>
        </w:rPr>
        <w:t>podstat</w:t>
      </w:r>
      <w:r w:rsidR="00DC55DD" w:rsidRPr="0073389C">
        <w:rPr>
          <w:rFonts w:cs="Arial"/>
          <w:szCs w:val="19"/>
          <w:lang w:val="sk-SK"/>
        </w:rPr>
        <w:t>nej zmene</w:t>
      </w:r>
      <w:r w:rsidRPr="0073389C">
        <w:rPr>
          <w:rFonts w:cs="Arial"/>
          <w:szCs w:val="19"/>
          <w:lang w:val="sk-SK"/>
        </w:rPr>
        <w:t xml:space="preserve">, ktorá ovplyvňuje povahu operácie, ciele alebo podmienky realizácie, čo by spôsobilo narušenie jej pôvodných </w:t>
      </w:r>
      <w:r w:rsidR="00DC55DD" w:rsidRPr="0073389C">
        <w:rPr>
          <w:rFonts w:cs="Arial"/>
          <w:szCs w:val="19"/>
          <w:lang w:val="sk-SK"/>
        </w:rPr>
        <w:t>cieľov;</w:t>
      </w:r>
    </w:p>
    <w:p w14:paraId="7A55CDFE"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Úhrada účtovného dokladu</w:t>
      </w:r>
      <w:r w:rsidRPr="0073389C">
        <w:rPr>
          <w:rFonts w:cs="Arial"/>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pohľadávky prijímateľa z poskytnutého nenávratného finančného príspevku v súhrnnej žiadosti o</w:t>
      </w:r>
      <w:r w:rsidR="00DC55DD" w:rsidRPr="0073389C">
        <w:rPr>
          <w:rFonts w:cs="Arial"/>
          <w:szCs w:val="19"/>
          <w:lang w:val="sk-SK"/>
        </w:rPr>
        <w:t> </w:t>
      </w:r>
      <w:r w:rsidRPr="0073389C">
        <w:rPr>
          <w:rFonts w:cs="Arial"/>
          <w:szCs w:val="19"/>
          <w:lang w:val="sk-SK"/>
        </w:rPr>
        <w:t>platbu</w:t>
      </w:r>
      <w:r w:rsidR="00DC55DD" w:rsidRPr="0073389C">
        <w:rPr>
          <w:rFonts w:cs="Arial"/>
          <w:szCs w:val="19"/>
          <w:lang w:val="sk-SK"/>
        </w:rPr>
        <w:t>;</w:t>
      </w:r>
    </w:p>
    <w:p w14:paraId="7A55CDFF" w14:textId="7133D5C0"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Ukončenie realizácie</w:t>
      </w:r>
      <w:r w:rsidR="00821A36" w:rsidRPr="0073389C">
        <w:rPr>
          <w:rFonts w:cs="Arial"/>
          <w:b/>
          <w:szCs w:val="19"/>
          <w:lang w:val="sk-SK"/>
        </w:rPr>
        <w:t xml:space="preserve"> hlavných</w:t>
      </w:r>
      <w:r w:rsidRPr="0073389C">
        <w:rPr>
          <w:rFonts w:cs="Arial"/>
          <w:b/>
          <w:szCs w:val="19"/>
          <w:lang w:val="sk-SK"/>
        </w:rPr>
        <w:t xml:space="preserve"> aktivít projektu</w:t>
      </w:r>
      <w:r w:rsidRPr="0073389C">
        <w:rPr>
          <w:rFonts w:cs="Arial"/>
          <w:szCs w:val="19"/>
          <w:lang w:val="sk-SK"/>
        </w:rPr>
        <w:t xml:space="preserve"> - </w:t>
      </w:r>
      <w:r w:rsidR="00821A36" w:rsidRPr="0073389C">
        <w:rPr>
          <w:rFonts w:cs="Arial"/>
          <w:szCs w:val="19"/>
          <w:lang w:val="sk-SK"/>
        </w:rPr>
        <w:t xml:space="preserve">predstavuje ukončenie tzv. fyzickej realizácie </w:t>
      </w:r>
      <w:r w:rsidR="00E55ACE" w:rsidRPr="0073389C">
        <w:rPr>
          <w:rFonts w:cs="Arial"/>
          <w:szCs w:val="19"/>
          <w:lang w:val="sk-SK"/>
        </w:rPr>
        <w:t>p</w:t>
      </w:r>
      <w:r w:rsidR="00821A36" w:rsidRPr="0073389C">
        <w:rPr>
          <w:rFonts w:cs="Arial"/>
          <w:szCs w:val="19"/>
          <w:lang w:val="sk-SK"/>
        </w:rPr>
        <w:t xml:space="preserve">rojektu. Realizácia hlavných aktivít </w:t>
      </w:r>
      <w:r w:rsidR="00E55ACE" w:rsidRPr="0073389C">
        <w:rPr>
          <w:rFonts w:cs="Arial"/>
          <w:szCs w:val="19"/>
          <w:lang w:val="sk-SK"/>
        </w:rPr>
        <w:t>p</w:t>
      </w:r>
      <w:r w:rsidR="00821A36" w:rsidRPr="0073389C">
        <w:rPr>
          <w:rFonts w:cs="Arial"/>
          <w:szCs w:val="19"/>
          <w:lang w:val="sk-SK"/>
        </w:rPr>
        <w:t xml:space="preserve">rojektu sa považuje za ukončenú v kalendárny deň, kedy </w:t>
      </w:r>
      <w:r w:rsidR="00E55ACE" w:rsidRPr="0073389C">
        <w:rPr>
          <w:rFonts w:cs="Arial"/>
          <w:szCs w:val="19"/>
          <w:lang w:val="sk-SK"/>
        </w:rPr>
        <w:t>p</w:t>
      </w:r>
      <w:r w:rsidR="00821A36" w:rsidRPr="0073389C">
        <w:rPr>
          <w:rFonts w:cs="Arial"/>
          <w:szCs w:val="19"/>
          <w:lang w:val="sk-SK"/>
        </w:rPr>
        <w:t>rijímateľ kumulatívne splní podmienky uvedené v</w:t>
      </w:r>
      <w:r w:rsidR="006C7043">
        <w:rPr>
          <w:rFonts w:cs="Arial"/>
          <w:szCs w:val="19"/>
          <w:lang w:val="sk-SK"/>
        </w:rPr>
        <w:t>o</w:t>
      </w:r>
      <w:r w:rsidR="00821A36" w:rsidRPr="0073389C">
        <w:rPr>
          <w:rFonts w:cs="Arial"/>
          <w:szCs w:val="19"/>
          <w:lang w:val="sk-SK"/>
        </w:rPr>
        <w:t xml:space="preserve"> VZP </w:t>
      </w:r>
      <w:r w:rsidR="00E55ACE" w:rsidRPr="0073389C">
        <w:rPr>
          <w:rFonts w:cs="Arial"/>
          <w:szCs w:val="19"/>
          <w:lang w:val="sk-SK"/>
        </w:rPr>
        <w:t>z</w:t>
      </w:r>
      <w:r w:rsidR="00821A36" w:rsidRPr="0073389C">
        <w:rPr>
          <w:rFonts w:cs="Arial"/>
          <w:szCs w:val="19"/>
          <w:lang w:val="sk-SK"/>
        </w:rPr>
        <w:t>mluvy o NFP čl. 1 ods. 3</w:t>
      </w:r>
      <w:r w:rsidR="00480D9E">
        <w:rPr>
          <w:rFonts w:cs="Arial"/>
          <w:szCs w:val="19"/>
          <w:lang w:val="sk-SK"/>
        </w:rPr>
        <w:t xml:space="preserve"> a</w:t>
      </w:r>
      <w:r w:rsidR="00F93F4E">
        <w:rPr>
          <w:rFonts w:cs="Arial"/>
          <w:szCs w:val="19"/>
          <w:lang w:val="sk-SK"/>
        </w:rPr>
        <w:t> podmienky uvedené v</w:t>
      </w:r>
      <w:r w:rsidR="00586BA1">
        <w:rPr>
          <w:rFonts w:cs="Arial"/>
          <w:szCs w:val="19"/>
          <w:lang w:val="sk-SK"/>
        </w:rPr>
        <w:t>o</w:t>
      </w:r>
      <w:r w:rsidR="00F93F4E">
        <w:rPr>
          <w:rFonts w:cs="Arial"/>
          <w:szCs w:val="19"/>
          <w:lang w:val="sk-SK"/>
        </w:rPr>
        <w:t xml:space="preserve"> </w:t>
      </w:r>
      <w:r w:rsidR="00480D9E">
        <w:rPr>
          <w:rFonts w:cs="Arial"/>
          <w:szCs w:val="19"/>
          <w:lang w:val="sk-SK"/>
        </w:rPr>
        <w:t xml:space="preserve">VP </w:t>
      </w:r>
      <w:r w:rsidR="00F93F4E">
        <w:rPr>
          <w:rFonts w:cs="Arial"/>
          <w:szCs w:val="19"/>
          <w:lang w:val="sk-SK"/>
        </w:rPr>
        <w:t>č</w:t>
      </w:r>
      <w:r w:rsidR="00480D9E">
        <w:rPr>
          <w:rFonts w:cs="Arial"/>
          <w:szCs w:val="19"/>
          <w:lang w:val="sk-SK"/>
        </w:rPr>
        <w:t>l.1 ods.3</w:t>
      </w:r>
      <w:r w:rsidR="00821A36" w:rsidRPr="0073389C">
        <w:rPr>
          <w:rFonts w:cs="Arial"/>
          <w:szCs w:val="19"/>
          <w:lang w:val="sk-SK"/>
        </w:rPr>
        <w:t>)</w:t>
      </w:r>
      <w:r w:rsidR="001E445D">
        <w:rPr>
          <w:rFonts w:cs="Arial"/>
          <w:szCs w:val="19"/>
          <w:lang w:val="sk-SK"/>
        </w:rPr>
        <w:t>;</w:t>
      </w:r>
    </w:p>
    <w:p w14:paraId="7A55CE00" w14:textId="77777777" w:rsidR="00F6246B" w:rsidRPr="0073389C" w:rsidRDefault="00F6246B" w:rsidP="007B5322">
      <w:pPr>
        <w:pStyle w:val="Bulletslevel1"/>
        <w:spacing w:after="120" w:line="288" w:lineRule="auto"/>
        <w:ind w:left="568" w:hanging="284"/>
        <w:jc w:val="both"/>
        <w:rPr>
          <w:rFonts w:cs="Arial"/>
          <w:color w:val="231F20"/>
          <w:szCs w:val="19"/>
          <w:lang w:val="sk-SK"/>
        </w:rPr>
      </w:pPr>
      <w:r w:rsidRPr="0073389C">
        <w:rPr>
          <w:rFonts w:cs="Arial"/>
          <w:b/>
          <w:szCs w:val="19"/>
          <w:lang w:val="sk-SK"/>
        </w:rPr>
        <w:t xml:space="preserve">Užívateľ - </w:t>
      </w:r>
      <w:r w:rsidRPr="0073389C">
        <w:rPr>
          <w:rFonts w:cs="Arial"/>
          <w:szCs w:val="19"/>
          <w:lang w:val="sk-SK"/>
        </w:rPr>
        <w:t>osoba, ktorej prijímateľ alebo partner poskytuje príspevok alebo jeho časť za podmienok určených vo výzve alebo vo vyzvaní pre národný proje</w:t>
      </w:r>
      <w:r w:rsidR="005C67A9" w:rsidRPr="0073389C">
        <w:rPr>
          <w:rFonts w:cs="Arial"/>
          <w:szCs w:val="19"/>
          <w:lang w:val="sk-SK"/>
        </w:rPr>
        <w:t>k</w:t>
      </w:r>
      <w:r w:rsidRPr="0073389C">
        <w:rPr>
          <w:rFonts w:cs="Arial"/>
          <w:szCs w:val="19"/>
          <w:lang w:val="sk-SK"/>
        </w:rPr>
        <w:t>t na základe predchádzajúceho písomného súhlasu poskytovateľa a v súlade so zmluvou uzavretou medzi prijímateľom a užívateľ</w:t>
      </w:r>
      <w:r w:rsidR="00DC55DD" w:rsidRPr="0073389C">
        <w:rPr>
          <w:rFonts w:cs="Arial"/>
          <w:szCs w:val="19"/>
          <w:lang w:val="sk-SK"/>
        </w:rPr>
        <w:t>om alebo partnerom a užívateľom;</w:t>
      </w:r>
    </w:p>
    <w:p w14:paraId="7A55CE01" w14:textId="7C69E916" w:rsidR="00821A36" w:rsidRPr="0073389C" w:rsidRDefault="00821A36" w:rsidP="007B5322">
      <w:pPr>
        <w:pStyle w:val="Bulletslevel1"/>
        <w:spacing w:after="120" w:line="288" w:lineRule="auto"/>
        <w:ind w:left="568" w:hanging="284"/>
        <w:jc w:val="both"/>
        <w:rPr>
          <w:rFonts w:cs="Arial"/>
          <w:szCs w:val="19"/>
          <w:lang w:val="sk-SK"/>
        </w:rPr>
      </w:pPr>
      <w:r w:rsidRPr="0073389C">
        <w:rPr>
          <w:rFonts w:cs="Arial"/>
          <w:b/>
          <w:szCs w:val="19"/>
          <w:lang w:val="sk-SK"/>
        </w:rPr>
        <w:t>Verejné obstarávanie alebo VO</w:t>
      </w:r>
      <w:r w:rsidRPr="0073389C">
        <w:rPr>
          <w:rFonts w:cs="Arial"/>
          <w:szCs w:val="19"/>
          <w:lang w:val="sk-SK"/>
        </w:rPr>
        <w:t xml:space="preserve"> – postupy obstarávania služieb, tovarov a stavebných prác v zmysle </w:t>
      </w:r>
      <w:r w:rsidR="008D77CA" w:rsidRPr="0073389C">
        <w:rPr>
          <w:rFonts w:cs="Arial"/>
          <w:szCs w:val="19"/>
          <w:lang w:val="sk-SK"/>
        </w:rPr>
        <w:t>ZVO</w:t>
      </w:r>
      <w:r w:rsidRPr="0073389C">
        <w:rPr>
          <w:rFonts w:cs="Arial"/>
          <w:szCs w:val="19"/>
          <w:lang w:val="sk-SK"/>
        </w:rPr>
        <w:t xml:space="preserve"> v súvislosti s výberom </w:t>
      </w:r>
      <w:r w:rsidR="00E55ACE" w:rsidRPr="0073389C">
        <w:rPr>
          <w:rFonts w:cs="Arial"/>
          <w:szCs w:val="19"/>
          <w:lang w:val="sk-SK"/>
        </w:rPr>
        <w:t>d</w:t>
      </w:r>
      <w:r w:rsidRPr="0073389C">
        <w:rPr>
          <w:rFonts w:cs="Arial"/>
          <w:szCs w:val="19"/>
          <w:lang w:val="sk-SK"/>
        </w:rPr>
        <w:t xml:space="preserve">odávateľa; ak sa v </w:t>
      </w:r>
      <w:r w:rsidR="00E55ACE" w:rsidRPr="0073389C">
        <w:rPr>
          <w:rFonts w:cs="Arial"/>
          <w:szCs w:val="19"/>
          <w:lang w:val="sk-SK"/>
        </w:rPr>
        <w:t>z</w:t>
      </w:r>
      <w:r w:rsidRPr="0073389C">
        <w:rPr>
          <w:rFonts w:cs="Arial"/>
          <w:szCs w:val="19"/>
          <w:lang w:val="sk-SK"/>
        </w:rPr>
        <w:t xml:space="preserve">mluve o NFP uvádza pojem </w:t>
      </w:r>
      <w:r w:rsidR="00E55ACE" w:rsidRPr="0073389C">
        <w:rPr>
          <w:rFonts w:cs="Arial"/>
          <w:szCs w:val="19"/>
          <w:lang w:val="sk-SK"/>
        </w:rPr>
        <w:t>v</w:t>
      </w:r>
      <w:r w:rsidRPr="0073389C">
        <w:rPr>
          <w:rFonts w:cs="Arial"/>
          <w:szCs w:val="19"/>
          <w:lang w:val="sk-SK"/>
        </w:rPr>
        <w:t xml:space="preserve">erejné obstarávanie vo všeobecnom význame obstarávania služieb, tovarov a stavebných prác, t.j. bez ohľadu na konkrétne postupy obstarávania, zahŕňa </w:t>
      </w:r>
      <w:r w:rsidRPr="0073389C">
        <w:rPr>
          <w:rFonts w:cs="Arial"/>
          <w:b/>
          <w:szCs w:val="19"/>
          <w:lang w:val="sk-SK"/>
        </w:rPr>
        <w:t>aj iné druhy obsta</w:t>
      </w:r>
      <w:r w:rsidR="008D77CA" w:rsidRPr="0073389C">
        <w:rPr>
          <w:rFonts w:cs="Arial"/>
          <w:b/>
          <w:szCs w:val="19"/>
          <w:lang w:val="sk-SK"/>
        </w:rPr>
        <w:t>rávania nespadajúce pod Z</w:t>
      </w:r>
      <w:r w:rsidRPr="0073389C">
        <w:rPr>
          <w:rFonts w:cs="Arial"/>
          <w:b/>
          <w:szCs w:val="19"/>
          <w:lang w:val="sk-SK"/>
        </w:rPr>
        <w:t>VO</w:t>
      </w:r>
      <w:r w:rsidRPr="0073389C">
        <w:rPr>
          <w:rFonts w:cs="Arial"/>
          <w:szCs w:val="19"/>
          <w:lang w:val="sk-SK"/>
        </w:rPr>
        <w:t>, ak ich právny poriadok SR pre konkrétny prípad pripúšťa</w:t>
      </w:r>
      <w:r w:rsidR="001E445D">
        <w:rPr>
          <w:rFonts w:cs="Arial"/>
          <w:szCs w:val="19"/>
          <w:lang w:val="sk-SK"/>
        </w:rPr>
        <w:t>;</w:t>
      </w:r>
    </w:p>
    <w:p w14:paraId="7A55CE0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Verejné výdavky -</w:t>
      </w:r>
      <w:r w:rsidRPr="0073389C">
        <w:rPr>
          <w:rFonts w:cs="Arial"/>
          <w:szCs w:val="19"/>
          <w:lang w:val="sk-SK"/>
        </w:rPr>
        <w:t xml:space="preserve"> </w:t>
      </w:r>
      <w:r w:rsidR="002E1D0D" w:rsidRPr="0073389C">
        <w:rPr>
          <w:rFonts w:cs="Arial"/>
          <w:szCs w:val="19"/>
          <w:lang w:val="sk-SK"/>
        </w:rPr>
        <w:t>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r w:rsidRPr="0073389C">
        <w:rPr>
          <w:rFonts w:cs="Arial"/>
          <w:szCs w:val="19"/>
          <w:lang w:val="sk-SK"/>
        </w:rPr>
        <w:t>;</w:t>
      </w:r>
    </w:p>
    <w:p w14:paraId="7A55CE03" w14:textId="77777777"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Vlastné zdroje prijímateľa</w:t>
      </w:r>
      <w:r w:rsidR="00C63973" w:rsidRPr="0073389C">
        <w:rPr>
          <w:rFonts w:cs="Arial"/>
          <w:b/>
          <w:szCs w:val="19"/>
          <w:lang w:val="sk-SK"/>
        </w:rPr>
        <w:t xml:space="preserve"> </w:t>
      </w:r>
      <w:r w:rsidRPr="0073389C">
        <w:rPr>
          <w:rFonts w:cs="Arial"/>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14:paraId="27E638EB" w14:textId="77777777" w:rsidR="00D45062" w:rsidRPr="0073389C" w:rsidRDefault="00D45062" w:rsidP="00BD7F13">
      <w:pPr>
        <w:pStyle w:val="Bulletslevel1"/>
        <w:spacing w:after="120" w:line="288" w:lineRule="auto"/>
        <w:ind w:left="568" w:hanging="284"/>
        <w:jc w:val="both"/>
        <w:rPr>
          <w:lang w:val="sk-SK"/>
        </w:rPr>
      </w:pPr>
      <w:r w:rsidRPr="0073389C">
        <w:rPr>
          <w:b/>
          <w:lang w:val="sk-SK"/>
        </w:rPr>
        <w:t>Výzva na prekladanie žiadosti</w:t>
      </w:r>
      <w:r w:rsidRPr="0073389C">
        <w:rPr>
          <w:lang w:val="sk-SK"/>
        </w:rPr>
        <w:t xml:space="preserve"> alebo </w:t>
      </w:r>
      <w:r w:rsidR="00D76DD9">
        <w:rPr>
          <w:b/>
          <w:lang w:val="sk-SK"/>
        </w:rPr>
        <w:t>v</w:t>
      </w:r>
      <w:r w:rsidRPr="0073389C">
        <w:rPr>
          <w:b/>
          <w:lang w:val="sk-SK"/>
        </w:rPr>
        <w:t>ýzva</w:t>
      </w:r>
      <w:r w:rsidRPr="0073389C">
        <w:rPr>
          <w:lang w:val="sk-SK"/>
        </w:rPr>
        <w:t xml:space="preserve"> - východiskový metodický a odborný podklad zo strany poskytovateľa, na základe ktorého </w:t>
      </w:r>
      <w:r w:rsidR="00BD7F13">
        <w:rPr>
          <w:lang w:val="sk-SK"/>
        </w:rPr>
        <w:t>p</w:t>
      </w:r>
      <w:r w:rsidRPr="0073389C">
        <w:rPr>
          <w:lang w:val="sk-SK"/>
        </w:rPr>
        <w:t xml:space="preserve">rijímateľ v postavení žiadateľa vypracoval a predložil </w:t>
      </w:r>
      <w:r w:rsidR="00BD7F13">
        <w:rPr>
          <w:lang w:val="sk-SK"/>
        </w:rPr>
        <w:t>Žo</w:t>
      </w:r>
      <w:r w:rsidRPr="0073389C">
        <w:rPr>
          <w:lang w:val="sk-SK"/>
        </w:rPr>
        <w:t xml:space="preserve">NFP poskytovateľovi. </w:t>
      </w:r>
      <w:r w:rsidR="00676E31" w:rsidRPr="00377CD0">
        <w:rPr>
          <w:lang w:val="sk-SK"/>
        </w:rPr>
        <w:t>Výzvou sa rozumie aj vyzvanie, ak v prípade tzv. národných projektov nahrádza vyzvanie výzvu v zmysle § 26 ods. 3 Zákona o príspevku z EŠIF a v prípade projektov technickej pomoci v zmysle §28 ods. 1 Zákona o príspevku z EŠIF</w:t>
      </w:r>
      <w:r w:rsidRPr="0073389C">
        <w:rPr>
          <w:lang w:val="sk-SK"/>
        </w:rPr>
        <w:t>;</w:t>
      </w:r>
    </w:p>
    <w:p w14:paraId="7A55CE05" w14:textId="743DEED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Zmluva o poskytnutí nenávratného finančného príspevku (ďalej </w:t>
      </w:r>
      <w:r w:rsidR="004508B6" w:rsidRPr="0073389C">
        <w:rPr>
          <w:rFonts w:cs="Arial"/>
          <w:b/>
          <w:szCs w:val="19"/>
          <w:lang w:val="sk-SK"/>
        </w:rPr>
        <w:t>aj</w:t>
      </w:r>
      <w:r w:rsidR="002F1973" w:rsidRPr="0073389C">
        <w:rPr>
          <w:rFonts w:cs="Arial"/>
          <w:b/>
          <w:szCs w:val="19"/>
          <w:lang w:val="sk-SK"/>
        </w:rPr>
        <w:t xml:space="preserve">, </w:t>
      </w:r>
      <w:r w:rsidR="00EA4CB8" w:rsidRPr="0073389C">
        <w:rPr>
          <w:rFonts w:cs="Arial"/>
          <w:b/>
          <w:szCs w:val="19"/>
          <w:lang w:val="sk-SK"/>
        </w:rPr>
        <w:t>„</w:t>
      </w:r>
      <w:r w:rsidR="00E55ACE" w:rsidRPr="0073389C">
        <w:rPr>
          <w:rFonts w:cs="Arial"/>
          <w:b/>
          <w:szCs w:val="19"/>
          <w:lang w:val="sk-SK"/>
        </w:rPr>
        <w:t xml:space="preserve">zmluva </w:t>
      </w:r>
      <w:r w:rsidR="002F1973" w:rsidRPr="0073389C">
        <w:rPr>
          <w:rFonts w:cs="Arial"/>
          <w:b/>
          <w:szCs w:val="19"/>
          <w:lang w:val="sk-SK"/>
        </w:rPr>
        <w:t>o</w:t>
      </w:r>
      <w:r w:rsidR="00EA4CB8" w:rsidRPr="0073389C">
        <w:rPr>
          <w:rFonts w:cs="Arial"/>
          <w:b/>
          <w:szCs w:val="19"/>
          <w:lang w:val="sk-SK"/>
        </w:rPr>
        <w:t> </w:t>
      </w:r>
      <w:r w:rsidR="002F1973" w:rsidRPr="0073389C">
        <w:rPr>
          <w:rFonts w:cs="Arial"/>
          <w:b/>
          <w:szCs w:val="19"/>
          <w:lang w:val="sk-SK"/>
        </w:rPr>
        <w:t>NFP</w:t>
      </w:r>
      <w:r w:rsidR="00EA4CB8" w:rsidRPr="0073389C">
        <w:rPr>
          <w:rFonts w:cs="Arial"/>
          <w:b/>
          <w:szCs w:val="19"/>
          <w:lang w:val="sk-SK"/>
        </w:rPr>
        <w:t>“</w:t>
      </w:r>
      <w:r w:rsidR="002F1973" w:rsidRPr="0073389C">
        <w:rPr>
          <w:rFonts w:cs="Arial"/>
          <w:b/>
          <w:szCs w:val="19"/>
          <w:lang w:val="sk-SK"/>
        </w:rPr>
        <w:t>,</w:t>
      </w:r>
      <w:r w:rsidRPr="0073389C">
        <w:rPr>
          <w:rFonts w:cs="Arial"/>
          <w:b/>
          <w:szCs w:val="19"/>
          <w:lang w:val="sk-SK"/>
        </w:rPr>
        <w:t xml:space="preserve"> prípadne „</w:t>
      </w:r>
      <w:r w:rsidR="00E55ACE" w:rsidRPr="0073389C">
        <w:rPr>
          <w:rFonts w:cs="Arial"/>
          <w:b/>
          <w:szCs w:val="19"/>
          <w:lang w:val="sk-SK"/>
        </w:rPr>
        <w:t>zmluva</w:t>
      </w:r>
      <w:r w:rsidRPr="0073389C">
        <w:rPr>
          <w:rFonts w:cs="Arial"/>
          <w:b/>
          <w:szCs w:val="19"/>
          <w:lang w:val="sk-SK"/>
        </w:rPr>
        <w:t>“)</w:t>
      </w:r>
      <w:r w:rsidRPr="0073389C">
        <w:rPr>
          <w:rFonts w:cs="Arial"/>
          <w:szCs w:val="19"/>
          <w:lang w:val="sk-SK"/>
        </w:rPr>
        <w:t xml:space="preserve"> - podrobná zmluva o podpore projektu financovaného zo štrukturálnych a investičných fondov alebo Kohézneho fondu a štátneho rozpočtu uzatvorená medzi riadiacim orgánom/sprostredkovateľským orgánom a prijímateľom, určujúca podmienky poskytnutia pomoci, ako aj práva a povinnosti zúčastnených strán. Zmluva stanovuje práva a povinnosti zmluvných strán ako aj podmienky platné pre podporu projektu prostriedkami verejných rozpočtov, najmä v súlade so zákonom </w:t>
      </w:r>
      <w:r w:rsidR="008D77CA" w:rsidRPr="0073389C">
        <w:rPr>
          <w:rFonts w:cs="Arial"/>
          <w:szCs w:val="19"/>
          <w:lang w:val="sk-SK"/>
        </w:rPr>
        <w:t>o rozpočtových pravidlách</w:t>
      </w:r>
      <w:r w:rsidR="00292BD2" w:rsidRPr="0073389C">
        <w:rPr>
          <w:rFonts w:cs="Arial"/>
          <w:szCs w:val="19"/>
          <w:lang w:val="sk-SK"/>
        </w:rPr>
        <w:t xml:space="preserve"> a je uzavretá podľa § 269 ods. 2 </w:t>
      </w:r>
      <w:r w:rsidR="008D77CA" w:rsidRPr="0073389C">
        <w:rPr>
          <w:rFonts w:cs="Arial"/>
          <w:szCs w:val="19"/>
          <w:lang w:val="sk-SK"/>
        </w:rPr>
        <w:t xml:space="preserve">obchodného zákonníka a </w:t>
      </w:r>
      <w:r w:rsidR="00292BD2" w:rsidRPr="0073389C">
        <w:rPr>
          <w:rFonts w:cs="Arial"/>
          <w:szCs w:val="19"/>
          <w:lang w:val="sk-SK"/>
        </w:rPr>
        <w:t>podľa §25 zák</w:t>
      </w:r>
      <w:r w:rsidR="008D77CA" w:rsidRPr="0073389C">
        <w:rPr>
          <w:rFonts w:cs="Arial"/>
          <w:szCs w:val="19"/>
          <w:lang w:val="sk-SK"/>
        </w:rPr>
        <w:t>ona o príspevku z</w:t>
      </w:r>
      <w:r w:rsidR="003724F2">
        <w:rPr>
          <w:rFonts w:cs="Arial"/>
          <w:szCs w:val="19"/>
          <w:lang w:val="sk-SK"/>
        </w:rPr>
        <w:t> </w:t>
      </w:r>
      <w:r w:rsidR="008D77CA" w:rsidRPr="0073389C">
        <w:rPr>
          <w:rFonts w:cs="Arial"/>
          <w:szCs w:val="19"/>
          <w:lang w:val="sk-SK"/>
        </w:rPr>
        <w:t>EŠIF</w:t>
      </w:r>
      <w:r w:rsidR="003724F2">
        <w:rPr>
          <w:rFonts w:cs="Arial"/>
          <w:szCs w:val="19"/>
          <w:lang w:val="sk-SK"/>
        </w:rPr>
        <w:t>.</w:t>
      </w:r>
      <w:r w:rsidR="003724F2" w:rsidRPr="003724F2">
        <w:rPr>
          <w:rFonts w:cs="Arial"/>
          <w:szCs w:val="19"/>
          <w:lang w:val="sk-SK"/>
        </w:rPr>
        <w:t xml:space="preserve"> </w:t>
      </w:r>
      <w:r w:rsidR="003724F2">
        <w:rPr>
          <w:rFonts w:cs="Arial"/>
          <w:szCs w:val="19"/>
          <w:lang w:val="sk-SK"/>
        </w:rPr>
        <w:t xml:space="preserve">Pre potreby tohto materiálu sa </w:t>
      </w:r>
      <w:r w:rsidR="003724F2">
        <w:rPr>
          <w:rFonts w:cs="Arial"/>
          <w:szCs w:val="16"/>
          <w:lang w:val="sk-SK"/>
        </w:rPr>
        <w:t>p</w:t>
      </w:r>
      <w:r w:rsidR="003724F2" w:rsidRPr="00932977">
        <w:rPr>
          <w:rFonts w:cs="Arial"/>
          <w:szCs w:val="16"/>
          <w:lang w:val="sk-SK"/>
        </w:rPr>
        <w:t xml:space="preserve">od zmluvou o poskytnutí nenávratného finančného príspevku rozumie aj v relevantných prípadoch "Rozhodnutie o schválení </w:t>
      </w:r>
      <w:r w:rsidR="003724F2">
        <w:rPr>
          <w:rFonts w:cs="Arial"/>
          <w:szCs w:val="16"/>
          <w:lang w:val="sk-SK"/>
        </w:rPr>
        <w:t>žiadosti o nenávratný finančný príspevok</w:t>
      </w:r>
      <w:r w:rsidR="003724F2" w:rsidRPr="00932977">
        <w:rPr>
          <w:rFonts w:cs="Arial"/>
          <w:szCs w:val="16"/>
          <w:lang w:val="sk-SK"/>
        </w:rPr>
        <w:t>"</w:t>
      </w:r>
      <w:r w:rsidR="003724F2" w:rsidRPr="00932977">
        <w:rPr>
          <w:lang w:val="sk-SK"/>
        </w:rPr>
        <w:t>, kedy je poskytovateľ a prijímateľ tá istá osoba</w:t>
      </w:r>
      <w:r w:rsidR="003724F2">
        <w:rPr>
          <w:lang w:val="sk-SK"/>
        </w:rPr>
        <w:t>.</w:t>
      </w:r>
      <w:r w:rsidRPr="0073389C">
        <w:rPr>
          <w:rFonts w:cs="Arial"/>
          <w:szCs w:val="19"/>
          <w:lang w:val="sk-SK"/>
        </w:rPr>
        <w:t>;</w:t>
      </w:r>
    </w:p>
    <w:p w14:paraId="7A55CE06" w14:textId="413EA955"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Zoznam </w:t>
      </w:r>
      <w:r w:rsidR="00E70DF8" w:rsidRPr="0073389C">
        <w:rPr>
          <w:rFonts w:cs="Arial"/>
          <w:b/>
          <w:szCs w:val="19"/>
          <w:lang w:val="sk-SK"/>
        </w:rPr>
        <w:t xml:space="preserve">deklarovaných </w:t>
      </w:r>
      <w:r w:rsidRPr="0073389C">
        <w:rPr>
          <w:rFonts w:cs="Arial"/>
          <w:b/>
          <w:szCs w:val="19"/>
          <w:lang w:val="sk-SK"/>
        </w:rPr>
        <w:t>výdavkov</w:t>
      </w:r>
      <w:r w:rsidRPr="0073389C">
        <w:rPr>
          <w:rFonts w:cs="Arial"/>
          <w:szCs w:val="19"/>
          <w:lang w:val="sk-SK"/>
        </w:rPr>
        <w:t xml:space="preserve"> </w:t>
      </w:r>
      <w:r w:rsidR="001C578C" w:rsidRPr="0073389C">
        <w:rPr>
          <w:rFonts w:cs="Arial"/>
          <w:b/>
          <w:szCs w:val="19"/>
          <w:lang w:val="sk-SK"/>
        </w:rPr>
        <w:t>(ďalej aj „</w:t>
      </w:r>
      <w:r w:rsidR="001C578C">
        <w:rPr>
          <w:rFonts w:cs="Arial"/>
          <w:b/>
          <w:szCs w:val="19"/>
          <w:lang w:val="sk-SK"/>
        </w:rPr>
        <w:t>ZDV</w:t>
      </w:r>
      <w:r w:rsidR="001C578C" w:rsidRPr="0073389C">
        <w:rPr>
          <w:rFonts w:cs="Arial"/>
          <w:b/>
          <w:szCs w:val="19"/>
          <w:lang w:val="sk-SK"/>
        </w:rPr>
        <w:t>“)</w:t>
      </w:r>
      <w:r w:rsidR="008D1907">
        <w:rPr>
          <w:rFonts w:cs="Arial"/>
          <w:b/>
          <w:szCs w:val="19"/>
          <w:lang w:val="sk-SK"/>
        </w:rPr>
        <w:t xml:space="preserve"> </w:t>
      </w:r>
      <w:r w:rsidRPr="0073389C">
        <w:rPr>
          <w:rFonts w:cs="Arial"/>
          <w:szCs w:val="19"/>
          <w:lang w:val="sk-SK"/>
        </w:rPr>
        <w:t>– doklad predkladaný prijímateľom v rámci Operačného programu Efektívna verejná správa, ktorým deklaruje realizované výdavky za príslušné obdobie</w:t>
      </w:r>
      <w:r w:rsidR="00292BD2" w:rsidRPr="0073389C">
        <w:rPr>
          <w:rFonts w:cs="Arial"/>
          <w:szCs w:val="19"/>
          <w:lang w:val="sk-SK"/>
        </w:rPr>
        <w:t>. ZDV tvorí neoddeliteľnú súčasť formuláru žiadosti o platbu</w:t>
      </w:r>
      <w:r w:rsidRPr="0073389C">
        <w:rPr>
          <w:rFonts w:cs="Arial"/>
          <w:szCs w:val="19"/>
          <w:lang w:val="sk-SK"/>
        </w:rPr>
        <w:t>;</w:t>
      </w:r>
    </w:p>
    <w:p w14:paraId="7A55CE07" w14:textId="181BED4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Žiadosť o platbu (ďalej aj „ŽoP“)</w:t>
      </w:r>
      <w:r w:rsidR="00CA3154">
        <w:rPr>
          <w:rFonts w:cs="Arial"/>
          <w:b/>
          <w:szCs w:val="19"/>
          <w:lang w:val="sk-SK"/>
        </w:rPr>
        <w:t xml:space="preserve"> </w:t>
      </w:r>
      <w:r w:rsidRPr="0073389C">
        <w:rPr>
          <w:rFonts w:cs="Arial"/>
          <w:szCs w:val="19"/>
          <w:lang w:val="sk-SK"/>
        </w:rPr>
        <w:t xml:space="preserve">- </w:t>
      </w:r>
      <w:r w:rsidR="00821A36" w:rsidRPr="0073389C">
        <w:rPr>
          <w:rFonts w:cs="Arial"/>
          <w:szCs w:val="19"/>
          <w:lang w:val="sk-SK"/>
        </w:rPr>
        <w:t xml:space="preserve">dokument, ktorý pozostáva z formuláru žiadosti a povinných príloh, na základe ktorého je </w:t>
      </w:r>
      <w:r w:rsidR="00E55ACE" w:rsidRPr="0073389C">
        <w:rPr>
          <w:rFonts w:cs="Arial"/>
          <w:szCs w:val="19"/>
          <w:lang w:val="sk-SK"/>
        </w:rPr>
        <w:t>p</w:t>
      </w:r>
      <w:r w:rsidR="00821A36" w:rsidRPr="0073389C">
        <w:rPr>
          <w:rFonts w:cs="Arial"/>
          <w:szCs w:val="19"/>
          <w:lang w:val="sk-SK"/>
        </w:rPr>
        <w:t xml:space="preserve">rijímateľovi uhrádzaný príspevok, t.j. prostriedky EÚ a štátneho rozpočtu na spolufinancovanie v príslušnom pomere. </w:t>
      </w:r>
      <w:r w:rsidR="00E77BF4">
        <w:rPr>
          <w:rFonts w:cs="Arial"/>
          <w:szCs w:val="19"/>
          <w:lang w:val="sk-SK"/>
        </w:rPr>
        <w:t>ŽoP</w:t>
      </w:r>
      <w:r w:rsidR="00821A36" w:rsidRPr="0073389C">
        <w:rPr>
          <w:rFonts w:cs="Arial"/>
          <w:szCs w:val="19"/>
          <w:lang w:val="sk-SK"/>
        </w:rPr>
        <w:t xml:space="preserve"> prijímateľ eviduje v ITMS2014+</w:t>
      </w:r>
      <w:r w:rsidR="00DC55DD" w:rsidRPr="0073389C">
        <w:rPr>
          <w:rFonts w:cs="Arial"/>
          <w:szCs w:val="19"/>
          <w:lang w:val="sk-SK"/>
        </w:rPr>
        <w:t>;</w:t>
      </w:r>
    </w:p>
    <w:p w14:paraId="7A55CE08" w14:textId="31B07E1B"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Žiadosť o vrátenie finančných prostriedkov (ďalej aj „Ž</w:t>
      </w:r>
      <w:r w:rsidR="00DC55DD" w:rsidRPr="0073389C">
        <w:rPr>
          <w:rFonts w:cs="Arial"/>
          <w:b/>
          <w:szCs w:val="19"/>
          <w:lang w:val="sk-SK"/>
        </w:rPr>
        <w:t>oV</w:t>
      </w:r>
      <w:r w:rsidRPr="0073389C">
        <w:rPr>
          <w:rFonts w:cs="Arial"/>
          <w:b/>
          <w:szCs w:val="19"/>
          <w:lang w:val="sk-SK"/>
        </w:rPr>
        <w:t>FP“)</w:t>
      </w:r>
      <w:r w:rsidRPr="0073389C">
        <w:rPr>
          <w:rFonts w:cs="Arial"/>
          <w:szCs w:val="19"/>
          <w:lang w:val="sk-SK"/>
        </w:rPr>
        <w:t xml:space="preserve"> - doklad, ktorý pozostáva z formuláru žiadosti o vrátenie finančných prostriedkov a príloh, na ktorého základe má </w:t>
      </w:r>
      <w:r w:rsidR="004D1E44">
        <w:rPr>
          <w:rFonts w:cs="Arial"/>
          <w:szCs w:val="19"/>
          <w:lang w:val="sk-SK"/>
        </w:rPr>
        <w:t>p</w:t>
      </w:r>
      <w:r w:rsidR="004D1E44" w:rsidRPr="0073389C">
        <w:rPr>
          <w:rFonts w:cs="Arial"/>
          <w:szCs w:val="19"/>
          <w:lang w:val="sk-SK"/>
        </w:rPr>
        <w:t xml:space="preserve">rijímateľ </w:t>
      </w:r>
      <w:r w:rsidRPr="0073389C">
        <w:rPr>
          <w:rFonts w:cs="Arial"/>
          <w:szCs w:val="19"/>
          <w:lang w:val="sk-SK"/>
        </w:rPr>
        <w:t>povinnosť vrátiť finančné prostriedky v prís</w:t>
      </w:r>
      <w:r w:rsidR="00DC55DD" w:rsidRPr="0073389C">
        <w:rPr>
          <w:rFonts w:cs="Arial"/>
          <w:szCs w:val="19"/>
          <w:lang w:val="sk-SK"/>
        </w:rPr>
        <w:t xml:space="preserve">lušnom pomere na stanovené </w:t>
      </w:r>
      <w:r w:rsidR="00821A36" w:rsidRPr="0073389C">
        <w:rPr>
          <w:rFonts w:cs="Arial"/>
          <w:szCs w:val="19"/>
          <w:lang w:val="sk-SK"/>
        </w:rPr>
        <w:t xml:space="preserve">bankové </w:t>
      </w:r>
      <w:r w:rsidR="00DC55DD" w:rsidRPr="0073389C">
        <w:rPr>
          <w:rFonts w:cs="Arial"/>
          <w:szCs w:val="19"/>
          <w:lang w:val="sk-SK"/>
        </w:rPr>
        <w:t>účty</w:t>
      </w:r>
      <w:r w:rsidR="00277B9E">
        <w:rPr>
          <w:rFonts w:cs="Arial"/>
          <w:szCs w:val="19"/>
          <w:lang w:val="sk-SK"/>
        </w:rPr>
        <w:t>.</w:t>
      </w:r>
      <w:r w:rsidR="00821A36" w:rsidRPr="0073389C">
        <w:rPr>
          <w:rFonts w:ascii="Times New Roman" w:hAnsi="Times New Roman"/>
          <w:szCs w:val="19"/>
          <w:lang w:val="sk-SK"/>
        </w:rPr>
        <w:t xml:space="preserve"> </w:t>
      </w:r>
    </w:p>
    <w:p w14:paraId="7A55CE09" w14:textId="77777777" w:rsidR="00AE5A8F" w:rsidRPr="0073389C" w:rsidRDefault="00AE5A8F" w:rsidP="009F56AB">
      <w:pPr>
        <w:spacing w:line="288" w:lineRule="auto"/>
        <w:rPr>
          <w:rFonts w:eastAsia="Times"/>
          <w:b/>
          <w:color w:val="000000"/>
        </w:rPr>
      </w:pPr>
      <w:r w:rsidRPr="0073389C">
        <w:rPr>
          <w:b/>
        </w:rPr>
        <w:br w:type="page"/>
      </w:r>
    </w:p>
    <w:p w14:paraId="7A55CE0A" w14:textId="5AE2AF05" w:rsidR="00AE5A8F" w:rsidRPr="0073389C" w:rsidRDefault="001C1B30" w:rsidP="009F56AB">
      <w:pPr>
        <w:pStyle w:val="Nadpis2"/>
        <w:spacing w:line="288" w:lineRule="auto"/>
        <w:rPr>
          <w:lang w:val="sk-SK"/>
        </w:rPr>
      </w:pPr>
      <w:bookmarkStart w:id="52" w:name="_Toc410907847"/>
      <w:bookmarkStart w:id="53" w:name="_Toc440372857"/>
      <w:bookmarkStart w:id="54" w:name="_Toc440636368"/>
      <w:r>
        <w:rPr>
          <w:lang w:val="sk-SK"/>
        </w:rPr>
        <w:lastRenderedPageBreak/>
        <w:t>Použité s</w:t>
      </w:r>
      <w:r w:rsidR="00AE5A8F" w:rsidRPr="0073389C">
        <w:rPr>
          <w:lang w:val="sk-SK"/>
        </w:rPr>
        <w:t>kratky</w:t>
      </w:r>
      <w:bookmarkEnd w:id="52"/>
      <w:bookmarkEnd w:id="53"/>
      <w:bookmarkEnd w:id="54"/>
    </w:p>
    <w:p w14:paraId="08CF1C1F" w14:textId="39E9C94F" w:rsidR="00FE7987" w:rsidRPr="00556189" w:rsidRDefault="00FE7987" w:rsidP="00E135DC">
      <w:pPr>
        <w:pStyle w:val="Bulletslevel1"/>
        <w:numPr>
          <w:ilvl w:val="0"/>
          <w:numId w:val="0"/>
        </w:numPr>
        <w:spacing w:line="288" w:lineRule="auto"/>
        <w:jc w:val="both"/>
        <w:rPr>
          <w:rFonts w:cs="Arial"/>
          <w:lang w:val="sk-SK"/>
        </w:rPr>
      </w:pPr>
      <w:r>
        <w:rPr>
          <w:rFonts w:cs="Arial"/>
          <w:lang w:val="sk-SK"/>
        </w:rPr>
        <w:t xml:space="preserve">AFK </w:t>
      </w:r>
      <w:r w:rsidR="001C1B30">
        <w:rPr>
          <w:rFonts w:cs="Arial"/>
          <w:lang w:val="sk-SK"/>
        </w:rPr>
        <w:tab/>
      </w:r>
      <w:r w:rsidR="001C1B30">
        <w:rPr>
          <w:rFonts w:cs="Arial"/>
          <w:lang w:val="sk-SK"/>
        </w:rPr>
        <w:tab/>
      </w:r>
      <w:r>
        <w:rPr>
          <w:rFonts w:cs="Arial"/>
          <w:lang w:val="sk-SK"/>
        </w:rPr>
        <w:t xml:space="preserve">Administratívna </w:t>
      </w:r>
      <w:r>
        <w:rPr>
          <w:rFonts w:cs="Arial"/>
          <w:szCs w:val="19"/>
        </w:rPr>
        <w:t>finančná kontrola</w:t>
      </w:r>
    </w:p>
    <w:p w14:paraId="7A55CE0C" w14:textId="58DCBEAE"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CKO</w:t>
      </w:r>
      <w:r w:rsidR="001C1B30">
        <w:rPr>
          <w:rFonts w:cs="Arial"/>
          <w:lang w:val="sk-SK"/>
        </w:rPr>
        <w:tab/>
      </w:r>
      <w:r w:rsidR="001C1B30">
        <w:rPr>
          <w:rFonts w:cs="Arial"/>
          <w:lang w:val="sk-SK"/>
        </w:rPr>
        <w:tab/>
      </w:r>
      <w:r w:rsidRPr="0073389C">
        <w:rPr>
          <w:rFonts w:cs="Arial"/>
          <w:lang w:val="sk-SK"/>
        </w:rPr>
        <w:t>Centrálny koordinačný orgán</w:t>
      </w:r>
    </w:p>
    <w:p w14:paraId="7A55CE0D" w14:textId="278BF107" w:rsidR="00AE5A8F" w:rsidRDefault="00AE5A8F" w:rsidP="00E135DC">
      <w:pPr>
        <w:pStyle w:val="Bulletslevel1"/>
        <w:numPr>
          <w:ilvl w:val="0"/>
          <w:numId w:val="0"/>
        </w:numPr>
        <w:spacing w:line="288" w:lineRule="auto"/>
        <w:jc w:val="both"/>
        <w:rPr>
          <w:rFonts w:cs="Arial"/>
          <w:lang w:val="sk-SK"/>
        </w:rPr>
      </w:pPr>
      <w:r w:rsidRPr="0073389C">
        <w:rPr>
          <w:rFonts w:cs="Arial"/>
          <w:lang w:val="sk-SK"/>
        </w:rPr>
        <w:t>CO</w:t>
      </w:r>
      <w:r w:rsidR="001C1B30">
        <w:rPr>
          <w:rFonts w:cs="Arial"/>
          <w:lang w:val="sk-SK"/>
        </w:rPr>
        <w:tab/>
      </w:r>
      <w:r w:rsidR="001C1B30">
        <w:rPr>
          <w:rFonts w:cs="Arial"/>
          <w:lang w:val="sk-SK"/>
        </w:rPr>
        <w:tab/>
      </w:r>
      <w:r w:rsidRPr="0073389C">
        <w:rPr>
          <w:rFonts w:cs="Arial"/>
          <w:lang w:val="sk-SK"/>
        </w:rPr>
        <w:t>Certifikačný orgán</w:t>
      </w:r>
    </w:p>
    <w:p w14:paraId="4457FF1F" w14:textId="3EAA6EE3" w:rsidR="005C0840" w:rsidRPr="0073389C" w:rsidRDefault="005C0840" w:rsidP="00E135DC">
      <w:pPr>
        <w:pStyle w:val="Bulletslevel1"/>
        <w:numPr>
          <w:ilvl w:val="0"/>
          <w:numId w:val="0"/>
        </w:numPr>
        <w:spacing w:line="288" w:lineRule="auto"/>
        <w:jc w:val="both"/>
        <w:rPr>
          <w:rFonts w:cs="Arial"/>
          <w:lang w:val="sk-SK"/>
        </w:rPr>
      </w:pPr>
      <w:r>
        <w:rPr>
          <w:rFonts w:cs="Arial"/>
          <w:lang w:val="sk-SK"/>
        </w:rPr>
        <w:t xml:space="preserve">CRZ </w:t>
      </w:r>
      <w:r w:rsidR="001C1B30">
        <w:rPr>
          <w:rFonts w:cs="Arial"/>
          <w:lang w:val="sk-SK"/>
        </w:rPr>
        <w:tab/>
      </w:r>
      <w:r w:rsidR="001C1B30">
        <w:rPr>
          <w:rFonts w:cs="Arial"/>
          <w:lang w:val="sk-SK"/>
        </w:rPr>
        <w:tab/>
      </w:r>
      <w:r>
        <w:rPr>
          <w:rFonts w:cs="Arial"/>
          <w:lang w:val="sk-SK"/>
        </w:rPr>
        <w:t>Centrálny register zmlúv</w:t>
      </w:r>
    </w:p>
    <w:p w14:paraId="7A55CE0E" w14:textId="2B6CD009"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DOP</w:t>
      </w:r>
      <w:r w:rsidR="001C1B30">
        <w:rPr>
          <w:rFonts w:cs="Arial"/>
          <w:lang w:val="sk-SK"/>
        </w:rPr>
        <w:tab/>
      </w:r>
      <w:r w:rsidR="001C1B30">
        <w:rPr>
          <w:rFonts w:cs="Arial"/>
          <w:lang w:val="sk-SK"/>
        </w:rPr>
        <w:tab/>
      </w:r>
      <w:r w:rsidRPr="0073389C">
        <w:rPr>
          <w:rFonts w:cs="Arial"/>
          <w:lang w:val="sk-SK"/>
        </w:rPr>
        <w:t xml:space="preserve">Dopytovo orientovaný </w:t>
      </w:r>
      <w:r w:rsidR="00B92A83" w:rsidRPr="0073389C">
        <w:rPr>
          <w:rFonts w:cs="Arial"/>
          <w:lang w:val="sk-SK"/>
        </w:rPr>
        <w:t>proje</w:t>
      </w:r>
      <w:r w:rsidR="00D66C7A" w:rsidRPr="0073389C">
        <w:rPr>
          <w:rFonts w:cs="Arial"/>
          <w:lang w:val="sk-SK"/>
        </w:rPr>
        <w:t>k</w:t>
      </w:r>
      <w:r w:rsidR="00B92A83" w:rsidRPr="0073389C">
        <w:rPr>
          <w:rFonts w:cs="Arial"/>
          <w:lang w:val="sk-SK"/>
        </w:rPr>
        <w:t>t</w:t>
      </w:r>
    </w:p>
    <w:p w14:paraId="7A55CE0F" w14:textId="0875AD62" w:rsidR="00B92A83" w:rsidRPr="0073389C" w:rsidRDefault="00B92A83" w:rsidP="00E135DC">
      <w:pPr>
        <w:pStyle w:val="Bulletslevel1"/>
        <w:numPr>
          <w:ilvl w:val="0"/>
          <w:numId w:val="0"/>
        </w:numPr>
        <w:spacing w:line="288" w:lineRule="auto"/>
        <w:jc w:val="both"/>
        <w:rPr>
          <w:rFonts w:cs="Arial"/>
          <w:lang w:val="sk-SK"/>
        </w:rPr>
      </w:pPr>
      <w:r w:rsidRPr="0073389C">
        <w:rPr>
          <w:rFonts w:cs="Arial"/>
          <w:lang w:val="sk-SK"/>
        </w:rPr>
        <w:t>DPH</w:t>
      </w:r>
      <w:r w:rsidR="001C1B30">
        <w:rPr>
          <w:rFonts w:cs="Arial"/>
          <w:lang w:val="sk-SK"/>
        </w:rPr>
        <w:tab/>
      </w:r>
      <w:r w:rsidR="001C1B30">
        <w:rPr>
          <w:rFonts w:cs="Arial"/>
          <w:lang w:val="sk-SK"/>
        </w:rPr>
        <w:tab/>
      </w:r>
      <w:r w:rsidRPr="0073389C">
        <w:rPr>
          <w:rFonts w:cs="Arial"/>
          <w:lang w:val="sk-SK"/>
        </w:rPr>
        <w:t>Daň z pridanej hodnoty</w:t>
      </w:r>
    </w:p>
    <w:p w14:paraId="7A55CE10" w14:textId="2589405A"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EK </w:t>
      </w:r>
      <w:r w:rsidR="001C1B30">
        <w:rPr>
          <w:rFonts w:cs="Arial"/>
          <w:lang w:val="sk-SK"/>
        </w:rPr>
        <w:tab/>
      </w:r>
      <w:r w:rsidR="001C1B30">
        <w:rPr>
          <w:rFonts w:cs="Arial"/>
          <w:lang w:val="sk-SK"/>
        </w:rPr>
        <w:tab/>
      </w:r>
      <w:r w:rsidRPr="0073389C">
        <w:rPr>
          <w:rFonts w:cs="Arial"/>
          <w:lang w:val="sk-SK"/>
        </w:rPr>
        <w:t>Európska komisia</w:t>
      </w:r>
    </w:p>
    <w:p w14:paraId="7A55CE11" w14:textId="1D767591"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ESF </w:t>
      </w:r>
      <w:r w:rsidR="001C1B30">
        <w:rPr>
          <w:rFonts w:cs="Arial"/>
          <w:lang w:val="sk-SK"/>
        </w:rPr>
        <w:tab/>
      </w:r>
      <w:r w:rsidR="001C1B30">
        <w:rPr>
          <w:rFonts w:cs="Arial"/>
          <w:lang w:val="sk-SK"/>
        </w:rPr>
        <w:tab/>
      </w:r>
      <w:r w:rsidRPr="0073389C">
        <w:rPr>
          <w:rFonts w:cs="Arial"/>
          <w:lang w:val="sk-SK"/>
        </w:rPr>
        <w:t>Európsky sociálny fond</w:t>
      </w:r>
    </w:p>
    <w:p w14:paraId="7A55CE12" w14:textId="64891058"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EŠIF</w:t>
      </w:r>
      <w:r w:rsidR="001C1B30">
        <w:rPr>
          <w:rFonts w:cs="Arial"/>
          <w:lang w:val="sk-SK"/>
        </w:rPr>
        <w:tab/>
      </w:r>
      <w:r w:rsidR="001C1B30">
        <w:rPr>
          <w:rFonts w:cs="Arial"/>
          <w:lang w:val="sk-SK"/>
        </w:rPr>
        <w:tab/>
      </w:r>
      <w:r w:rsidRPr="0073389C">
        <w:rPr>
          <w:rFonts w:cs="Arial"/>
          <w:lang w:val="sk-SK"/>
        </w:rPr>
        <w:t>Európske štrukturálne a investičné fondy</w:t>
      </w:r>
    </w:p>
    <w:p w14:paraId="7A55CE13" w14:textId="7944E38C" w:rsidR="00AE5A8F" w:rsidRDefault="00AE5A8F" w:rsidP="00E135DC">
      <w:pPr>
        <w:pStyle w:val="Bulletslevel1"/>
        <w:numPr>
          <w:ilvl w:val="0"/>
          <w:numId w:val="0"/>
        </w:numPr>
        <w:spacing w:line="288" w:lineRule="auto"/>
        <w:jc w:val="both"/>
        <w:rPr>
          <w:rFonts w:cs="Arial"/>
          <w:lang w:val="sk-SK"/>
        </w:rPr>
      </w:pPr>
      <w:r w:rsidRPr="0073389C">
        <w:rPr>
          <w:rFonts w:cs="Arial"/>
          <w:lang w:val="sk-SK"/>
        </w:rPr>
        <w:t>EÚ</w:t>
      </w:r>
      <w:r w:rsidR="001C1B30">
        <w:rPr>
          <w:rFonts w:cs="Arial"/>
          <w:lang w:val="sk-SK"/>
        </w:rPr>
        <w:tab/>
      </w:r>
      <w:r w:rsidR="001C1B30">
        <w:rPr>
          <w:rFonts w:cs="Arial"/>
          <w:lang w:val="sk-SK"/>
        </w:rPr>
        <w:tab/>
      </w:r>
      <w:r w:rsidRPr="0073389C">
        <w:rPr>
          <w:rFonts w:cs="Arial"/>
          <w:lang w:val="sk-SK"/>
        </w:rPr>
        <w:t>Európska únia</w:t>
      </w:r>
    </w:p>
    <w:p w14:paraId="6536978A" w14:textId="62DA5B0F" w:rsidR="00556189" w:rsidRPr="0073389C" w:rsidRDefault="00ED682D" w:rsidP="00E135DC">
      <w:pPr>
        <w:pStyle w:val="Bulletslevel1"/>
        <w:numPr>
          <w:ilvl w:val="0"/>
          <w:numId w:val="0"/>
        </w:numPr>
        <w:spacing w:line="288" w:lineRule="auto"/>
        <w:jc w:val="both"/>
        <w:rPr>
          <w:rFonts w:cs="Arial"/>
          <w:lang w:val="sk-SK"/>
        </w:rPr>
      </w:pPr>
      <w:r>
        <w:rPr>
          <w:rFonts w:cs="Arial"/>
          <w:lang w:val="sk-SK"/>
        </w:rPr>
        <w:t>FKnM</w:t>
      </w:r>
      <w:r w:rsidR="001C1B30">
        <w:rPr>
          <w:rFonts w:cs="Arial"/>
          <w:lang w:val="sk-SK"/>
        </w:rPr>
        <w:tab/>
      </w:r>
      <w:r w:rsidR="001C1B30">
        <w:rPr>
          <w:rFonts w:cs="Arial"/>
          <w:lang w:val="sk-SK"/>
        </w:rPr>
        <w:tab/>
      </w:r>
      <w:r>
        <w:rPr>
          <w:rFonts w:cs="Arial"/>
          <w:lang w:val="sk-SK"/>
        </w:rPr>
        <w:t>Finančná kontrola na mieste</w:t>
      </w:r>
    </w:p>
    <w:p w14:paraId="7A55CE14" w14:textId="6DE4292F"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ITMS</w:t>
      </w:r>
      <w:r w:rsidR="00660B38" w:rsidRPr="0073389C">
        <w:rPr>
          <w:rFonts w:cs="Arial"/>
          <w:lang w:val="sk-SK"/>
        </w:rPr>
        <w:t>2014+</w:t>
      </w:r>
      <w:r w:rsidR="001C1B30">
        <w:rPr>
          <w:rFonts w:cs="Arial"/>
          <w:lang w:val="sk-SK"/>
        </w:rPr>
        <w:tab/>
      </w:r>
      <w:r w:rsidRPr="0073389C">
        <w:rPr>
          <w:rFonts w:cs="Arial"/>
          <w:lang w:val="sk-SK"/>
        </w:rPr>
        <w:t xml:space="preserve">IT monitorovací </w:t>
      </w:r>
      <w:r w:rsidR="00660B38" w:rsidRPr="0073389C">
        <w:rPr>
          <w:rFonts w:cs="Arial"/>
          <w:lang w:val="sk-SK"/>
        </w:rPr>
        <w:t>systém pre programové obdobie 2014-2020</w:t>
      </w:r>
    </w:p>
    <w:p w14:paraId="7A55CE15" w14:textId="650CEF00"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MV SR </w:t>
      </w:r>
      <w:r w:rsidR="001C1B30">
        <w:rPr>
          <w:rFonts w:cs="Arial"/>
          <w:lang w:val="sk-SK"/>
        </w:rPr>
        <w:tab/>
      </w:r>
      <w:r w:rsidR="001C1B30">
        <w:rPr>
          <w:rFonts w:cs="Arial"/>
          <w:lang w:val="sk-SK"/>
        </w:rPr>
        <w:tab/>
      </w:r>
      <w:r w:rsidRPr="0073389C">
        <w:rPr>
          <w:rFonts w:cs="Arial"/>
          <w:lang w:val="sk-SK"/>
        </w:rPr>
        <w:t>Ministerstvo vnútra Slovenskej republiky</w:t>
      </w:r>
    </w:p>
    <w:p w14:paraId="7A55CE16" w14:textId="3C39C7D0"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MS</w:t>
      </w:r>
      <w:r w:rsidR="001C1B30">
        <w:rPr>
          <w:rFonts w:cs="Arial"/>
          <w:lang w:val="sk-SK"/>
        </w:rPr>
        <w:tab/>
      </w:r>
      <w:r w:rsidR="001C1B30">
        <w:rPr>
          <w:rFonts w:cs="Arial"/>
          <w:lang w:val="sk-SK"/>
        </w:rPr>
        <w:tab/>
      </w:r>
      <w:r w:rsidRPr="0073389C">
        <w:rPr>
          <w:rFonts w:cs="Arial"/>
          <w:lang w:val="sk-SK"/>
        </w:rPr>
        <w:t xml:space="preserve"> Monitorovacia správa</w:t>
      </w:r>
    </w:p>
    <w:p w14:paraId="7A55CE17" w14:textId="0FB35739" w:rsidR="00B92A83" w:rsidRPr="0073389C" w:rsidRDefault="00B92A83" w:rsidP="00E135DC">
      <w:pPr>
        <w:pStyle w:val="Bulletslevel1"/>
        <w:numPr>
          <w:ilvl w:val="0"/>
          <w:numId w:val="0"/>
        </w:numPr>
        <w:spacing w:line="288" w:lineRule="auto"/>
        <w:jc w:val="both"/>
        <w:rPr>
          <w:rFonts w:cs="Arial"/>
          <w:lang w:val="sk-SK"/>
        </w:rPr>
      </w:pPr>
      <w:r w:rsidRPr="0073389C">
        <w:rPr>
          <w:rFonts w:cs="Arial"/>
          <w:lang w:val="sk-SK"/>
        </w:rPr>
        <w:t>MSP</w:t>
      </w:r>
      <w:r w:rsidR="001C1B30">
        <w:rPr>
          <w:rFonts w:cs="Arial"/>
          <w:lang w:val="sk-SK"/>
        </w:rPr>
        <w:tab/>
      </w:r>
      <w:r w:rsidR="001C1B30">
        <w:rPr>
          <w:rFonts w:cs="Arial"/>
          <w:lang w:val="sk-SK"/>
        </w:rPr>
        <w:tab/>
      </w:r>
      <w:r w:rsidRPr="0073389C">
        <w:rPr>
          <w:rFonts w:cs="Arial"/>
          <w:lang w:val="sk-SK"/>
        </w:rPr>
        <w:t>Mal</w:t>
      </w:r>
      <w:r w:rsidR="00D66C7A" w:rsidRPr="0073389C">
        <w:rPr>
          <w:rFonts w:cs="Arial"/>
          <w:lang w:val="sk-SK"/>
        </w:rPr>
        <w:t>é</w:t>
      </w:r>
      <w:r w:rsidRPr="0073389C">
        <w:rPr>
          <w:rFonts w:cs="Arial"/>
          <w:lang w:val="sk-SK"/>
        </w:rPr>
        <w:t xml:space="preserve"> a stredn</w:t>
      </w:r>
      <w:r w:rsidR="00D66C7A" w:rsidRPr="0073389C">
        <w:rPr>
          <w:rFonts w:cs="Arial"/>
          <w:lang w:val="sk-SK"/>
        </w:rPr>
        <w:t>é</w:t>
      </w:r>
      <w:r w:rsidRPr="0073389C">
        <w:rPr>
          <w:rFonts w:cs="Arial"/>
          <w:lang w:val="sk-SK"/>
        </w:rPr>
        <w:t xml:space="preserve"> podnik</w:t>
      </w:r>
      <w:r w:rsidR="00D66C7A" w:rsidRPr="0073389C">
        <w:rPr>
          <w:rFonts w:cs="Arial"/>
          <w:lang w:val="sk-SK"/>
        </w:rPr>
        <w:t>y</w:t>
      </w:r>
    </w:p>
    <w:p w14:paraId="7A55CE18" w14:textId="6E25E552"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NFP </w:t>
      </w:r>
      <w:r w:rsidR="001C1B30">
        <w:rPr>
          <w:rFonts w:cs="Arial"/>
          <w:lang w:val="sk-SK"/>
        </w:rPr>
        <w:tab/>
      </w:r>
      <w:r w:rsidR="001C1B30">
        <w:rPr>
          <w:rFonts w:cs="Arial"/>
          <w:lang w:val="sk-SK"/>
        </w:rPr>
        <w:tab/>
      </w:r>
      <w:r w:rsidRPr="0073389C">
        <w:rPr>
          <w:rFonts w:cs="Arial"/>
          <w:lang w:val="sk-SK"/>
        </w:rPr>
        <w:t>Nenávratný finančný príspevok</w:t>
      </w:r>
    </w:p>
    <w:p w14:paraId="7A55CE19" w14:textId="3EDB5CCC"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NP </w:t>
      </w:r>
      <w:r w:rsidR="001C1B30">
        <w:rPr>
          <w:rFonts w:cs="Arial"/>
          <w:lang w:val="sk-SK"/>
        </w:rPr>
        <w:tab/>
      </w:r>
      <w:r w:rsidR="001C1B30">
        <w:rPr>
          <w:rFonts w:cs="Arial"/>
          <w:lang w:val="sk-SK"/>
        </w:rPr>
        <w:tab/>
      </w:r>
      <w:r w:rsidR="00D66C7A" w:rsidRPr="0073389C">
        <w:rPr>
          <w:rFonts w:cs="Arial"/>
          <w:lang w:val="sk-SK"/>
        </w:rPr>
        <w:t>N</w:t>
      </w:r>
      <w:r w:rsidRPr="0073389C">
        <w:rPr>
          <w:rFonts w:cs="Arial"/>
          <w:lang w:val="sk-SK"/>
        </w:rPr>
        <w:t>árodný projekt</w:t>
      </w:r>
    </w:p>
    <w:p w14:paraId="7A55CE1A" w14:textId="0083C811"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NR SR </w:t>
      </w:r>
      <w:r w:rsidR="001C1B30">
        <w:rPr>
          <w:rFonts w:cs="Arial"/>
          <w:lang w:val="sk-SK"/>
        </w:rPr>
        <w:tab/>
      </w:r>
      <w:r w:rsidR="001C1B30">
        <w:rPr>
          <w:rFonts w:cs="Arial"/>
          <w:lang w:val="sk-SK"/>
        </w:rPr>
        <w:tab/>
      </w:r>
      <w:r w:rsidRPr="0073389C">
        <w:rPr>
          <w:rFonts w:cs="Arial"/>
          <w:lang w:val="sk-SK"/>
        </w:rPr>
        <w:t>Národná rada Slovenskej republiky</w:t>
      </w:r>
    </w:p>
    <w:p w14:paraId="7A55CE1B" w14:textId="5A9EF25D"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OP EVS </w:t>
      </w:r>
      <w:r w:rsidR="001C1B30">
        <w:rPr>
          <w:rFonts w:cs="Arial"/>
          <w:lang w:val="sk-SK"/>
        </w:rPr>
        <w:tab/>
      </w:r>
      <w:r w:rsidRPr="0073389C">
        <w:rPr>
          <w:rFonts w:cs="Arial"/>
          <w:lang w:val="sk-SK"/>
        </w:rPr>
        <w:t>Operačný program Efektívna verejná správa</w:t>
      </w:r>
    </w:p>
    <w:p w14:paraId="7A55CE1C" w14:textId="1EC4D0DA"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PJ </w:t>
      </w:r>
      <w:r w:rsidR="001C1B30">
        <w:rPr>
          <w:rFonts w:cs="Arial"/>
          <w:lang w:val="sk-SK"/>
        </w:rPr>
        <w:tab/>
      </w:r>
      <w:r w:rsidR="001C1B30">
        <w:rPr>
          <w:rFonts w:cs="Arial"/>
          <w:lang w:val="sk-SK"/>
        </w:rPr>
        <w:tab/>
      </w:r>
      <w:r w:rsidRPr="0073389C">
        <w:rPr>
          <w:rFonts w:cs="Arial"/>
          <w:lang w:val="sk-SK"/>
        </w:rPr>
        <w:t>Platobná jednotka</w:t>
      </w:r>
    </w:p>
    <w:p w14:paraId="7A55CE1D" w14:textId="7F8CEBD2"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RO </w:t>
      </w:r>
      <w:r w:rsidR="001C1B30">
        <w:rPr>
          <w:rFonts w:cs="Arial"/>
          <w:lang w:val="sk-SK"/>
        </w:rPr>
        <w:tab/>
      </w:r>
      <w:r w:rsidR="001C1B30">
        <w:rPr>
          <w:rFonts w:cs="Arial"/>
          <w:lang w:val="sk-SK"/>
        </w:rPr>
        <w:tab/>
      </w:r>
      <w:r w:rsidRPr="0073389C">
        <w:rPr>
          <w:rFonts w:cs="Arial"/>
          <w:lang w:val="sk-SK"/>
        </w:rPr>
        <w:t>Riadiaci orgán</w:t>
      </w:r>
    </w:p>
    <w:p w14:paraId="7A55CE1E" w14:textId="5C3FD312" w:rsidR="00AE5A8F"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RO </w:t>
      </w:r>
      <w:r w:rsidR="004508B6" w:rsidRPr="0073389C">
        <w:rPr>
          <w:rFonts w:cs="Arial"/>
          <w:lang w:val="sk-SK"/>
        </w:rPr>
        <w:t xml:space="preserve">pre </w:t>
      </w:r>
      <w:r w:rsidRPr="0073389C">
        <w:rPr>
          <w:rFonts w:cs="Arial"/>
          <w:lang w:val="sk-SK"/>
        </w:rPr>
        <w:t>OP EVS</w:t>
      </w:r>
      <w:r w:rsidR="00D27A8E">
        <w:rPr>
          <w:rFonts w:cs="Arial"/>
          <w:lang w:val="sk-SK"/>
        </w:rPr>
        <w:tab/>
      </w:r>
      <w:r w:rsidRPr="0073389C">
        <w:rPr>
          <w:rFonts w:cs="Arial"/>
          <w:lang w:val="sk-SK"/>
        </w:rPr>
        <w:t>Riadiaci orgán pre operačný program Efektívna verejná správa</w:t>
      </w:r>
      <w:r w:rsidR="0082781E" w:rsidRPr="0073389C">
        <w:rPr>
          <w:rFonts w:cs="Arial"/>
          <w:lang w:val="sk-SK"/>
        </w:rPr>
        <w:t>; Poskytovateľ</w:t>
      </w:r>
    </w:p>
    <w:p w14:paraId="1AF8966B" w14:textId="1D135489" w:rsidR="00D27A8E" w:rsidRDefault="00D27A8E" w:rsidP="00E135DC">
      <w:pPr>
        <w:pStyle w:val="Bulletslevel1"/>
        <w:numPr>
          <w:ilvl w:val="0"/>
          <w:numId w:val="0"/>
        </w:numPr>
        <w:spacing w:line="288" w:lineRule="auto"/>
        <w:ind w:left="1440" w:hanging="1440"/>
        <w:rPr>
          <w:rFonts w:cs="Arial"/>
          <w:lang w:val="sk-SK"/>
        </w:rPr>
      </w:pPr>
      <w:r>
        <w:rPr>
          <w:rFonts w:cs="Arial"/>
          <w:lang w:val="sk-SK"/>
        </w:rPr>
        <w:t>SFR</w:t>
      </w:r>
      <w:r>
        <w:rPr>
          <w:rFonts w:cs="Arial"/>
          <w:lang w:val="sk-SK"/>
        </w:rPr>
        <w:tab/>
      </w:r>
      <w:r w:rsidRPr="0073389C">
        <w:rPr>
          <w:rFonts w:cs="Arial"/>
          <w:lang w:val="sk-SK"/>
        </w:rPr>
        <w:t>Systém finančného riadenia štrukturálnych fondov, Kohézneho fondu a</w:t>
      </w:r>
      <w:r>
        <w:rPr>
          <w:rFonts w:cs="Arial"/>
          <w:lang w:val="sk-SK"/>
        </w:rPr>
        <w:t> </w:t>
      </w:r>
      <w:r w:rsidRPr="0073389C">
        <w:rPr>
          <w:rFonts w:cs="Arial"/>
          <w:lang w:val="sk-SK"/>
        </w:rPr>
        <w:t>Európskeho</w:t>
      </w:r>
      <w:r>
        <w:rPr>
          <w:rFonts w:cs="Arial"/>
          <w:lang w:val="sk-SK"/>
        </w:rPr>
        <w:t xml:space="preserve"> </w:t>
      </w:r>
      <w:r w:rsidRPr="0073389C">
        <w:rPr>
          <w:rFonts w:cs="Arial"/>
          <w:lang w:val="sk-SK"/>
        </w:rPr>
        <w:t>námorného a rybárskeho fondu na programové obdobie 2014 – 2020</w:t>
      </w:r>
    </w:p>
    <w:p w14:paraId="145C9349" w14:textId="17913614" w:rsidR="00D27A8E" w:rsidRDefault="00D27A8E" w:rsidP="00E135DC">
      <w:pPr>
        <w:pStyle w:val="Bulletslevel1"/>
        <w:numPr>
          <w:ilvl w:val="0"/>
          <w:numId w:val="0"/>
        </w:numPr>
        <w:spacing w:line="288" w:lineRule="auto"/>
        <w:rPr>
          <w:rFonts w:cs="Arial"/>
          <w:lang w:val="sk-SK"/>
        </w:rPr>
      </w:pPr>
      <w:r>
        <w:rPr>
          <w:rFonts w:cs="Arial"/>
          <w:lang w:val="sk-SK"/>
        </w:rPr>
        <w:t>SR EŠIF</w:t>
      </w:r>
      <w:r>
        <w:rPr>
          <w:rFonts w:cs="Arial"/>
          <w:lang w:val="sk-SK"/>
        </w:rPr>
        <w:tab/>
      </w:r>
      <w:r w:rsidRPr="0073389C">
        <w:rPr>
          <w:rFonts w:cs="Arial"/>
          <w:lang w:val="sk-SK"/>
        </w:rPr>
        <w:t>Systém riadenia Európskych štrukturálnych a investičných fondov</w:t>
      </w:r>
    </w:p>
    <w:p w14:paraId="7A55CE21" w14:textId="1A78589B"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ŠR </w:t>
      </w:r>
      <w:r w:rsidR="00D27A8E">
        <w:rPr>
          <w:rFonts w:cs="Arial"/>
          <w:lang w:val="sk-SK"/>
        </w:rPr>
        <w:tab/>
      </w:r>
      <w:r w:rsidR="00D27A8E">
        <w:rPr>
          <w:rFonts w:cs="Arial"/>
          <w:lang w:val="sk-SK"/>
        </w:rPr>
        <w:tab/>
      </w:r>
      <w:r w:rsidRPr="0073389C">
        <w:rPr>
          <w:rFonts w:cs="Arial"/>
          <w:lang w:val="sk-SK"/>
        </w:rPr>
        <w:t xml:space="preserve"> Štátny rozpočet</w:t>
      </w:r>
    </w:p>
    <w:p w14:paraId="7A55CE22" w14:textId="15EC051B" w:rsidR="00B92A83" w:rsidRDefault="00B92A83" w:rsidP="00E135DC">
      <w:pPr>
        <w:pStyle w:val="Bulletslevel1"/>
        <w:numPr>
          <w:ilvl w:val="0"/>
          <w:numId w:val="0"/>
        </w:numPr>
        <w:spacing w:line="288" w:lineRule="auto"/>
        <w:jc w:val="both"/>
        <w:rPr>
          <w:rFonts w:cs="Arial"/>
          <w:lang w:val="sk-SK"/>
        </w:rPr>
      </w:pPr>
      <w:r w:rsidRPr="0073389C">
        <w:rPr>
          <w:rFonts w:cs="Arial"/>
          <w:lang w:val="sk-SK"/>
        </w:rPr>
        <w:t>TP</w:t>
      </w:r>
      <w:r w:rsidR="00D27A8E">
        <w:rPr>
          <w:rFonts w:cs="Arial"/>
          <w:lang w:val="sk-SK"/>
        </w:rPr>
        <w:tab/>
      </w:r>
      <w:r w:rsidR="00D27A8E">
        <w:rPr>
          <w:rFonts w:cs="Arial"/>
          <w:lang w:val="sk-SK"/>
        </w:rPr>
        <w:tab/>
      </w:r>
      <w:r w:rsidRPr="0073389C">
        <w:rPr>
          <w:rFonts w:cs="Arial"/>
          <w:lang w:val="sk-SK"/>
        </w:rPr>
        <w:t xml:space="preserve"> </w:t>
      </w:r>
      <w:r w:rsidR="00D66C7A" w:rsidRPr="0073389C">
        <w:rPr>
          <w:rFonts w:cs="Arial"/>
          <w:lang w:val="sk-SK"/>
        </w:rPr>
        <w:t>T</w:t>
      </w:r>
      <w:r w:rsidRPr="0073389C">
        <w:rPr>
          <w:rFonts w:cs="Arial"/>
          <w:lang w:val="sk-SK"/>
        </w:rPr>
        <w:t>echnická pomoc</w:t>
      </w:r>
    </w:p>
    <w:p w14:paraId="721AB98D" w14:textId="21A142FD" w:rsidR="00F435FD" w:rsidRPr="0073389C" w:rsidRDefault="00F435FD" w:rsidP="00E135DC">
      <w:pPr>
        <w:pStyle w:val="Bulletslevel1"/>
        <w:numPr>
          <w:ilvl w:val="0"/>
          <w:numId w:val="0"/>
        </w:numPr>
        <w:spacing w:line="288" w:lineRule="auto"/>
        <w:jc w:val="both"/>
        <w:rPr>
          <w:rFonts w:cs="Arial"/>
          <w:lang w:val="sk-SK"/>
        </w:rPr>
      </w:pPr>
      <w:r>
        <w:rPr>
          <w:rFonts w:cs="Arial"/>
          <w:lang w:val="sk-SK"/>
        </w:rPr>
        <w:t xml:space="preserve">ÚVA </w:t>
      </w:r>
      <w:r w:rsidR="00D27A8E">
        <w:rPr>
          <w:rFonts w:cs="Arial"/>
          <w:lang w:val="sk-SK"/>
        </w:rPr>
        <w:tab/>
      </w:r>
      <w:r w:rsidR="00D27A8E">
        <w:rPr>
          <w:rFonts w:cs="Arial"/>
          <w:lang w:val="sk-SK"/>
        </w:rPr>
        <w:tab/>
      </w:r>
      <w:r>
        <w:rPr>
          <w:rFonts w:cs="Arial"/>
          <w:lang w:val="sk-SK"/>
        </w:rPr>
        <w:t>Úrad vládneho auditu</w:t>
      </w:r>
    </w:p>
    <w:p w14:paraId="7A55CE23" w14:textId="379E6F09"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ÚVO </w:t>
      </w:r>
      <w:r w:rsidR="00D27A8E">
        <w:rPr>
          <w:rFonts w:cs="Arial"/>
          <w:lang w:val="sk-SK"/>
        </w:rPr>
        <w:tab/>
      </w:r>
      <w:r w:rsidR="00D27A8E">
        <w:rPr>
          <w:rFonts w:cs="Arial"/>
          <w:lang w:val="sk-SK"/>
        </w:rPr>
        <w:tab/>
      </w:r>
      <w:r w:rsidRPr="0073389C">
        <w:rPr>
          <w:rFonts w:cs="Arial"/>
          <w:lang w:val="sk-SK"/>
        </w:rPr>
        <w:t>Úrad pre verejné obstarávanie</w:t>
      </w:r>
    </w:p>
    <w:p w14:paraId="7A55CE24" w14:textId="7FDE896F" w:rsidR="00AE5A8F"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VO </w:t>
      </w:r>
      <w:r w:rsidR="00D27A8E">
        <w:rPr>
          <w:rFonts w:cs="Arial"/>
          <w:lang w:val="sk-SK"/>
        </w:rPr>
        <w:tab/>
      </w:r>
      <w:r w:rsidR="00D27A8E">
        <w:rPr>
          <w:rFonts w:cs="Arial"/>
          <w:lang w:val="sk-SK"/>
        </w:rPr>
        <w:tab/>
      </w:r>
      <w:r w:rsidRPr="0073389C">
        <w:rPr>
          <w:rFonts w:cs="Arial"/>
          <w:lang w:val="sk-SK"/>
        </w:rPr>
        <w:t>Verejné obstarávanie</w:t>
      </w:r>
    </w:p>
    <w:p w14:paraId="150CDE21" w14:textId="26293712" w:rsidR="00DF609C" w:rsidRPr="0073389C" w:rsidRDefault="00DF609C" w:rsidP="00E135DC">
      <w:pPr>
        <w:pStyle w:val="Bulletslevel1"/>
        <w:numPr>
          <w:ilvl w:val="0"/>
          <w:numId w:val="0"/>
        </w:numPr>
        <w:spacing w:line="288" w:lineRule="auto"/>
        <w:jc w:val="both"/>
        <w:rPr>
          <w:rFonts w:cs="Arial"/>
          <w:lang w:val="sk-SK"/>
        </w:rPr>
      </w:pPr>
      <w:r>
        <w:rPr>
          <w:rFonts w:cs="Arial"/>
          <w:lang w:val="sk-SK"/>
        </w:rPr>
        <w:t>VP</w:t>
      </w:r>
      <w:r>
        <w:rPr>
          <w:rFonts w:cs="Arial"/>
          <w:lang w:val="sk-SK"/>
        </w:rPr>
        <w:tab/>
      </w:r>
      <w:r>
        <w:rPr>
          <w:rFonts w:cs="Arial"/>
          <w:lang w:val="sk-SK"/>
        </w:rPr>
        <w:tab/>
        <w:t>P</w:t>
      </w:r>
      <w:r w:rsidRPr="00DF609C">
        <w:rPr>
          <w:rFonts w:cs="Arial"/>
          <w:lang w:val="sk-SK"/>
        </w:rPr>
        <w:t>ráv</w:t>
      </w:r>
      <w:r>
        <w:rPr>
          <w:rFonts w:cs="Arial"/>
          <w:lang w:val="sk-SK"/>
        </w:rPr>
        <w:t>a a povinnosti</w:t>
      </w:r>
      <w:r w:rsidRPr="00DF609C">
        <w:rPr>
          <w:rFonts w:cs="Arial"/>
          <w:lang w:val="sk-SK"/>
        </w:rPr>
        <w:t xml:space="preserve"> Poskytovateľa a Prijímateľa v súvislosti s realizáciou Projektu</w:t>
      </w:r>
    </w:p>
    <w:p w14:paraId="7A55CE25" w14:textId="42D8177A"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VZP </w:t>
      </w:r>
      <w:r w:rsidR="00D27A8E">
        <w:rPr>
          <w:rFonts w:cs="Arial"/>
          <w:lang w:val="sk-SK"/>
        </w:rPr>
        <w:tab/>
      </w:r>
      <w:r w:rsidR="00D27A8E">
        <w:rPr>
          <w:rFonts w:cs="Arial"/>
          <w:lang w:val="sk-SK"/>
        </w:rPr>
        <w:tab/>
      </w:r>
      <w:r w:rsidR="0086688B" w:rsidRPr="0073389C">
        <w:rPr>
          <w:rFonts w:cs="Arial"/>
          <w:lang w:val="sk-SK"/>
        </w:rPr>
        <w:t>Všeobecné zmluvné podmienky k z</w:t>
      </w:r>
      <w:r w:rsidRPr="0073389C">
        <w:rPr>
          <w:rFonts w:cs="Arial"/>
          <w:lang w:val="sk-SK"/>
        </w:rPr>
        <w:t>mluve o NFP</w:t>
      </w:r>
    </w:p>
    <w:p w14:paraId="412070EB" w14:textId="1498C748" w:rsidR="00140CE3" w:rsidRDefault="00140CE3" w:rsidP="00E135DC">
      <w:pPr>
        <w:pStyle w:val="Bulletslevel1"/>
        <w:numPr>
          <w:ilvl w:val="0"/>
          <w:numId w:val="0"/>
        </w:numPr>
        <w:spacing w:line="288" w:lineRule="auto"/>
        <w:jc w:val="both"/>
        <w:rPr>
          <w:rFonts w:cs="Arial"/>
          <w:lang w:val="sk-SK"/>
        </w:rPr>
      </w:pPr>
      <w:r>
        <w:rPr>
          <w:rFonts w:cs="Arial"/>
          <w:lang w:val="sk-SK"/>
        </w:rPr>
        <w:t>ZVV</w:t>
      </w:r>
      <w:r>
        <w:rPr>
          <w:rFonts w:cs="Arial"/>
          <w:lang w:val="sk-SK"/>
        </w:rPr>
        <w:tab/>
      </w:r>
      <w:r>
        <w:rPr>
          <w:rFonts w:cs="Arial"/>
          <w:lang w:val="sk-SK"/>
        </w:rPr>
        <w:tab/>
        <w:t>Zjednodušené vykazovanie výdavkov</w:t>
      </w:r>
    </w:p>
    <w:p w14:paraId="7A55CE26" w14:textId="77097E48"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ŽoNFP </w:t>
      </w:r>
      <w:r w:rsidR="00D27A8E">
        <w:rPr>
          <w:rFonts w:cs="Arial"/>
          <w:lang w:val="sk-SK"/>
        </w:rPr>
        <w:tab/>
      </w:r>
      <w:r w:rsidR="00D27A8E">
        <w:rPr>
          <w:rFonts w:cs="Arial"/>
          <w:lang w:val="sk-SK"/>
        </w:rPr>
        <w:tab/>
      </w:r>
      <w:r w:rsidRPr="0073389C">
        <w:rPr>
          <w:rFonts w:cs="Arial"/>
          <w:lang w:val="sk-SK"/>
        </w:rPr>
        <w:t>Žiadosť o nenávratný finančný príspevok</w:t>
      </w:r>
    </w:p>
    <w:p w14:paraId="7A55CE27" w14:textId="423E7DA0"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ŽoP </w:t>
      </w:r>
      <w:r w:rsidR="00D27A8E">
        <w:rPr>
          <w:rFonts w:cs="Arial"/>
          <w:lang w:val="sk-SK"/>
        </w:rPr>
        <w:tab/>
      </w:r>
      <w:r w:rsidR="00D27A8E">
        <w:rPr>
          <w:rFonts w:cs="Arial"/>
          <w:lang w:val="sk-SK"/>
        </w:rPr>
        <w:tab/>
      </w:r>
      <w:r w:rsidRPr="0073389C">
        <w:rPr>
          <w:rFonts w:cs="Arial"/>
          <w:lang w:val="sk-SK"/>
        </w:rPr>
        <w:t>Žiadosť o platbu</w:t>
      </w:r>
    </w:p>
    <w:p w14:paraId="7A55CE28" w14:textId="72664B7F" w:rsidR="009D7F63"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lastRenderedPageBreak/>
        <w:t xml:space="preserve">ŽoVFP </w:t>
      </w:r>
      <w:r w:rsidR="00D27A8E">
        <w:rPr>
          <w:rFonts w:cs="Arial"/>
          <w:lang w:val="sk-SK"/>
        </w:rPr>
        <w:tab/>
      </w:r>
      <w:r w:rsidR="00D27A8E">
        <w:rPr>
          <w:rFonts w:cs="Arial"/>
          <w:lang w:val="sk-SK"/>
        </w:rPr>
        <w:tab/>
      </w:r>
      <w:r w:rsidRPr="0073389C">
        <w:rPr>
          <w:rFonts w:cs="Arial"/>
          <w:lang w:val="sk-SK"/>
        </w:rPr>
        <w:t>Žiadosť o vrátenie finančných prostriedkov</w:t>
      </w:r>
    </w:p>
    <w:p w14:paraId="7A55CE29" w14:textId="77777777" w:rsidR="009D7F63" w:rsidRPr="0073389C" w:rsidRDefault="009D7F63">
      <w:pPr>
        <w:rPr>
          <w:rFonts w:eastAsia="Times"/>
          <w:color w:val="000000"/>
          <w:lang w:eastAsia="x-none"/>
        </w:rPr>
      </w:pPr>
      <w:r w:rsidRPr="0073389C">
        <w:br w:type="page"/>
      </w:r>
    </w:p>
    <w:p w14:paraId="7A55CE2A" w14:textId="77777777" w:rsidR="009D7F63" w:rsidRPr="0073389C" w:rsidRDefault="009D7F63" w:rsidP="009D7F63">
      <w:pPr>
        <w:pStyle w:val="Nadpis2"/>
        <w:spacing w:line="288" w:lineRule="auto"/>
        <w:rPr>
          <w:lang w:val="sk-SK"/>
        </w:rPr>
      </w:pPr>
      <w:bookmarkStart w:id="55" w:name="_Toc440372858"/>
      <w:bookmarkStart w:id="56" w:name="_Toc440636369"/>
      <w:r w:rsidRPr="0073389C">
        <w:rPr>
          <w:lang w:val="sk-SK"/>
        </w:rPr>
        <w:lastRenderedPageBreak/>
        <w:t>Legislatíva</w:t>
      </w:r>
      <w:bookmarkEnd w:id="55"/>
      <w:bookmarkEnd w:id="56"/>
    </w:p>
    <w:p w14:paraId="7A55CE2B"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453/2003 Z. z. o orgánoch štátnej správy v oblasti sociálnych vecí, rodiny a služieb zamestnanosti a o zmene a doplnení niektorých zákonov (ďalej len „zákon o orgánoch štátnej správy“);</w:t>
      </w:r>
    </w:p>
    <w:p w14:paraId="7A55CE2C"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575/2001 Z. z. o organizácii činnosti vlády a organizácii ústrednej štátnej správy v znení neskorších predpisov (ďalej len „kompetenčný zákon“); </w:t>
      </w:r>
    </w:p>
    <w:p w14:paraId="7A55CE2D"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125/2006 Z. z. o inšpekcii práce a o zmene a doplnení zákona č. 82/2005 Z. z. o nelegálnej práci a nelegálnom zamestnávaní a o zmene a doplnení niektorých zákonov (ďalej len „zákon o inšpekcii práce“);</w:t>
      </w:r>
    </w:p>
    <w:p w14:paraId="7A55CE2E"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292/2014 Z. z. o príspevku poskytovanom z európskych štrukturálnych a investičných fondov a o zmene a doplnení niektorých zákonov (ďalej len „zákon o príspevku z EŠIF“); </w:t>
      </w:r>
    </w:p>
    <w:p w14:paraId="7A55CE2F" w14:textId="4B0E2061"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w:t>
      </w:r>
      <w:r w:rsidR="00AE5044">
        <w:rPr>
          <w:rFonts w:cs="Arial"/>
          <w:lang w:val="sk-SK"/>
        </w:rPr>
        <w:t>357</w:t>
      </w:r>
      <w:r w:rsidRPr="0073389C">
        <w:rPr>
          <w:rFonts w:cs="Arial"/>
          <w:lang w:val="sk-SK"/>
        </w:rPr>
        <w:t>/20</w:t>
      </w:r>
      <w:r w:rsidR="00AE5044">
        <w:rPr>
          <w:rFonts w:cs="Arial"/>
          <w:lang w:val="sk-SK"/>
        </w:rPr>
        <w:t>15</w:t>
      </w:r>
      <w:r w:rsidRPr="0073389C">
        <w:rPr>
          <w:rFonts w:cs="Arial"/>
          <w:lang w:val="sk-SK"/>
        </w:rPr>
        <w:t xml:space="preserve"> Z. z. o finančnej kontrole a audite a o zmene a doplnení niektorých zákonov (ďalej len „zákon o finančnej kontrole“); </w:t>
      </w:r>
    </w:p>
    <w:p w14:paraId="7A55CE30"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523/2004 Z. z. o rozpočtových pravidlách verejnej správy a o zmene a doplnení niektorých zákonov v znení neskorších predpisov (ďalej len „zákon o rozpočtových pravidlách verejnej správy“); </w:t>
      </w:r>
    </w:p>
    <w:p w14:paraId="7A55CE31"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291/2002 Z. z. o Štátnej pokladnici a o zmene a doplnení niektorých zákonov v znení neskorších predpisov (ďalej len „zákon o štátnej pokladnici“);</w:t>
      </w:r>
    </w:p>
    <w:p w14:paraId="7A55CE32"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431/2002 Z. z. o účtovníctve v znení neskorších predpisov (ďalej len „zákon o účtovníctve“); </w:t>
      </w:r>
    </w:p>
    <w:p w14:paraId="7C3B735D" w14:textId="39F6B5AC"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25/2006 Z. z. o verejnom obstarávaní a o zmene a doplnení niektorých zákonov v znení neskorších predpisov (ďalej len „</w:t>
      </w:r>
      <w:r w:rsidR="00F63275" w:rsidRPr="0073389C">
        <w:rPr>
          <w:rFonts w:cs="Arial"/>
          <w:lang w:val="sk-SK"/>
        </w:rPr>
        <w:t>Zákon č. 25/2006 Z. z.</w:t>
      </w:r>
      <w:r w:rsidRPr="0073389C">
        <w:rPr>
          <w:rFonts w:cs="Arial"/>
          <w:lang w:val="sk-SK"/>
        </w:rPr>
        <w:t xml:space="preserve">“); </w:t>
      </w:r>
    </w:p>
    <w:p w14:paraId="022375AC" w14:textId="16DA5DB8" w:rsidR="009722F8" w:rsidRPr="009722F8" w:rsidRDefault="009722F8" w:rsidP="009722F8">
      <w:pPr>
        <w:pStyle w:val="Bulletslevel1"/>
        <w:spacing w:line="288" w:lineRule="auto"/>
        <w:ind w:left="567" w:hanging="283"/>
        <w:jc w:val="both"/>
        <w:rPr>
          <w:rFonts w:cs="Arial"/>
          <w:lang w:val="sk-SK"/>
        </w:rPr>
      </w:pPr>
      <w:r w:rsidRPr="009722F8">
        <w:rPr>
          <w:lang w:val="sk-SK"/>
        </w:rPr>
        <w:t>Zákon č. 343/2015 Z. z. o verejnom obstarávaní a o zmene a doplnení niektorých zákonov</w:t>
      </w:r>
      <w:r w:rsidR="00CB59CC">
        <w:rPr>
          <w:lang w:val="sk-SK"/>
        </w:rPr>
        <w:t xml:space="preserve"> </w:t>
      </w:r>
      <w:r w:rsidR="00CB59CC" w:rsidRPr="00CB59CC">
        <w:rPr>
          <w:lang w:val="sk-SK"/>
        </w:rPr>
        <w:t>(ďalej len „ZVO“)</w:t>
      </w:r>
      <w:r w:rsidR="008F126A" w:rsidRPr="0073389C">
        <w:rPr>
          <w:rFonts w:cs="Arial"/>
          <w:lang w:val="sk-SK"/>
        </w:rPr>
        <w:t>;</w:t>
      </w:r>
    </w:p>
    <w:p w14:paraId="7A55CE34"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513/1991 Zb. Obchodný zákonník v platnom znení (ďalej len „Obchodný zákonník“); </w:t>
      </w:r>
    </w:p>
    <w:p w14:paraId="7A55CE35"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231/1999 Z. z. o štátnej pomoci v znení neskorších predpisov (ďalej len „zákon o štátnej pomoci“); </w:t>
      </w:r>
    </w:p>
    <w:p w14:paraId="7A55CE36"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18/1996 Z. z. o cenách v znení neskorších predpisov (ďalej len „Zákon o cenách“);</w:t>
      </w:r>
    </w:p>
    <w:p w14:paraId="7A55CE37"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40/1964 Zb. Občiansky zákonník v platnom znení (ďalej len „Občiansky zákonník“); </w:t>
      </w:r>
    </w:p>
    <w:p w14:paraId="7A55CE38"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311/2001 Z. z. Zákonník práce v platnom znení (ďalej len „Zákonník práce“); </w:t>
      </w:r>
    </w:p>
    <w:p w14:paraId="7A55CE39"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222/2004 Z. z. o dani z pridanej hodnoty v znení neskorších predpisov (ďalej len „Zákon o DPH“);</w:t>
      </w:r>
    </w:p>
    <w:p w14:paraId="7A55CE3A"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283/2002 Z. z. o cestovných náhradách v znení neskorších predpisov (ďalej len „Zákon o cestovných náhradách“);</w:t>
      </w:r>
    </w:p>
    <w:p w14:paraId="7A55CE3B"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595/2003 Z. z. o dani z príjmov v znení neskorších predpisov (ďalej len „zákon o dani z príjmov“);</w:t>
      </w:r>
    </w:p>
    <w:p w14:paraId="7A55CE3C" w14:textId="47C578FC"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382/2004 Z. z.</w:t>
      </w:r>
      <w:r w:rsidR="00D92179">
        <w:rPr>
          <w:rFonts w:cs="Arial"/>
          <w:lang w:val="sk-SK"/>
        </w:rPr>
        <w:t xml:space="preserve"> </w:t>
      </w:r>
      <w:r w:rsidRPr="0073389C">
        <w:rPr>
          <w:rFonts w:cs="Arial"/>
          <w:lang w:val="sk-SK"/>
        </w:rPr>
        <w:t>o znalcoch, tlmočníkoch a prekladateľoch a o zmene a doplnení niektorých zákonov (ďalej len „zákon o znalcoch, tlmočníkoch a prekladateľoch“);</w:t>
      </w:r>
    </w:p>
    <w:p w14:paraId="7A55CE3D"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394/2012 Z.z. o obmedzení platieb v hotovosti (ďalej len „zákon o obmedzení platieb v hotovosti“);</w:t>
      </w:r>
    </w:p>
    <w:p w14:paraId="7A55CE3E" w14:textId="1C00728E" w:rsidR="00821A36" w:rsidRPr="0073389C" w:rsidRDefault="009D7F63" w:rsidP="009D7F63">
      <w:pPr>
        <w:pStyle w:val="Bulletslevel1"/>
        <w:spacing w:line="288" w:lineRule="auto"/>
        <w:ind w:left="567" w:hanging="283"/>
        <w:jc w:val="both"/>
        <w:rPr>
          <w:rFonts w:cs="Arial"/>
          <w:lang w:val="sk-SK"/>
        </w:rPr>
      </w:pPr>
      <w:r w:rsidRPr="0073389C">
        <w:rPr>
          <w:rFonts w:cs="Arial"/>
          <w:lang w:val="sk-SK"/>
        </w:rPr>
        <w:t>Zákon č. 211/2000 Z. z. o slobodnom prístupe k informáciám a o zmene a doplnení niektorých zákonov v znení neskorších predpisov (ďalej len „zákon o slobode informácií“)</w:t>
      </w:r>
      <w:r w:rsidR="00F06929">
        <w:rPr>
          <w:rFonts w:cs="Arial"/>
          <w:lang w:val="sk-SK"/>
        </w:rPr>
        <w:t>.</w:t>
      </w:r>
    </w:p>
    <w:p w14:paraId="7A55CE3F" w14:textId="77777777" w:rsidR="00AE5A8F" w:rsidRPr="0073389C" w:rsidRDefault="00AE5A8F" w:rsidP="009F56AB">
      <w:pPr>
        <w:pStyle w:val="Nadpis1"/>
        <w:spacing w:line="288" w:lineRule="auto"/>
        <w:rPr>
          <w:rFonts w:ascii="Arial" w:hAnsi="Arial"/>
          <w:lang w:val="sk-SK"/>
        </w:rPr>
      </w:pPr>
      <w:bookmarkStart w:id="57" w:name="_Toc410907848"/>
      <w:bookmarkStart w:id="58" w:name="_Toc440372859"/>
      <w:bookmarkStart w:id="59" w:name="_Toc440636370"/>
      <w:r w:rsidRPr="0073389C">
        <w:rPr>
          <w:rFonts w:ascii="Arial" w:hAnsi="Arial"/>
          <w:lang w:val="sk-SK"/>
        </w:rPr>
        <w:lastRenderedPageBreak/>
        <w:t>Realizácia projektov</w:t>
      </w:r>
      <w:bookmarkEnd w:id="57"/>
      <w:bookmarkEnd w:id="58"/>
      <w:bookmarkEnd w:id="59"/>
    </w:p>
    <w:p w14:paraId="7A55CE40" w14:textId="77777777" w:rsidR="00AE5A8F" w:rsidRPr="0073389C" w:rsidRDefault="00AE5A8F" w:rsidP="009F56AB">
      <w:pPr>
        <w:pStyle w:val="Nadpis2"/>
        <w:spacing w:line="288" w:lineRule="auto"/>
        <w:rPr>
          <w:lang w:val="sk-SK"/>
        </w:rPr>
      </w:pPr>
      <w:bookmarkStart w:id="60" w:name="_Toc410907849"/>
      <w:bookmarkStart w:id="61" w:name="_Toc440372860"/>
      <w:bookmarkStart w:id="62" w:name="_Toc440636371"/>
      <w:r w:rsidRPr="0073389C">
        <w:rPr>
          <w:lang w:val="sk-SK"/>
        </w:rPr>
        <w:t>Všeobecné informácie k realizácii projektov</w:t>
      </w:r>
      <w:bookmarkEnd w:id="60"/>
      <w:bookmarkEnd w:id="61"/>
      <w:bookmarkEnd w:id="62"/>
      <w:r w:rsidRPr="0073389C">
        <w:rPr>
          <w:lang w:val="sk-SK"/>
        </w:rPr>
        <w:t xml:space="preserve"> </w:t>
      </w:r>
    </w:p>
    <w:p w14:paraId="7A55CE41" w14:textId="77777777" w:rsidR="00AE5A8F" w:rsidRPr="0073389C" w:rsidRDefault="00AE5A8F" w:rsidP="007B5322">
      <w:pPr>
        <w:pStyle w:val="Nadpis3"/>
        <w:spacing w:line="288" w:lineRule="auto"/>
        <w:ind w:left="567" w:firstLine="0"/>
        <w:rPr>
          <w:lang w:val="sk-SK"/>
        </w:rPr>
      </w:pPr>
      <w:bookmarkStart w:id="63" w:name="_Toc410907850"/>
      <w:bookmarkStart w:id="64" w:name="_Toc440372861"/>
      <w:bookmarkStart w:id="65" w:name="_Toc440636372"/>
      <w:r w:rsidRPr="0073389C">
        <w:rPr>
          <w:lang w:val="sk-SK"/>
        </w:rPr>
        <w:t>Všeobecné informácie</w:t>
      </w:r>
      <w:bookmarkEnd w:id="63"/>
      <w:bookmarkEnd w:id="64"/>
      <w:bookmarkEnd w:id="65"/>
      <w:r w:rsidRPr="0073389C">
        <w:rPr>
          <w:lang w:val="sk-SK"/>
        </w:rPr>
        <w:t xml:space="preserve"> </w:t>
      </w:r>
    </w:p>
    <w:p w14:paraId="7A55CE42" w14:textId="437A6F56" w:rsidR="00AE5A8F" w:rsidRPr="0073389C" w:rsidRDefault="00AE5A8F" w:rsidP="007B5322">
      <w:pPr>
        <w:pStyle w:val="BodyText1"/>
        <w:spacing w:before="120" w:after="120" w:line="288" w:lineRule="auto"/>
        <w:jc w:val="both"/>
        <w:rPr>
          <w:rFonts w:cs="Arial"/>
          <w:szCs w:val="19"/>
          <w:lang w:val="sk-SK"/>
        </w:rPr>
      </w:pPr>
      <w:r w:rsidRPr="0073389C">
        <w:rPr>
          <w:rFonts w:cs="Arial"/>
          <w:szCs w:val="19"/>
          <w:lang w:val="sk-SK"/>
        </w:rPr>
        <w:t>Realizáciou projektu sa rozumie realizácia aktivít projektu v zmysle plánovaných a schválených aktivít v zmysle podmienok uvedených v zmluve o NFP, ktoré sú podrobne popísan</w:t>
      </w:r>
      <w:r w:rsidR="007C5280">
        <w:rPr>
          <w:rFonts w:cs="Arial"/>
          <w:szCs w:val="19"/>
          <w:lang w:val="sk-SK"/>
        </w:rPr>
        <w:t>é</w:t>
      </w:r>
      <w:r w:rsidRPr="0073389C">
        <w:rPr>
          <w:rFonts w:cs="Arial"/>
          <w:szCs w:val="19"/>
          <w:lang w:val="sk-SK"/>
        </w:rPr>
        <w:t xml:space="preserve"> v schválenej </w:t>
      </w:r>
      <w:r w:rsidR="009D6587">
        <w:rPr>
          <w:rFonts w:cs="Arial"/>
          <w:szCs w:val="19"/>
          <w:lang w:val="sk-SK"/>
        </w:rPr>
        <w:t>Žo</w:t>
      </w:r>
      <w:r w:rsidRPr="0073389C">
        <w:rPr>
          <w:rFonts w:cs="Arial"/>
          <w:szCs w:val="19"/>
          <w:lang w:val="sk-SK"/>
        </w:rPr>
        <w:t xml:space="preserve">NFP a v súlade s </w:t>
      </w:r>
      <w:r w:rsidR="00F5681B" w:rsidRPr="0073389C">
        <w:rPr>
          <w:rFonts w:cs="Arial"/>
          <w:szCs w:val="19"/>
          <w:lang w:val="sk-SK"/>
        </w:rPr>
        <w:t>výzvou/</w:t>
      </w:r>
      <w:r w:rsidRPr="0073389C">
        <w:rPr>
          <w:rFonts w:cs="Arial"/>
          <w:szCs w:val="19"/>
          <w:lang w:val="sk-SK"/>
        </w:rPr>
        <w:t xml:space="preserve">vyzvaním. Zmluva o NFP </w:t>
      </w:r>
      <w:r w:rsidR="00BA041D" w:rsidRPr="0073389C">
        <w:rPr>
          <w:rFonts w:cs="Arial"/>
          <w:szCs w:val="19"/>
          <w:lang w:val="sk-SK"/>
        </w:rPr>
        <w:t>upravuje obdobie</w:t>
      </w:r>
      <w:r w:rsidRPr="0073389C">
        <w:rPr>
          <w:rFonts w:cs="Arial"/>
          <w:szCs w:val="19"/>
          <w:lang w:val="sk-SK"/>
        </w:rPr>
        <w:t xml:space="preserve"> realizácie aktivít projektu a </w:t>
      </w:r>
      <w:r w:rsidR="00BA041D" w:rsidRPr="0073389C">
        <w:rPr>
          <w:rFonts w:cs="Arial"/>
          <w:szCs w:val="19"/>
          <w:lang w:val="sk-SK"/>
        </w:rPr>
        <w:t>obdobie udržateľnosti</w:t>
      </w:r>
      <w:r w:rsidRPr="0073389C">
        <w:rPr>
          <w:rFonts w:cs="Arial"/>
          <w:szCs w:val="19"/>
          <w:lang w:val="sk-SK"/>
        </w:rPr>
        <w:t xml:space="preserve"> projektu</w:t>
      </w:r>
      <w:r w:rsidR="007A0459">
        <w:rPr>
          <w:rFonts w:cs="Arial"/>
          <w:szCs w:val="19"/>
          <w:lang w:val="sk-SK"/>
        </w:rPr>
        <w:t>, resp. následného monitorovania projektu</w:t>
      </w:r>
      <w:r w:rsidRPr="0073389C">
        <w:rPr>
          <w:rFonts w:cs="Arial"/>
          <w:szCs w:val="19"/>
          <w:lang w:val="sk-SK"/>
        </w:rPr>
        <w:t xml:space="preserve">. Prijímateľ sa zaväzuje dodržiavať ustanovenia zmluvy </w:t>
      </w:r>
      <w:r w:rsidR="007738BC">
        <w:rPr>
          <w:rFonts w:cs="Arial"/>
          <w:szCs w:val="19"/>
          <w:lang w:val="sk-SK"/>
        </w:rPr>
        <w:t xml:space="preserve">o NFP </w:t>
      </w:r>
      <w:r w:rsidRPr="0073389C">
        <w:rPr>
          <w:rFonts w:cs="Arial"/>
          <w:szCs w:val="19"/>
          <w:lang w:val="sk-SK"/>
        </w:rPr>
        <w:t xml:space="preserve">tak, aby bol projekt realizovaný riadne, včas a v súlade s jej podmienkami a postupovať pri realizácii aktivít projektu s náležitou starostlivosťou. Prijímateľ zodpovedá poskytovateľovi za realizáciu aktivít projektu v celom rozsahu. </w:t>
      </w:r>
    </w:p>
    <w:p w14:paraId="7A55CE43" w14:textId="60B96576" w:rsidR="00AE5A8F" w:rsidRDefault="00AE5A8F" w:rsidP="007B5322">
      <w:pPr>
        <w:pStyle w:val="BodyText1"/>
        <w:spacing w:before="120" w:after="120" w:line="288" w:lineRule="auto"/>
        <w:jc w:val="both"/>
        <w:rPr>
          <w:rFonts w:cs="Arial"/>
          <w:szCs w:val="19"/>
          <w:lang w:val="sk-SK"/>
        </w:rPr>
      </w:pPr>
      <w:r w:rsidRPr="0073389C">
        <w:rPr>
          <w:rFonts w:cs="Arial"/>
          <w:szCs w:val="19"/>
          <w:lang w:val="sk-SK"/>
        </w:rPr>
        <w:t xml:space="preserve">Práva a povinnosti prijímateľa sú podrobne definované v </w:t>
      </w:r>
      <w:r w:rsidR="00E55ACE" w:rsidRPr="0073389C">
        <w:rPr>
          <w:rFonts w:cs="Arial"/>
          <w:szCs w:val="19"/>
          <w:lang w:val="sk-SK"/>
        </w:rPr>
        <w:t xml:space="preserve">zmluve </w:t>
      </w:r>
      <w:r w:rsidRPr="0073389C">
        <w:rPr>
          <w:rFonts w:cs="Arial"/>
          <w:szCs w:val="19"/>
          <w:lang w:val="sk-SK"/>
        </w:rPr>
        <w:t xml:space="preserve">o NFP a zároveň v jednotlivých častiach tejto </w:t>
      </w:r>
      <w:r w:rsidR="00E55ACE" w:rsidRPr="0073389C">
        <w:rPr>
          <w:rFonts w:cs="Arial"/>
          <w:szCs w:val="19"/>
          <w:lang w:val="sk-SK"/>
        </w:rPr>
        <w:t xml:space="preserve">príručky </w:t>
      </w:r>
      <w:r w:rsidRPr="0073389C">
        <w:rPr>
          <w:rFonts w:cs="Arial"/>
          <w:szCs w:val="19"/>
          <w:lang w:val="sk-SK"/>
        </w:rPr>
        <w:t>podľa jednotlivých oblastí (finančné riadenie, informovanie a komunikácia,</w:t>
      </w:r>
      <w:r w:rsidR="00C14497" w:rsidRPr="0073389C">
        <w:rPr>
          <w:szCs w:val="19"/>
          <w:lang w:val="sk-SK"/>
        </w:rPr>
        <w:t xml:space="preserve"> </w:t>
      </w:r>
      <w:r w:rsidR="00C14497" w:rsidRPr="0073389C">
        <w:rPr>
          <w:rFonts w:cs="Arial"/>
          <w:szCs w:val="19"/>
          <w:lang w:val="sk-SK"/>
        </w:rPr>
        <w:t>monitorovanie projektu</w:t>
      </w:r>
      <w:r w:rsidRPr="0073389C">
        <w:rPr>
          <w:rFonts w:cs="Arial"/>
          <w:szCs w:val="19"/>
          <w:lang w:val="sk-SK"/>
        </w:rPr>
        <w:t>, verejné obstarávanie a pod.), resp.</w:t>
      </w:r>
      <w:r w:rsidR="00A01DA7" w:rsidRPr="0073389C">
        <w:rPr>
          <w:rFonts w:cs="Arial"/>
          <w:szCs w:val="19"/>
          <w:lang w:val="sk-SK"/>
        </w:rPr>
        <w:t xml:space="preserve"> v dokumentoch,</w:t>
      </w:r>
      <w:r w:rsidRPr="0073389C">
        <w:rPr>
          <w:rFonts w:cs="Arial"/>
          <w:szCs w:val="19"/>
          <w:lang w:val="sk-SK"/>
        </w:rPr>
        <w:t xml:space="preserve"> na ktoré sa </w:t>
      </w:r>
      <w:r w:rsidR="00E55ACE" w:rsidRPr="0073389C">
        <w:rPr>
          <w:rFonts w:cs="Arial"/>
          <w:szCs w:val="19"/>
          <w:lang w:val="sk-SK"/>
        </w:rPr>
        <w:t xml:space="preserve">príručka </w:t>
      </w:r>
      <w:r w:rsidRPr="0073389C">
        <w:rPr>
          <w:rFonts w:cs="Arial"/>
          <w:szCs w:val="19"/>
          <w:lang w:val="sk-SK"/>
        </w:rPr>
        <w:t>odvoláva.</w:t>
      </w:r>
      <w:r w:rsidR="003A5868" w:rsidRPr="0073389C">
        <w:rPr>
          <w:rFonts w:cs="Arial"/>
          <w:szCs w:val="19"/>
          <w:lang w:val="sk-SK"/>
        </w:rPr>
        <w:t xml:space="preserve"> </w:t>
      </w:r>
      <w:r w:rsidRPr="0073389C">
        <w:rPr>
          <w:rFonts w:cs="Arial"/>
          <w:szCs w:val="19"/>
          <w:lang w:val="sk-SK"/>
        </w:rPr>
        <w:t xml:space="preserve">Účinné znenia uvedených dokumentov sú zverejnené na </w:t>
      </w:r>
      <w:r w:rsidR="00BE5A1E" w:rsidRPr="0073389C">
        <w:rPr>
          <w:rFonts w:cs="Arial"/>
          <w:szCs w:val="19"/>
          <w:lang w:val="sk-SK"/>
        </w:rPr>
        <w:t>webovom sídle</w:t>
      </w:r>
      <w:r w:rsidRPr="0073389C">
        <w:rPr>
          <w:rFonts w:cs="Arial"/>
          <w:szCs w:val="19"/>
          <w:lang w:val="sk-SK"/>
        </w:rPr>
        <w:t xml:space="preserve"> </w:t>
      </w:r>
      <w:hyperlink r:id="rId17" w:history="1">
        <w:r w:rsidR="00EC0303" w:rsidRPr="0073389C">
          <w:rPr>
            <w:rStyle w:val="Hypertextovprepojenie"/>
            <w:rFonts w:cs="Arial"/>
            <w:szCs w:val="19"/>
            <w:lang w:val="sk-SK"/>
          </w:rPr>
          <w:t>www.opevs.eu</w:t>
        </w:r>
      </w:hyperlink>
      <w:r w:rsidR="00EC0303" w:rsidRPr="0073389C">
        <w:rPr>
          <w:rFonts w:cs="Arial"/>
          <w:szCs w:val="19"/>
          <w:lang w:val="sk-SK"/>
        </w:rPr>
        <w:t xml:space="preserve"> </w:t>
      </w:r>
      <w:r w:rsidR="00E84AF1" w:rsidRPr="0073389C">
        <w:rPr>
          <w:rFonts w:cs="Arial"/>
          <w:szCs w:val="19"/>
          <w:lang w:val="sk-SK"/>
        </w:rPr>
        <w:t>.</w:t>
      </w:r>
    </w:p>
    <w:p w14:paraId="55E9A683" w14:textId="429E973E" w:rsidR="000B448F" w:rsidRPr="0073389C" w:rsidRDefault="000B448F" w:rsidP="000B448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Pr="00140CE3">
        <w:t xml:space="preserve">V prípade, že niektoré ustanovenia  zmluvy o NFP sa z podstaty projektu alebo spôsobu jeho realizácie nedajú aplikovať, potom sa zmluva v konkrétnom odseku </w:t>
      </w:r>
      <w:r w:rsidRPr="00140CE3">
        <w:rPr>
          <w:b/>
        </w:rPr>
        <w:t>neuplatňuje</w:t>
      </w:r>
      <w:r w:rsidRPr="00140CE3">
        <w:t xml:space="preserve"> a text ustanovenia môže byť v zmluve o NFP nahradený výrazom „neuplatňuje sa“ alebo jeho vhodným ekvivalentom.</w:t>
      </w:r>
    </w:p>
    <w:p w14:paraId="2FC3885A" w14:textId="77777777" w:rsidR="00D218EA" w:rsidRPr="0073389C" w:rsidRDefault="00D218EA" w:rsidP="007B5322">
      <w:pPr>
        <w:pStyle w:val="BodyText1"/>
        <w:spacing w:before="120" w:after="120" w:line="288" w:lineRule="auto"/>
        <w:jc w:val="both"/>
        <w:rPr>
          <w:rFonts w:cs="Arial"/>
          <w:szCs w:val="19"/>
          <w:lang w:val="sk-SK"/>
        </w:rPr>
      </w:pPr>
    </w:p>
    <w:p w14:paraId="7A55CE44" w14:textId="58376057" w:rsidR="00AE5A8F" w:rsidRPr="0073389C" w:rsidRDefault="00AE5A8F" w:rsidP="007B5322">
      <w:pPr>
        <w:pStyle w:val="BodyText1"/>
        <w:spacing w:before="120" w:after="120" w:line="288" w:lineRule="auto"/>
        <w:jc w:val="both"/>
        <w:rPr>
          <w:rFonts w:cs="Arial"/>
          <w:szCs w:val="19"/>
          <w:lang w:val="sk-SK"/>
        </w:rPr>
      </w:pPr>
      <w:r w:rsidRPr="0073389C">
        <w:rPr>
          <w:rFonts w:cs="Arial"/>
          <w:szCs w:val="19"/>
          <w:lang w:val="sk-SK"/>
        </w:rPr>
        <w:t xml:space="preserve">Počas realizácie projektu je prijímateľ povinný používať formuláre, ktoré </w:t>
      </w:r>
      <w:r w:rsidR="00660B38" w:rsidRPr="0073389C">
        <w:rPr>
          <w:rFonts w:cs="Arial"/>
          <w:szCs w:val="19"/>
          <w:lang w:val="sk-SK"/>
        </w:rPr>
        <w:t xml:space="preserve">generuje ITMS2014+, alebo </w:t>
      </w:r>
      <w:r w:rsidRPr="0073389C">
        <w:rPr>
          <w:rFonts w:cs="Arial"/>
          <w:szCs w:val="19"/>
          <w:lang w:val="sk-SK"/>
        </w:rPr>
        <w:t xml:space="preserve">sú </w:t>
      </w:r>
      <w:r w:rsidR="00660B38" w:rsidRPr="0073389C">
        <w:rPr>
          <w:rFonts w:cs="Arial"/>
          <w:szCs w:val="19"/>
          <w:lang w:val="sk-SK"/>
        </w:rPr>
        <w:t xml:space="preserve">uvedené </w:t>
      </w:r>
      <w:r w:rsidRPr="0073389C">
        <w:rPr>
          <w:rFonts w:cs="Arial"/>
          <w:szCs w:val="19"/>
          <w:lang w:val="sk-SK"/>
        </w:rPr>
        <w:t>v</w:t>
      </w:r>
      <w:r w:rsidR="00660B38" w:rsidRPr="0073389C">
        <w:rPr>
          <w:rFonts w:cs="Arial"/>
          <w:szCs w:val="19"/>
          <w:lang w:val="sk-SK"/>
        </w:rPr>
        <w:t xml:space="preserve"> rámci </w:t>
      </w:r>
      <w:r w:rsidRPr="0073389C">
        <w:rPr>
          <w:rFonts w:cs="Arial"/>
          <w:szCs w:val="19"/>
          <w:lang w:val="sk-SK"/>
        </w:rPr>
        <w:t>príloh</w:t>
      </w:r>
      <w:r w:rsidR="00660B38" w:rsidRPr="0073389C">
        <w:rPr>
          <w:rFonts w:cs="Arial"/>
          <w:szCs w:val="19"/>
          <w:lang w:val="sk-SK"/>
        </w:rPr>
        <w:t xml:space="preserve"> tejto </w:t>
      </w:r>
      <w:r w:rsidR="00E55ACE" w:rsidRPr="0073389C">
        <w:rPr>
          <w:rFonts w:cs="Arial"/>
          <w:szCs w:val="19"/>
          <w:lang w:val="sk-SK"/>
        </w:rPr>
        <w:t>príručky</w:t>
      </w:r>
      <w:r w:rsidR="00660B38" w:rsidRPr="0073389C">
        <w:rPr>
          <w:rFonts w:cs="Arial"/>
          <w:szCs w:val="19"/>
          <w:lang w:val="sk-SK"/>
        </w:rPr>
        <w:t>.</w:t>
      </w:r>
      <w:r w:rsidRPr="0073389C">
        <w:rPr>
          <w:rFonts w:cs="Arial"/>
          <w:szCs w:val="19"/>
          <w:lang w:val="sk-SK"/>
        </w:rPr>
        <w:t xml:space="preserve"> </w:t>
      </w:r>
    </w:p>
    <w:p w14:paraId="7A55CE45" w14:textId="03C2049A" w:rsidR="00DC55DD" w:rsidRPr="0073389C" w:rsidRDefault="002D44E2" w:rsidP="00E907BE">
      <w:pPr>
        <w:pStyle w:val="BodyText1"/>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rFonts w:cs="Arial"/>
          <w:szCs w:val="19"/>
          <w:lang w:val="sk-SK"/>
        </w:rPr>
      </w:pPr>
      <w:r w:rsidRPr="0073389C">
        <w:rPr>
          <w:rFonts w:cs="Arial"/>
          <w:b/>
          <w:i/>
          <w:szCs w:val="19"/>
          <w:lang w:val="sk-SK"/>
        </w:rPr>
        <w:t xml:space="preserve">Odporúčanie pre </w:t>
      </w:r>
      <w:r w:rsidR="00E55ACE" w:rsidRPr="0073389C">
        <w:rPr>
          <w:rFonts w:cs="Arial"/>
          <w:b/>
          <w:i/>
          <w:szCs w:val="19"/>
          <w:lang w:val="sk-SK"/>
        </w:rPr>
        <w:t>prijímateľa</w:t>
      </w:r>
      <w:r w:rsidRPr="0073389C">
        <w:rPr>
          <w:rFonts w:cs="Arial"/>
          <w:b/>
          <w:i/>
          <w:szCs w:val="19"/>
          <w:lang w:val="sk-SK"/>
        </w:rPr>
        <w:t>:</w:t>
      </w:r>
      <w:r w:rsidR="004C0726" w:rsidRPr="0073389C">
        <w:rPr>
          <w:rFonts w:cs="Arial"/>
          <w:szCs w:val="19"/>
          <w:lang w:val="sk-SK"/>
        </w:rPr>
        <w:t xml:space="preserve"> </w:t>
      </w:r>
      <w:r w:rsidRPr="0073389C">
        <w:rPr>
          <w:rFonts w:cs="Arial"/>
          <w:szCs w:val="19"/>
          <w:lang w:val="sk-SK"/>
        </w:rPr>
        <w:t xml:space="preserve">Prijímateľovi odporúčame, </w:t>
      </w:r>
      <w:r w:rsidR="004C0726" w:rsidRPr="0073389C">
        <w:rPr>
          <w:rFonts w:cs="Arial"/>
          <w:szCs w:val="19"/>
          <w:lang w:val="sk-SK"/>
        </w:rPr>
        <w:t>aby počas celej implementáci</w:t>
      </w:r>
      <w:r w:rsidR="00E01782" w:rsidRPr="0073389C">
        <w:rPr>
          <w:rFonts w:cs="Arial"/>
          <w:szCs w:val="19"/>
          <w:lang w:val="sk-SK"/>
        </w:rPr>
        <w:t>e</w:t>
      </w:r>
      <w:r w:rsidR="004C0726" w:rsidRPr="0073389C">
        <w:rPr>
          <w:rFonts w:cs="Arial"/>
          <w:szCs w:val="19"/>
          <w:lang w:val="sk-SK"/>
        </w:rPr>
        <w:t xml:space="preserve"> projektu aktívne komunikoval </w:t>
      </w:r>
      <w:r w:rsidR="001E3710" w:rsidRPr="0073389C">
        <w:rPr>
          <w:rFonts w:cs="Arial"/>
          <w:szCs w:val="19"/>
          <w:lang w:val="sk-SK"/>
        </w:rPr>
        <w:t>s</w:t>
      </w:r>
      <w:r w:rsidR="00BE5A1E" w:rsidRPr="0073389C">
        <w:rPr>
          <w:rFonts w:cs="Arial"/>
          <w:szCs w:val="19"/>
          <w:lang w:val="sk-SK"/>
        </w:rPr>
        <w:t xml:space="preserve"> príslušným </w:t>
      </w:r>
      <w:r w:rsidR="001E3710" w:rsidRPr="0073389C">
        <w:rPr>
          <w:rFonts w:cs="Arial"/>
          <w:szCs w:val="19"/>
          <w:lang w:val="sk-SK"/>
        </w:rPr>
        <w:t>projektovým</w:t>
      </w:r>
      <w:r w:rsidR="003A5868" w:rsidRPr="0073389C">
        <w:rPr>
          <w:rFonts w:cs="Arial"/>
          <w:szCs w:val="19"/>
          <w:lang w:val="sk-SK"/>
        </w:rPr>
        <w:t xml:space="preserve"> </w:t>
      </w:r>
      <w:r w:rsidR="001E3710" w:rsidRPr="0073389C">
        <w:rPr>
          <w:rFonts w:cs="Arial"/>
          <w:lang w:val="sk-SK"/>
        </w:rPr>
        <w:t>manaž</w:t>
      </w:r>
      <w:r w:rsidR="004C0726" w:rsidRPr="0073389C">
        <w:rPr>
          <w:rFonts w:cs="Arial"/>
          <w:lang w:val="sk-SK"/>
        </w:rPr>
        <w:t>érom</w:t>
      </w:r>
      <w:r w:rsidR="004C0726" w:rsidRPr="0073389C">
        <w:rPr>
          <w:rFonts w:cs="Arial"/>
          <w:szCs w:val="19"/>
          <w:lang w:val="sk-SK"/>
        </w:rPr>
        <w:t>. Pre zmluvné strany je záväzná písomná forma,</w:t>
      </w:r>
      <w:r w:rsidR="00AD3AB8" w:rsidRPr="0073389C">
        <w:rPr>
          <w:rFonts w:cs="Arial"/>
          <w:szCs w:val="19"/>
          <w:lang w:val="sk-SK"/>
        </w:rPr>
        <w:t xml:space="preserve"> pričom</w:t>
      </w:r>
      <w:r w:rsidR="00AD3AB8" w:rsidRPr="0073389C">
        <w:rPr>
          <w:lang w:val="sk-SK"/>
        </w:rPr>
        <w:t xml:space="preserve"> </w:t>
      </w:r>
      <w:r w:rsidR="00AD3AB8" w:rsidRPr="0073389C">
        <w:rPr>
          <w:rFonts w:cs="Arial"/>
          <w:szCs w:val="19"/>
          <w:lang w:val="sk-SK"/>
        </w:rPr>
        <w:t>vzá</w:t>
      </w:r>
      <w:r w:rsidR="0086688B" w:rsidRPr="0073389C">
        <w:rPr>
          <w:rFonts w:cs="Arial"/>
          <w:szCs w:val="19"/>
          <w:lang w:val="sk-SK"/>
        </w:rPr>
        <w:t>jomná komunikácia súvisiaca so z</w:t>
      </w:r>
      <w:r w:rsidR="00AD3AB8" w:rsidRPr="0073389C">
        <w:rPr>
          <w:rFonts w:cs="Arial"/>
          <w:szCs w:val="19"/>
          <w:lang w:val="sk-SK"/>
        </w:rPr>
        <w:t>mluvou o NFP môže prebiehať aj elektronicky prostredníctvom emailu</w:t>
      </w:r>
      <w:r w:rsidR="006F5FF1" w:rsidRPr="0073389C">
        <w:rPr>
          <w:rFonts w:cs="Arial"/>
          <w:szCs w:val="19"/>
          <w:lang w:val="sk-SK"/>
        </w:rPr>
        <w:t>,</w:t>
      </w:r>
      <w:r w:rsidR="00AD3AB8" w:rsidRPr="0073389C">
        <w:rPr>
          <w:rFonts w:cs="Arial"/>
          <w:szCs w:val="19"/>
          <w:lang w:val="sk-SK"/>
        </w:rPr>
        <w:t xml:space="preserve"> k čomu si z</w:t>
      </w:r>
      <w:r w:rsidR="00C84649" w:rsidRPr="0073389C">
        <w:rPr>
          <w:rFonts w:cs="Arial"/>
          <w:szCs w:val="19"/>
          <w:lang w:val="sk-SK"/>
        </w:rPr>
        <w:t xml:space="preserve">mluvné strany </w:t>
      </w:r>
      <w:r w:rsidR="00AD3AB8" w:rsidRPr="0073389C">
        <w:rPr>
          <w:rFonts w:cs="Arial"/>
          <w:szCs w:val="19"/>
          <w:lang w:val="sk-SK"/>
        </w:rPr>
        <w:t xml:space="preserve">musia </w:t>
      </w:r>
      <w:r w:rsidR="00C84649" w:rsidRPr="0073389C">
        <w:rPr>
          <w:rFonts w:cs="Arial"/>
          <w:szCs w:val="19"/>
          <w:lang w:val="sk-SK"/>
        </w:rPr>
        <w:t>vzájomne písomne oznámiť svoje emailové adresy</w:t>
      </w:r>
      <w:r w:rsidR="006F5FF1" w:rsidRPr="0073389C">
        <w:rPr>
          <w:rFonts w:cs="Arial"/>
          <w:szCs w:val="19"/>
          <w:lang w:val="sk-SK"/>
        </w:rPr>
        <w:t>.</w:t>
      </w:r>
      <w:r w:rsidR="004C0726" w:rsidRPr="0073389C">
        <w:rPr>
          <w:rFonts w:cs="Arial"/>
          <w:szCs w:val="19"/>
          <w:lang w:val="sk-SK"/>
        </w:rPr>
        <w:t xml:space="preserve"> Prijímateľ je v komunikácii s poskytovateľom povinný</w:t>
      </w:r>
      <w:r w:rsidR="003A5868" w:rsidRPr="0073389C">
        <w:rPr>
          <w:rFonts w:cs="Arial"/>
          <w:szCs w:val="19"/>
          <w:lang w:val="sk-SK"/>
        </w:rPr>
        <w:t xml:space="preserve"> </w:t>
      </w:r>
      <w:r w:rsidR="004C0726" w:rsidRPr="0073389C">
        <w:rPr>
          <w:rFonts w:cs="Arial"/>
          <w:szCs w:val="19"/>
          <w:lang w:val="sk-SK"/>
        </w:rPr>
        <w:t>uvádzať ITMS</w:t>
      </w:r>
      <w:r w:rsidR="00FA139D" w:rsidRPr="0073389C">
        <w:rPr>
          <w:rFonts w:cs="Arial"/>
          <w:szCs w:val="16"/>
          <w:lang w:val="sk-SK"/>
        </w:rPr>
        <w:t>2014+</w:t>
      </w:r>
      <w:r w:rsidR="004C0726" w:rsidRPr="0073389C">
        <w:rPr>
          <w:rFonts w:cs="Arial"/>
          <w:szCs w:val="19"/>
          <w:lang w:val="sk-SK"/>
        </w:rPr>
        <w:t xml:space="preserve"> kód </w:t>
      </w:r>
      <w:r w:rsidR="00E55ACE" w:rsidRPr="0073389C">
        <w:rPr>
          <w:rFonts w:cs="Arial"/>
          <w:szCs w:val="19"/>
          <w:lang w:val="sk-SK"/>
        </w:rPr>
        <w:t xml:space="preserve">projektu </w:t>
      </w:r>
      <w:r w:rsidR="004C0726" w:rsidRPr="0073389C">
        <w:rPr>
          <w:rFonts w:cs="Arial"/>
          <w:szCs w:val="19"/>
          <w:lang w:val="sk-SK"/>
        </w:rPr>
        <w:t xml:space="preserve">a názov </w:t>
      </w:r>
      <w:r w:rsidR="00E55ACE" w:rsidRPr="0073389C">
        <w:rPr>
          <w:rFonts w:cs="Arial"/>
          <w:szCs w:val="19"/>
          <w:lang w:val="sk-SK"/>
        </w:rPr>
        <w:t>projektu</w:t>
      </w:r>
      <w:r w:rsidR="004C0726" w:rsidRPr="0073389C">
        <w:rPr>
          <w:rFonts w:cs="Arial"/>
          <w:szCs w:val="19"/>
          <w:lang w:val="sk-SK"/>
        </w:rPr>
        <w:t>.</w:t>
      </w:r>
      <w:r w:rsidR="00AD3AB8" w:rsidRPr="0073389C">
        <w:rPr>
          <w:rFonts w:cs="Arial"/>
          <w:szCs w:val="19"/>
          <w:lang w:val="sk-SK"/>
        </w:rPr>
        <w:t xml:space="preserve"> </w:t>
      </w:r>
    </w:p>
    <w:p w14:paraId="7A55CE46" w14:textId="77777777" w:rsidR="00AE5A8F" w:rsidRPr="0073389C" w:rsidRDefault="00AE5A8F" w:rsidP="007B5322">
      <w:pPr>
        <w:pStyle w:val="Nadpis3"/>
        <w:spacing w:line="288" w:lineRule="auto"/>
        <w:ind w:left="567" w:firstLine="0"/>
        <w:rPr>
          <w:lang w:val="sk-SK"/>
        </w:rPr>
      </w:pPr>
      <w:bookmarkStart w:id="66" w:name="_Toc410907851"/>
      <w:bookmarkStart w:id="67" w:name="_Toc440372862"/>
      <w:bookmarkStart w:id="68" w:name="_Toc440636373"/>
      <w:r w:rsidRPr="0073389C">
        <w:rPr>
          <w:lang w:val="sk-SK"/>
        </w:rPr>
        <w:t>Na čo nezabudnúť po podpise zmluvy</w:t>
      </w:r>
      <w:bookmarkEnd w:id="66"/>
      <w:bookmarkEnd w:id="67"/>
      <w:bookmarkEnd w:id="68"/>
    </w:p>
    <w:p w14:paraId="7A55CE47" w14:textId="4763B121" w:rsidR="003F3124" w:rsidRPr="0073389C" w:rsidRDefault="003F3124" w:rsidP="007B5322">
      <w:pPr>
        <w:spacing w:before="120" w:after="120" w:line="288" w:lineRule="auto"/>
        <w:jc w:val="both"/>
      </w:pPr>
      <w:r w:rsidRPr="0073389C">
        <w:rPr>
          <w:b/>
        </w:rPr>
        <w:t>Personálnu maticu</w:t>
      </w:r>
      <w:r w:rsidRPr="0073389C">
        <w:rPr>
          <w:b/>
          <w:vertAlign w:val="superscript"/>
        </w:rPr>
        <w:t xml:space="preserve"> </w:t>
      </w:r>
      <w:r w:rsidRPr="0073389C">
        <w:t>(príloha č.</w:t>
      </w:r>
      <w:r w:rsidR="000970B7" w:rsidRPr="0073389C">
        <w:t xml:space="preserve"> 1</w:t>
      </w:r>
      <w:r w:rsidR="004D0353">
        <w:t>8</w:t>
      </w:r>
      <w:r w:rsidRPr="0073389C">
        <w:t xml:space="preserve">) je prijímateľ povinný predložiť </w:t>
      </w:r>
      <w:r w:rsidR="00992878">
        <w:t>v písomnej podobe</w:t>
      </w:r>
      <w:r w:rsidR="00992878" w:rsidRPr="0073389C">
        <w:t xml:space="preserve"> </w:t>
      </w:r>
      <w:r w:rsidRPr="0073389C">
        <w:t xml:space="preserve">vopred určenému projektovému manažérovi </w:t>
      </w:r>
      <w:r w:rsidR="00576253">
        <w:t>Oddelenia finančného riadenia</w:t>
      </w:r>
      <w:r w:rsidR="00401899">
        <w:t xml:space="preserve"> </w:t>
      </w:r>
      <w:r w:rsidRPr="0073389C">
        <w:t xml:space="preserve">na predpísanom formulári do 7 dní odo dňa nadobudnutia účinnosti zmluvy o NFP </w:t>
      </w:r>
      <w:r w:rsidR="005A28B2" w:rsidRPr="0073389C">
        <w:t>(deň po dni zverejnenia z</w:t>
      </w:r>
      <w:r w:rsidRPr="0073389C">
        <w:t xml:space="preserve">mluvy poskytovateľom v CRZ). Jej aktualizáciu prijímateľ zasiela </w:t>
      </w:r>
      <w:r w:rsidR="00992878">
        <w:t>v písomnej podobe</w:t>
      </w:r>
      <w:r w:rsidR="00992878" w:rsidRPr="0073389C">
        <w:t xml:space="preserve"> </w:t>
      </w:r>
      <w:r w:rsidRPr="0073389C">
        <w:t xml:space="preserve">vždy, keď dôjde k zmene pôvodných/predchádzajúcich údajov taktiež v lehote 7 dní od ich zmeny (napr. nahradenie pôvodnej osoby novou osobou). </w:t>
      </w:r>
    </w:p>
    <w:p w14:paraId="7A55CE48" w14:textId="77777777" w:rsidR="00CF4C48" w:rsidRPr="0073389C" w:rsidRDefault="00CF4C48" w:rsidP="007B5322">
      <w:pPr>
        <w:spacing w:before="120" w:after="120" w:line="288" w:lineRule="auto"/>
        <w:jc w:val="both"/>
      </w:pPr>
      <w:r w:rsidRPr="0073389C">
        <w:t xml:space="preserve">V Personálnej matici má byť uvedený menný zoznam osôb podieľajúcich sa na projekte pracujúcich u prijímateľa na základe pracovnoprávnych vzťahov v zmysle Zákonníka práce. </w:t>
      </w:r>
    </w:p>
    <w:p w14:paraId="7A55CE49" w14:textId="2C95E3A3" w:rsidR="00492025" w:rsidRPr="0073389C" w:rsidRDefault="00492025" w:rsidP="007B5322">
      <w:pPr>
        <w:spacing w:before="120" w:after="120" w:line="288" w:lineRule="auto"/>
        <w:jc w:val="both"/>
      </w:pPr>
      <w:r w:rsidRPr="0073389C">
        <w:t xml:space="preserve">Prijímateľ je povinný požiadať o zmenu Personálnej matice a uviesť, v ktorých bodoch personálnej matice zmena nastala. V prípade, že </w:t>
      </w:r>
      <w:r w:rsidR="001E6748">
        <w:t>poskytovateľ</w:t>
      </w:r>
      <w:r w:rsidR="001E6748" w:rsidRPr="0073389C">
        <w:t xml:space="preserve"> </w:t>
      </w:r>
      <w:r w:rsidRPr="0073389C">
        <w:t xml:space="preserve">nedá do 7 dní od doručenia žiadosti o zmenu zamietavé stanovisko s odôvodnením neschválenia zmeny Personálnej matice, prijímateľ môže túto zmenu považovať za schválenú. Zamietavé stanovisko bude prijímateľovi zasielané elektronicky. </w:t>
      </w:r>
    </w:p>
    <w:p w14:paraId="5BEB4D5A" w14:textId="481A85D6" w:rsidR="00EE0832" w:rsidRPr="00EE0832" w:rsidRDefault="00EE0832" w:rsidP="00EE0832">
      <w:pPr>
        <w:spacing w:before="120" w:after="120" w:line="288" w:lineRule="auto"/>
        <w:jc w:val="both"/>
      </w:pPr>
      <w:r w:rsidRPr="0073389C">
        <w:lastRenderedPageBreak/>
        <w:t xml:space="preserve">Odbornosť osoby uvedenej v </w:t>
      </w:r>
      <w:r>
        <w:t>P</w:t>
      </w:r>
      <w:r w:rsidRPr="0073389C">
        <w:t xml:space="preserve">ersonálnej matici sa preukazuje profesijným životopisom. Prijímateľ je povinný si od všetkých osôb zaradených v </w:t>
      </w:r>
      <w:r>
        <w:t>P</w:t>
      </w:r>
      <w:r w:rsidRPr="0073389C">
        <w:t>ersonálnej matici vyžiadať profesijný životopis a súhlas so spracovaním osobných údajov dotknutých osôb</w:t>
      </w:r>
      <w:r>
        <w:t>. Z</w:t>
      </w:r>
      <w:r w:rsidRPr="0073389C">
        <w:t xml:space="preserve">ozbierané súhlasy a životopisy </w:t>
      </w:r>
      <w:r>
        <w:t xml:space="preserve">osôb zaradených v Personálnej matici sú prílohou predloženej Personálnej matice, ako aj jej zmien. </w:t>
      </w:r>
      <w:r w:rsidRPr="00EE0832">
        <w:t>V prípade, že dôjde k zmenám v Personálnej matici, je potrebné priložiť životopisy a súhlasy osôb, ktoré nahradili osoby uvedené v pôvodnej Personálnej matici.</w:t>
      </w:r>
    </w:p>
    <w:p w14:paraId="7A55CE4A" w14:textId="3C8D4127" w:rsidR="00492025" w:rsidRPr="0073389C" w:rsidRDefault="00EE0832" w:rsidP="007B5322">
      <w:pPr>
        <w:spacing w:before="120" w:after="120" w:line="288" w:lineRule="auto"/>
        <w:jc w:val="both"/>
      </w:pPr>
      <w:r w:rsidRPr="00EE0832">
        <w:t>Zároveň je Prijímateľ povinný zozbierané súhlasy a životopisy archivovať tak, aby prijímateľ bol schopný predložiť požadované súhlasy a životopisy kontrolnej skupine v prípade finančnej kontroly na mieste zo strany poskytovateľa.</w:t>
      </w:r>
      <w:r>
        <w:t xml:space="preserve"> </w:t>
      </w:r>
      <w:r w:rsidR="00492025" w:rsidRPr="0073389C">
        <w:t xml:space="preserve">Personálna matica je súčasťou dokumentácie projektu. Zmena, resp. doplnenie </w:t>
      </w:r>
      <w:r w:rsidR="007738BC">
        <w:t>P</w:t>
      </w:r>
      <w:r w:rsidR="00492025" w:rsidRPr="0073389C">
        <w:t xml:space="preserve">ersonálnej matice nemení zmluvu o NFP. V prípade, že prijímateľ nezašle aktualizovanú </w:t>
      </w:r>
      <w:r w:rsidR="007738BC">
        <w:t>P</w:t>
      </w:r>
      <w:r w:rsidR="00492025" w:rsidRPr="0073389C">
        <w:t>ersonálnu maticu (v prípade zmeny</w:t>
      </w:r>
      <w:r w:rsidR="00492025" w:rsidRPr="00D548A4">
        <w:t>)</w:t>
      </w:r>
      <w:r w:rsidRPr="00D548A4">
        <w:t xml:space="preserve"> spolu so životopismi a súhlasmi so spracovaním osobných údajov dotknutých osôb</w:t>
      </w:r>
      <w:r w:rsidR="00492025" w:rsidRPr="00D548A4">
        <w:t>,</w:t>
      </w:r>
      <w:r w:rsidR="00492025" w:rsidRPr="0073389C">
        <w:t xml:space="preserve"> </w:t>
      </w:r>
      <w:r w:rsidR="007738BC">
        <w:t>poskytovateľ</w:t>
      </w:r>
      <w:r w:rsidR="007738BC" w:rsidRPr="0073389C">
        <w:t xml:space="preserve"> </w:t>
      </w:r>
      <w:r w:rsidR="00492025" w:rsidRPr="0073389C">
        <w:t>môže pristúpiť k pozastaveniu, zamietnutiu alebo upraveniu výšky platby v ŽoP.</w:t>
      </w:r>
    </w:p>
    <w:p w14:paraId="7A55CE4C" w14:textId="315CBEF4" w:rsidR="003A5868" w:rsidRPr="0073389C" w:rsidRDefault="00FE5983" w:rsidP="007B5322">
      <w:pPr>
        <w:spacing w:before="120" w:after="120" w:line="288" w:lineRule="auto"/>
        <w:jc w:val="both"/>
      </w:pPr>
      <w:r w:rsidRPr="0073389C">
        <w:rPr>
          <w:b/>
        </w:rPr>
        <w:t xml:space="preserve">Hlásenie o začatí realizácie hlavných aktivít </w:t>
      </w:r>
      <w:r w:rsidR="00E55ACE" w:rsidRPr="0073389C">
        <w:rPr>
          <w:b/>
        </w:rPr>
        <w:t>projektu</w:t>
      </w:r>
      <w:r w:rsidR="00587015">
        <w:rPr>
          <w:rStyle w:val="Odkaznapoznmkupodiarou"/>
          <w:b/>
        </w:rPr>
        <w:footnoteReference w:id="5"/>
      </w:r>
      <w:r w:rsidR="00E55ACE" w:rsidRPr="0073389C">
        <w:t xml:space="preserve"> </w:t>
      </w:r>
      <w:r w:rsidR="00C84649" w:rsidRPr="0073389C">
        <w:t>(</w:t>
      </w:r>
      <w:r w:rsidR="00F73363" w:rsidRPr="0073389C">
        <w:t>príloha č.</w:t>
      </w:r>
      <w:r w:rsidR="008D673E" w:rsidRPr="0073389C">
        <w:t xml:space="preserve"> 1</w:t>
      </w:r>
      <w:r w:rsidR="00C84649" w:rsidRPr="0073389C">
        <w:t xml:space="preserve">) </w:t>
      </w:r>
      <w:r w:rsidR="00CC3BA3" w:rsidRPr="0073389C">
        <w:t xml:space="preserve">je </w:t>
      </w:r>
      <w:r w:rsidR="00E55ACE" w:rsidRPr="0073389C">
        <w:t xml:space="preserve">prijímateľ </w:t>
      </w:r>
      <w:r w:rsidR="00CC3BA3" w:rsidRPr="0073389C">
        <w:t xml:space="preserve">povinný </w:t>
      </w:r>
      <w:r w:rsidR="00AE5A8F" w:rsidRPr="0073389C">
        <w:t xml:space="preserve">zaslať poskytovateľovi </w:t>
      </w:r>
      <w:r w:rsidR="00CC3BA3" w:rsidRPr="0073389C">
        <w:t>do</w:t>
      </w:r>
      <w:r w:rsidR="00AE5A8F" w:rsidRPr="0073389C">
        <w:t xml:space="preserve"> </w:t>
      </w:r>
      <w:r w:rsidR="00CC3BA3" w:rsidRPr="0073389C">
        <w:t xml:space="preserve">20 </w:t>
      </w:r>
      <w:r w:rsidR="00AE5A8F" w:rsidRPr="0073389C">
        <w:t xml:space="preserve">dní </w:t>
      </w:r>
      <w:r w:rsidR="00A952C1" w:rsidRPr="0073389C">
        <w:t xml:space="preserve">od </w:t>
      </w:r>
      <w:r w:rsidR="0055628F" w:rsidRPr="0073389C">
        <w:t xml:space="preserve">začiatku </w:t>
      </w:r>
      <w:r w:rsidR="00A952C1" w:rsidRPr="0073389C">
        <w:t xml:space="preserve">konania prvej hlavnej </w:t>
      </w:r>
      <w:r w:rsidR="00E55ACE" w:rsidRPr="0073389C">
        <w:t>aktivity</w:t>
      </w:r>
      <w:r w:rsidR="00E665C7">
        <w:t>.</w:t>
      </w:r>
      <w:r w:rsidR="00E55ACE" w:rsidRPr="0073389C">
        <w:t xml:space="preserve"> </w:t>
      </w:r>
      <w:r w:rsidR="00CC3BA3" w:rsidRPr="0073389C">
        <w:t xml:space="preserve">Ak </w:t>
      </w:r>
      <w:r w:rsidR="00E55ACE" w:rsidRPr="0073389C">
        <w:t xml:space="preserve">výzva </w:t>
      </w:r>
      <w:r w:rsidR="00CC3BA3" w:rsidRPr="0073389C">
        <w:t xml:space="preserve">umožňuje </w:t>
      </w:r>
      <w:r w:rsidR="00E55ACE" w:rsidRPr="0073389C">
        <w:t xml:space="preserve">začatie </w:t>
      </w:r>
      <w:r w:rsidR="00CC3BA3" w:rsidRPr="0073389C">
        <w:t xml:space="preserve">realizácie hlavných aktivít </w:t>
      </w:r>
      <w:r w:rsidR="00E55ACE" w:rsidRPr="0073389C">
        <w:t xml:space="preserve">projektu </w:t>
      </w:r>
      <w:r w:rsidR="00CC3BA3" w:rsidRPr="0073389C">
        <w:t xml:space="preserve">v čase predchádzajúcom účinnosti </w:t>
      </w:r>
      <w:r w:rsidR="00E55ACE" w:rsidRPr="0073389C">
        <w:t xml:space="preserve">zmluvy </w:t>
      </w:r>
      <w:r w:rsidR="00CC3BA3" w:rsidRPr="0073389C">
        <w:t xml:space="preserve">o NFP a </w:t>
      </w:r>
      <w:r w:rsidR="00E55ACE" w:rsidRPr="0073389C">
        <w:t xml:space="preserve">prijímateľ </w:t>
      </w:r>
      <w:r w:rsidR="00CC3BA3" w:rsidRPr="0073389C">
        <w:t xml:space="preserve">skutočne začal s </w:t>
      </w:r>
      <w:r w:rsidR="00E55ACE" w:rsidRPr="0073389C">
        <w:t xml:space="preserve">realizáciou </w:t>
      </w:r>
      <w:r w:rsidR="00CC3BA3" w:rsidRPr="0073389C">
        <w:t xml:space="preserve">hlavných aktivít </w:t>
      </w:r>
      <w:r w:rsidR="00E55ACE" w:rsidRPr="0073389C">
        <w:t xml:space="preserve">projektu </w:t>
      </w:r>
      <w:r w:rsidR="00CC3BA3" w:rsidRPr="0073389C">
        <w:t xml:space="preserve">pred účinnosťou </w:t>
      </w:r>
      <w:r w:rsidR="00E55ACE" w:rsidRPr="0073389C">
        <w:t xml:space="preserve">zmluvy </w:t>
      </w:r>
      <w:r w:rsidR="00CC3BA3" w:rsidRPr="0073389C">
        <w:t xml:space="preserve">o NFP, je povinný zaslať </w:t>
      </w:r>
      <w:r w:rsidR="00E55ACE" w:rsidRPr="0073389C">
        <w:t xml:space="preserve">poskytovateľovi hlásenie </w:t>
      </w:r>
      <w:r w:rsidR="00CC3BA3" w:rsidRPr="0073389C">
        <w:t xml:space="preserve">o začatí realizácie hlavných aktivít </w:t>
      </w:r>
      <w:r w:rsidR="00E55ACE" w:rsidRPr="0073389C">
        <w:t xml:space="preserve">projektu </w:t>
      </w:r>
      <w:r w:rsidR="00CC3BA3" w:rsidRPr="0073389C">
        <w:t xml:space="preserve">do 20 dní odo dňa nadobudnutia účinnosti </w:t>
      </w:r>
      <w:r w:rsidR="00E55ACE" w:rsidRPr="0073389C">
        <w:t xml:space="preserve">zmluvy </w:t>
      </w:r>
      <w:r w:rsidR="00CC3BA3" w:rsidRPr="0073389C">
        <w:t>o NFP.</w:t>
      </w:r>
      <w:r w:rsidR="00FA39A5">
        <w:t xml:space="preserve"> V prípade, že poskytovateľ a </w:t>
      </w:r>
      <w:r w:rsidR="004E5184">
        <w:t>prijímateľ</w:t>
      </w:r>
      <w:r w:rsidR="00FA39A5">
        <w:t xml:space="preserve"> je tá istá osoba, postupuje žiadateľ v zmysle </w:t>
      </w:r>
      <w:r w:rsidR="004E5184">
        <w:t>ods. 2, čl.14 VP.</w:t>
      </w:r>
    </w:p>
    <w:p w14:paraId="7A55CE4D" w14:textId="128BA754" w:rsidR="001E4B56" w:rsidRPr="0073389C" w:rsidRDefault="00E17426"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w:t>
      </w:r>
      <w:r w:rsidR="001E4B56" w:rsidRPr="0073389C">
        <w:t>Najčastejšou chybou v súvislosti s realizáciou aktivít projektu je, že prijímateľ</w:t>
      </w:r>
      <w:r w:rsidR="008502C7" w:rsidRPr="0073389C">
        <w:t xml:space="preserve"> </w:t>
      </w:r>
      <w:r w:rsidR="001E4B56" w:rsidRPr="0073389C">
        <w:t xml:space="preserve">nie je schopný </w:t>
      </w:r>
      <w:r w:rsidR="009E3B3A" w:rsidRPr="0073389C">
        <w:t>realizovať aktivity v súlade so schváleným časovým harmonogramom</w:t>
      </w:r>
      <w:r w:rsidR="001E4B56" w:rsidRPr="0073389C">
        <w:t xml:space="preserve"> popri plynulom zabezpečení </w:t>
      </w:r>
      <w:r w:rsidR="008502C7" w:rsidRPr="0073389C">
        <w:t>štandardného pracovného chodu inštitúcie</w:t>
      </w:r>
      <w:r w:rsidR="001E4B56" w:rsidRPr="0073389C">
        <w:t xml:space="preserve">, či iných aktivít, ktoré vykonáva. </w:t>
      </w:r>
      <w:r w:rsidR="009E3B3A" w:rsidRPr="0073389C">
        <w:br/>
        <w:t>Na zníženie rizika odporúčame zavedenie vlastného podrobnejšieho harmonogramu realizácie aktiv</w:t>
      </w:r>
      <w:r w:rsidR="00CD6C3B" w:rsidRPr="0073389C">
        <w:t>i</w:t>
      </w:r>
      <w:r w:rsidR="009E3B3A" w:rsidRPr="0073389C">
        <w:t xml:space="preserve">ty, ktorý bude prijímateľ pravidelne kontrolovať, vyhodnocovať a následne  podľa potreby prijímať opatrenia na dodržanie konca realizácie aktivity pri splnení cieľov a výstupov aktivity. </w:t>
      </w:r>
    </w:p>
    <w:p w14:paraId="7A55CE4E" w14:textId="77777777" w:rsidR="002F1973" w:rsidRPr="0073389C" w:rsidRDefault="002F1973" w:rsidP="007B5322">
      <w:pPr>
        <w:spacing w:before="120" w:after="120" w:line="288" w:lineRule="auto"/>
        <w:jc w:val="both"/>
      </w:pPr>
    </w:p>
    <w:p w14:paraId="7A55CE4F" w14:textId="77777777" w:rsidR="006329C7" w:rsidRPr="0073389C" w:rsidRDefault="00C0210A"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Začatie hlavných aktivít projektu </w:t>
      </w:r>
      <w:r w:rsidRPr="0073389C">
        <w:rPr>
          <w:b/>
        </w:rPr>
        <w:t>v súlade</w:t>
      </w:r>
      <w:r w:rsidRPr="0073389C">
        <w:t xml:space="preserve"> s harmonogramom aktivít uvedených v </w:t>
      </w:r>
      <w:r w:rsidR="00E55ACE" w:rsidRPr="0073389C">
        <w:t>z</w:t>
      </w:r>
      <w:r w:rsidRPr="0073389C">
        <w:t>mluve o NFP je základnou podmienkou ús</w:t>
      </w:r>
      <w:r w:rsidR="00BA7A9E" w:rsidRPr="0073389C">
        <w:t>p</w:t>
      </w:r>
      <w:r w:rsidRPr="0073389C">
        <w:t xml:space="preserve">ešnej implementácie projektu. V prípade, že by vznikli pochybnosti, či </w:t>
      </w:r>
      <w:r w:rsidR="00E55ACE" w:rsidRPr="0073389C">
        <w:t>p</w:t>
      </w:r>
      <w:r w:rsidRPr="0073389C">
        <w:t xml:space="preserve">rijímateľ začne projekt realizovať včas, odporúčame bezodkladne kontaktovať príslušného </w:t>
      </w:r>
      <w:r w:rsidR="009F79A0" w:rsidRPr="0073389C">
        <w:t>projektového manažéra</w:t>
      </w:r>
      <w:r w:rsidRPr="0073389C">
        <w:t xml:space="preserve">. </w:t>
      </w:r>
    </w:p>
    <w:p w14:paraId="7A55CE50" w14:textId="6F220FE8" w:rsidR="00362F83" w:rsidRPr="0073389C" w:rsidRDefault="00362F83" w:rsidP="007B5322">
      <w:pPr>
        <w:spacing w:before="120" w:after="120" w:line="288" w:lineRule="auto"/>
        <w:jc w:val="both"/>
      </w:pPr>
      <w:r w:rsidRPr="0073389C">
        <w:rPr>
          <w:b/>
        </w:rPr>
        <w:t>Informáci</w:t>
      </w:r>
      <w:r w:rsidR="00767D9D" w:rsidRPr="0073389C">
        <w:rPr>
          <w:b/>
        </w:rPr>
        <w:t>u</w:t>
      </w:r>
      <w:r w:rsidRPr="0073389C">
        <w:rPr>
          <w:b/>
        </w:rPr>
        <w:t xml:space="preserve"> o konaní vzdelávacích aktivít</w:t>
      </w:r>
      <w:r w:rsidRPr="0073389C">
        <w:t xml:space="preserve"> je prijímateľ povinný zasielať </w:t>
      </w:r>
      <w:r w:rsidR="00B8471E">
        <w:t>poskytovateľovi</w:t>
      </w:r>
      <w:r w:rsidRPr="0073389C">
        <w:t xml:space="preserve"> elektronickou poštou</w:t>
      </w:r>
      <w:r w:rsidRPr="0073389C">
        <w:rPr>
          <w:rStyle w:val="Odkaznapoznmkupodiarou"/>
          <w:sz w:val="19"/>
        </w:rPr>
        <w:footnoteReference w:id="6"/>
      </w:r>
      <w:r w:rsidRPr="0073389C">
        <w:t xml:space="preserve"> (príslušnému projektovému manažérovi), najmenej 7 dní pred začatím realizácie vzdelávacích aktivít, a ktorá musí obsahovať:</w:t>
      </w:r>
    </w:p>
    <w:p w14:paraId="7A55CE51" w14:textId="77777777" w:rsidR="00362F83" w:rsidRPr="0073389C" w:rsidRDefault="00362F83" w:rsidP="00AE0D10">
      <w:pPr>
        <w:pStyle w:val="Bulletslevel1"/>
        <w:ind w:left="567" w:hanging="283"/>
        <w:rPr>
          <w:lang w:val="sk-SK"/>
        </w:rPr>
      </w:pPr>
      <w:r w:rsidRPr="0073389C">
        <w:rPr>
          <w:lang w:val="sk-SK"/>
        </w:rPr>
        <w:t>názov vzdelávacej aktivity</w:t>
      </w:r>
    </w:p>
    <w:p w14:paraId="7A55CE52" w14:textId="77777777" w:rsidR="00362F83" w:rsidRPr="0073389C" w:rsidRDefault="00362F83" w:rsidP="00AE0D10">
      <w:pPr>
        <w:pStyle w:val="Bulletslevel1"/>
        <w:ind w:left="567" w:hanging="283"/>
        <w:rPr>
          <w:lang w:val="sk-SK"/>
        </w:rPr>
      </w:pPr>
      <w:r w:rsidRPr="0073389C">
        <w:rPr>
          <w:lang w:val="sk-SK"/>
        </w:rPr>
        <w:t>informáciu o presnom určení miesta, dátume a čase konania vzdelávacej aktivity</w:t>
      </w:r>
    </w:p>
    <w:p w14:paraId="7A55CE53" w14:textId="77777777" w:rsidR="00362F83" w:rsidRPr="0073389C" w:rsidRDefault="00362F83" w:rsidP="00AE0D10">
      <w:pPr>
        <w:pStyle w:val="Bulletslevel1"/>
        <w:ind w:left="567" w:hanging="283"/>
        <w:rPr>
          <w:lang w:val="sk-SK"/>
        </w:rPr>
      </w:pPr>
      <w:r w:rsidRPr="0073389C">
        <w:rPr>
          <w:lang w:val="sk-SK"/>
        </w:rPr>
        <w:t>informáciu o počte účastníkov (cieľová skupina)</w:t>
      </w:r>
    </w:p>
    <w:p w14:paraId="7A55CE54" w14:textId="77777777" w:rsidR="00362F83" w:rsidRPr="0073389C" w:rsidRDefault="00362F83" w:rsidP="00AE0D10">
      <w:pPr>
        <w:pStyle w:val="Bulletslevel1"/>
        <w:ind w:left="567" w:hanging="283"/>
        <w:rPr>
          <w:lang w:val="sk-SK"/>
        </w:rPr>
      </w:pPr>
      <w:r w:rsidRPr="0073389C">
        <w:rPr>
          <w:lang w:val="sk-SK"/>
        </w:rPr>
        <w:t>meno/á lektora/ov vzdelávacej aktivity</w:t>
      </w:r>
    </w:p>
    <w:p w14:paraId="7A55CE55" w14:textId="33147499" w:rsidR="00362F83" w:rsidRPr="0073389C" w:rsidRDefault="00362F83" w:rsidP="006D0381">
      <w:pPr>
        <w:pStyle w:val="Bulletslevel1"/>
        <w:ind w:left="567" w:hanging="283"/>
        <w:jc w:val="both"/>
        <w:rPr>
          <w:lang w:val="sk-SK"/>
        </w:rPr>
      </w:pPr>
      <w:r w:rsidRPr="0073389C">
        <w:rPr>
          <w:lang w:val="sk-SK"/>
        </w:rPr>
        <w:t>meno gestora vzdelávacej aktivity (</w:t>
      </w:r>
      <w:r w:rsidR="00920ECA" w:rsidRPr="0073389C">
        <w:rPr>
          <w:lang w:val="sk-SK"/>
        </w:rPr>
        <w:t>ak relevantné</w:t>
      </w:r>
      <w:r w:rsidRPr="0073389C">
        <w:rPr>
          <w:lang w:val="sk-SK"/>
        </w:rPr>
        <w:t xml:space="preserve"> podľa </w:t>
      </w:r>
      <w:r w:rsidR="00767D9D" w:rsidRPr="0073389C">
        <w:rPr>
          <w:lang w:val="sk-SK"/>
        </w:rPr>
        <w:t>O</w:t>
      </w:r>
      <w:r w:rsidRPr="0073389C">
        <w:rPr>
          <w:lang w:val="sk-SK"/>
        </w:rPr>
        <w:t>pisu projektu</w:t>
      </w:r>
      <w:r w:rsidR="00AE0D10" w:rsidRPr="0073389C">
        <w:rPr>
          <w:lang w:val="sk-SK"/>
        </w:rPr>
        <w:t xml:space="preserve"> </w:t>
      </w:r>
      <w:r w:rsidRPr="0073389C">
        <w:rPr>
          <w:lang w:val="sk-SK"/>
        </w:rPr>
        <w:t>v </w:t>
      </w:r>
      <w:r w:rsidR="00920ECA" w:rsidRPr="0073389C">
        <w:rPr>
          <w:lang w:val="sk-SK"/>
        </w:rPr>
        <w:t>z</w:t>
      </w:r>
      <w:r w:rsidRPr="0073389C">
        <w:rPr>
          <w:lang w:val="sk-SK"/>
        </w:rPr>
        <w:t>mluve</w:t>
      </w:r>
      <w:r w:rsidR="00920ECA" w:rsidRPr="0073389C">
        <w:rPr>
          <w:lang w:val="sk-SK"/>
        </w:rPr>
        <w:t xml:space="preserve"> o NFP </w:t>
      </w:r>
      <w:r w:rsidRPr="0073389C">
        <w:rPr>
          <w:lang w:val="sk-SK"/>
        </w:rPr>
        <w:t>alebo v </w:t>
      </w:r>
      <w:r w:rsidR="00B8471E">
        <w:rPr>
          <w:lang w:val="sk-SK"/>
        </w:rPr>
        <w:t>P</w:t>
      </w:r>
      <w:r w:rsidRPr="0073389C">
        <w:rPr>
          <w:lang w:val="sk-SK"/>
        </w:rPr>
        <w:t>ersonálnej matici projektu)</w:t>
      </w:r>
    </w:p>
    <w:p w14:paraId="7A55CE56" w14:textId="271B1319" w:rsidR="005557FA" w:rsidRDefault="005557FA" w:rsidP="00AE0D10">
      <w:pPr>
        <w:spacing w:before="120" w:after="120" w:line="288" w:lineRule="auto"/>
        <w:jc w:val="both"/>
      </w:pPr>
      <w:r w:rsidRPr="0073389C">
        <w:t xml:space="preserve">V prípade, ak sa takto oznámená vzdelávacia aktivita v dohodnutom čase, dátume a na určenom mieste neuskutoční, prijímateľ je povinný </w:t>
      </w:r>
      <w:r w:rsidR="00B8471E">
        <w:t>poskytovateľovi</w:t>
      </w:r>
      <w:r w:rsidR="00B8471E" w:rsidRPr="0073389C">
        <w:t xml:space="preserve"> </w:t>
      </w:r>
      <w:r w:rsidRPr="0073389C">
        <w:t>túto skutočnosť pred pôvodne plánovanou realizáciou aktivity oznámiť elektronickou poštou príslušnému projektovému manažérovi. V časovej tiesni odporúčame použiť aj telefonické oznámenie, prípadne SMS.</w:t>
      </w:r>
    </w:p>
    <w:p w14:paraId="4EACF5D3" w14:textId="77FCF583" w:rsidR="000F30D8" w:rsidRPr="005A236A" w:rsidRDefault="005A236A" w:rsidP="00AE0D10">
      <w:pPr>
        <w:spacing w:before="120" w:after="120" w:line="288" w:lineRule="auto"/>
        <w:jc w:val="both"/>
        <w:rPr>
          <w:b/>
        </w:rPr>
      </w:pPr>
      <w:r w:rsidRPr="005A236A">
        <w:rPr>
          <w:b/>
        </w:rPr>
        <w:lastRenderedPageBreak/>
        <w:t xml:space="preserve">Plán predkladania žiadostí o platbu </w:t>
      </w:r>
      <w:r w:rsidRPr="00CF3004">
        <w:t>(</w:t>
      </w:r>
      <w:r w:rsidR="00CF3004" w:rsidRPr="00CF3004">
        <w:t xml:space="preserve">príloha č. </w:t>
      </w:r>
      <w:r w:rsidR="003942B5">
        <w:t>13</w:t>
      </w:r>
      <w:r w:rsidRPr="005A236A">
        <w:t>)</w:t>
      </w:r>
      <w:r>
        <w:rPr>
          <w:b/>
        </w:rPr>
        <w:t xml:space="preserve"> </w:t>
      </w:r>
      <w:r>
        <w:t xml:space="preserve">je prijímateľ povinný </w:t>
      </w:r>
      <w:r w:rsidR="005B5C10">
        <w:t>zasielať</w:t>
      </w:r>
      <w:r>
        <w:t xml:space="preserve"> poskytovateľovi elektronick</w:t>
      </w:r>
      <w:r w:rsidR="00E50BC9">
        <w:t xml:space="preserve">y (vopred určenému projektovému manažérovi) na predpísanom formulári </w:t>
      </w:r>
      <w:r w:rsidR="008E1016">
        <w:t xml:space="preserve">odo dňa nadobudnutia účinnosti zmluvy o NFP </w:t>
      </w:r>
      <w:r w:rsidR="008E1016" w:rsidRPr="0073389C">
        <w:t>(deň po dni zverejnenia zmluvy poskytovateľom v CRZ)</w:t>
      </w:r>
      <w:r w:rsidR="008E1016">
        <w:t xml:space="preserve"> </w:t>
      </w:r>
      <w:r w:rsidR="00D373D7">
        <w:t>najneskôr do 15. kalendárneho dňa</w:t>
      </w:r>
      <w:r w:rsidR="008E1016">
        <w:t xml:space="preserve"> </w:t>
      </w:r>
      <w:r w:rsidR="00D373D7">
        <w:t xml:space="preserve">príslušného mesiaca, </w:t>
      </w:r>
      <w:r w:rsidR="00D373D7">
        <w:rPr>
          <w:color w:val="000000"/>
          <w:sz w:val="18"/>
        </w:rPr>
        <w:t>ku ktorému sa plán predkladania žiadostí o platbu vypracováva.</w:t>
      </w:r>
    </w:p>
    <w:p w14:paraId="7A55CE57" w14:textId="2820B01E" w:rsidR="00AE5A8F" w:rsidRPr="0073389C" w:rsidRDefault="00006D7F" w:rsidP="00AE0D10">
      <w:pPr>
        <w:spacing w:before="120" w:after="120" w:line="288" w:lineRule="auto"/>
        <w:jc w:val="both"/>
      </w:pPr>
      <w:r w:rsidRPr="0073389C">
        <w:t xml:space="preserve">Ak </w:t>
      </w:r>
      <w:r w:rsidR="0059478B" w:rsidRPr="0073389C">
        <w:t>p</w:t>
      </w:r>
      <w:r w:rsidRPr="0073389C">
        <w:t xml:space="preserve">rijímateľ poruší svoje povinnosti zo </w:t>
      </w:r>
      <w:r w:rsidR="00B4406D" w:rsidRPr="0073389C">
        <w:t>z</w:t>
      </w:r>
      <w:r w:rsidRPr="0073389C">
        <w:t xml:space="preserve">mluvy o NFP tým, že neposkytne alebo nepredloží </w:t>
      </w:r>
      <w:r w:rsidR="0059478B" w:rsidRPr="0073389C">
        <w:t>p</w:t>
      </w:r>
      <w:r w:rsidRPr="0073389C">
        <w:t xml:space="preserve">oskytovateľovi doklady, správy, údaje alebo informácie, </w:t>
      </w:r>
      <w:r w:rsidR="00B4406D" w:rsidRPr="0073389C">
        <w:t>hoci mu táto povinnosť vyplýva zo zmluvy o</w:t>
      </w:r>
      <w:r w:rsidR="009E27C5" w:rsidRPr="0073389C">
        <w:t> </w:t>
      </w:r>
      <w:r w:rsidR="00B4406D" w:rsidRPr="0073389C">
        <w:t xml:space="preserve">NFP, je poskytovateľ oprávnený uplatniť voči </w:t>
      </w:r>
      <w:r w:rsidR="0059478B" w:rsidRPr="0073389C">
        <w:t>p</w:t>
      </w:r>
      <w:r w:rsidR="00B4406D" w:rsidRPr="0073389C">
        <w:t xml:space="preserve">rijímateľovi za porušenie jednotlivej povinnosti </w:t>
      </w:r>
      <w:r w:rsidR="00110014" w:rsidRPr="0073389C">
        <w:t xml:space="preserve">podľa písm. a), b) c) alebo d) článku 13 odseku 5 VZP </w:t>
      </w:r>
      <w:r w:rsidR="00B4406D" w:rsidRPr="0073389C">
        <w:t xml:space="preserve">zmluvnú pokutu za každý, aj začatý, deň omeškania, až do splnenia porušenej povinnosti alebo do zániku </w:t>
      </w:r>
      <w:r w:rsidR="0059478B" w:rsidRPr="0073389C">
        <w:t>z</w:t>
      </w:r>
      <w:r w:rsidR="00B4406D" w:rsidRPr="0073389C">
        <w:t xml:space="preserve">mluvy o NFP. </w:t>
      </w:r>
      <w:r w:rsidR="009E27C5" w:rsidRPr="0073389C">
        <w:t>Sem patria aj</w:t>
      </w:r>
      <w:r w:rsidR="00B4406D" w:rsidRPr="0073389C">
        <w:t xml:space="preserve"> povinnosti </w:t>
      </w:r>
      <w:r w:rsidRPr="0073389C">
        <w:t xml:space="preserve">spojené s </w:t>
      </w:r>
      <w:r w:rsidR="009E27C5" w:rsidRPr="0073389C">
        <w:t>poskytovaním informácií (napr.</w:t>
      </w:r>
      <w:r w:rsidR="001A6BC9">
        <w:t xml:space="preserve"> </w:t>
      </w:r>
      <w:r w:rsidR="009E27C5" w:rsidRPr="0073389C">
        <w:t>informácia o konaní vzdelávacích aktivít) alebo zasielaním monitorovacích správ v určenom formáte a stanovených lehotách.</w:t>
      </w:r>
    </w:p>
    <w:p w14:paraId="7A55CE58" w14:textId="77777777" w:rsidR="00362F83" w:rsidRPr="0073389C" w:rsidRDefault="00362F83" w:rsidP="00AE0D10">
      <w:pPr>
        <w:spacing w:before="120" w:after="120" w:line="288" w:lineRule="auto"/>
        <w:jc w:val="both"/>
        <w:rPr>
          <w:b/>
        </w:rPr>
      </w:pPr>
      <w:r w:rsidRPr="0073389C">
        <w:rPr>
          <w:b/>
        </w:rPr>
        <w:t>Oprávnenosť výdavkov v nadväznosti na realizáciu verejného obstarávania</w:t>
      </w:r>
    </w:p>
    <w:p w14:paraId="7A55CE59" w14:textId="09112BBE" w:rsidR="00AE5A8F" w:rsidRPr="0073389C" w:rsidRDefault="00362F83" w:rsidP="00AE0D10">
      <w:pPr>
        <w:spacing w:before="120" w:after="120" w:line="288" w:lineRule="auto"/>
        <w:jc w:val="both"/>
      </w:pPr>
      <w:r w:rsidRPr="0073389C">
        <w:t>Nakoľko poskytovaný NFP je verejným finančným prostriedkom, na ktorý sa vzťahuje zákon o rozpočtových pravidlách, p</w:t>
      </w:r>
      <w:r w:rsidR="00AE5A8F" w:rsidRPr="0073389C">
        <w:t>ri uzatváraní zmlúv s dodávateľmi je potrebné, aby pred uzatvorením zmluvy prebehla verejná súťaž (verejné obstar</w:t>
      </w:r>
      <w:r w:rsidR="00BA7A9E" w:rsidRPr="0073389C">
        <w:t>áva</w:t>
      </w:r>
      <w:r w:rsidR="00AE5A8F" w:rsidRPr="0073389C">
        <w:t>nie)</w:t>
      </w:r>
      <w:r w:rsidR="00365F6D">
        <w:t>.</w:t>
      </w:r>
      <w:r w:rsidR="00AE5A8F" w:rsidRPr="0073389C">
        <w:t xml:space="preserve"> V prípade nevykonania verejnej súťaže, resp. nedodržania podmienok v zmysle platných právnych predpisov EÚ a</w:t>
      </w:r>
      <w:r w:rsidR="00365F6D">
        <w:t> </w:t>
      </w:r>
      <w:r w:rsidR="00AE5A8F" w:rsidRPr="0073389C">
        <w:t>SR</w:t>
      </w:r>
      <w:r w:rsidR="00365F6D">
        <w:t>,</w:t>
      </w:r>
      <w:r w:rsidR="00AE5A8F" w:rsidRPr="0073389C">
        <w:t xml:space="preserve"> sa prijímateľ vystavuje ďalšiemu riziku </w:t>
      </w:r>
      <w:r w:rsidR="00BA7A9E" w:rsidRPr="0073389C">
        <w:t>z dôvodu</w:t>
      </w:r>
      <w:r w:rsidR="00AE5A8F" w:rsidRPr="0073389C">
        <w:t xml:space="preserve"> neoprávnenosti všetkých výdavkov z takto uzatvorených zmlúv. Podrobnejšie </w:t>
      </w:r>
      <w:r w:rsidR="00BA7A9E" w:rsidRPr="0073389C">
        <w:t xml:space="preserve">je spôsob a postupy obstarávania </w:t>
      </w:r>
      <w:r w:rsidR="00C31FD2" w:rsidRPr="0073389C">
        <w:t>uvedené v časti 2.5 Verejné obstarávanie.</w:t>
      </w:r>
      <w:r w:rsidR="00AE5A8F" w:rsidRPr="0073389C">
        <w:t xml:space="preserve"> </w:t>
      </w:r>
    </w:p>
    <w:p w14:paraId="7A55CE5A" w14:textId="77777777" w:rsidR="00362F83" w:rsidRPr="0073389C" w:rsidRDefault="00362F83" w:rsidP="00AE0D10">
      <w:pPr>
        <w:spacing w:before="120" w:after="120" w:line="288" w:lineRule="auto"/>
        <w:jc w:val="both"/>
        <w:rPr>
          <w:b/>
        </w:rPr>
      </w:pPr>
      <w:r w:rsidRPr="0073389C">
        <w:rPr>
          <w:b/>
        </w:rPr>
        <w:t>Informovanie a komunikácia</w:t>
      </w:r>
    </w:p>
    <w:p w14:paraId="7A55CE5B" w14:textId="2857FFE8" w:rsidR="00AE5A8F" w:rsidRPr="0073389C" w:rsidRDefault="00DF1569" w:rsidP="008E0C51">
      <w:pPr>
        <w:spacing w:before="120" w:after="120" w:line="288" w:lineRule="auto"/>
        <w:jc w:val="both"/>
      </w:pPr>
      <w:r>
        <w:t>P</w:t>
      </w:r>
      <w:r w:rsidR="00AE5A8F" w:rsidRPr="0073389C">
        <w:t xml:space="preserve">red samotnou realizáciou aktivít projektu je potrebné </w:t>
      </w:r>
      <w:r w:rsidR="004C0726" w:rsidRPr="0073389C">
        <w:t xml:space="preserve">myslieť </w:t>
      </w:r>
      <w:r w:rsidR="00AE5A8F" w:rsidRPr="0073389C">
        <w:t>na povinnosť prijímateľa zabezpečiť publicitu projektu v zmysle Manuálu pre informovanie a komunikáciu pre prijímateľov v rámci OP EVS (ďalej len „Manuál pre informovanie a komunikáciu“), t.</w:t>
      </w:r>
      <w:r w:rsidR="00875421">
        <w:t xml:space="preserve"> </w:t>
      </w:r>
      <w:r w:rsidR="00AE5A8F" w:rsidRPr="0073389C">
        <w:t>j. napr. označiť budovu a</w:t>
      </w:r>
      <w:r w:rsidR="00321A41">
        <w:t> </w:t>
      </w:r>
      <w:r w:rsidR="00AE5A8F" w:rsidRPr="0073389C">
        <w:t>miestnosť</w:t>
      </w:r>
      <w:r w:rsidR="00321A41">
        <w:t>,</w:t>
      </w:r>
      <w:r w:rsidR="00AE5A8F" w:rsidRPr="0073389C">
        <w:t xml:space="preserve"> v ktorej sa aktivita projektu realizuje informačnou tabuľou/plagátom. Podrobnejšie viď. Manuál pre informovanie a komunikáciu v účinnom znení</w:t>
      </w:r>
      <w:r w:rsidR="008502C7" w:rsidRPr="0073389C">
        <w:t xml:space="preserve"> </w:t>
      </w:r>
      <w:r w:rsidR="00AE5A8F" w:rsidRPr="0073389C">
        <w:t>(</w:t>
      </w:r>
      <w:hyperlink r:id="rId18" w:history="1">
        <w:r w:rsidR="003E2E6B" w:rsidRPr="0073389C">
          <w:rPr>
            <w:rStyle w:val="Hypertextovprepojenie"/>
          </w:rPr>
          <w:t>http://www.opevs.eu</w:t>
        </w:r>
      </w:hyperlink>
      <w:r w:rsidR="00AE5A8F" w:rsidRPr="0073389C">
        <w:t>).</w:t>
      </w:r>
      <w:r w:rsidR="008E0C51">
        <w:t xml:space="preserve"> </w:t>
      </w:r>
      <w:r w:rsidR="008E0C51" w:rsidRPr="008E0C51">
        <w:t xml:space="preserve"> </w:t>
      </w:r>
      <w:r>
        <w:t>Zároveň je p</w:t>
      </w:r>
      <w:r w:rsidR="008E0C51">
        <w:t>rijímateľ povinný informovať RO o zverejnení informácii o projekte na svojom webovom sídle a to zaslaním webového odkazu emailom na komunikacia.opevs@minv.sk v lehote do 20 pracovných dní odo dňa účinnosti zmluvy o NFP.</w:t>
      </w:r>
    </w:p>
    <w:p w14:paraId="7A55CE5C" w14:textId="77777777" w:rsidR="003E2E6B" w:rsidRPr="0073389C" w:rsidRDefault="003E2E6B" w:rsidP="00AE0D10">
      <w:pPr>
        <w:spacing w:before="120" w:after="120" w:line="288" w:lineRule="auto"/>
        <w:jc w:val="both"/>
      </w:pPr>
    </w:p>
    <w:p w14:paraId="7A55CE5D" w14:textId="77777777" w:rsidR="00AE5A8F" w:rsidRPr="0073389C" w:rsidRDefault="00AE5A8F" w:rsidP="009F56AB">
      <w:pPr>
        <w:pStyle w:val="Nadpis2"/>
        <w:spacing w:line="288" w:lineRule="auto"/>
        <w:ind w:left="578" w:hanging="578"/>
        <w:rPr>
          <w:lang w:val="sk-SK"/>
        </w:rPr>
      </w:pPr>
      <w:bookmarkStart w:id="69" w:name="_Toc410907852"/>
      <w:bookmarkStart w:id="70" w:name="_Toc440372863"/>
      <w:bookmarkStart w:id="71" w:name="_Toc440636374"/>
      <w:r w:rsidRPr="0073389C">
        <w:rPr>
          <w:lang w:val="sk-SK"/>
        </w:rPr>
        <w:t>Monitorovanie projektu</w:t>
      </w:r>
      <w:bookmarkEnd w:id="69"/>
      <w:bookmarkEnd w:id="70"/>
      <w:bookmarkEnd w:id="71"/>
    </w:p>
    <w:p w14:paraId="7A55CE5E" w14:textId="77777777" w:rsidR="006140FA" w:rsidRPr="0073389C" w:rsidRDefault="006140FA" w:rsidP="00AE0D10">
      <w:pPr>
        <w:spacing w:before="120" w:after="120" w:line="288" w:lineRule="auto"/>
        <w:jc w:val="both"/>
      </w:pPr>
      <w:r w:rsidRPr="0073389C">
        <w:t xml:space="preserve">Monitorovanie projektov slúži na včasné získavanie informácií o stave realizácie projektov, vrátane dosahovania plánovaných hodnôt merateľných ukazovateľov a je nástrojom na získanie potrebných údajov pre </w:t>
      </w:r>
      <w:r w:rsidR="0082781E" w:rsidRPr="0073389C">
        <w:t>poskytovateľa</w:t>
      </w:r>
      <w:r w:rsidR="00C65ED5" w:rsidRPr="0073389C">
        <w:t xml:space="preserve"> </w:t>
      </w:r>
      <w:r w:rsidRPr="0073389C">
        <w:t xml:space="preserve">za účelom monitorovania a následného hodnotenia OP. </w:t>
      </w:r>
    </w:p>
    <w:p w14:paraId="7A55CE5F" w14:textId="529AAD59" w:rsidR="00355CD9" w:rsidRPr="0073389C" w:rsidRDefault="00355CD9" w:rsidP="00AE0D10">
      <w:pPr>
        <w:spacing w:before="120" w:after="120" w:line="288" w:lineRule="auto"/>
        <w:jc w:val="both"/>
      </w:pPr>
      <w:r w:rsidRPr="0073389C">
        <w:t xml:space="preserve">Prijímateľ predkladá monitorovacie správy </w:t>
      </w:r>
      <w:del w:id="72" w:author="Autor">
        <w:r w:rsidRPr="0073389C" w:rsidDel="00EB65D8">
          <w:delText xml:space="preserve">a doplňujúce monitorovacie údaje </w:delText>
        </w:r>
      </w:del>
      <w:r w:rsidR="001E6748">
        <w:t>poskytovateľovi</w:t>
      </w:r>
      <w:r w:rsidRPr="0073389C">
        <w:t xml:space="preserve"> v stanovených termínoch (definované nižšie) v písomnej forme a v prípade podpory ITMS</w:t>
      </w:r>
      <w:r w:rsidR="009D29AC" w:rsidRPr="0073389C">
        <w:t>2014+ aj elektronicky.</w:t>
      </w:r>
      <w:r w:rsidRPr="0073389C">
        <w:t xml:space="preserve">  </w:t>
      </w:r>
    </w:p>
    <w:p w14:paraId="7A55CE60" w14:textId="568F2C9B" w:rsidR="006140FA" w:rsidRPr="0073389C" w:rsidRDefault="006140FA" w:rsidP="00AE0D10">
      <w:pPr>
        <w:spacing w:before="120" w:after="120" w:line="288" w:lineRule="auto"/>
        <w:jc w:val="both"/>
      </w:pPr>
      <w:r w:rsidRPr="0073389C">
        <w:rPr>
          <w:b/>
        </w:rPr>
        <w:t>Monitorovanie počas realizácie projektu</w:t>
      </w:r>
      <w:r w:rsidR="007223B7" w:rsidRPr="0073389C">
        <w:t>:</w:t>
      </w:r>
    </w:p>
    <w:p w14:paraId="7A55CE61" w14:textId="77777777" w:rsidR="002F32E4" w:rsidRPr="0073389C" w:rsidRDefault="002F32E4" w:rsidP="009A78AB">
      <w:pPr>
        <w:numPr>
          <w:ilvl w:val="0"/>
          <w:numId w:val="30"/>
        </w:numPr>
        <w:spacing w:before="120" w:after="120" w:line="288" w:lineRule="auto"/>
        <w:ind w:left="567" w:hanging="283"/>
        <w:jc w:val="both"/>
      </w:pPr>
      <w:r w:rsidRPr="0073389C">
        <w:t>Výročná monitorovacia správa</w:t>
      </w:r>
    </w:p>
    <w:p w14:paraId="7A55CE62" w14:textId="3431B27D" w:rsidR="002F32E4" w:rsidRPr="0073389C" w:rsidRDefault="002F32E4" w:rsidP="00AE0D10">
      <w:pPr>
        <w:pStyle w:val="Bulletslevel1"/>
        <w:numPr>
          <w:ilvl w:val="0"/>
          <w:numId w:val="0"/>
        </w:numPr>
        <w:spacing w:after="120" w:line="288" w:lineRule="auto"/>
        <w:ind w:left="567"/>
        <w:jc w:val="both"/>
        <w:rPr>
          <w:szCs w:val="19"/>
          <w:lang w:val="sk-SK"/>
        </w:rPr>
      </w:pPr>
      <w:r w:rsidRPr="0073389C">
        <w:rPr>
          <w:szCs w:val="19"/>
          <w:lang w:val="sk-SK"/>
        </w:rPr>
        <w:t>Prijímateľ predkladá počas realizácie hlavných aktivít projektu poskytovateľovi výročnú monitorovaciu správu projektu (</w:t>
      </w:r>
      <w:r w:rsidR="00F73363" w:rsidRPr="0073389C">
        <w:rPr>
          <w:szCs w:val="19"/>
          <w:lang w:val="sk-SK"/>
        </w:rPr>
        <w:t>príloha č.</w:t>
      </w:r>
      <w:r w:rsidR="001C3C2F" w:rsidRPr="0073389C">
        <w:rPr>
          <w:szCs w:val="19"/>
          <w:lang w:val="sk-SK"/>
        </w:rPr>
        <w:t xml:space="preserve"> </w:t>
      </w:r>
      <w:r w:rsidR="004D0353">
        <w:rPr>
          <w:szCs w:val="19"/>
          <w:lang w:val="sk-SK"/>
        </w:rPr>
        <w:t>3</w:t>
      </w:r>
      <w:r w:rsidRPr="0073389C">
        <w:rPr>
          <w:szCs w:val="19"/>
          <w:lang w:val="sk-SK"/>
        </w:rPr>
        <w:t xml:space="preserve">) za obdobie kalendárneho roka od 1.1. roku n do 31.12. roku n, najneskôr do 31. januára roku n+1. Prvým rokom, ktorý je rozhodujúci pre podanie monitorovacej správy projektu (s príznakom </w:t>
      </w:r>
      <w:r w:rsidR="001B56EE" w:rsidRPr="0073389C">
        <w:rPr>
          <w:szCs w:val="19"/>
          <w:lang w:val="sk-SK"/>
        </w:rPr>
        <w:t>„</w:t>
      </w:r>
      <w:r w:rsidRPr="0073389C">
        <w:rPr>
          <w:szCs w:val="19"/>
          <w:lang w:val="sk-SK"/>
        </w:rPr>
        <w:t xml:space="preserve">výročná“), je nasledujúci rok po roku, v ktorom nadobudla účinnosť zmluva o NFP; ak </w:t>
      </w:r>
      <w:r w:rsidR="00F4777D">
        <w:rPr>
          <w:szCs w:val="19"/>
          <w:lang w:val="sk-SK"/>
        </w:rPr>
        <w:t>z</w:t>
      </w:r>
      <w:r w:rsidRPr="0073389C">
        <w:rPr>
          <w:szCs w:val="19"/>
          <w:lang w:val="sk-SK"/>
        </w:rPr>
        <w:t xml:space="preserve">mluva o NFP nadobudne účinnosť neskôr ako 1.1. roku n, prvá monitorovacia správa projektu (s príznakom </w:t>
      </w:r>
      <w:r w:rsidR="001B56EE" w:rsidRPr="0073389C">
        <w:rPr>
          <w:szCs w:val="19"/>
          <w:lang w:val="sk-SK"/>
        </w:rPr>
        <w:t>„</w:t>
      </w:r>
      <w:r w:rsidRPr="0073389C">
        <w:rPr>
          <w:szCs w:val="19"/>
          <w:lang w:val="sk-SK"/>
        </w:rPr>
        <w:t>výročná“) obsahuje údaje za obd</w:t>
      </w:r>
      <w:r w:rsidR="005A28B2" w:rsidRPr="0073389C">
        <w:rPr>
          <w:szCs w:val="19"/>
          <w:lang w:val="sk-SK"/>
        </w:rPr>
        <w:t>obie od nadobudnutia účinnosti z</w:t>
      </w:r>
      <w:r w:rsidRPr="0073389C">
        <w:rPr>
          <w:szCs w:val="19"/>
          <w:lang w:val="sk-SK"/>
        </w:rPr>
        <w:t>mluvy o NFP do 31.12. roku n.</w:t>
      </w:r>
    </w:p>
    <w:p w14:paraId="7A55CE63" w14:textId="77777777" w:rsidR="002F32E4" w:rsidRDefault="002F32E4" w:rsidP="00AE0D10">
      <w:pPr>
        <w:pStyle w:val="Bulletslevel1"/>
        <w:numPr>
          <w:ilvl w:val="0"/>
          <w:numId w:val="0"/>
        </w:numPr>
        <w:spacing w:after="120" w:line="288" w:lineRule="auto"/>
        <w:ind w:left="567"/>
        <w:jc w:val="both"/>
        <w:rPr>
          <w:szCs w:val="19"/>
          <w:lang w:val="sk-SK"/>
        </w:rPr>
      </w:pPr>
      <w:r w:rsidRPr="0073389C">
        <w:rPr>
          <w:szCs w:val="19"/>
          <w:lang w:val="sk-SK"/>
        </w:rPr>
        <w:t>Pozn.: V prípade, ak časová oprávnenosť realizácie aktivít projektu zahŕňa aj obdobi</w:t>
      </w:r>
      <w:r w:rsidR="005A28B2" w:rsidRPr="0073389C">
        <w:rPr>
          <w:szCs w:val="19"/>
          <w:lang w:val="sk-SK"/>
        </w:rPr>
        <w:t>e pred platnosťou a účinnosťou z</w:t>
      </w:r>
      <w:r w:rsidRPr="0073389C">
        <w:rPr>
          <w:szCs w:val="19"/>
          <w:lang w:val="sk-SK"/>
        </w:rPr>
        <w:t>mluvy o NFP, prvá výročná monitorovacia správa zahŕňa okrem monitorovaného obdobia aj obdobie od začiatku realizácie aktivít projektu do</w:t>
      </w:r>
      <w:r w:rsidR="005A28B2" w:rsidRPr="0073389C">
        <w:rPr>
          <w:szCs w:val="19"/>
          <w:lang w:val="sk-SK"/>
        </w:rPr>
        <w:t xml:space="preserve"> okamihu platnosti a účinnosti z</w:t>
      </w:r>
      <w:r w:rsidRPr="0073389C">
        <w:rPr>
          <w:szCs w:val="19"/>
          <w:lang w:val="sk-SK"/>
        </w:rPr>
        <w:t>mluvy.</w:t>
      </w:r>
    </w:p>
    <w:p w14:paraId="10E8E3EE" w14:textId="75DBAF01" w:rsidR="00594863" w:rsidRPr="00594863" w:rsidRDefault="00594863" w:rsidP="001D0CE5">
      <w:pPr>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cs="Arial"/>
          <w:szCs w:val="19"/>
        </w:rPr>
      </w:pPr>
      <w:r w:rsidRPr="001D0CE5">
        <w:rPr>
          <w:b/>
          <w:i/>
        </w:rPr>
        <w:lastRenderedPageBreak/>
        <w:t>Dôležité upozornenie</w:t>
      </w:r>
      <w:r w:rsidRPr="001D0CE5">
        <w:t xml:space="preserve">: </w:t>
      </w:r>
      <w:r w:rsidRPr="001D0CE5">
        <w:rPr>
          <w:rFonts w:cs="Arial"/>
        </w:rPr>
        <w:t>V procese monitorovania môže byť projekt sledovaný aj prostredníctvom ďalších informácií v súvislosti s realizáciou projektu, ktoré bude prijímateľ povinný uvádzať v monitorovacích správach</w:t>
      </w:r>
      <w:r w:rsidR="00682DBF">
        <w:rPr>
          <w:rFonts w:cs="Arial"/>
        </w:rPr>
        <w:t xml:space="preserve"> obvykle</w:t>
      </w:r>
      <w:r w:rsidRPr="001D0CE5">
        <w:rPr>
          <w:rFonts w:cs="Arial"/>
        </w:rPr>
        <w:t xml:space="preserve"> v časti 12. Identifikované problémy, riziká a ďalšie informácie v súvislosti s realizáciou projektu. RO pre OP EVS </w:t>
      </w:r>
      <w:r w:rsidR="00C606E2" w:rsidRPr="001D0CE5">
        <w:rPr>
          <w:rFonts w:cs="Arial"/>
        </w:rPr>
        <w:t xml:space="preserve">bude pri požadovaní konkrétnych ďalších informácií v súvislosti s realizáciou projektu vychádzať z ich identifikovania v príslušnom </w:t>
      </w:r>
      <w:r w:rsidRPr="001D0CE5">
        <w:rPr>
          <w:rFonts w:cs="Arial"/>
        </w:rPr>
        <w:t xml:space="preserve">vyzvaní v časti </w:t>
      </w:r>
      <w:r w:rsidRPr="001D0CE5">
        <w:rPr>
          <w:rFonts w:cs="Arial"/>
          <w:szCs w:val="19"/>
        </w:rPr>
        <w:t>„</w:t>
      </w:r>
      <w:r w:rsidRPr="001D0CE5">
        <w:rPr>
          <w:rFonts w:cs="Arial"/>
          <w:b/>
          <w:szCs w:val="19"/>
        </w:rPr>
        <w:t>Podmienka poskytnutia príspevku z hľadiska definovania merateľných ukazovateľov projektu“</w:t>
      </w:r>
      <w:r w:rsidR="004B7995" w:rsidRPr="001D0CE5">
        <w:rPr>
          <w:rFonts w:cs="Arial"/>
          <w:b/>
          <w:szCs w:val="19"/>
        </w:rPr>
        <w:t xml:space="preserve"> </w:t>
      </w:r>
      <w:r w:rsidR="004B7995" w:rsidRPr="001D0CE5">
        <w:rPr>
          <w:rFonts w:cs="Arial"/>
          <w:szCs w:val="19"/>
        </w:rPr>
        <w:t>(relevantné aj v následnom monitorovaní projektu)</w:t>
      </w:r>
      <w:r w:rsidRPr="001D0CE5">
        <w:rPr>
          <w:rFonts w:cs="Arial"/>
          <w:szCs w:val="19"/>
        </w:rPr>
        <w:t>.</w:t>
      </w:r>
    </w:p>
    <w:p w14:paraId="225AE979" w14:textId="77777777"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Iné údaje k monitorovaniu projektov/ďalšie informácie v súvislosti s realizáciou projektu.</w:t>
      </w:r>
    </w:p>
    <w:p w14:paraId="14BB91AA" w14:textId="77777777" w:rsidR="00B67CE8" w:rsidRPr="00C23F4C" w:rsidRDefault="00B67CE8" w:rsidP="00B67CE8">
      <w:pPr>
        <w:pStyle w:val="Default"/>
        <w:jc w:val="both"/>
        <w:rPr>
          <w:rFonts w:ascii="Arial" w:hAnsi="Arial" w:cs="Arial"/>
          <w:sz w:val="19"/>
          <w:szCs w:val="19"/>
          <w:lang w:val="sk-SK"/>
        </w:rPr>
      </w:pPr>
    </w:p>
    <w:p w14:paraId="7ACFDDE7" w14:textId="2A00F435"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 xml:space="preserve">V rámci výročnej monitorovacej  správy je prijímateľ povinný monitorovať a vykazovať </w:t>
      </w:r>
      <w:r>
        <w:rPr>
          <w:szCs w:val="19"/>
          <w:lang w:val="sk-SK"/>
        </w:rPr>
        <w:t>aj</w:t>
      </w:r>
      <w:r w:rsidRPr="00C23F4C">
        <w:rPr>
          <w:rFonts w:ascii="Arial" w:hAnsi="Arial" w:cs="Arial"/>
          <w:sz w:val="19"/>
          <w:szCs w:val="19"/>
          <w:lang w:val="sk-SK"/>
        </w:rPr>
        <w:t xml:space="preserve"> iné údaje projektu, ktorých zoznam je uvedený v prílohe </w:t>
      </w:r>
      <w:r w:rsidR="00A21885">
        <w:rPr>
          <w:rFonts w:ascii="Arial" w:hAnsi="Arial" w:cs="Arial"/>
          <w:sz w:val="19"/>
          <w:szCs w:val="19"/>
          <w:lang w:val="sk-SK"/>
        </w:rPr>
        <w:t>z</w:t>
      </w:r>
      <w:r w:rsidRPr="00C23F4C">
        <w:rPr>
          <w:rFonts w:ascii="Arial" w:hAnsi="Arial" w:cs="Arial"/>
          <w:sz w:val="19"/>
          <w:szCs w:val="19"/>
          <w:lang w:val="sk-SK"/>
        </w:rPr>
        <w:t xml:space="preserve">mluvy o NFP/Rozhodnutia o schválení NFP (Predmet podpory). Prijímateľ ich predkladá v monitorovacích správach v časti </w:t>
      </w:r>
      <w:del w:id="73" w:author="Autor">
        <w:r w:rsidRPr="00C23F4C">
          <w:rPr>
            <w:rFonts w:ascii="Arial" w:hAnsi="Arial" w:cs="Arial"/>
            <w:sz w:val="19"/>
            <w:szCs w:val="19"/>
            <w:lang w:val="sk-SK"/>
          </w:rPr>
          <w:delText>10</w:delText>
        </w:r>
      </w:del>
      <w:ins w:id="74" w:author="Autor">
        <w:r w:rsidR="007554D4">
          <w:rPr>
            <w:rFonts w:ascii="Arial" w:hAnsi="Arial" w:cs="Arial"/>
            <w:sz w:val="19"/>
            <w:szCs w:val="19"/>
            <w:lang w:val="sk-SK"/>
          </w:rPr>
          <w:t>9</w:t>
        </w:r>
      </w:ins>
      <w:r w:rsidRPr="00C23F4C">
        <w:rPr>
          <w:rFonts w:ascii="Arial" w:hAnsi="Arial" w:cs="Arial"/>
          <w:sz w:val="19"/>
          <w:szCs w:val="19"/>
          <w:lang w:val="sk-SK"/>
        </w:rPr>
        <w:t xml:space="preserve">, pričom ide o merateľné hodnoty odlišné od projektových merateľných ukazovateľov. </w:t>
      </w:r>
    </w:p>
    <w:p w14:paraId="1380DB23" w14:textId="0EB03E72"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 xml:space="preserve">V priebehu implementácie projektu môže byť rozsah sledovaných údajov projektu upravený (rozšírený, resp. zúžený) a poskytovanie týchto údajov bude prebiehať v súlade s podmienkami dohodnutými v </w:t>
      </w:r>
      <w:r w:rsidR="00A21885">
        <w:rPr>
          <w:rFonts w:ascii="Arial" w:hAnsi="Arial" w:cs="Arial"/>
          <w:sz w:val="19"/>
          <w:szCs w:val="19"/>
          <w:lang w:val="sk-SK"/>
        </w:rPr>
        <w:t>z</w:t>
      </w:r>
      <w:r w:rsidRPr="00C23F4C">
        <w:rPr>
          <w:rFonts w:ascii="Arial" w:hAnsi="Arial" w:cs="Arial"/>
          <w:sz w:val="19"/>
          <w:szCs w:val="19"/>
          <w:lang w:val="sk-SK"/>
        </w:rPr>
        <w:t>mluve o NFP/Rozhodnutí o</w:t>
      </w:r>
      <w:r w:rsidR="00BF6FF2">
        <w:rPr>
          <w:rFonts w:ascii="Arial" w:hAnsi="Arial" w:cs="Arial"/>
          <w:sz w:val="19"/>
          <w:szCs w:val="19"/>
          <w:lang w:val="sk-SK"/>
        </w:rPr>
        <w:t xml:space="preserve"> schválení </w:t>
      </w:r>
      <w:r w:rsidRPr="00C23F4C">
        <w:rPr>
          <w:rFonts w:ascii="Arial" w:hAnsi="Arial" w:cs="Arial"/>
          <w:sz w:val="19"/>
          <w:szCs w:val="19"/>
          <w:lang w:val="sk-SK"/>
        </w:rPr>
        <w:t xml:space="preserve">NFP. </w:t>
      </w:r>
    </w:p>
    <w:p w14:paraId="516376B3" w14:textId="1A58478D"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 xml:space="preserve">Ďalšie informácie v súvislosti s realizáciou projektu predkladá </w:t>
      </w:r>
      <w:r w:rsidR="00A21885">
        <w:rPr>
          <w:rFonts w:ascii="Arial" w:hAnsi="Arial" w:cs="Arial"/>
          <w:sz w:val="19"/>
          <w:szCs w:val="19"/>
          <w:lang w:val="sk-SK"/>
        </w:rPr>
        <w:t>prijímateľ</w:t>
      </w:r>
      <w:r w:rsidRPr="00C23F4C">
        <w:rPr>
          <w:rFonts w:ascii="Arial" w:hAnsi="Arial" w:cs="Arial"/>
          <w:sz w:val="19"/>
          <w:szCs w:val="19"/>
          <w:lang w:val="sk-SK"/>
        </w:rPr>
        <w:t xml:space="preserve"> v súlade s príslušným vyzvaním a usmernením RO </w:t>
      </w:r>
      <w:r w:rsidR="00A85572">
        <w:rPr>
          <w:rFonts w:ascii="Arial" w:hAnsi="Arial" w:cs="Arial"/>
          <w:sz w:val="19"/>
          <w:szCs w:val="19"/>
          <w:lang w:val="sk-SK"/>
        </w:rPr>
        <w:t>pre OP EVS</w:t>
      </w:r>
      <w:r w:rsidRPr="00C23F4C">
        <w:rPr>
          <w:rFonts w:ascii="Arial" w:hAnsi="Arial" w:cs="Arial"/>
          <w:sz w:val="19"/>
          <w:szCs w:val="19"/>
          <w:lang w:val="sk-SK"/>
        </w:rPr>
        <w:t xml:space="preserve"> v editovateľnej časti 12 monitorovacej správy alebo ako samostatnú prílohu</w:t>
      </w:r>
      <w:r w:rsidR="00A21885">
        <w:rPr>
          <w:rFonts w:ascii="Arial" w:hAnsi="Arial" w:cs="Arial"/>
          <w:sz w:val="19"/>
          <w:szCs w:val="19"/>
          <w:lang w:val="sk-SK"/>
        </w:rPr>
        <w:t>.</w:t>
      </w:r>
    </w:p>
    <w:p w14:paraId="6FCD9893" w14:textId="77777777" w:rsidR="00B67CE8" w:rsidRPr="00C23F4C" w:rsidRDefault="00B67CE8" w:rsidP="00B67CE8">
      <w:pPr>
        <w:pStyle w:val="Default"/>
        <w:jc w:val="both"/>
        <w:rPr>
          <w:rFonts w:ascii="Arial" w:hAnsi="Arial" w:cs="Arial"/>
          <w:sz w:val="19"/>
          <w:szCs w:val="19"/>
          <w:u w:val="single"/>
          <w:lang w:val="sk-SK"/>
        </w:rPr>
      </w:pPr>
    </w:p>
    <w:p w14:paraId="3D6340A7" w14:textId="33A1B198" w:rsidR="00B67CE8" w:rsidDel="007D4FED" w:rsidRDefault="00E50FF1" w:rsidP="00B67CE8">
      <w:pPr>
        <w:pStyle w:val="Default"/>
        <w:jc w:val="both"/>
        <w:rPr>
          <w:del w:id="75" w:author="Autor"/>
          <w:rFonts w:ascii="Arial" w:hAnsi="Arial" w:cs="Arial"/>
          <w:sz w:val="19"/>
          <w:szCs w:val="19"/>
          <w:lang w:val="sk-SK"/>
        </w:rPr>
      </w:pPr>
      <w:r w:rsidRPr="001716AD">
        <w:rPr>
          <w:rFonts w:ascii="Arial" w:hAnsi="Arial" w:cs="Arial"/>
          <w:sz w:val="19"/>
          <w:szCs w:val="19"/>
          <w:lang w:val="sk-SK"/>
        </w:rPr>
        <w:t>Z</w:t>
      </w:r>
      <w:r w:rsidR="00B67CE8" w:rsidRPr="001716AD">
        <w:rPr>
          <w:rFonts w:ascii="Arial" w:hAnsi="Arial" w:cs="Arial"/>
          <w:sz w:val="19"/>
          <w:szCs w:val="19"/>
          <w:lang w:val="sk-SK"/>
        </w:rPr>
        <w:t>ber dát o účastníkoch</w:t>
      </w:r>
      <w:r w:rsidR="0099512F" w:rsidRPr="001716AD">
        <w:rPr>
          <w:rStyle w:val="Odkaznapoznmkupodiarou"/>
          <w:rFonts w:cs="Arial"/>
          <w:szCs w:val="19"/>
          <w:lang w:val="sk-SK"/>
        </w:rPr>
        <w:footnoteReference w:id="7"/>
      </w:r>
      <w:r w:rsidR="00B67CE8" w:rsidRPr="00C23F4C">
        <w:rPr>
          <w:rFonts w:ascii="Arial" w:hAnsi="Arial" w:cs="Arial"/>
          <w:sz w:val="19"/>
          <w:szCs w:val="19"/>
          <w:lang w:val="sk-SK"/>
        </w:rPr>
        <w:t xml:space="preserve"> pre poskytovanie iných  údajov  o</w:t>
      </w:r>
      <w:r w:rsidR="0083263F">
        <w:rPr>
          <w:rFonts w:ascii="Arial" w:hAnsi="Arial" w:cs="Arial"/>
          <w:sz w:val="19"/>
          <w:szCs w:val="19"/>
          <w:lang w:val="sk-SK"/>
        </w:rPr>
        <w:t> </w:t>
      </w:r>
      <w:r w:rsidR="00B67CE8" w:rsidRPr="00C23F4C">
        <w:rPr>
          <w:rFonts w:ascii="Arial" w:hAnsi="Arial" w:cs="Arial"/>
          <w:sz w:val="19"/>
          <w:szCs w:val="19"/>
          <w:lang w:val="sk-SK"/>
        </w:rPr>
        <w:t>účastníkoch</w:t>
      </w:r>
      <w:r w:rsidR="0083263F">
        <w:rPr>
          <w:rFonts w:ascii="Arial" w:hAnsi="Arial" w:cs="Arial"/>
          <w:sz w:val="19"/>
          <w:szCs w:val="19"/>
          <w:lang w:val="sk-SK"/>
        </w:rPr>
        <w:t xml:space="preserve"> projektu</w:t>
      </w:r>
      <w:r w:rsidR="00B67CE8" w:rsidRPr="00C23F4C">
        <w:rPr>
          <w:rFonts w:ascii="Arial" w:hAnsi="Arial" w:cs="Arial"/>
          <w:sz w:val="19"/>
          <w:szCs w:val="19"/>
          <w:lang w:val="sk-SK"/>
        </w:rPr>
        <w:t xml:space="preserve"> tzv. mikroúdajoch </w:t>
      </w:r>
      <w:del w:id="78" w:author="Autor">
        <w:r w:rsidR="00B67CE8" w:rsidRPr="00C23F4C" w:rsidDel="007D4FED">
          <w:rPr>
            <w:rFonts w:ascii="Arial" w:hAnsi="Arial" w:cs="Arial"/>
            <w:sz w:val="19"/>
            <w:szCs w:val="19"/>
            <w:lang w:val="sk-SK"/>
          </w:rPr>
          <w:delText>uvádzaných v</w:delText>
        </w:r>
        <w:r w:rsidR="00700586" w:rsidDel="007D4FED">
          <w:rPr>
            <w:rFonts w:ascii="Arial" w:hAnsi="Arial" w:cs="Arial"/>
            <w:sz w:val="19"/>
            <w:szCs w:val="19"/>
            <w:lang w:val="sk-SK"/>
          </w:rPr>
          <w:delText>o vzore</w:delText>
        </w:r>
        <w:r w:rsidR="00B67CE8" w:rsidRPr="00C23F4C" w:rsidDel="007D4FED">
          <w:rPr>
            <w:rFonts w:ascii="Arial" w:hAnsi="Arial" w:cs="Arial"/>
            <w:sz w:val="19"/>
            <w:szCs w:val="19"/>
            <w:lang w:val="sk-SK"/>
          </w:rPr>
          <w:delText> monitorovacej správe v časti 10a</w:delText>
        </w:r>
        <w:r w:rsidR="0083263F" w:rsidDel="007D4FED">
          <w:rPr>
            <w:rFonts w:ascii="Arial" w:hAnsi="Arial" w:cs="Arial"/>
            <w:sz w:val="19"/>
            <w:szCs w:val="19"/>
            <w:lang w:val="sk-SK"/>
          </w:rPr>
          <w:delText xml:space="preserve"> (v ITMS</w:delText>
        </w:r>
        <w:r w:rsidR="00DF2897" w:rsidDel="007D4FED">
          <w:rPr>
            <w:rFonts w:ascii="Arial" w:hAnsi="Arial" w:cs="Arial"/>
            <w:sz w:val="19"/>
            <w:szCs w:val="19"/>
            <w:lang w:val="sk-SK"/>
          </w:rPr>
          <w:delText>2014+</w:delText>
        </w:r>
        <w:r w:rsidR="0083263F" w:rsidDel="007D4FED">
          <w:rPr>
            <w:rFonts w:ascii="Arial" w:hAnsi="Arial" w:cs="Arial"/>
            <w:sz w:val="19"/>
            <w:szCs w:val="19"/>
            <w:lang w:val="sk-SK"/>
          </w:rPr>
          <w:delText xml:space="preserve"> 9a Iné údaje o cieľovej skupine)</w:delText>
        </w:r>
        <w:r w:rsidR="00B67CE8" w:rsidRPr="00C23F4C" w:rsidDel="007D4FED">
          <w:rPr>
            <w:rFonts w:ascii="Arial" w:hAnsi="Arial" w:cs="Arial"/>
            <w:sz w:val="19"/>
            <w:szCs w:val="19"/>
            <w:lang w:val="sk-SK"/>
          </w:rPr>
          <w:delText>.</w:delText>
        </w:r>
      </w:del>
    </w:p>
    <w:p w14:paraId="0ABF432C" w14:textId="76885B87" w:rsidR="00700586" w:rsidRPr="00C23F4C" w:rsidDel="007D4FED" w:rsidRDefault="00700586" w:rsidP="00B67CE8">
      <w:pPr>
        <w:pStyle w:val="Default"/>
        <w:jc w:val="both"/>
        <w:rPr>
          <w:del w:id="79" w:author="Autor"/>
          <w:rFonts w:ascii="Arial" w:hAnsi="Arial" w:cs="Arial"/>
          <w:sz w:val="19"/>
          <w:szCs w:val="19"/>
          <w:lang w:val="sk-SK"/>
        </w:rPr>
      </w:pPr>
    </w:p>
    <w:p w14:paraId="523896EA" w14:textId="2BD9E8E8"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 xml:space="preserve">Prijímateľ sumarizuje </w:t>
      </w:r>
      <w:del w:id="80" w:author="Autor">
        <w:r w:rsidRPr="00C23F4C" w:rsidDel="007D4FED">
          <w:rPr>
            <w:rFonts w:ascii="Arial" w:hAnsi="Arial" w:cs="Arial"/>
            <w:sz w:val="19"/>
            <w:szCs w:val="19"/>
            <w:lang w:val="sk-SK"/>
          </w:rPr>
          <w:delText>dáta o</w:delText>
        </w:r>
        <w:r w:rsidR="002A227E" w:rsidDel="007D4FED">
          <w:rPr>
            <w:rFonts w:ascii="Arial" w:hAnsi="Arial" w:cs="Arial"/>
            <w:sz w:val="19"/>
            <w:szCs w:val="19"/>
            <w:lang w:val="sk-SK"/>
          </w:rPr>
          <w:delText> </w:delText>
        </w:r>
        <w:r w:rsidRPr="00C23F4C" w:rsidDel="007D4FED">
          <w:rPr>
            <w:rFonts w:ascii="Arial" w:hAnsi="Arial" w:cs="Arial"/>
            <w:sz w:val="19"/>
            <w:szCs w:val="19"/>
            <w:lang w:val="sk-SK"/>
          </w:rPr>
          <w:delText>účastníkoch</w:delText>
        </w:r>
        <w:r w:rsidR="002A227E" w:rsidDel="007D4FED">
          <w:rPr>
            <w:rFonts w:ascii="Arial" w:hAnsi="Arial" w:cs="Arial"/>
            <w:sz w:val="19"/>
            <w:szCs w:val="19"/>
            <w:lang w:val="sk-SK"/>
          </w:rPr>
          <w:delText xml:space="preserve"> </w:delText>
        </w:r>
      </w:del>
      <w:r w:rsidR="002A227E" w:rsidRPr="00B56C8E">
        <w:rPr>
          <w:rFonts w:ascii="Arial" w:hAnsi="Arial" w:cs="Arial"/>
          <w:sz w:val="19"/>
          <w:szCs w:val="19"/>
          <w:lang w:val="sk-SK"/>
        </w:rPr>
        <w:t>prostredníctvom osobitnej evidencie/modulu v ITMS2014+</w:t>
      </w:r>
      <w:r w:rsidRPr="00C23F4C">
        <w:rPr>
          <w:rFonts w:ascii="Arial" w:hAnsi="Arial" w:cs="Arial"/>
          <w:sz w:val="19"/>
          <w:szCs w:val="19"/>
          <w:lang w:val="sk-SK"/>
        </w:rPr>
        <w:t xml:space="preserve"> v tzv. </w:t>
      </w:r>
      <w:r w:rsidR="005122B5">
        <w:rPr>
          <w:rFonts w:ascii="Arial" w:hAnsi="Arial" w:cs="Arial"/>
          <w:sz w:val="19"/>
          <w:szCs w:val="19"/>
          <w:lang w:val="sk-SK"/>
        </w:rPr>
        <w:t>k</w:t>
      </w:r>
      <w:r w:rsidRPr="00C23F4C">
        <w:rPr>
          <w:rFonts w:ascii="Arial" w:hAnsi="Arial" w:cs="Arial"/>
          <w:sz w:val="19"/>
          <w:szCs w:val="19"/>
          <w:lang w:val="sk-SK"/>
        </w:rPr>
        <w:t>arte účastníka.</w:t>
      </w:r>
      <w:r w:rsidR="00065B6C">
        <w:rPr>
          <w:rFonts w:ascii="Arial" w:hAnsi="Arial" w:cs="Arial"/>
          <w:sz w:val="19"/>
          <w:szCs w:val="19"/>
          <w:lang w:val="sk-SK"/>
        </w:rPr>
        <w:t xml:space="preserve"> </w:t>
      </w:r>
      <w:r w:rsidRPr="00C23F4C">
        <w:rPr>
          <w:rFonts w:ascii="Arial" w:hAnsi="Arial" w:cs="Arial"/>
          <w:sz w:val="19"/>
          <w:szCs w:val="19"/>
          <w:lang w:val="sk-SK"/>
        </w:rPr>
        <w:t xml:space="preserve">Pred zberom dát od účastníkov </w:t>
      </w:r>
      <w:r w:rsidR="00A85572" w:rsidRPr="00A85572">
        <w:rPr>
          <w:rFonts w:ascii="Arial" w:hAnsi="Arial" w:cs="Arial"/>
          <w:sz w:val="19"/>
          <w:szCs w:val="19"/>
          <w:lang w:val="sk-SK"/>
        </w:rPr>
        <w:t xml:space="preserve">v reálnom čase vstupu/výstupu účastníka do/z projektu </w:t>
      </w:r>
      <w:r w:rsidRPr="00C23F4C">
        <w:rPr>
          <w:rFonts w:ascii="Arial" w:hAnsi="Arial" w:cs="Arial"/>
          <w:sz w:val="19"/>
          <w:szCs w:val="19"/>
          <w:lang w:val="sk-SK"/>
        </w:rPr>
        <w:t>prijímateľ</w:t>
      </w:r>
      <w:r w:rsidR="00750258">
        <w:rPr>
          <w:rFonts w:ascii="Arial" w:hAnsi="Arial" w:cs="Arial"/>
          <w:sz w:val="19"/>
          <w:szCs w:val="19"/>
          <w:lang w:val="sk-SK"/>
        </w:rPr>
        <w:t xml:space="preserve"> zabezpeč</w:t>
      </w:r>
      <w:r w:rsidR="00CE1761">
        <w:rPr>
          <w:rFonts w:ascii="Arial" w:hAnsi="Arial" w:cs="Arial"/>
          <w:sz w:val="19"/>
          <w:szCs w:val="19"/>
          <w:lang w:val="sk-SK"/>
        </w:rPr>
        <w:t>í</w:t>
      </w:r>
      <w:r w:rsidRPr="00C23F4C">
        <w:rPr>
          <w:rFonts w:ascii="Arial" w:hAnsi="Arial" w:cs="Arial"/>
          <w:sz w:val="19"/>
          <w:szCs w:val="19"/>
          <w:lang w:val="sk-SK"/>
        </w:rPr>
        <w:t xml:space="preserve"> </w:t>
      </w:r>
      <w:r w:rsidR="00750258">
        <w:rPr>
          <w:rFonts w:ascii="Arial" w:hAnsi="Arial" w:cs="Arial"/>
          <w:sz w:val="19"/>
          <w:szCs w:val="19"/>
          <w:lang w:val="sk-SK"/>
        </w:rPr>
        <w:t xml:space="preserve">od </w:t>
      </w:r>
      <w:r w:rsidRPr="00C23F4C">
        <w:rPr>
          <w:rFonts w:ascii="Arial" w:hAnsi="Arial" w:cs="Arial"/>
          <w:sz w:val="19"/>
          <w:szCs w:val="19"/>
          <w:lang w:val="sk-SK"/>
        </w:rPr>
        <w:t xml:space="preserve"> každé</w:t>
      </w:r>
      <w:r w:rsidR="00750258">
        <w:rPr>
          <w:rFonts w:ascii="Arial" w:hAnsi="Arial" w:cs="Arial"/>
          <w:sz w:val="19"/>
          <w:szCs w:val="19"/>
          <w:lang w:val="sk-SK"/>
        </w:rPr>
        <w:t>ho</w:t>
      </w:r>
      <w:r w:rsidRPr="00C23F4C">
        <w:rPr>
          <w:rFonts w:ascii="Arial" w:hAnsi="Arial" w:cs="Arial"/>
          <w:sz w:val="19"/>
          <w:szCs w:val="19"/>
          <w:lang w:val="sk-SK"/>
        </w:rPr>
        <w:t xml:space="preserve"> účastník</w:t>
      </w:r>
      <w:r w:rsidR="00750258">
        <w:rPr>
          <w:rFonts w:ascii="Arial" w:hAnsi="Arial" w:cs="Arial"/>
          <w:sz w:val="19"/>
          <w:szCs w:val="19"/>
          <w:lang w:val="sk-SK"/>
        </w:rPr>
        <w:t>a</w:t>
      </w:r>
      <w:r w:rsidRPr="00C23F4C">
        <w:rPr>
          <w:rFonts w:ascii="Arial" w:hAnsi="Arial" w:cs="Arial"/>
          <w:sz w:val="19"/>
          <w:szCs w:val="19"/>
          <w:lang w:val="sk-SK"/>
        </w:rPr>
        <w:t xml:space="preserve"> „Súhlas dotknutej osoby - </w:t>
      </w:r>
      <w:r>
        <w:rPr>
          <w:rFonts w:ascii="Arial" w:hAnsi="Arial" w:cs="Arial"/>
          <w:sz w:val="19"/>
          <w:szCs w:val="19"/>
          <w:lang w:val="sk-SK"/>
        </w:rPr>
        <w:t>účastníka</w:t>
      </w:r>
      <w:r w:rsidRPr="00C23F4C">
        <w:rPr>
          <w:rFonts w:ascii="Arial" w:hAnsi="Arial" w:cs="Arial"/>
          <w:sz w:val="19"/>
          <w:szCs w:val="19"/>
          <w:lang w:val="sk-SK"/>
        </w:rPr>
        <w:t xml:space="preserve"> - so správou, spracovaním a uchovaním osobných údajov“ podľa vzoru poskytovateľa</w:t>
      </w:r>
      <w:r>
        <w:rPr>
          <w:rFonts w:ascii="Arial" w:hAnsi="Arial" w:cs="Arial"/>
          <w:sz w:val="19"/>
          <w:szCs w:val="19"/>
          <w:lang w:val="sk-SK"/>
        </w:rPr>
        <w:t xml:space="preserve"> </w:t>
      </w:r>
      <w:r w:rsidRPr="00C23F4C">
        <w:rPr>
          <w:rFonts w:ascii="Arial" w:hAnsi="Arial" w:cs="Arial"/>
          <w:sz w:val="19"/>
          <w:szCs w:val="19"/>
          <w:lang w:val="sk-SK"/>
        </w:rPr>
        <w:t>(príloha č. 4</w:t>
      </w:r>
      <w:r w:rsidR="00E540B7">
        <w:rPr>
          <w:rFonts w:ascii="Arial" w:hAnsi="Arial" w:cs="Arial"/>
          <w:sz w:val="19"/>
          <w:szCs w:val="19"/>
          <w:lang w:val="sk-SK"/>
        </w:rPr>
        <w:t>2</w:t>
      </w:r>
      <w:r w:rsidRPr="00C23F4C">
        <w:rPr>
          <w:rFonts w:ascii="Arial" w:hAnsi="Arial" w:cs="Arial"/>
          <w:sz w:val="19"/>
          <w:szCs w:val="19"/>
          <w:lang w:val="sk-SK"/>
        </w:rPr>
        <w:t>). Základným  údajom pre akt</w:t>
      </w:r>
      <w:r w:rsidR="00A85572">
        <w:rPr>
          <w:rFonts w:ascii="Arial" w:hAnsi="Arial" w:cs="Arial"/>
          <w:sz w:val="19"/>
          <w:szCs w:val="19"/>
          <w:lang w:val="sk-SK"/>
        </w:rPr>
        <w:t>iváciu Karty účastníka v</w:t>
      </w:r>
      <w:r w:rsidR="00065B6C">
        <w:rPr>
          <w:rFonts w:ascii="Arial" w:hAnsi="Arial" w:cs="Arial"/>
          <w:sz w:val="19"/>
          <w:szCs w:val="19"/>
          <w:lang w:val="sk-SK"/>
        </w:rPr>
        <w:t xml:space="preserve"> </w:t>
      </w:r>
      <w:r w:rsidR="00DF2897">
        <w:rPr>
          <w:rFonts w:ascii="Arial" w:hAnsi="Arial" w:cs="Arial"/>
          <w:sz w:val="19"/>
          <w:szCs w:val="19"/>
          <w:lang w:val="sk-SK"/>
        </w:rPr>
        <w:t> </w:t>
      </w:r>
      <w:r w:rsidR="00A85572">
        <w:rPr>
          <w:rFonts w:ascii="Arial" w:hAnsi="Arial" w:cs="Arial"/>
          <w:sz w:val="19"/>
          <w:szCs w:val="19"/>
          <w:lang w:val="sk-SK"/>
        </w:rPr>
        <w:t>ITMS</w:t>
      </w:r>
      <w:r w:rsidR="00DF2897">
        <w:rPr>
          <w:rFonts w:ascii="Arial" w:hAnsi="Arial" w:cs="Arial"/>
          <w:sz w:val="19"/>
          <w:szCs w:val="19"/>
          <w:lang w:val="sk-SK"/>
        </w:rPr>
        <w:t>2014+</w:t>
      </w:r>
      <w:r w:rsidR="00A85572">
        <w:rPr>
          <w:rFonts w:ascii="Arial" w:hAnsi="Arial" w:cs="Arial"/>
          <w:sz w:val="19"/>
          <w:szCs w:val="19"/>
          <w:lang w:val="sk-SK"/>
        </w:rPr>
        <w:t xml:space="preserve"> je</w:t>
      </w:r>
      <w:r w:rsidRPr="00C23F4C">
        <w:rPr>
          <w:rFonts w:ascii="Arial" w:hAnsi="Arial" w:cs="Arial"/>
          <w:sz w:val="19"/>
          <w:szCs w:val="19"/>
          <w:lang w:val="sk-SK"/>
        </w:rPr>
        <w:t xml:space="preserve"> zadanie mena, priezviska a  rodného čísla účastníka</w:t>
      </w:r>
      <w:r w:rsidR="00F20EE9">
        <w:rPr>
          <w:rStyle w:val="Odkaznapoznmkupodiarou"/>
          <w:rFonts w:cs="Arial"/>
          <w:szCs w:val="19"/>
          <w:lang w:val="sk-SK"/>
        </w:rPr>
        <w:footnoteReference w:id="8"/>
      </w:r>
      <w:r w:rsidRPr="00C23F4C">
        <w:rPr>
          <w:rFonts w:ascii="Arial" w:hAnsi="Arial" w:cs="Arial"/>
          <w:sz w:val="19"/>
          <w:szCs w:val="19"/>
          <w:lang w:val="sk-SK"/>
        </w:rPr>
        <w:t>. Prepojením ITMS2014+ s registrom fyzických osôb dôjde k automatickému vygenerovaniu ostatných základných dát o účastníko</w:t>
      </w:r>
      <w:r w:rsidR="00B66982">
        <w:rPr>
          <w:rFonts w:ascii="Arial" w:hAnsi="Arial" w:cs="Arial"/>
          <w:sz w:val="19"/>
          <w:szCs w:val="19"/>
          <w:lang w:val="sk-SK"/>
        </w:rPr>
        <w:t>vi</w:t>
      </w:r>
      <w:r w:rsidRPr="00C23F4C">
        <w:rPr>
          <w:rFonts w:ascii="Arial" w:hAnsi="Arial" w:cs="Arial"/>
          <w:sz w:val="19"/>
          <w:szCs w:val="19"/>
          <w:lang w:val="sk-SK"/>
        </w:rPr>
        <w:t>. Následne ITMS takéhoto účastníka eviduje ako „Účastník má SK rodné číslo“ a zvyšné dáta zbiera</w:t>
      </w:r>
      <w:r w:rsidR="00A85572">
        <w:rPr>
          <w:rFonts w:ascii="Arial" w:hAnsi="Arial" w:cs="Arial"/>
          <w:sz w:val="19"/>
          <w:szCs w:val="19"/>
          <w:lang w:val="sk-SK"/>
        </w:rPr>
        <w:t xml:space="preserve"> </w:t>
      </w:r>
      <w:r>
        <w:rPr>
          <w:rFonts w:ascii="Arial" w:hAnsi="Arial" w:cs="Arial"/>
          <w:sz w:val="19"/>
          <w:szCs w:val="19"/>
          <w:lang w:val="sk-SK"/>
        </w:rPr>
        <w:t xml:space="preserve">prijímateľ </w:t>
      </w:r>
      <w:r w:rsidR="00A85572">
        <w:rPr>
          <w:rFonts w:ascii="Arial" w:hAnsi="Arial" w:cs="Arial"/>
          <w:sz w:val="19"/>
          <w:szCs w:val="19"/>
          <w:lang w:val="sk-SK"/>
        </w:rPr>
        <w:t>priebežne</w:t>
      </w:r>
      <w:r w:rsidR="00A85572" w:rsidRPr="00C23F4C">
        <w:rPr>
          <w:rFonts w:ascii="Arial" w:hAnsi="Arial" w:cs="Arial"/>
          <w:sz w:val="19"/>
          <w:szCs w:val="19"/>
          <w:lang w:val="sk-SK"/>
        </w:rPr>
        <w:t xml:space="preserve"> </w:t>
      </w:r>
      <w:r w:rsidR="00E540B7">
        <w:rPr>
          <w:rFonts w:ascii="Arial" w:hAnsi="Arial" w:cs="Arial"/>
          <w:sz w:val="19"/>
          <w:szCs w:val="19"/>
          <w:lang w:val="sk-SK"/>
        </w:rPr>
        <w:t xml:space="preserve">v rozsahu karty účastníka pre ESF a </w:t>
      </w:r>
      <w:r w:rsidR="00E540B7" w:rsidRPr="00C23F4C">
        <w:rPr>
          <w:rFonts w:ascii="Arial" w:hAnsi="Arial" w:cs="Arial"/>
          <w:sz w:val="19"/>
          <w:szCs w:val="19"/>
          <w:lang w:val="sk-SK"/>
        </w:rPr>
        <w:t xml:space="preserve">v súlade </w:t>
      </w:r>
      <w:r w:rsidRPr="00C23F4C">
        <w:rPr>
          <w:rFonts w:ascii="Arial" w:hAnsi="Arial" w:cs="Arial"/>
          <w:sz w:val="19"/>
          <w:szCs w:val="19"/>
          <w:lang w:val="sk-SK"/>
        </w:rPr>
        <w:t xml:space="preserve">s požiadavkami </w:t>
      </w:r>
      <w:r w:rsidR="000F050C">
        <w:rPr>
          <w:rFonts w:ascii="Arial" w:hAnsi="Arial" w:cs="Arial"/>
          <w:sz w:val="19"/>
          <w:szCs w:val="19"/>
          <w:lang w:val="sk-SK"/>
        </w:rPr>
        <w:t>RO pre OP  EVS</w:t>
      </w:r>
      <w:r w:rsidRPr="00C23F4C">
        <w:rPr>
          <w:rFonts w:ascii="Arial" w:hAnsi="Arial" w:cs="Arial"/>
          <w:sz w:val="19"/>
          <w:szCs w:val="19"/>
          <w:lang w:val="sk-SK"/>
        </w:rPr>
        <w:t>, resp. v súlade s</w:t>
      </w:r>
      <w:r w:rsidR="00A85572">
        <w:rPr>
          <w:rFonts w:ascii="Arial" w:hAnsi="Arial" w:cs="Arial"/>
          <w:sz w:val="19"/>
          <w:szCs w:val="19"/>
          <w:lang w:val="sk-SK"/>
        </w:rPr>
        <w:t xml:space="preserve"> jeho </w:t>
      </w:r>
      <w:r w:rsidRPr="00C23F4C">
        <w:rPr>
          <w:rFonts w:ascii="Arial" w:hAnsi="Arial" w:cs="Arial"/>
          <w:sz w:val="19"/>
          <w:szCs w:val="19"/>
          <w:lang w:val="sk-SK"/>
        </w:rPr>
        <w:t xml:space="preserve">usmerneniami. </w:t>
      </w:r>
      <w:r w:rsidR="00A85572">
        <w:rPr>
          <w:rFonts w:ascii="Arial" w:hAnsi="Arial" w:cs="Arial"/>
          <w:sz w:val="19"/>
          <w:szCs w:val="19"/>
          <w:lang w:val="sk-SK"/>
        </w:rPr>
        <w:t xml:space="preserve"> </w:t>
      </w:r>
      <w:r w:rsidR="00E540B7">
        <w:rPr>
          <w:rFonts w:ascii="Arial" w:hAnsi="Arial" w:cs="Arial"/>
          <w:sz w:val="19"/>
          <w:szCs w:val="19"/>
          <w:lang w:val="sk-SK"/>
        </w:rPr>
        <w:t xml:space="preserve"> </w:t>
      </w:r>
    </w:p>
    <w:p w14:paraId="60025E5B" w14:textId="37EB8C17"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V prípade, že účastník odmietne prijímateľovi poskytnúť rodné číslo, meno a priezvisko alebo údaje o</w:t>
      </w:r>
      <w:r w:rsidR="00750258">
        <w:rPr>
          <w:rFonts w:ascii="Arial" w:hAnsi="Arial" w:cs="Arial"/>
          <w:sz w:val="19"/>
          <w:szCs w:val="19"/>
          <w:lang w:val="sk-SK"/>
        </w:rPr>
        <w:t> </w:t>
      </w:r>
      <w:r w:rsidRPr="00C23F4C">
        <w:rPr>
          <w:rFonts w:ascii="Arial" w:hAnsi="Arial" w:cs="Arial"/>
          <w:sz w:val="19"/>
          <w:szCs w:val="19"/>
          <w:lang w:val="sk-SK"/>
        </w:rPr>
        <w:t>znevýhodnení</w:t>
      </w:r>
      <w:r w:rsidR="00750258">
        <w:rPr>
          <w:rFonts w:ascii="Arial" w:hAnsi="Arial" w:cs="Arial"/>
          <w:sz w:val="19"/>
          <w:szCs w:val="19"/>
          <w:lang w:val="sk-SK"/>
        </w:rPr>
        <w:t xml:space="preserve"> – citlivých údajoch</w:t>
      </w:r>
      <w:r w:rsidRPr="00C23F4C">
        <w:rPr>
          <w:rFonts w:ascii="Arial" w:hAnsi="Arial" w:cs="Arial"/>
          <w:sz w:val="19"/>
          <w:szCs w:val="19"/>
          <w:lang w:val="sk-SK"/>
        </w:rPr>
        <w:t>, prijímateľ je povinný dať takémuto účastníkovi na podpis relevantne upravené „</w:t>
      </w:r>
      <w:r w:rsidR="00B572EF">
        <w:rPr>
          <w:rFonts w:ascii="Arial" w:hAnsi="Arial" w:cs="Arial"/>
          <w:sz w:val="19"/>
          <w:szCs w:val="19"/>
          <w:lang w:val="sk-SK"/>
        </w:rPr>
        <w:t>V</w:t>
      </w:r>
      <w:r w:rsidRPr="00C23F4C">
        <w:rPr>
          <w:rFonts w:ascii="Arial" w:hAnsi="Arial" w:cs="Arial"/>
          <w:sz w:val="19"/>
          <w:szCs w:val="19"/>
          <w:lang w:val="sk-SK"/>
        </w:rPr>
        <w:t xml:space="preserve">yhlásenie </w:t>
      </w:r>
      <w:r>
        <w:rPr>
          <w:rFonts w:ascii="Arial" w:hAnsi="Arial" w:cs="Arial"/>
          <w:sz w:val="19"/>
          <w:szCs w:val="19"/>
          <w:lang w:val="sk-SK"/>
        </w:rPr>
        <w:t>účastníka</w:t>
      </w:r>
      <w:r w:rsidRPr="00C23F4C">
        <w:rPr>
          <w:rFonts w:ascii="Arial" w:hAnsi="Arial" w:cs="Arial"/>
          <w:sz w:val="19"/>
          <w:szCs w:val="19"/>
          <w:lang w:val="sk-SK"/>
        </w:rPr>
        <w:t xml:space="preserve"> o neposkytnutí osobných údajov“, podľa vzoru poskytovateľa</w:t>
      </w:r>
      <w:r>
        <w:rPr>
          <w:rFonts w:ascii="Arial" w:hAnsi="Arial" w:cs="Arial"/>
          <w:sz w:val="19"/>
          <w:szCs w:val="19"/>
          <w:lang w:val="sk-SK"/>
        </w:rPr>
        <w:t xml:space="preserve"> </w:t>
      </w:r>
      <w:r w:rsidRPr="00C23F4C">
        <w:rPr>
          <w:rFonts w:ascii="Arial" w:hAnsi="Arial" w:cs="Arial"/>
          <w:sz w:val="19"/>
          <w:szCs w:val="19"/>
          <w:lang w:val="sk-SK"/>
        </w:rPr>
        <w:t>(príloha č. 4</w:t>
      </w:r>
      <w:r w:rsidR="00E540B7">
        <w:rPr>
          <w:rFonts w:ascii="Arial" w:hAnsi="Arial" w:cs="Arial"/>
          <w:sz w:val="19"/>
          <w:szCs w:val="19"/>
          <w:lang w:val="sk-SK"/>
        </w:rPr>
        <w:t>3</w:t>
      </w:r>
      <w:r w:rsidRPr="00C23F4C">
        <w:rPr>
          <w:rFonts w:ascii="Arial" w:hAnsi="Arial" w:cs="Arial"/>
          <w:sz w:val="19"/>
          <w:szCs w:val="19"/>
          <w:lang w:val="sk-SK"/>
        </w:rPr>
        <w:t>).  Prijímateľ nesmie odmietnuť účastníka na aktivitách projektu z dôvodu neposkytnutia rodného čísla a</w:t>
      </w:r>
      <w:r w:rsidR="00750258">
        <w:rPr>
          <w:rFonts w:ascii="Arial" w:hAnsi="Arial" w:cs="Arial"/>
          <w:sz w:val="19"/>
          <w:szCs w:val="19"/>
          <w:lang w:val="sk-SK"/>
        </w:rPr>
        <w:t xml:space="preserve">lebo </w:t>
      </w:r>
      <w:r w:rsidRPr="00C23F4C">
        <w:rPr>
          <w:rFonts w:ascii="Arial" w:hAnsi="Arial" w:cs="Arial"/>
          <w:sz w:val="19"/>
          <w:szCs w:val="19"/>
          <w:lang w:val="sk-SK"/>
        </w:rPr>
        <w:t xml:space="preserve"> iných osobných údajov </w:t>
      </w:r>
      <w:r w:rsidR="00750258">
        <w:rPr>
          <w:rFonts w:ascii="Arial" w:hAnsi="Arial" w:cs="Arial"/>
          <w:sz w:val="19"/>
          <w:szCs w:val="19"/>
          <w:lang w:val="sk-SK"/>
        </w:rPr>
        <w:t xml:space="preserve">o </w:t>
      </w:r>
      <w:r w:rsidRPr="00C23F4C">
        <w:rPr>
          <w:rFonts w:ascii="Arial" w:hAnsi="Arial" w:cs="Arial"/>
          <w:sz w:val="19"/>
          <w:szCs w:val="19"/>
          <w:lang w:val="sk-SK"/>
        </w:rPr>
        <w:t>účastník</w:t>
      </w:r>
      <w:r w:rsidR="00750258">
        <w:rPr>
          <w:rFonts w:ascii="Arial" w:hAnsi="Arial" w:cs="Arial"/>
          <w:sz w:val="19"/>
          <w:szCs w:val="19"/>
          <w:lang w:val="sk-SK"/>
        </w:rPr>
        <w:t>ovi</w:t>
      </w:r>
      <w:r w:rsidRPr="00C23F4C">
        <w:rPr>
          <w:rFonts w:ascii="Arial" w:hAnsi="Arial" w:cs="Arial"/>
          <w:sz w:val="19"/>
          <w:szCs w:val="19"/>
          <w:lang w:val="sk-SK"/>
        </w:rPr>
        <w:t>. Prijímateľ je povinný tieto vyhlásenia</w:t>
      </w:r>
      <w:r w:rsidR="00B572EF">
        <w:rPr>
          <w:rStyle w:val="Odkaznapoznmkupodiarou"/>
          <w:rFonts w:cs="Arial"/>
          <w:szCs w:val="19"/>
          <w:lang w:val="sk-SK"/>
        </w:rPr>
        <w:footnoteReference w:id="9"/>
      </w:r>
      <w:r w:rsidRPr="00C23F4C">
        <w:rPr>
          <w:rFonts w:ascii="Arial" w:hAnsi="Arial" w:cs="Arial"/>
          <w:sz w:val="19"/>
          <w:szCs w:val="19"/>
          <w:lang w:val="sk-SK"/>
        </w:rPr>
        <w:t xml:space="preserve"> zbierať a uchovávať v časovej nadväznosti k relevantnej monitorovacej správe. </w:t>
      </w:r>
    </w:p>
    <w:p w14:paraId="55EAB09C" w14:textId="77777777" w:rsidR="00B67CE8" w:rsidRPr="00C23F4C" w:rsidRDefault="00B67CE8" w:rsidP="00B67CE8">
      <w:pPr>
        <w:spacing w:before="120" w:after="120"/>
        <w:jc w:val="both"/>
        <w:rPr>
          <w:rFonts w:cs="Arial"/>
          <w:color w:val="000000"/>
          <w:szCs w:val="19"/>
        </w:rPr>
      </w:pPr>
      <w:r w:rsidRPr="00C23F4C">
        <w:rPr>
          <w:rFonts w:cs="Arial"/>
          <w:color w:val="000000"/>
          <w:szCs w:val="19"/>
        </w:rPr>
        <w:t>Jeden účastník môže byť vykázaný v každom projekte len raz. To znamená, že osoba môže byť ako účastník vykázaná vo viacerých projektoch, ale v rámci jedného projektu môže byť vykázaná len raz, bez ohľadu na to, koľkých aktivít sa v rámci projektu zúčastní.</w:t>
      </w:r>
    </w:p>
    <w:p w14:paraId="6DE9BEFB" w14:textId="742C5DA6" w:rsidR="00594863" w:rsidRPr="0073389C" w:rsidRDefault="001C47DE" w:rsidP="005122B5">
      <w:pPr>
        <w:spacing w:before="120" w:after="120"/>
        <w:jc w:val="both"/>
        <w:rPr>
          <w:szCs w:val="19"/>
        </w:rPr>
      </w:pPr>
      <w:r w:rsidRPr="005122B5">
        <w:rPr>
          <w:rFonts w:cs="Arial"/>
          <w:color w:val="000000"/>
          <w:szCs w:val="19"/>
        </w:rPr>
        <w:t xml:space="preserve">Ďalšie informácie k  vykazovaniu mikroúdajov za účastníkov sa nachádzajú v MP CKO č. 17 (najmä kapitola 3.5 odseky 18 až 30) v jeho aktuálnej verzii a v prílohe č.5  Karta účastníka </w:t>
      </w:r>
      <w:r w:rsidR="00AB0D08">
        <w:rPr>
          <w:rFonts w:cs="Arial"/>
          <w:color w:val="000000"/>
          <w:szCs w:val="19"/>
        </w:rPr>
        <w:t xml:space="preserve">zverejnenej </w:t>
      </w:r>
      <w:r w:rsidRPr="005122B5">
        <w:rPr>
          <w:rFonts w:cs="Arial"/>
          <w:color w:val="000000"/>
          <w:szCs w:val="19"/>
        </w:rPr>
        <w:t>na http://www.partnerskadohoda.gov.sk/metodicke-pokyny-cko/.</w:t>
      </w:r>
      <w:r w:rsidR="00B67CE8" w:rsidRPr="005122B5">
        <w:rPr>
          <w:rFonts w:cs="Arial"/>
          <w:color w:val="000000"/>
          <w:szCs w:val="19"/>
        </w:rPr>
        <w:tab/>
      </w:r>
      <w:r w:rsidR="0083263F">
        <w:rPr>
          <w:szCs w:val="19"/>
        </w:rPr>
        <w:t xml:space="preserve"> </w:t>
      </w:r>
      <w:r w:rsidR="0083263F">
        <w:rPr>
          <w:szCs w:val="19"/>
        </w:rPr>
        <w:tab/>
      </w:r>
    </w:p>
    <w:p w14:paraId="7A55CE64" w14:textId="77777777" w:rsidR="002F32E4" w:rsidRPr="0054520F" w:rsidRDefault="00E83090" w:rsidP="009A78AB">
      <w:pPr>
        <w:numPr>
          <w:ilvl w:val="0"/>
          <w:numId w:val="30"/>
        </w:numPr>
        <w:spacing w:before="120" w:after="120" w:line="288" w:lineRule="auto"/>
        <w:ind w:left="567" w:hanging="283"/>
        <w:jc w:val="both"/>
        <w:rPr>
          <w:szCs w:val="19"/>
        </w:rPr>
      </w:pPr>
      <w:r w:rsidRPr="00F010A7">
        <w:rPr>
          <w:szCs w:val="19"/>
        </w:rPr>
        <w:t>Doplňujúce monitorovacie údaje k ŽoP</w:t>
      </w:r>
      <w:r w:rsidRPr="00F010A7" w:rsidDel="00E83090">
        <w:rPr>
          <w:szCs w:val="19"/>
        </w:rPr>
        <w:t xml:space="preserve"> </w:t>
      </w:r>
    </w:p>
    <w:p w14:paraId="6269050C" w14:textId="0A0BFA8C" w:rsidR="00FD7E98" w:rsidRPr="00F010A7" w:rsidRDefault="002F32E4" w:rsidP="00FD7E98">
      <w:pPr>
        <w:pStyle w:val="Default"/>
        <w:jc w:val="both"/>
        <w:rPr>
          <w:rFonts w:ascii="Arial" w:hAnsi="Arial" w:cs="Arial"/>
          <w:color w:val="auto"/>
          <w:sz w:val="19"/>
          <w:szCs w:val="19"/>
          <w:lang w:val="sk-SK"/>
        </w:rPr>
      </w:pPr>
      <w:r w:rsidRPr="0027405B">
        <w:rPr>
          <w:rFonts w:ascii="Arial" w:hAnsi="Arial" w:cs="Arial"/>
          <w:sz w:val="19"/>
          <w:szCs w:val="19"/>
          <w:lang w:val="sk-SK"/>
        </w:rPr>
        <w:t xml:space="preserve">Prijímateľ predkladá </w:t>
      </w:r>
      <w:r w:rsidR="00215D0B" w:rsidRPr="0027405B">
        <w:rPr>
          <w:rFonts w:ascii="Arial" w:hAnsi="Arial" w:cs="Arial"/>
          <w:sz w:val="19"/>
          <w:szCs w:val="19"/>
          <w:lang w:val="sk-SK"/>
        </w:rPr>
        <w:t xml:space="preserve">doplňujúce </w:t>
      </w:r>
      <w:r w:rsidRPr="0027405B">
        <w:rPr>
          <w:rFonts w:ascii="Arial" w:hAnsi="Arial" w:cs="Arial"/>
          <w:sz w:val="19"/>
          <w:szCs w:val="19"/>
          <w:lang w:val="sk-SK"/>
        </w:rPr>
        <w:t xml:space="preserve">monitorovacie </w:t>
      </w:r>
      <w:r w:rsidR="00215D0B" w:rsidRPr="0027405B">
        <w:rPr>
          <w:rFonts w:ascii="Arial" w:hAnsi="Arial" w:cs="Arial"/>
          <w:sz w:val="19"/>
          <w:szCs w:val="19"/>
          <w:lang w:val="sk-SK"/>
        </w:rPr>
        <w:t xml:space="preserve">údaje </w:t>
      </w:r>
      <w:r w:rsidR="00DE2902" w:rsidRPr="0027405B">
        <w:rPr>
          <w:rFonts w:ascii="Arial" w:hAnsi="Arial" w:cs="Arial"/>
          <w:sz w:val="19"/>
          <w:szCs w:val="19"/>
          <w:lang w:val="sk-SK"/>
        </w:rPr>
        <w:t xml:space="preserve">(príloha č. </w:t>
      </w:r>
      <w:r w:rsidR="004D0353" w:rsidRPr="0027405B">
        <w:rPr>
          <w:rFonts w:ascii="Arial" w:hAnsi="Arial" w:cs="Arial"/>
          <w:sz w:val="19"/>
          <w:szCs w:val="19"/>
          <w:lang w:val="sk-SK"/>
        </w:rPr>
        <w:t>2</w:t>
      </w:r>
      <w:r w:rsidR="00DE2902" w:rsidRPr="0027405B">
        <w:rPr>
          <w:rFonts w:ascii="Arial" w:hAnsi="Arial" w:cs="Arial"/>
          <w:sz w:val="19"/>
          <w:szCs w:val="19"/>
          <w:lang w:val="sk-SK"/>
        </w:rPr>
        <w:t xml:space="preserve">) </w:t>
      </w:r>
      <w:r w:rsidRPr="0027405B">
        <w:rPr>
          <w:rFonts w:ascii="Arial" w:hAnsi="Arial" w:cs="Arial"/>
          <w:sz w:val="19"/>
          <w:szCs w:val="19"/>
          <w:lang w:val="sk-SK"/>
        </w:rPr>
        <w:t>ako</w:t>
      </w:r>
      <w:r w:rsidR="00215D0B" w:rsidRPr="0027405B">
        <w:rPr>
          <w:rFonts w:ascii="Arial" w:hAnsi="Arial" w:cs="Arial"/>
          <w:sz w:val="19"/>
          <w:szCs w:val="19"/>
          <w:lang w:val="sk-SK"/>
        </w:rPr>
        <w:t xml:space="preserve"> neoddeliteľnú</w:t>
      </w:r>
      <w:r w:rsidRPr="0027405B">
        <w:rPr>
          <w:rFonts w:ascii="Arial" w:hAnsi="Arial" w:cs="Arial"/>
          <w:sz w:val="19"/>
          <w:szCs w:val="19"/>
          <w:lang w:val="sk-SK"/>
        </w:rPr>
        <w:t xml:space="preserve"> prílohu ku každej predkladanej </w:t>
      </w:r>
      <w:r w:rsidR="00215D0B" w:rsidRPr="0027405B">
        <w:rPr>
          <w:rFonts w:ascii="Arial" w:hAnsi="Arial" w:cs="Arial"/>
          <w:sz w:val="19"/>
          <w:szCs w:val="19"/>
          <w:lang w:val="sk-SK"/>
        </w:rPr>
        <w:t>ŽoP</w:t>
      </w:r>
      <w:r w:rsidRPr="0027405B">
        <w:rPr>
          <w:rFonts w:ascii="Arial" w:hAnsi="Arial" w:cs="Arial"/>
          <w:sz w:val="19"/>
          <w:szCs w:val="19"/>
          <w:lang w:val="sk-SK"/>
        </w:rPr>
        <w:t xml:space="preserve"> </w:t>
      </w:r>
      <w:r w:rsidR="0044377D" w:rsidRPr="0027405B">
        <w:rPr>
          <w:rFonts w:ascii="Arial" w:hAnsi="Arial" w:cs="Arial"/>
          <w:sz w:val="19"/>
          <w:szCs w:val="19"/>
          <w:lang w:val="sk-SK"/>
        </w:rPr>
        <w:t>typu priebežná platba, zúčtovanie zálohovej platby a poskytnutie predfinancovania</w:t>
      </w:r>
      <w:r w:rsidRPr="0027405B">
        <w:rPr>
          <w:rFonts w:ascii="Arial" w:hAnsi="Arial" w:cs="Arial"/>
          <w:sz w:val="19"/>
          <w:szCs w:val="19"/>
          <w:lang w:val="sk-SK"/>
        </w:rPr>
        <w:t xml:space="preserve">. </w:t>
      </w:r>
      <w:r w:rsidR="00215D0B" w:rsidRPr="0027405B">
        <w:rPr>
          <w:rFonts w:ascii="Arial" w:hAnsi="Arial" w:cs="Arial"/>
          <w:sz w:val="19"/>
          <w:szCs w:val="19"/>
          <w:lang w:val="sk-SK"/>
        </w:rPr>
        <w:t xml:space="preserve">Doplňujúce monitorovacie údaje sú poskytované len vo vzťahu k vybraným typom žiadostí o platbu </w:t>
      </w:r>
      <w:r w:rsidR="000B36A9" w:rsidRPr="0027405B">
        <w:rPr>
          <w:rFonts w:ascii="Arial" w:hAnsi="Arial" w:cs="Arial"/>
          <w:sz w:val="19"/>
          <w:szCs w:val="19"/>
          <w:lang w:val="sk-SK"/>
        </w:rPr>
        <w:t xml:space="preserve">a </w:t>
      </w:r>
      <w:r w:rsidRPr="0027405B">
        <w:rPr>
          <w:rFonts w:ascii="Arial" w:hAnsi="Arial" w:cs="Arial"/>
          <w:sz w:val="19"/>
          <w:szCs w:val="19"/>
          <w:lang w:val="sk-SK"/>
        </w:rPr>
        <w:t xml:space="preserve">viažu </w:t>
      </w:r>
      <w:r w:rsidR="00215D0B" w:rsidRPr="0027405B">
        <w:rPr>
          <w:rFonts w:ascii="Arial" w:hAnsi="Arial" w:cs="Arial"/>
          <w:sz w:val="19"/>
          <w:szCs w:val="19"/>
          <w:lang w:val="sk-SK"/>
        </w:rPr>
        <w:t xml:space="preserve">sa </w:t>
      </w:r>
      <w:r w:rsidRPr="0027405B">
        <w:rPr>
          <w:rFonts w:ascii="Arial" w:hAnsi="Arial" w:cs="Arial"/>
          <w:sz w:val="19"/>
          <w:szCs w:val="19"/>
          <w:lang w:val="sk-SK"/>
        </w:rPr>
        <w:t xml:space="preserve">na požadované financovanie. Uvedeným prijímateľ zabezpečí, že pri posudzovaní oprávnenosti výdavkov a ich preplácaní budú z jeho strany poskytnuté relevantné informácie z hľadiska toho, čo bolo za </w:t>
      </w:r>
      <w:r w:rsidRPr="0027405B">
        <w:rPr>
          <w:rFonts w:ascii="Arial" w:hAnsi="Arial" w:cs="Arial"/>
          <w:sz w:val="19"/>
          <w:szCs w:val="19"/>
          <w:lang w:val="sk-SK"/>
        </w:rPr>
        <w:lastRenderedPageBreak/>
        <w:t>relevantné výdavky dosiahnuté a ako prebiehali práce na projekte a zároveň inform</w:t>
      </w:r>
      <w:r w:rsidR="00AD53AB" w:rsidRPr="0027405B">
        <w:rPr>
          <w:rFonts w:ascii="Arial" w:hAnsi="Arial" w:cs="Arial"/>
          <w:sz w:val="19"/>
          <w:szCs w:val="19"/>
          <w:lang w:val="sk-SK"/>
        </w:rPr>
        <w:t>uje</w:t>
      </w:r>
      <w:r w:rsidRPr="0027405B">
        <w:rPr>
          <w:rFonts w:ascii="Arial" w:hAnsi="Arial" w:cs="Arial"/>
          <w:sz w:val="19"/>
          <w:szCs w:val="19"/>
          <w:lang w:val="sk-SK"/>
        </w:rPr>
        <w:t xml:space="preserve"> poskytovateľa o fyzickom pokroku realizácie projektu.</w:t>
      </w:r>
      <w:r w:rsidR="00FD7E98" w:rsidRPr="00F010A7">
        <w:rPr>
          <w:rFonts w:ascii="Arial" w:hAnsi="Arial" w:cs="Arial"/>
          <w:color w:val="auto"/>
          <w:sz w:val="19"/>
          <w:szCs w:val="19"/>
          <w:lang w:val="sk-SK"/>
        </w:rPr>
        <w:t xml:space="preserve"> </w:t>
      </w:r>
    </w:p>
    <w:p w14:paraId="2D7FFBF0" w14:textId="77777777" w:rsidR="00FD7E98" w:rsidRPr="0054520F" w:rsidRDefault="00FD7E98" w:rsidP="00FD7E98">
      <w:pPr>
        <w:pStyle w:val="Default"/>
        <w:jc w:val="both"/>
        <w:rPr>
          <w:rFonts w:ascii="Arial" w:hAnsi="Arial" w:cs="Arial"/>
          <w:color w:val="auto"/>
          <w:sz w:val="19"/>
          <w:szCs w:val="19"/>
          <w:lang w:val="sk-SK"/>
        </w:rPr>
      </w:pPr>
    </w:p>
    <w:p w14:paraId="7A55CE65" w14:textId="1F8F46C0" w:rsidR="002F32E4" w:rsidRPr="006114E9" w:rsidRDefault="002F32E4" w:rsidP="00AE0D10">
      <w:pPr>
        <w:pStyle w:val="Bulletslevel1"/>
        <w:numPr>
          <w:ilvl w:val="0"/>
          <w:numId w:val="0"/>
        </w:numPr>
        <w:spacing w:after="120" w:line="288" w:lineRule="auto"/>
        <w:ind w:left="567"/>
        <w:jc w:val="both"/>
        <w:rPr>
          <w:rFonts w:cs="Arial"/>
          <w:szCs w:val="19"/>
          <w:lang w:val="sk-SK"/>
        </w:rPr>
      </w:pPr>
    </w:p>
    <w:p w14:paraId="7A55CE66" w14:textId="1882F932" w:rsidR="00433EE7" w:rsidRPr="0073389C" w:rsidRDefault="00E51A8F" w:rsidP="00563905">
      <w:pPr>
        <w:pStyle w:val="Bulletslevel1"/>
        <w:numPr>
          <w:ilvl w:val="0"/>
          <w:numId w:val="0"/>
        </w:numPr>
        <w:spacing w:after="120" w:line="288" w:lineRule="auto"/>
        <w:jc w:val="both"/>
        <w:rPr>
          <w:rFonts w:eastAsia="Times New Roman" w:cs="Arial"/>
          <w:b/>
          <w:color w:val="auto"/>
          <w:szCs w:val="19"/>
          <w:lang w:val="sk-SK" w:eastAsia="en-US"/>
        </w:rPr>
      </w:pPr>
      <w:r>
        <w:rPr>
          <w:rFonts w:eastAsia="Times New Roman" w:cs="Arial"/>
          <w:b/>
          <w:color w:val="auto"/>
          <w:szCs w:val="19"/>
          <w:lang w:val="sk-SK" w:eastAsia="en-US"/>
        </w:rPr>
        <w:t>P</w:t>
      </w:r>
      <w:r w:rsidR="003E2E6B" w:rsidRPr="0073389C">
        <w:rPr>
          <w:rFonts w:eastAsia="Times New Roman" w:cs="Arial"/>
          <w:b/>
          <w:color w:val="auto"/>
          <w:szCs w:val="19"/>
          <w:lang w:val="sk-SK" w:eastAsia="en-US"/>
        </w:rPr>
        <w:t>rílohy k</w:t>
      </w:r>
      <w:r>
        <w:rPr>
          <w:rFonts w:eastAsia="Times New Roman" w:cs="Arial"/>
          <w:b/>
          <w:color w:val="auto"/>
          <w:szCs w:val="19"/>
          <w:lang w:val="sk-SK" w:eastAsia="en-US"/>
        </w:rPr>
        <w:t xml:space="preserve"> výročnej </w:t>
      </w:r>
      <w:r w:rsidR="003E2E6B" w:rsidRPr="0073389C">
        <w:rPr>
          <w:rFonts w:eastAsia="Times New Roman" w:cs="Arial"/>
          <w:b/>
          <w:color w:val="auto"/>
          <w:szCs w:val="19"/>
          <w:lang w:val="sk-SK" w:eastAsia="en-US"/>
        </w:rPr>
        <w:t>monitorovacej správe projektu</w:t>
      </w:r>
    </w:p>
    <w:p w14:paraId="7A55CE67" w14:textId="77777777" w:rsidR="00433EE7" w:rsidRPr="0073389C" w:rsidRDefault="00433EE7" w:rsidP="00AE0D10">
      <w:pPr>
        <w:pStyle w:val="Bulletslevel2"/>
        <w:spacing w:after="120" w:line="288" w:lineRule="auto"/>
        <w:ind w:left="567" w:hanging="283"/>
        <w:rPr>
          <w:szCs w:val="19"/>
          <w:lang w:val="sk-SK"/>
        </w:rPr>
      </w:pPr>
      <w:r w:rsidRPr="0073389C">
        <w:rPr>
          <w:szCs w:val="19"/>
          <w:lang w:val="sk-SK"/>
        </w:rPr>
        <w:t>Zápisy a prezenčné listiny z porád a stretnutí projektovéh</w:t>
      </w:r>
      <w:r w:rsidR="00215D0B" w:rsidRPr="0073389C">
        <w:rPr>
          <w:szCs w:val="19"/>
          <w:lang w:val="sk-SK"/>
        </w:rPr>
        <w:t>o</w:t>
      </w:r>
      <w:r w:rsidRPr="0073389C">
        <w:rPr>
          <w:szCs w:val="19"/>
          <w:lang w:val="sk-SK"/>
        </w:rPr>
        <w:t xml:space="preserve"> tímu/odborného person</w:t>
      </w:r>
      <w:r w:rsidR="00215D0B" w:rsidRPr="0073389C">
        <w:rPr>
          <w:szCs w:val="19"/>
          <w:lang w:val="sk-SK"/>
        </w:rPr>
        <w:t>á</w:t>
      </w:r>
      <w:r w:rsidRPr="0073389C">
        <w:rPr>
          <w:szCs w:val="19"/>
          <w:lang w:val="sk-SK"/>
        </w:rPr>
        <w:t>l</w:t>
      </w:r>
      <w:r w:rsidR="00215D0B" w:rsidRPr="0073389C">
        <w:rPr>
          <w:szCs w:val="19"/>
          <w:lang w:val="sk-SK"/>
        </w:rPr>
        <w:t>u</w:t>
      </w:r>
      <w:r w:rsidRPr="0073389C">
        <w:rPr>
          <w:szCs w:val="19"/>
          <w:lang w:val="sk-SK"/>
        </w:rPr>
        <w:t>;</w:t>
      </w:r>
    </w:p>
    <w:p w14:paraId="7A55CE68"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Potvrdenie oprávnenosti cieľovej skupiny (napr. Čestné vyhlásenie štatutárneho orgánu prijímateľa, čestné vyhlásenie zamestnávateľa vysielajúceho účastníka na vzdelávacie a</w:t>
      </w:r>
      <w:r w:rsidR="00215D0B" w:rsidRPr="0073389C">
        <w:rPr>
          <w:szCs w:val="19"/>
          <w:lang w:val="sk-SK"/>
        </w:rPr>
        <w:t>k</w:t>
      </w:r>
      <w:r w:rsidRPr="0073389C">
        <w:rPr>
          <w:szCs w:val="19"/>
          <w:lang w:val="sk-SK"/>
        </w:rPr>
        <w:t>tivity a pod.);</w:t>
      </w:r>
    </w:p>
    <w:p w14:paraId="7A55CE69"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Dokumentáciu potvrdzujúcu dodržiavanie pravidiel publicity a komunikácie (ak relevantné) – fotodokumentáciu možné predložiť aj na elektronickom nosiči;</w:t>
      </w:r>
    </w:p>
    <w:p w14:paraId="7A55CE6A" w14:textId="06428C74" w:rsidR="00433EE7" w:rsidRPr="0073389C" w:rsidRDefault="00433EE7" w:rsidP="00AE0D10">
      <w:pPr>
        <w:pStyle w:val="Bulletslevel2"/>
        <w:spacing w:after="120" w:line="288" w:lineRule="auto"/>
        <w:ind w:left="567" w:hanging="283"/>
        <w:rPr>
          <w:szCs w:val="19"/>
          <w:lang w:val="sk-SK"/>
        </w:rPr>
      </w:pPr>
      <w:r w:rsidRPr="0073389C">
        <w:rPr>
          <w:szCs w:val="19"/>
          <w:lang w:val="sk-SK"/>
        </w:rPr>
        <w:t>Iné prílohy (podľa relevantnosti)</w:t>
      </w:r>
      <w:r w:rsidR="00F15580">
        <w:rPr>
          <w:szCs w:val="19"/>
          <w:lang w:val="sk-SK"/>
        </w:rPr>
        <w:t>.</w:t>
      </w:r>
    </w:p>
    <w:p w14:paraId="7A55CE6B" w14:textId="78AB1E94" w:rsidR="00433EE7" w:rsidRPr="0073389C" w:rsidRDefault="00433EE7" w:rsidP="00AE0D10">
      <w:pPr>
        <w:spacing w:before="120" w:after="120" w:line="288" w:lineRule="auto"/>
        <w:jc w:val="both"/>
      </w:pPr>
      <w:r w:rsidRPr="0073389C">
        <w:t>Pozn.: z dôvodu zamedzenia duplicitného predkladania dokumentácie, v prípade, ak prijímateľ predložil niektoré z príloh v rámci ŽoP</w:t>
      </w:r>
      <w:r w:rsidR="00327003" w:rsidRPr="0073389C">
        <w:t xml:space="preserve"> (resp. inej predkladanej dokumentácie</w:t>
      </w:r>
      <w:r w:rsidR="002B42F3">
        <w:t xml:space="preserve">), </w:t>
      </w:r>
      <w:r w:rsidRPr="0073389C">
        <w:t xml:space="preserve">nie je nutné tieto prílohy predkladať aj v rámci Výročnej monitorovacej správy. </w:t>
      </w:r>
    </w:p>
    <w:p w14:paraId="7A55CE6C" w14:textId="1E1EB31F" w:rsidR="00433EE7" w:rsidRPr="0073389C" w:rsidRDefault="00433EE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prijímateľ nepredkladá žiadnu relevantnú ŽoP do 6 mesiacov od nadobudnutia účinnosti zmluvy o NFP a zároveň ešte neboli naplnené podmienky na zaslanie monitorovacej správy projektu (s príznakom ,,výročná“), je prijímateľ povinný predložiť </w:t>
      </w:r>
      <w:r w:rsidR="00494389">
        <w:t>poskytovateľovi</w:t>
      </w:r>
      <w:r w:rsidR="00494389" w:rsidRPr="0073389C">
        <w:t xml:space="preserve"> </w:t>
      </w:r>
      <w:r w:rsidRPr="0073389C">
        <w:t>informácie o stave realizácie aktivít projektu, pokroku projektu, identifikovaných problémoch a rizikách na projekte, ako aj ďalš</w:t>
      </w:r>
      <w:r w:rsidR="009A3B71">
        <w:t>ie</w:t>
      </w:r>
      <w:r w:rsidRPr="0073389C">
        <w:t xml:space="preserve"> informáci</w:t>
      </w:r>
      <w:r w:rsidR="009A3B71">
        <w:t>e</w:t>
      </w:r>
      <w:r w:rsidRPr="0073389C">
        <w:t xml:space="preserve"> v súvislosti s realizáciou projektu (</w:t>
      </w:r>
      <w:del w:id="81" w:author="Autor">
        <w:r w:rsidRPr="0073389C" w:rsidDel="00A161AA">
          <w:delText>doplňujúce monitorovacie údaje</w:delText>
        </w:r>
      </w:del>
      <w:ins w:id="82" w:author="Autor">
        <w:r w:rsidR="00A161AA">
          <w:t>mimoriadna monitorovacia správa</w:t>
        </w:r>
      </w:ins>
      <w:r w:rsidR="00C0124D">
        <w:t>- príloha č. 39</w:t>
      </w:r>
      <w:r w:rsidRPr="0073389C">
        <w:t xml:space="preserve">) a to bezodkladne od uplynutia 6 mesačnej lehoty. </w:t>
      </w:r>
    </w:p>
    <w:p w14:paraId="7A55CE6D" w14:textId="77777777" w:rsidR="00C67932" w:rsidRPr="0073389C" w:rsidRDefault="00C67932" w:rsidP="00AE0D10">
      <w:pPr>
        <w:spacing w:before="120" w:after="120" w:line="288" w:lineRule="auto"/>
        <w:jc w:val="both"/>
        <w:rPr>
          <w:b/>
        </w:rPr>
      </w:pPr>
      <w:r w:rsidRPr="0073389C">
        <w:rPr>
          <w:b/>
        </w:rPr>
        <w:t xml:space="preserve">Monitorovanie </w:t>
      </w:r>
      <w:r w:rsidR="000D0257" w:rsidRPr="0073389C">
        <w:rPr>
          <w:b/>
        </w:rPr>
        <w:t xml:space="preserve">po </w:t>
      </w:r>
      <w:r w:rsidRPr="0073389C">
        <w:rPr>
          <w:b/>
        </w:rPr>
        <w:t xml:space="preserve">ukončení realizácie projektu: </w:t>
      </w:r>
    </w:p>
    <w:p w14:paraId="7A55CE6E" w14:textId="0F8FF228" w:rsidR="00C67932" w:rsidRPr="0073389C" w:rsidRDefault="003E37B5" w:rsidP="00AE0D10">
      <w:pPr>
        <w:pStyle w:val="Bulletslevel1"/>
        <w:spacing w:after="120" w:line="288" w:lineRule="auto"/>
        <w:ind w:left="567" w:hanging="283"/>
        <w:jc w:val="both"/>
        <w:rPr>
          <w:szCs w:val="19"/>
          <w:lang w:val="sk-SK"/>
        </w:rPr>
      </w:pPr>
      <w:r w:rsidRPr="0073389C">
        <w:rPr>
          <w:szCs w:val="19"/>
          <w:lang w:val="sk-SK"/>
        </w:rPr>
        <w:t>P</w:t>
      </w:r>
      <w:r w:rsidR="000D0257" w:rsidRPr="0073389C">
        <w:rPr>
          <w:szCs w:val="19"/>
          <w:lang w:val="sk-SK"/>
        </w:rPr>
        <w:t>o</w:t>
      </w:r>
      <w:r w:rsidR="00C67932" w:rsidRPr="0073389C">
        <w:rPr>
          <w:szCs w:val="19"/>
          <w:lang w:val="sk-SK"/>
        </w:rPr>
        <w:t xml:space="preserve"> ukončení realizácie aktivít projektu prijímateľ predkladá v súlade s podmienkami zmluvy o NFP záverečnú monitorovaciu správu (príloha č.</w:t>
      </w:r>
      <w:r w:rsidR="001C3C2F" w:rsidRPr="0073389C">
        <w:rPr>
          <w:szCs w:val="19"/>
          <w:lang w:val="sk-SK"/>
        </w:rPr>
        <w:t xml:space="preserve"> </w:t>
      </w:r>
      <w:r w:rsidR="004D0353">
        <w:rPr>
          <w:szCs w:val="19"/>
          <w:lang w:val="sk-SK"/>
        </w:rPr>
        <w:t>3</w:t>
      </w:r>
      <w:r w:rsidR="004D0353" w:rsidRPr="0073389C">
        <w:rPr>
          <w:szCs w:val="19"/>
          <w:lang w:val="sk-SK"/>
        </w:rPr>
        <w:t xml:space="preserve"> </w:t>
      </w:r>
      <w:r w:rsidR="00BF6CBB" w:rsidRPr="0073389C">
        <w:rPr>
          <w:szCs w:val="19"/>
          <w:lang w:val="sk-SK"/>
        </w:rPr>
        <w:t>s príznakom “záverečná”</w:t>
      </w:r>
      <w:r w:rsidR="00C67932" w:rsidRPr="0073389C">
        <w:rPr>
          <w:szCs w:val="19"/>
          <w:lang w:val="sk-SK"/>
        </w:rPr>
        <w:t>);</w:t>
      </w:r>
      <w:r w:rsidR="00DE2902" w:rsidRPr="0073389C">
        <w:rPr>
          <w:szCs w:val="19"/>
          <w:lang w:val="sk-SK"/>
        </w:rPr>
        <w:t xml:space="preserve"> p</w:t>
      </w:r>
      <w:r w:rsidRPr="0073389C">
        <w:rPr>
          <w:szCs w:val="19"/>
          <w:lang w:val="sk-SK"/>
        </w:rPr>
        <w:t xml:space="preserve">rijímateľ je povinný uvedenú správu predložiť do 30 dní od </w:t>
      </w:r>
      <w:r w:rsidR="00E55ACE" w:rsidRPr="0073389C">
        <w:rPr>
          <w:szCs w:val="19"/>
          <w:lang w:val="sk-SK"/>
        </w:rPr>
        <w:t>u</w:t>
      </w:r>
      <w:r w:rsidRPr="0073389C">
        <w:rPr>
          <w:szCs w:val="19"/>
          <w:lang w:val="sk-SK"/>
        </w:rPr>
        <w:t xml:space="preserve">končenia realizácie aktivít </w:t>
      </w:r>
      <w:r w:rsidR="00E55ACE" w:rsidRPr="0073389C">
        <w:rPr>
          <w:szCs w:val="19"/>
          <w:lang w:val="sk-SK"/>
        </w:rPr>
        <w:t>p</w:t>
      </w:r>
      <w:r w:rsidRPr="0073389C">
        <w:rPr>
          <w:szCs w:val="19"/>
          <w:lang w:val="sk-SK"/>
        </w:rPr>
        <w:t>rojektu.</w:t>
      </w:r>
    </w:p>
    <w:p w14:paraId="7A55CE6F" w14:textId="77777777" w:rsidR="002F32E4" w:rsidRPr="0073389C" w:rsidRDefault="002F32E4" w:rsidP="00AE0D10">
      <w:pPr>
        <w:pStyle w:val="Bulletslevel1"/>
        <w:spacing w:after="120" w:line="288" w:lineRule="auto"/>
        <w:ind w:left="567" w:hanging="283"/>
        <w:rPr>
          <w:szCs w:val="19"/>
          <w:lang w:val="sk-SK"/>
        </w:rPr>
      </w:pPr>
      <w:r w:rsidRPr="0073389C">
        <w:rPr>
          <w:szCs w:val="19"/>
          <w:lang w:val="sk-SK"/>
        </w:rPr>
        <w:t xml:space="preserve">Záverečná monitorovacia správa projektu obsahuje okrem iného: </w:t>
      </w:r>
    </w:p>
    <w:p w14:paraId="7A55CE70" w14:textId="77777777" w:rsidR="002F32E4" w:rsidRPr="0073389C" w:rsidRDefault="002F32E4" w:rsidP="0027405B">
      <w:pPr>
        <w:pStyle w:val="Bulletslevel2"/>
        <w:numPr>
          <w:ilvl w:val="0"/>
          <w:numId w:val="77"/>
        </w:numPr>
        <w:spacing w:after="120" w:line="288" w:lineRule="auto"/>
        <w:rPr>
          <w:szCs w:val="19"/>
          <w:lang w:val="sk-SK"/>
        </w:rPr>
      </w:pPr>
      <w:r w:rsidRPr="0073389C">
        <w:rPr>
          <w:szCs w:val="19"/>
          <w:lang w:val="sk-SK"/>
        </w:rPr>
        <w:t xml:space="preserve">reálne dosiahnuté hodnoty ukazovateľov projektu; </w:t>
      </w:r>
    </w:p>
    <w:p w14:paraId="7A55CE71" w14:textId="77777777" w:rsidR="002F32E4" w:rsidRPr="0073389C" w:rsidRDefault="002F32E4" w:rsidP="0027405B">
      <w:pPr>
        <w:pStyle w:val="Bulletslevel2"/>
        <w:numPr>
          <w:ilvl w:val="0"/>
          <w:numId w:val="77"/>
        </w:numPr>
        <w:spacing w:after="120" w:line="288" w:lineRule="auto"/>
        <w:rPr>
          <w:szCs w:val="19"/>
          <w:lang w:val="sk-SK"/>
        </w:rPr>
      </w:pPr>
      <w:r w:rsidRPr="0073389C">
        <w:rPr>
          <w:szCs w:val="19"/>
          <w:lang w:val="sk-SK"/>
        </w:rPr>
        <w:t xml:space="preserve">zoznam výstupov jednotlivých aktivít projektu; </w:t>
      </w:r>
    </w:p>
    <w:p w14:paraId="7A55CE72" w14:textId="2049ADFE" w:rsidR="002F32E4" w:rsidRPr="0073389C" w:rsidRDefault="002F32E4" w:rsidP="0027405B">
      <w:pPr>
        <w:pStyle w:val="Bulletslevel2"/>
        <w:numPr>
          <w:ilvl w:val="0"/>
          <w:numId w:val="77"/>
        </w:numPr>
        <w:spacing w:after="120" w:line="288" w:lineRule="auto"/>
        <w:jc w:val="both"/>
        <w:rPr>
          <w:szCs w:val="19"/>
          <w:lang w:val="sk-SK"/>
        </w:rPr>
      </w:pPr>
      <w:r w:rsidRPr="0073389C">
        <w:rPr>
          <w:szCs w:val="19"/>
          <w:lang w:val="sk-SK"/>
        </w:rPr>
        <w:t xml:space="preserve">ďalšiu dokumentáciu požadovanú zo strany </w:t>
      </w:r>
      <w:r w:rsidR="00B17D1C">
        <w:rPr>
          <w:szCs w:val="19"/>
          <w:lang w:val="sk-SK"/>
        </w:rPr>
        <w:t>poskytovateľa</w:t>
      </w:r>
      <w:r w:rsidR="00B17D1C" w:rsidRPr="0073389C">
        <w:rPr>
          <w:szCs w:val="19"/>
          <w:lang w:val="sk-SK"/>
        </w:rPr>
        <w:t xml:space="preserve"> </w:t>
      </w:r>
      <w:r w:rsidRPr="0073389C">
        <w:rPr>
          <w:szCs w:val="19"/>
          <w:lang w:val="sk-SK"/>
        </w:rPr>
        <w:t>vo vzťahu k overeniu výsledkov projektu (napr. výstupy projektu v tlačenej podobe).</w:t>
      </w:r>
    </w:p>
    <w:p w14:paraId="7A55CE73" w14:textId="03E21E9E" w:rsidR="00C67932" w:rsidRPr="0073389C" w:rsidRDefault="00C67932" w:rsidP="00AE0D10">
      <w:pPr>
        <w:spacing w:before="120" w:after="120" w:line="288" w:lineRule="auto"/>
        <w:jc w:val="both"/>
        <w:rPr>
          <w:b/>
        </w:rPr>
      </w:pPr>
      <w:r w:rsidRPr="0073389C">
        <w:rPr>
          <w:b/>
        </w:rPr>
        <w:t>Monitorovanie počas obdobia udržateľnosti projektu</w:t>
      </w:r>
      <w:r w:rsidR="00CB05C2">
        <w:rPr>
          <w:b/>
        </w:rPr>
        <w:t>, resp. následného monitorovania projektu</w:t>
      </w:r>
      <w:r w:rsidRPr="0073389C">
        <w:rPr>
          <w:b/>
        </w:rPr>
        <w:t>:</w:t>
      </w:r>
    </w:p>
    <w:p w14:paraId="7A55CE74" w14:textId="46B3CA7E" w:rsidR="00FA62C1" w:rsidRPr="0073389C" w:rsidRDefault="007223B7" w:rsidP="00AE0D10">
      <w:pPr>
        <w:pStyle w:val="Bulletslevel1"/>
        <w:spacing w:after="120" w:line="288" w:lineRule="auto"/>
        <w:ind w:left="567" w:hanging="283"/>
        <w:jc w:val="both"/>
        <w:rPr>
          <w:szCs w:val="19"/>
          <w:lang w:val="sk-SK"/>
        </w:rPr>
      </w:pPr>
      <w:r w:rsidRPr="0073389C">
        <w:rPr>
          <w:szCs w:val="19"/>
          <w:lang w:val="sk-SK"/>
        </w:rPr>
        <w:t xml:space="preserve">Prijímateľ predkladá </w:t>
      </w:r>
      <w:r w:rsidR="00130AD9" w:rsidRPr="0073389C">
        <w:rPr>
          <w:szCs w:val="19"/>
          <w:lang w:val="sk-SK"/>
        </w:rPr>
        <w:t>následnú monitorovaciu</w:t>
      </w:r>
      <w:r w:rsidR="00C67932" w:rsidRPr="0073389C">
        <w:rPr>
          <w:szCs w:val="19"/>
          <w:lang w:val="sk-SK"/>
        </w:rPr>
        <w:t xml:space="preserve"> správ</w:t>
      </w:r>
      <w:r w:rsidR="00130AD9" w:rsidRPr="0073389C">
        <w:rPr>
          <w:szCs w:val="19"/>
          <w:lang w:val="sk-SK"/>
        </w:rPr>
        <w:t>u</w:t>
      </w:r>
      <w:r w:rsidR="00C67932" w:rsidRPr="0073389C">
        <w:rPr>
          <w:szCs w:val="19"/>
          <w:lang w:val="sk-SK"/>
        </w:rPr>
        <w:t xml:space="preserve"> (príloha č.</w:t>
      </w:r>
      <w:r w:rsidR="001C3C2F" w:rsidRPr="0073389C">
        <w:rPr>
          <w:szCs w:val="19"/>
          <w:lang w:val="sk-SK"/>
        </w:rPr>
        <w:t xml:space="preserve"> </w:t>
      </w:r>
      <w:r w:rsidR="004D0353">
        <w:rPr>
          <w:szCs w:val="19"/>
          <w:lang w:val="sk-SK"/>
        </w:rPr>
        <w:t>4</w:t>
      </w:r>
      <w:r w:rsidR="00C67932" w:rsidRPr="0073389C">
        <w:rPr>
          <w:szCs w:val="19"/>
          <w:lang w:val="sk-SK"/>
        </w:rPr>
        <w:t>)</w:t>
      </w:r>
      <w:r w:rsidR="00110014" w:rsidRPr="0073389C">
        <w:rPr>
          <w:szCs w:val="19"/>
          <w:lang w:val="sk-SK"/>
        </w:rPr>
        <w:t xml:space="preserve"> </w:t>
      </w:r>
      <w:r w:rsidR="00FA62C1" w:rsidRPr="0073389C">
        <w:rPr>
          <w:szCs w:val="19"/>
          <w:lang w:val="sk-SK"/>
        </w:rPr>
        <w:t>do 30 kalendárnych dní od uplynutia monitorovaného obdobia. Za prvé monitorované obdobie sa považuje obdobie od ukončenia realizácie aktivít projektu (t.</w:t>
      </w:r>
      <w:r w:rsidR="00A54DDD">
        <w:rPr>
          <w:szCs w:val="19"/>
          <w:lang w:val="sk-SK"/>
        </w:rPr>
        <w:t xml:space="preserve"> </w:t>
      </w:r>
      <w:r w:rsidR="00FA62C1" w:rsidRPr="0073389C">
        <w:rPr>
          <w:szCs w:val="19"/>
          <w:lang w:val="sk-SK"/>
        </w:rPr>
        <w:t>j. deň nasledujúci po poslednom dni monitorovaného obdobia záverečnej monitorovacej správy projektu) do 12 mesiacov odo dňa finančného ukončenia projektu. Ďalšie následné monitorovacie správy sa predkladajú každých 12 mesiacov až do doby uplynutia obdobia udržateľnosti projektu</w:t>
      </w:r>
      <w:r w:rsidR="00CB05C2">
        <w:rPr>
          <w:szCs w:val="19"/>
          <w:lang w:val="sk-SK"/>
        </w:rPr>
        <w:t>, resp. následného monitorovania projektu</w:t>
      </w:r>
      <w:r w:rsidR="00FA62C1" w:rsidRPr="0073389C">
        <w:rPr>
          <w:szCs w:val="19"/>
          <w:lang w:val="sk-SK"/>
        </w:rPr>
        <w:t xml:space="preserve">. </w:t>
      </w:r>
    </w:p>
    <w:p w14:paraId="7A55CE75" w14:textId="594ECA34" w:rsidR="00274ECC" w:rsidRPr="0073389C" w:rsidRDefault="00274ECC" w:rsidP="00AE0D10">
      <w:pPr>
        <w:pStyle w:val="Bulletslevel1"/>
        <w:spacing w:after="120" w:line="288" w:lineRule="auto"/>
        <w:ind w:left="567" w:hanging="283"/>
        <w:jc w:val="both"/>
        <w:rPr>
          <w:szCs w:val="19"/>
          <w:lang w:val="sk-SK"/>
        </w:rPr>
      </w:pPr>
      <w:r w:rsidRPr="0073389C">
        <w:rPr>
          <w:szCs w:val="19"/>
          <w:lang w:val="sk-SK"/>
        </w:rPr>
        <w:t>Následná monitorovacia správa projektu obsah</w:t>
      </w:r>
      <w:r w:rsidR="00DF22AA" w:rsidRPr="0073389C">
        <w:rPr>
          <w:szCs w:val="19"/>
          <w:lang w:val="sk-SK"/>
        </w:rPr>
        <w:t>uje okrem iného</w:t>
      </w:r>
      <w:r w:rsidR="00347136">
        <w:rPr>
          <w:szCs w:val="19"/>
          <w:lang w:val="sk-SK"/>
        </w:rPr>
        <w:t xml:space="preserve"> </w:t>
      </w:r>
      <w:r w:rsidRPr="0073389C">
        <w:rPr>
          <w:szCs w:val="19"/>
          <w:lang w:val="sk-SK"/>
        </w:rPr>
        <w:t>a</w:t>
      </w:r>
      <w:r w:rsidR="00347136">
        <w:rPr>
          <w:szCs w:val="19"/>
          <w:lang w:val="sk-SK"/>
        </w:rPr>
        <w:t>j</w:t>
      </w:r>
      <w:r w:rsidRPr="0073389C">
        <w:rPr>
          <w:szCs w:val="19"/>
          <w:lang w:val="sk-SK"/>
        </w:rPr>
        <w:t xml:space="preserve">: </w:t>
      </w:r>
    </w:p>
    <w:p w14:paraId="7A55CE76" w14:textId="444A7922" w:rsidR="00274ECC" w:rsidRPr="0073389C" w:rsidRDefault="00DF22AA" w:rsidP="0027405B">
      <w:pPr>
        <w:pStyle w:val="Bulletslevel1"/>
        <w:numPr>
          <w:ilvl w:val="1"/>
          <w:numId w:val="78"/>
        </w:numPr>
        <w:rPr>
          <w:lang w:val="sk-SK"/>
        </w:rPr>
      </w:pPr>
      <w:r w:rsidRPr="0073389C">
        <w:rPr>
          <w:lang w:val="sk-SK"/>
        </w:rPr>
        <w:t>Identifikované problémy, riziká a ďalšie informácie v súvislosti s udržateľnosťou projektu</w:t>
      </w:r>
      <w:r w:rsidR="00CB05C2">
        <w:rPr>
          <w:lang w:val="sk-SK"/>
        </w:rPr>
        <w:t>, resp. následným monitorovaním projektu</w:t>
      </w:r>
      <w:r w:rsidR="00570FA4">
        <w:rPr>
          <w:lang w:val="sk-SK"/>
        </w:rPr>
        <w:t>;</w:t>
      </w:r>
      <w:r w:rsidRPr="0073389C">
        <w:rPr>
          <w:lang w:val="sk-SK"/>
        </w:rPr>
        <w:t xml:space="preserve"> </w:t>
      </w:r>
    </w:p>
    <w:p w14:paraId="7A55CE77" w14:textId="77777777" w:rsidR="00274ECC" w:rsidRPr="0073389C" w:rsidRDefault="00274ECC" w:rsidP="0027405B">
      <w:pPr>
        <w:pStyle w:val="Bulletslevel1"/>
        <w:numPr>
          <w:ilvl w:val="1"/>
          <w:numId w:val="78"/>
        </w:numPr>
        <w:rPr>
          <w:lang w:val="sk-SK"/>
        </w:rPr>
      </w:pPr>
      <w:r w:rsidRPr="0073389C">
        <w:rPr>
          <w:lang w:val="sk-SK"/>
        </w:rPr>
        <w:t xml:space="preserve">aktuálne hodnoty ukazovateľov; </w:t>
      </w:r>
    </w:p>
    <w:p w14:paraId="7A55CE78" w14:textId="77777777" w:rsidR="00274ECC" w:rsidRPr="0073389C" w:rsidRDefault="00274ECC" w:rsidP="0027405B">
      <w:pPr>
        <w:pStyle w:val="Bulletslevel1"/>
        <w:numPr>
          <w:ilvl w:val="1"/>
          <w:numId w:val="78"/>
        </w:numPr>
        <w:spacing w:after="120" w:line="288" w:lineRule="auto"/>
        <w:rPr>
          <w:lang w:val="sk-SK"/>
        </w:rPr>
      </w:pPr>
      <w:r w:rsidRPr="0073389C">
        <w:rPr>
          <w:lang w:val="sk-SK"/>
        </w:rPr>
        <w:t>správu o príjmoch a výdavkoch vyplývajúcich z užívania výsledku projektu</w:t>
      </w:r>
      <w:r w:rsidR="00DF22AA" w:rsidRPr="0073389C">
        <w:rPr>
          <w:lang w:val="sk-SK"/>
        </w:rPr>
        <w:t xml:space="preserve"> (ak relevantné)</w:t>
      </w:r>
      <w:r w:rsidRPr="0073389C">
        <w:rPr>
          <w:lang w:val="sk-SK"/>
        </w:rPr>
        <w:t>.</w:t>
      </w:r>
    </w:p>
    <w:p w14:paraId="7A55CE79" w14:textId="09D0A289" w:rsidR="00AE5A8F" w:rsidRPr="0073389C" w:rsidRDefault="007223B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Prijímateľ je povinný </w:t>
      </w:r>
      <w:r w:rsidR="00B13C9A" w:rsidRPr="0073389C">
        <w:t xml:space="preserve">aj po ukončení realizácie projektu </w:t>
      </w:r>
      <w:r w:rsidR="00AE5A8F" w:rsidRPr="0073389C">
        <w:t xml:space="preserve">bezodkladne </w:t>
      </w:r>
      <w:r w:rsidR="00782E16" w:rsidRPr="0073389C">
        <w:t xml:space="preserve">oznámiť </w:t>
      </w:r>
      <w:r w:rsidR="00B13C9A" w:rsidRPr="0073389C">
        <w:t xml:space="preserve">projektovému manažérovi poskytovateľa </w:t>
      </w:r>
      <w:r w:rsidR="00782E16" w:rsidRPr="0073389C">
        <w:t xml:space="preserve">všetky zmeny a skutočnosti, ktoré majú vplyv alebo súvisia s </w:t>
      </w:r>
      <w:r w:rsidR="00782E16" w:rsidRPr="0073389C">
        <w:lastRenderedPageBreak/>
        <w:t xml:space="preserve">plnením zmluvy o NFP </w:t>
      </w:r>
      <w:r w:rsidR="00AE0D10" w:rsidRPr="0073389C">
        <w:t xml:space="preserve">(napr. zmena </w:t>
      </w:r>
      <w:r w:rsidR="00B13C9A" w:rsidRPr="0073389C">
        <w:t>š</w:t>
      </w:r>
      <w:r w:rsidR="009B1A0C">
        <w:t>ta</w:t>
      </w:r>
      <w:r w:rsidR="00B13C9A" w:rsidRPr="0073389C">
        <w:t xml:space="preserve">tutára, adresy, začatie a/alebo ukončenie akéhokoľvek súdneho, exekučného alebo správneho konania a pod.). </w:t>
      </w:r>
    </w:p>
    <w:p w14:paraId="7A55CE7A" w14:textId="77777777" w:rsidR="00AE5A8F" w:rsidRPr="0073389C" w:rsidRDefault="00AE5A8F" w:rsidP="00AE0D10">
      <w:pPr>
        <w:spacing w:before="120" w:after="120" w:line="288" w:lineRule="auto"/>
        <w:jc w:val="both"/>
        <w:rPr>
          <w:b/>
        </w:rPr>
      </w:pPr>
      <w:r w:rsidRPr="0073389C">
        <w:rPr>
          <w:b/>
        </w:rPr>
        <w:t xml:space="preserve">Nesplnenie povinnosti predkladania monitorovacích správ:  </w:t>
      </w:r>
    </w:p>
    <w:p w14:paraId="7A55CE7B" w14:textId="2A430984" w:rsidR="008510AB" w:rsidRDefault="008510AB" w:rsidP="00AE0D10">
      <w:pPr>
        <w:spacing w:before="120" w:after="120" w:line="288" w:lineRule="auto"/>
        <w:jc w:val="both"/>
      </w:pPr>
      <w:r w:rsidRPr="0073389C">
        <w:t xml:space="preserve">Poskytovateľ je oprávnený požadovať od </w:t>
      </w:r>
      <w:r w:rsidR="00E55ACE" w:rsidRPr="0073389C">
        <w:t>p</w:t>
      </w:r>
      <w:r w:rsidRPr="0073389C">
        <w:t xml:space="preserve">rijímateľa správy a informácie viažuce sa k </w:t>
      </w:r>
      <w:r w:rsidR="00E55ACE" w:rsidRPr="0073389C">
        <w:t>p</w:t>
      </w:r>
      <w:r w:rsidRPr="0073389C">
        <w:t xml:space="preserve">rojektu aj nad rámec rozsahu doplňujúcich monitorovacích údajov k </w:t>
      </w:r>
      <w:r w:rsidR="00E55ACE" w:rsidRPr="0073389C">
        <w:t>ž</w:t>
      </w:r>
      <w:r w:rsidRPr="0073389C">
        <w:t xml:space="preserve">iadosti o platbu a monitorovacích správ </w:t>
      </w:r>
      <w:r w:rsidR="00E55ACE" w:rsidRPr="0073389C">
        <w:t>p</w:t>
      </w:r>
      <w:r w:rsidRPr="0073389C">
        <w:t xml:space="preserve">rojektu a </w:t>
      </w:r>
      <w:r w:rsidR="00E55ACE" w:rsidRPr="0073389C">
        <w:t>p</w:t>
      </w:r>
      <w:r w:rsidRPr="0073389C">
        <w:t xml:space="preserve">rijímateľ je povinný v lehotách stanovených </w:t>
      </w:r>
      <w:r w:rsidR="00E55ACE" w:rsidRPr="0073389C">
        <w:t>p</w:t>
      </w:r>
      <w:r w:rsidRPr="0073389C">
        <w:t xml:space="preserve">oskytovateľom tieto správy a informácie poskytnúť. V prípade, že </w:t>
      </w:r>
      <w:r w:rsidR="00E55ACE" w:rsidRPr="0073389C">
        <w:t>p</w:t>
      </w:r>
      <w:r w:rsidRPr="0073389C">
        <w:t xml:space="preserve">rijímateľ požadované informácie a správy nepredloží v stanovenom termíne, </w:t>
      </w:r>
      <w:r w:rsidR="00833C33">
        <w:t>p</w:t>
      </w:r>
      <w:r w:rsidRPr="0073389C">
        <w:t xml:space="preserve">oskytovateľ toto konanie </w:t>
      </w:r>
      <w:r w:rsidR="0075469C" w:rsidRPr="0073389C">
        <w:t xml:space="preserve">môže </w:t>
      </w:r>
      <w:r w:rsidRPr="0073389C">
        <w:t>vyhodno</w:t>
      </w:r>
      <w:r w:rsidR="0075469C" w:rsidRPr="0073389C">
        <w:t>tiť</w:t>
      </w:r>
      <w:r w:rsidRPr="0073389C">
        <w:t xml:space="preserve"> ako porušenie </w:t>
      </w:r>
      <w:r w:rsidR="00E55ACE" w:rsidRPr="0073389C">
        <w:t>z</w:t>
      </w:r>
      <w:r w:rsidRPr="0073389C">
        <w:t xml:space="preserve">mluvy o NFP. </w:t>
      </w:r>
    </w:p>
    <w:p w14:paraId="3678D229" w14:textId="77777777" w:rsidR="00F93253" w:rsidRDefault="00F93253" w:rsidP="00F93253">
      <w:pPr>
        <w:pStyle w:val="Default"/>
        <w:rPr>
          <w:rFonts w:ascii="Arial" w:hAnsi="Arial"/>
          <w:b/>
          <w:color w:val="auto"/>
          <w:sz w:val="19"/>
          <w:lang w:val="sk-SK"/>
        </w:rPr>
      </w:pPr>
    </w:p>
    <w:p w14:paraId="6488558F" w14:textId="77777777" w:rsidR="00F93253" w:rsidRDefault="00F93253" w:rsidP="00F93253">
      <w:pPr>
        <w:pStyle w:val="Default"/>
        <w:rPr>
          <w:rFonts w:ascii="Arial" w:hAnsi="Arial"/>
          <w:b/>
          <w:color w:val="auto"/>
          <w:sz w:val="19"/>
          <w:lang w:val="sk-SK"/>
        </w:rPr>
      </w:pPr>
    </w:p>
    <w:p w14:paraId="1B195821" w14:textId="55F880B4" w:rsidR="00F93253" w:rsidRDefault="00F93253" w:rsidP="00F93253">
      <w:pPr>
        <w:pStyle w:val="Default"/>
        <w:rPr>
          <w:rFonts w:ascii="Arial" w:hAnsi="Arial"/>
          <w:b/>
          <w:color w:val="auto"/>
          <w:sz w:val="19"/>
          <w:lang w:val="sk-SK"/>
        </w:rPr>
      </w:pPr>
      <w:r w:rsidRPr="00F93253">
        <w:rPr>
          <w:rFonts w:ascii="Arial" w:hAnsi="Arial"/>
          <w:b/>
          <w:color w:val="auto"/>
          <w:sz w:val="19"/>
          <w:lang w:val="sk-SK"/>
        </w:rPr>
        <w:t xml:space="preserve">Nedosiahnutie </w:t>
      </w:r>
      <w:r w:rsidR="00567B0A">
        <w:rPr>
          <w:rFonts w:ascii="Arial" w:hAnsi="Arial"/>
          <w:b/>
          <w:color w:val="auto"/>
          <w:sz w:val="19"/>
          <w:lang w:val="sk-SK"/>
        </w:rPr>
        <w:t xml:space="preserve">cieľových </w:t>
      </w:r>
      <w:r w:rsidRPr="00F93253">
        <w:rPr>
          <w:rFonts w:ascii="Arial" w:hAnsi="Arial"/>
          <w:b/>
          <w:color w:val="auto"/>
          <w:sz w:val="19"/>
          <w:lang w:val="sk-SK"/>
        </w:rPr>
        <w:t xml:space="preserve">hodnôt merateľných ukazovateľov </w:t>
      </w:r>
      <w:r w:rsidR="00910594">
        <w:rPr>
          <w:rFonts w:ascii="Arial" w:hAnsi="Arial"/>
          <w:b/>
          <w:color w:val="auto"/>
          <w:sz w:val="19"/>
          <w:lang w:val="sk-SK"/>
        </w:rPr>
        <w:t xml:space="preserve">na úrovni </w:t>
      </w:r>
      <w:r w:rsidRPr="00F93253">
        <w:rPr>
          <w:rFonts w:ascii="Arial" w:hAnsi="Arial"/>
          <w:b/>
          <w:color w:val="auto"/>
          <w:sz w:val="19"/>
          <w:lang w:val="sk-SK"/>
        </w:rPr>
        <w:t>projektu:</w:t>
      </w:r>
    </w:p>
    <w:p w14:paraId="45B35F11" w14:textId="77777777" w:rsidR="00F651CD" w:rsidRDefault="00F93253" w:rsidP="00F651CD">
      <w:pPr>
        <w:pStyle w:val="Default"/>
        <w:jc w:val="both"/>
        <w:rPr>
          <w:rFonts w:ascii="Arial" w:hAnsi="Arial"/>
          <w:color w:val="auto"/>
          <w:sz w:val="19"/>
          <w:lang w:val="sk-SK"/>
        </w:rPr>
      </w:pPr>
      <w:r w:rsidRPr="003B2A65">
        <w:rPr>
          <w:lang w:val="sk-SK"/>
        </w:rPr>
        <w:br/>
      </w:r>
    </w:p>
    <w:p w14:paraId="46EC217D" w14:textId="77777777" w:rsidR="00F651CD" w:rsidRDefault="00F651CD" w:rsidP="00F651CD">
      <w:pPr>
        <w:pStyle w:val="Default"/>
        <w:jc w:val="both"/>
        <w:rPr>
          <w:rFonts w:ascii="Arial" w:hAnsi="Arial"/>
          <w:color w:val="auto"/>
          <w:sz w:val="19"/>
          <w:lang w:val="sk-SK"/>
        </w:rPr>
      </w:pPr>
      <w:r>
        <w:rPr>
          <w:rFonts w:ascii="Arial" w:hAnsi="Arial"/>
          <w:color w:val="auto"/>
          <w:sz w:val="19"/>
          <w:lang w:val="sk-SK"/>
        </w:rPr>
        <w:t>Plánované cieľové hodnoty projektových m</w:t>
      </w:r>
      <w:r w:rsidRPr="00F93253">
        <w:rPr>
          <w:rFonts w:ascii="Arial" w:hAnsi="Arial"/>
          <w:color w:val="auto"/>
          <w:sz w:val="19"/>
          <w:lang w:val="sk-SK"/>
        </w:rPr>
        <w:t>erateľn</w:t>
      </w:r>
      <w:r>
        <w:rPr>
          <w:rFonts w:ascii="Arial" w:hAnsi="Arial"/>
          <w:color w:val="auto"/>
          <w:sz w:val="19"/>
          <w:lang w:val="sk-SK"/>
        </w:rPr>
        <w:t>ých</w:t>
      </w:r>
      <w:r w:rsidRPr="00F93253">
        <w:rPr>
          <w:rFonts w:ascii="Arial" w:hAnsi="Arial"/>
          <w:color w:val="auto"/>
          <w:sz w:val="19"/>
          <w:lang w:val="sk-SK"/>
        </w:rPr>
        <w:t xml:space="preserve"> ukazovate</w:t>
      </w:r>
      <w:r>
        <w:rPr>
          <w:rFonts w:ascii="Arial" w:hAnsi="Arial"/>
          <w:color w:val="auto"/>
          <w:sz w:val="19"/>
          <w:lang w:val="sk-SK"/>
        </w:rPr>
        <w:t>ľov (ďalej tiež ukazovateľ)</w:t>
      </w:r>
      <w:r w:rsidDel="00575791">
        <w:rPr>
          <w:rFonts w:ascii="Arial" w:hAnsi="Arial"/>
          <w:color w:val="auto"/>
          <w:sz w:val="19"/>
          <w:lang w:val="sk-SK"/>
        </w:rPr>
        <w:t xml:space="preserve"> </w:t>
      </w:r>
      <w:r>
        <w:rPr>
          <w:rFonts w:ascii="Arial" w:hAnsi="Arial"/>
          <w:color w:val="auto"/>
          <w:sz w:val="19"/>
          <w:lang w:val="sk-SK"/>
        </w:rPr>
        <w:t>zadefinované v zmluve o NFP/rozhodnutí o schválení ŽoNFP</w:t>
      </w:r>
      <w:r w:rsidRPr="00F93253">
        <w:rPr>
          <w:rFonts w:ascii="Arial" w:hAnsi="Arial"/>
          <w:color w:val="auto"/>
          <w:sz w:val="19"/>
          <w:lang w:val="sk-SK"/>
        </w:rPr>
        <w:t>, je možné meniť len v objektívne odôvodnených osobitných prípadoch.</w:t>
      </w:r>
    </w:p>
    <w:p w14:paraId="6BCD96AB" w14:textId="77777777" w:rsidR="00F651CD" w:rsidRDefault="00F651CD" w:rsidP="00F651CD">
      <w:pPr>
        <w:pStyle w:val="Default"/>
        <w:jc w:val="both"/>
        <w:rPr>
          <w:rFonts w:ascii="Arial" w:hAnsi="Arial"/>
          <w:color w:val="auto"/>
          <w:sz w:val="19"/>
          <w:lang w:val="sk-SK"/>
        </w:rPr>
      </w:pPr>
    </w:p>
    <w:p w14:paraId="491A0B4B"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Všeobecné pravidlá posudzovania dosiahnutých hodnôt</w:t>
      </w:r>
      <w:r>
        <w:rPr>
          <w:rFonts w:ascii="Arial" w:hAnsi="Arial"/>
          <w:color w:val="auto"/>
          <w:sz w:val="19"/>
          <w:u w:val="single"/>
          <w:lang w:val="sk-SK"/>
        </w:rPr>
        <w:t>.</w:t>
      </w:r>
    </w:p>
    <w:p w14:paraId="073008C0" w14:textId="203D824A"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Dosiahnuté hodnoty sa posudzujú za každý ukazovateľ </w:t>
      </w:r>
      <w:r w:rsidRPr="00F93253">
        <w:rPr>
          <w:rFonts w:ascii="Arial" w:hAnsi="Arial"/>
          <w:color w:val="auto"/>
          <w:sz w:val="19"/>
          <w:lang w:val="sk-SK"/>
        </w:rPr>
        <w:t>pri ukončení projektu</w:t>
      </w:r>
      <w:r>
        <w:rPr>
          <w:rFonts w:ascii="Arial" w:hAnsi="Arial"/>
          <w:color w:val="auto"/>
          <w:sz w:val="19"/>
          <w:lang w:val="sk-SK"/>
        </w:rPr>
        <w:t xml:space="preserve">, najneskôr však v dobe udržateľnosti/dobe následného monitorovania projektu, ak sú na projekte uplatňované ukazovatele s časom plnenia po ukončení realizácie projektu. </w:t>
      </w:r>
    </w:p>
    <w:p w14:paraId="58CC72AF" w14:textId="77777777" w:rsidR="00F651CD" w:rsidRDefault="00F651CD" w:rsidP="00F651CD">
      <w:pPr>
        <w:pStyle w:val="Default"/>
        <w:jc w:val="both"/>
        <w:rPr>
          <w:rFonts w:ascii="Arial" w:hAnsi="Arial"/>
          <w:color w:val="auto"/>
          <w:sz w:val="19"/>
          <w:lang w:val="sk-SK"/>
        </w:rPr>
      </w:pPr>
      <w:r>
        <w:rPr>
          <w:rFonts w:ascii="Arial" w:hAnsi="Arial"/>
          <w:color w:val="auto"/>
          <w:sz w:val="19"/>
          <w:lang w:val="sk-SK"/>
        </w:rPr>
        <w:t>V prípade, že pri implementácii nastane skutočnosť, pri ktorej sa nedá čiastočne alebo vôbec postupovať podľa pravidiel a príkladov tu uvedených, RO pre OP EVS postupuje v ich logike a pri obdobných prípadoch rovnako.</w:t>
      </w:r>
    </w:p>
    <w:p w14:paraId="3658819C" w14:textId="77777777" w:rsidR="00F651CD" w:rsidRDefault="00F651CD" w:rsidP="00F651CD">
      <w:pPr>
        <w:pStyle w:val="Default"/>
        <w:jc w:val="both"/>
        <w:rPr>
          <w:rFonts w:ascii="Arial" w:hAnsi="Arial"/>
          <w:color w:val="auto"/>
          <w:sz w:val="19"/>
          <w:lang w:val="sk-SK"/>
        </w:rPr>
      </w:pPr>
    </w:p>
    <w:p w14:paraId="7C7115EF"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 s následkom mimoriadneho ukončenia zmluvy</w:t>
      </w:r>
    </w:p>
    <w:p w14:paraId="196370FB" w14:textId="77777777"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Pri posudzovaní nedosiahnutia </w:t>
      </w:r>
      <w:r w:rsidRPr="00F93253">
        <w:rPr>
          <w:rFonts w:ascii="Arial" w:hAnsi="Arial"/>
          <w:color w:val="auto"/>
          <w:sz w:val="19"/>
          <w:lang w:val="sk-SK"/>
        </w:rPr>
        <w:t xml:space="preserve"> </w:t>
      </w:r>
      <w:r>
        <w:rPr>
          <w:rFonts w:ascii="Arial" w:hAnsi="Arial"/>
          <w:color w:val="auto"/>
          <w:sz w:val="19"/>
          <w:lang w:val="sk-SK"/>
        </w:rPr>
        <w:t>cieľových hodnôt ukazovateľov  sa rozlišuje medzi merateľnými ukazovateľmi bez príznaku rizika a merateľnými ukazovateľmi s príznakom rizika.</w:t>
      </w:r>
    </w:p>
    <w:p w14:paraId="16F20A1A" w14:textId="32B806D1"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Dosiahnutie </w:t>
      </w:r>
      <w:r w:rsidRPr="00322106">
        <w:rPr>
          <w:rFonts w:ascii="Arial" w:hAnsi="Arial"/>
          <w:color w:val="auto"/>
          <w:sz w:val="19"/>
          <w:lang w:val="sk-SK"/>
        </w:rPr>
        <w:t xml:space="preserve">cieľovej hodnoty jednotlivého </w:t>
      </w:r>
      <w:r w:rsidRPr="00E07746">
        <w:rPr>
          <w:rFonts w:ascii="Arial" w:hAnsi="Arial"/>
          <w:color w:val="auto"/>
          <w:sz w:val="19"/>
          <w:u w:val="single"/>
          <w:lang w:val="sk-SK"/>
        </w:rPr>
        <w:t>ukazovateľa s príznakom</w:t>
      </w:r>
      <w:r w:rsidRPr="00322106">
        <w:rPr>
          <w:rFonts w:ascii="Arial" w:hAnsi="Arial"/>
          <w:color w:val="auto"/>
          <w:sz w:val="19"/>
          <w:lang w:val="sk-SK"/>
        </w:rPr>
        <w:t xml:space="preserve"> </w:t>
      </w:r>
      <w:r>
        <w:rPr>
          <w:rFonts w:ascii="Arial" w:hAnsi="Arial"/>
          <w:color w:val="auto"/>
          <w:sz w:val="19"/>
          <w:lang w:val="sk-SK"/>
        </w:rPr>
        <w:t xml:space="preserve">zníženej </w:t>
      </w:r>
      <w:r w:rsidRPr="00322106">
        <w:rPr>
          <w:rFonts w:ascii="Arial" w:hAnsi="Arial"/>
          <w:color w:val="auto"/>
          <w:sz w:val="19"/>
          <w:lang w:val="sk-SK"/>
        </w:rPr>
        <w:t xml:space="preserve">o viac ako 60 % </w:t>
      </w:r>
      <w:r>
        <w:rPr>
          <w:rFonts w:ascii="Arial" w:hAnsi="Arial"/>
          <w:color w:val="auto"/>
          <w:sz w:val="19"/>
          <w:lang w:val="sk-SK"/>
        </w:rPr>
        <w:t xml:space="preserve">alebo </w:t>
      </w:r>
      <w:r w:rsidRPr="00E07746">
        <w:rPr>
          <w:rFonts w:ascii="Arial" w:hAnsi="Arial"/>
          <w:color w:val="auto"/>
          <w:sz w:val="19"/>
          <w:u w:val="single"/>
          <w:lang w:val="sk-SK"/>
        </w:rPr>
        <w:t xml:space="preserve">ukazovateľa bez príznaku </w:t>
      </w:r>
      <w:r>
        <w:rPr>
          <w:rFonts w:ascii="Arial" w:hAnsi="Arial"/>
          <w:color w:val="auto"/>
          <w:sz w:val="19"/>
          <w:lang w:val="sk-SK"/>
        </w:rPr>
        <w:t>zníženej</w:t>
      </w:r>
      <w:r w:rsidRPr="00322106">
        <w:rPr>
          <w:rFonts w:ascii="Arial" w:hAnsi="Arial"/>
          <w:color w:val="auto"/>
          <w:sz w:val="19"/>
          <w:lang w:val="sk-SK"/>
        </w:rPr>
        <w:t xml:space="preserve"> o viac ako </w:t>
      </w:r>
      <w:r>
        <w:rPr>
          <w:rFonts w:ascii="Arial" w:hAnsi="Arial"/>
          <w:color w:val="auto"/>
          <w:sz w:val="19"/>
          <w:lang w:val="sk-SK"/>
        </w:rPr>
        <w:t>4</w:t>
      </w:r>
      <w:r w:rsidRPr="00322106">
        <w:rPr>
          <w:rFonts w:ascii="Arial" w:hAnsi="Arial"/>
          <w:color w:val="auto"/>
          <w:sz w:val="19"/>
          <w:lang w:val="sk-SK"/>
        </w:rPr>
        <w:t>0 % oproti výške, ktorá bola uvedená v Schválenej žiadosti o NFP, predstavuje nedosiahnutie cieľa Projektu</w:t>
      </w:r>
      <w:r>
        <w:rPr>
          <w:rFonts w:ascii="Arial" w:hAnsi="Arial"/>
          <w:color w:val="auto"/>
          <w:sz w:val="19"/>
          <w:lang w:val="sk-SK"/>
        </w:rPr>
        <w:t>,</w:t>
      </w:r>
      <w:r w:rsidRPr="00322106">
        <w:rPr>
          <w:rFonts w:ascii="Arial" w:hAnsi="Arial"/>
          <w:color w:val="auto"/>
          <w:sz w:val="19"/>
          <w:lang w:val="sk-SK"/>
        </w:rPr>
        <w:t xml:space="preserve"> v dôsledku čoho ide o podstatné porušenie </w:t>
      </w:r>
      <w:r>
        <w:rPr>
          <w:rFonts w:ascii="Arial" w:hAnsi="Arial"/>
          <w:color w:val="auto"/>
          <w:sz w:val="19"/>
          <w:lang w:val="sk-SK"/>
        </w:rPr>
        <w:t xml:space="preserve">zmluvy o  NFP/ resp. </w:t>
      </w:r>
      <w:r w:rsidRPr="00322106">
        <w:rPr>
          <w:rFonts w:ascii="Arial" w:hAnsi="Arial"/>
          <w:color w:val="auto"/>
          <w:sz w:val="19"/>
          <w:lang w:val="sk-SK"/>
        </w:rPr>
        <w:t>VP</w:t>
      </w:r>
      <w:r>
        <w:rPr>
          <w:rFonts w:ascii="Arial" w:hAnsi="Arial"/>
          <w:color w:val="auto"/>
          <w:sz w:val="19"/>
          <w:lang w:val="sk-SK"/>
        </w:rPr>
        <w:t xml:space="preserve"> a  </w:t>
      </w:r>
      <w:r w:rsidRPr="00896953">
        <w:rPr>
          <w:rFonts w:ascii="Arial" w:hAnsi="Arial"/>
          <w:color w:val="auto"/>
          <w:sz w:val="19"/>
          <w:lang w:val="sk-SK"/>
        </w:rPr>
        <w:t xml:space="preserve">poskytovateľ pristúpi k mimoriadnemu ukončeniu zmluvného vzťahu s následkom vrátenia všetkých poskytnutých prostriedkov v zmysle čl. 9, bod 3 Prílohy č.1 Všeobecných zmluvných podmienok k zmluve o NFP/ </w:t>
      </w:r>
      <w:r>
        <w:rPr>
          <w:rFonts w:ascii="Arial" w:hAnsi="Arial"/>
          <w:color w:val="auto"/>
          <w:sz w:val="19"/>
          <w:lang w:val="sk-SK"/>
        </w:rPr>
        <w:t xml:space="preserve">mimoriadnemu ukončeniu projektu </w:t>
      </w:r>
      <w:r w:rsidRPr="00896953">
        <w:rPr>
          <w:rFonts w:ascii="Arial" w:hAnsi="Arial"/>
          <w:color w:val="auto"/>
          <w:sz w:val="19"/>
          <w:lang w:val="sk-SK"/>
        </w:rPr>
        <w:t>v zmysle článku 15, bod 4 Prílohy č. 1 Práva a povinnosti poskytovateľa a prijímateľa v súvislosti s realizáciou projektu</w:t>
      </w:r>
      <w:r>
        <w:rPr>
          <w:rFonts w:ascii="Arial" w:hAnsi="Arial"/>
          <w:color w:val="auto"/>
          <w:sz w:val="19"/>
          <w:lang w:val="sk-SK"/>
        </w:rPr>
        <w:t xml:space="preserve"> rozhodnutia o schválení ŽoNFP</w:t>
      </w:r>
      <w:r w:rsidRPr="00896953">
        <w:rPr>
          <w:rFonts w:ascii="Arial" w:hAnsi="Arial"/>
          <w:color w:val="auto"/>
          <w:sz w:val="19"/>
          <w:lang w:val="sk-SK"/>
        </w:rPr>
        <w:t xml:space="preserve">. </w:t>
      </w:r>
    </w:p>
    <w:p w14:paraId="5E7A54C5" w14:textId="77777777" w:rsidR="00F651CD" w:rsidRDefault="00F651CD" w:rsidP="00F651CD">
      <w:pPr>
        <w:pStyle w:val="Default"/>
        <w:jc w:val="both"/>
        <w:rPr>
          <w:rFonts w:ascii="Arial" w:hAnsi="Arial"/>
          <w:color w:val="auto"/>
          <w:sz w:val="19"/>
          <w:lang w:val="sk-SK"/>
        </w:rPr>
      </w:pPr>
    </w:p>
    <w:p w14:paraId="1612F4CB"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w:t>
      </w:r>
      <w:r>
        <w:rPr>
          <w:rFonts w:ascii="Arial" w:hAnsi="Arial"/>
          <w:color w:val="auto"/>
          <w:sz w:val="19"/>
          <w:u w:val="single"/>
          <w:lang w:val="sk-SK"/>
        </w:rPr>
        <w:t xml:space="preserve"> bez mimoriadneho ukončenia zmluvy.</w:t>
      </w:r>
    </w:p>
    <w:p w14:paraId="7045C072" w14:textId="58EA5E42" w:rsidR="00F651CD" w:rsidRPr="006B33FB" w:rsidRDefault="00F651CD" w:rsidP="00F651CD">
      <w:pPr>
        <w:pStyle w:val="Default"/>
        <w:jc w:val="both"/>
        <w:rPr>
          <w:rFonts w:ascii="Arial" w:hAnsi="Arial"/>
          <w:color w:val="auto"/>
          <w:sz w:val="19"/>
          <w:lang w:val="sk-SK"/>
        </w:rPr>
      </w:pPr>
      <w:r w:rsidRPr="00E57B69">
        <w:rPr>
          <w:rFonts w:ascii="Arial" w:hAnsi="Arial"/>
          <w:color w:val="auto"/>
          <w:sz w:val="19"/>
          <w:lang w:val="sk-SK"/>
        </w:rPr>
        <w:t xml:space="preserve">Dosiahnutie cieľových hodnôt ukazovateľov sa posudzuje primárne na úrovni jednotlivých aktivít. </w:t>
      </w:r>
      <w:r>
        <w:rPr>
          <w:rFonts w:ascii="Arial" w:hAnsi="Arial"/>
          <w:color w:val="auto"/>
          <w:sz w:val="19"/>
          <w:lang w:val="sk-SK"/>
        </w:rPr>
        <w:t>V prípade, ak jednou hlavnou a</w:t>
      </w:r>
      <w:r w:rsidRPr="005C0191">
        <w:rPr>
          <w:rFonts w:ascii="Arial" w:hAnsi="Arial"/>
          <w:color w:val="auto"/>
          <w:sz w:val="19"/>
          <w:lang w:val="sk-SK"/>
        </w:rPr>
        <w:t>ktivitou dochádz</w:t>
      </w:r>
      <w:r>
        <w:rPr>
          <w:rFonts w:ascii="Arial" w:hAnsi="Arial"/>
          <w:color w:val="auto"/>
          <w:sz w:val="19"/>
          <w:lang w:val="sk-SK"/>
        </w:rPr>
        <w:t xml:space="preserve">a k naplneniu viac ako jedného </w:t>
      </w:r>
      <w:r w:rsidRPr="005C0191">
        <w:rPr>
          <w:rFonts w:ascii="Arial" w:hAnsi="Arial"/>
          <w:color w:val="auto"/>
          <w:sz w:val="19"/>
          <w:lang w:val="sk-SK"/>
        </w:rPr>
        <w:t>ukazovateľa</w:t>
      </w:r>
      <w:r w:rsidRPr="006B33FB">
        <w:rPr>
          <w:rFonts w:ascii="Arial" w:hAnsi="Arial"/>
          <w:color w:val="auto"/>
          <w:sz w:val="19"/>
          <w:lang w:val="sk-SK"/>
        </w:rPr>
        <w:t xml:space="preserve">, výška NFP sa zníži </w:t>
      </w:r>
      <w:r w:rsidRPr="00E57B69">
        <w:rPr>
          <w:rFonts w:ascii="Arial" w:hAnsi="Arial"/>
          <w:color w:val="auto"/>
          <w:sz w:val="19"/>
          <w:lang w:val="sk-SK"/>
        </w:rPr>
        <w:t>priamo</w:t>
      </w:r>
      <w:r w:rsidRPr="006B33FB">
        <w:rPr>
          <w:rFonts w:ascii="Arial" w:hAnsi="Arial"/>
          <w:color w:val="auto"/>
          <w:sz w:val="19"/>
          <w:lang w:val="sk-SK"/>
        </w:rPr>
        <w:t xml:space="preserve"> úmerne k zníženiu cieľovej hodnoty ukazovateľa po započítaní úrovne plnenia ostatných ukazovateľov</w:t>
      </w:r>
      <w:r>
        <w:rPr>
          <w:rFonts w:ascii="Arial" w:hAnsi="Arial"/>
          <w:color w:val="auto"/>
          <w:sz w:val="19"/>
          <w:lang w:val="sk-SK"/>
        </w:rPr>
        <w:t xml:space="preserve"> v aktivite vypočítanej</w:t>
      </w:r>
      <w:r w:rsidRPr="00A63392">
        <w:rPr>
          <w:rFonts w:ascii="Arial" w:hAnsi="Arial"/>
          <w:color w:val="auto"/>
          <w:sz w:val="19"/>
          <w:lang w:val="sk-SK"/>
        </w:rPr>
        <w:t xml:space="preserve"> ako aritmetický priemer týchto percentuálnych hodnôt</w:t>
      </w:r>
      <w:r>
        <w:rPr>
          <w:rFonts w:ascii="Arial" w:hAnsi="Arial"/>
          <w:color w:val="auto"/>
          <w:sz w:val="19"/>
          <w:lang w:val="sk-SK"/>
        </w:rPr>
        <w:t xml:space="preserve"> v čase plnenia posledného z nich</w:t>
      </w:r>
      <w:r>
        <w:rPr>
          <w:rStyle w:val="Odkaznapoznmkupodiarou"/>
          <w:color w:val="auto"/>
          <w:lang w:val="sk-SK"/>
        </w:rPr>
        <w:footnoteReference w:id="10"/>
      </w:r>
      <w:r w:rsidRPr="006B33FB">
        <w:rPr>
          <w:rFonts w:ascii="Arial" w:hAnsi="Arial"/>
          <w:color w:val="auto"/>
          <w:sz w:val="19"/>
          <w:lang w:val="sk-SK"/>
        </w:rPr>
        <w:t xml:space="preserve">, bez ohľadu na to, o ktorý druh ukazovateľa ide. </w:t>
      </w:r>
      <w:r>
        <w:rPr>
          <w:rFonts w:ascii="Arial" w:hAnsi="Arial"/>
          <w:color w:val="auto"/>
          <w:sz w:val="19"/>
          <w:lang w:val="sk-SK"/>
        </w:rPr>
        <w:t xml:space="preserve"> </w:t>
      </w:r>
    </w:p>
    <w:p w14:paraId="3EF4D82A" w14:textId="52D1C9C2" w:rsidR="00F651CD" w:rsidRDefault="00F651CD" w:rsidP="00F651CD">
      <w:pPr>
        <w:pStyle w:val="Default"/>
        <w:jc w:val="both"/>
        <w:rPr>
          <w:rFonts w:ascii="Arial" w:hAnsi="Arial"/>
          <w:color w:val="auto"/>
          <w:sz w:val="19"/>
          <w:lang w:val="sk-SK"/>
        </w:rPr>
      </w:pPr>
      <w:r w:rsidRPr="00E57B69">
        <w:rPr>
          <w:rFonts w:ascii="Arial" w:hAnsi="Arial"/>
          <w:color w:val="auto"/>
          <w:sz w:val="19"/>
          <w:lang w:val="sk-SK"/>
        </w:rPr>
        <w:t>V prípade, že prichádza k</w:t>
      </w:r>
      <w:r>
        <w:rPr>
          <w:rFonts w:ascii="Arial" w:hAnsi="Arial"/>
          <w:color w:val="auto"/>
          <w:sz w:val="19"/>
          <w:lang w:val="sk-SK"/>
        </w:rPr>
        <w:t> </w:t>
      </w:r>
      <w:r w:rsidRPr="00E57B69">
        <w:rPr>
          <w:rFonts w:ascii="Arial" w:hAnsi="Arial"/>
          <w:color w:val="auto"/>
          <w:sz w:val="19"/>
          <w:lang w:val="sk-SK"/>
        </w:rPr>
        <w:t>dosiahnutiu</w:t>
      </w:r>
      <w:r>
        <w:rPr>
          <w:rFonts w:ascii="Arial" w:hAnsi="Arial"/>
          <w:color w:val="auto"/>
          <w:sz w:val="19"/>
          <w:lang w:val="sk-SK"/>
        </w:rPr>
        <w:t xml:space="preserve"> hodnoty </w:t>
      </w:r>
      <w:r w:rsidRPr="00E57B69">
        <w:rPr>
          <w:rFonts w:ascii="Arial" w:hAnsi="Arial"/>
          <w:color w:val="auto"/>
          <w:sz w:val="19"/>
          <w:lang w:val="sk-SK"/>
        </w:rPr>
        <w:t>posudzovaného ukazovateľa vo viacerých hlavných aktivitách, berie sa do úvahy aritmetický priemer za dotknuté ukazovatele a aktivity. Cieľom takéhoto postupného posudzovania je</w:t>
      </w:r>
      <w:r>
        <w:rPr>
          <w:rFonts w:ascii="Arial" w:hAnsi="Arial"/>
          <w:color w:val="auto"/>
          <w:sz w:val="19"/>
          <w:lang w:val="sk-SK"/>
        </w:rPr>
        <w:t>,</w:t>
      </w:r>
      <w:r w:rsidRPr="00E57B69">
        <w:rPr>
          <w:rFonts w:ascii="Arial" w:hAnsi="Arial"/>
          <w:color w:val="auto"/>
          <w:sz w:val="19"/>
          <w:lang w:val="sk-SK"/>
        </w:rPr>
        <w:t xml:space="preserve"> v prípade dosiahnutia hodnoty ukazovateľa s možným dosahom na NFP,   znížiť NFP/vrátiť časť NFP vo vzťahu k tým hlavným aktivitám, v ktorých prichádza k dosiahnutiu znižovaného ukazovateľa.</w:t>
      </w:r>
    </w:p>
    <w:p w14:paraId="52159BBF" w14:textId="77777777" w:rsidR="00F651CD" w:rsidRPr="006B33FB" w:rsidRDefault="00F651CD" w:rsidP="00F651CD">
      <w:pPr>
        <w:pStyle w:val="Default"/>
        <w:jc w:val="both"/>
        <w:rPr>
          <w:rFonts w:ascii="Arial" w:hAnsi="Arial"/>
          <w:color w:val="auto"/>
          <w:sz w:val="19"/>
          <w:lang w:val="sk-SK"/>
        </w:rPr>
      </w:pPr>
      <w:r w:rsidRPr="00A63392">
        <w:rPr>
          <w:rFonts w:ascii="Arial" w:hAnsi="Arial"/>
          <w:color w:val="auto"/>
          <w:sz w:val="19"/>
          <w:lang w:val="sk-SK"/>
        </w:rPr>
        <w:t>Pri výpočte aritmetického priemeru sa zohľadňuje naplnenie plánovaných hodnôt ukazovateľov max. na 100 %, nie prekročených hodnôt ukazovateľov (t. j. viac ako 100 %).</w:t>
      </w:r>
      <w:r w:rsidRPr="00090D59">
        <w:rPr>
          <w:rFonts w:ascii="Arial" w:hAnsi="Arial"/>
          <w:color w:val="auto"/>
          <w:sz w:val="19"/>
          <w:lang w:val="sk-SK"/>
        </w:rPr>
        <w:t xml:space="preserve"> </w:t>
      </w:r>
    </w:p>
    <w:p w14:paraId="2204DC15" w14:textId="77777777" w:rsidR="00F651CD" w:rsidRDefault="00F651CD" w:rsidP="00F651CD">
      <w:pPr>
        <w:pStyle w:val="Default"/>
        <w:jc w:val="both"/>
        <w:rPr>
          <w:rFonts w:ascii="Arial" w:hAnsi="Arial"/>
          <w:color w:val="auto"/>
          <w:sz w:val="19"/>
          <w:lang w:val="sk-SK"/>
        </w:rPr>
      </w:pPr>
      <w:r w:rsidRPr="00F60EFC">
        <w:rPr>
          <w:rFonts w:ascii="Arial" w:hAnsi="Arial"/>
          <w:color w:val="auto"/>
          <w:sz w:val="19"/>
          <w:lang w:val="sk-SK"/>
        </w:rPr>
        <w:t>RO pre OP EVS pri krátení výdavkov v prípade nenaplnenia plánovaných hodnôt ukazovateľov výsledku zohľadní reálne čerpanie rozpočtu.</w:t>
      </w:r>
      <w:r>
        <w:rPr>
          <w:rFonts w:ascii="Arial" w:hAnsi="Arial"/>
          <w:color w:val="auto"/>
          <w:sz w:val="19"/>
          <w:lang w:val="sk-SK"/>
        </w:rPr>
        <w:t xml:space="preserve"> </w:t>
      </w:r>
    </w:p>
    <w:p w14:paraId="2F7BE879" w14:textId="77777777" w:rsidR="00F651CD" w:rsidRDefault="00F651CD" w:rsidP="00F651CD">
      <w:pPr>
        <w:pStyle w:val="Default"/>
        <w:jc w:val="both"/>
        <w:rPr>
          <w:rFonts w:ascii="Arial" w:hAnsi="Arial"/>
          <w:color w:val="auto"/>
          <w:sz w:val="19"/>
          <w:lang w:val="sk-SK"/>
        </w:rPr>
      </w:pPr>
    </w:p>
    <w:p w14:paraId="3F923170" w14:textId="77777777" w:rsidR="00F651CD" w:rsidRDefault="00F651CD" w:rsidP="00F651CD">
      <w:pPr>
        <w:pStyle w:val="Default"/>
        <w:jc w:val="both"/>
        <w:rPr>
          <w:rFonts w:ascii="Arial" w:hAnsi="Arial"/>
          <w:color w:val="auto"/>
          <w:sz w:val="19"/>
          <w:lang w:val="sk-SK"/>
        </w:rPr>
      </w:pPr>
    </w:p>
    <w:p w14:paraId="667F7A77"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lastRenderedPageBreak/>
        <w:t>Nedosiahnutie plánovaných cieľových hodnôt s dosahom na NFP</w:t>
      </w:r>
      <w:r>
        <w:rPr>
          <w:rFonts w:ascii="Arial" w:hAnsi="Arial"/>
          <w:color w:val="auto"/>
          <w:sz w:val="19"/>
          <w:u w:val="single"/>
          <w:lang w:val="sk-SK"/>
        </w:rPr>
        <w:t>.</w:t>
      </w:r>
    </w:p>
    <w:p w14:paraId="438A0CD5" w14:textId="60600498" w:rsidR="00F651CD" w:rsidRDefault="00F651CD" w:rsidP="00F651CD">
      <w:pPr>
        <w:pStyle w:val="Default"/>
        <w:jc w:val="both"/>
        <w:rPr>
          <w:rFonts w:ascii="Arial" w:hAnsi="Arial"/>
          <w:color w:val="auto"/>
          <w:sz w:val="19"/>
          <w:lang w:val="sk-SK"/>
        </w:rPr>
      </w:pPr>
      <w:r>
        <w:rPr>
          <w:rFonts w:ascii="Arial" w:hAnsi="Arial"/>
          <w:color w:val="auto"/>
          <w:sz w:val="19"/>
          <w:lang w:val="sk-SK"/>
        </w:rPr>
        <w:t>Ku kráteniu NFP môže pristúpiť RO pre OP EVS len vtedy, ak skutočné  naplnenie cieľových hodnôt merateľných ukazovateľov nemá za následok mimoriadne ukončenie zmluvy a súčasne n</w:t>
      </w:r>
      <w:r w:rsidRPr="00F93253">
        <w:rPr>
          <w:rFonts w:ascii="Arial" w:hAnsi="Arial"/>
          <w:color w:val="auto"/>
          <w:sz w:val="19"/>
          <w:lang w:val="sk-SK"/>
        </w:rPr>
        <w:t xml:space="preserve">aplnenie </w:t>
      </w:r>
      <w:r>
        <w:rPr>
          <w:rFonts w:ascii="Arial" w:hAnsi="Arial"/>
          <w:color w:val="auto"/>
          <w:sz w:val="19"/>
          <w:lang w:val="sk-SK"/>
        </w:rPr>
        <w:t>cieľových</w:t>
      </w:r>
      <w:r w:rsidRPr="00F93253">
        <w:rPr>
          <w:rFonts w:ascii="Arial" w:hAnsi="Arial"/>
          <w:color w:val="auto"/>
          <w:sz w:val="19"/>
          <w:lang w:val="sk-SK"/>
        </w:rPr>
        <w:t xml:space="preserve"> hodnôt </w:t>
      </w:r>
      <w:r>
        <w:rPr>
          <w:rFonts w:ascii="Arial" w:hAnsi="Arial"/>
          <w:color w:val="auto"/>
          <w:sz w:val="19"/>
          <w:lang w:val="sk-SK"/>
        </w:rPr>
        <w:t xml:space="preserve">projektových </w:t>
      </w:r>
      <w:r w:rsidRPr="00F93253">
        <w:rPr>
          <w:rFonts w:ascii="Arial" w:hAnsi="Arial"/>
          <w:color w:val="auto"/>
          <w:sz w:val="19"/>
          <w:lang w:val="sk-SK"/>
        </w:rPr>
        <w:t xml:space="preserve">merateľných ukazovateľov </w:t>
      </w:r>
      <w:r>
        <w:rPr>
          <w:rFonts w:ascii="Arial" w:hAnsi="Arial"/>
          <w:color w:val="auto"/>
          <w:sz w:val="19"/>
          <w:lang w:val="sk-SK"/>
        </w:rPr>
        <w:t>je na 89% a menej. V tomto prípade je</w:t>
      </w:r>
      <w:r w:rsidRPr="00567B0A">
        <w:rPr>
          <w:rFonts w:ascii="Arial" w:hAnsi="Arial"/>
          <w:color w:val="auto"/>
          <w:sz w:val="19"/>
          <w:lang w:val="sk-SK"/>
        </w:rPr>
        <w:t xml:space="preserve"> </w:t>
      </w:r>
      <w:r>
        <w:rPr>
          <w:rFonts w:ascii="Arial" w:hAnsi="Arial"/>
          <w:color w:val="auto"/>
          <w:sz w:val="19"/>
          <w:lang w:val="sk-SK"/>
        </w:rPr>
        <w:t xml:space="preserve">poskytovateľ oprávnený pristúpiť ku kráteniu </w:t>
      </w:r>
      <w:r w:rsidRPr="002E1A1C">
        <w:rPr>
          <w:rFonts w:ascii="Arial" w:hAnsi="Arial"/>
          <w:color w:val="auto"/>
          <w:sz w:val="19"/>
          <w:lang w:val="sk-SK"/>
        </w:rPr>
        <w:t>NFP pomerným krátením celkových oprávnených výdavkov</w:t>
      </w:r>
      <w:r>
        <w:rPr>
          <w:rFonts w:ascii="Arial" w:hAnsi="Arial"/>
          <w:color w:val="auto"/>
          <w:sz w:val="19"/>
          <w:lang w:val="sk-SK"/>
        </w:rPr>
        <w:t xml:space="preserve"> za dotknuté aktivity a pomernú časť nepriamych výdavkov. </w:t>
      </w:r>
    </w:p>
    <w:p w14:paraId="221B2CE9" w14:textId="77777777" w:rsidR="00F651CD" w:rsidRDefault="00F651CD" w:rsidP="00F651CD">
      <w:pPr>
        <w:pStyle w:val="Default"/>
        <w:jc w:val="both"/>
        <w:rPr>
          <w:rFonts w:ascii="Arial" w:hAnsi="Arial"/>
          <w:color w:val="auto"/>
          <w:sz w:val="19"/>
          <w:lang w:val="sk-SK"/>
        </w:rPr>
      </w:pPr>
    </w:p>
    <w:p w14:paraId="07969ED8" w14:textId="52216769"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Príklad: Prijímateľ za </w:t>
      </w:r>
      <w:r w:rsidR="000B4C3F">
        <w:rPr>
          <w:rFonts w:ascii="Arial" w:hAnsi="Arial"/>
          <w:color w:val="auto"/>
          <w:sz w:val="19"/>
          <w:lang w:val="sk-SK"/>
        </w:rPr>
        <w:t>m</w:t>
      </w:r>
      <w:r>
        <w:rPr>
          <w:rFonts w:ascii="Arial" w:hAnsi="Arial"/>
          <w:color w:val="auto"/>
          <w:sz w:val="19"/>
          <w:lang w:val="sk-SK"/>
        </w:rPr>
        <w:t xml:space="preserve">erateľný ukazovateľ </w:t>
      </w:r>
      <w:r w:rsidR="000B4C3F">
        <w:rPr>
          <w:rFonts w:ascii="Arial" w:hAnsi="Arial"/>
          <w:color w:val="auto"/>
          <w:sz w:val="19"/>
          <w:lang w:val="sk-SK"/>
        </w:rPr>
        <w:t>p</w:t>
      </w:r>
      <w:r w:rsidR="004503DA">
        <w:rPr>
          <w:rFonts w:ascii="Arial" w:hAnsi="Arial"/>
          <w:color w:val="auto"/>
          <w:sz w:val="19"/>
          <w:lang w:val="sk-SK"/>
        </w:rPr>
        <w:t xml:space="preserve">rojektu </w:t>
      </w:r>
      <w:r>
        <w:rPr>
          <w:rFonts w:ascii="Arial" w:hAnsi="Arial"/>
          <w:color w:val="auto"/>
          <w:sz w:val="19"/>
          <w:lang w:val="sk-SK"/>
        </w:rPr>
        <w:t xml:space="preserve">naplnil jeho hodnotu na 85% a súčasne vyčerpal COV na relevantnej hlavnej aktivite na  90%, poskytovateľ vypočíta sumu na zníženie výšky NFP alebo vrátenie úmernej časti takto: 100% COV za aktivitu po pripočítaní pomernej časti nepriamych výdavkov projektu = 1 000 000 z toho nenaplnenie ukazovateľov 15% (150 000) mínus reálne nedočerpanie rozpočtu 10% (100 000 EUR) = výsledná suma 5% (50 000 EUR). </w:t>
      </w:r>
    </w:p>
    <w:p w14:paraId="385880C9" w14:textId="77777777" w:rsidR="00F651CD" w:rsidRPr="00771817" w:rsidRDefault="00F651CD" w:rsidP="00771817">
      <w:pPr>
        <w:pStyle w:val="Default"/>
        <w:jc w:val="both"/>
        <w:rPr>
          <w:rFonts w:ascii="Arial" w:hAnsi="Arial"/>
          <w:color w:val="auto"/>
          <w:sz w:val="19"/>
          <w:lang w:val="sk-SK"/>
        </w:rPr>
      </w:pPr>
    </w:p>
    <w:p w14:paraId="36518154" w14:textId="481B1686" w:rsidR="00F651CD" w:rsidRPr="00A63392" w:rsidRDefault="00F651CD" w:rsidP="00F651CD">
      <w:pPr>
        <w:pStyle w:val="Textkomentra"/>
        <w:jc w:val="both"/>
        <w:rPr>
          <w:lang w:val="sk-SK"/>
        </w:rPr>
      </w:pPr>
      <w:r w:rsidRPr="00A63392">
        <w:rPr>
          <w:lang w:val="sk-SK"/>
        </w:rPr>
        <w:t>V prípade uplatnenia korekcie na projekt sa jej výška nezapočítava do percentuálneho reálneho čerpania rozpočtu pre výpočet sumy za nedosiahnut</w:t>
      </w:r>
      <w:r>
        <w:rPr>
          <w:lang w:val="sk-SK"/>
        </w:rPr>
        <w:t>ie</w:t>
      </w:r>
      <w:r w:rsidRPr="00A63392">
        <w:rPr>
          <w:lang w:val="sk-SK"/>
        </w:rPr>
        <w:t xml:space="preserve"> hodnoty projektových merateľných</w:t>
      </w:r>
      <w:r>
        <w:rPr>
          <w:lang w:val="sk-SK"/>
        </w:rPr>
        <w:t xml:space="preserve"> </w:t>
      </w:r>
      <w:r w:rsidRPr="00A63392">
        <w:rPr>
          <w:lang w:val="sk-SK"/>
        </w:rPr>
        <w:t xml:space="preserve">ukazovateľov, ale znižuje východiskovú sumu pre percentuálny výpočet sankcie. </w:t>
      </w:r>
    </w:p>
    <w:p w14:paraId="6FDB32FA" w14:textId="77777777" w:rsidR="00F651CD" w:rsidRPr="00EB58C6" w:rsidRDefault="00F651CD" w:rsidP="00F651CD">
      <w:pPr>
        <w:pStyle w:val="Default"/>
        <w:jc w:val="both"/>
        <w:rPr>
          <w:rFonts w:ascii="Arial" w:hAnsi="Arial"/>
          <w:color w:val="auto"/>
          <w:sz w:val="19"/>
          <w:lang w:val="sk-SK"/>
        </w:rPr>
      </w:pPr>
    </w:p>
    <w:p w14:paraId="473F9B41" w14:textId="5DD688B4"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Príklad: Prijímateľ súhrnne za </w:t>
      </w:r>
      <w:r w:rsidR="000B4C3F">
        <w:rPr>
          <w:rFonts w:ascii="Arial" w:hAnsi="Arial"/>
          <w:color w:val="auto"/>
          <w:sz w:val="19"/>
          <w:lang w:val="sk-SK"/>
        </w:rPr>
        <w:t>m</w:t>
      </w:r>
      <w:r>
        <w:rPr>
          <w:rFonts w:ascii="Arial" w:hAnsi="Arial"/>
          <w:color w:val="auto"/>
          <w:sz w:val="19"/>
          <w:lang w:val="sk-SK"/>
        </w:rPr>
        <w:t xml:space="preserve">erateľné ukazovatele </w:t>
      </w:r>
      <w:r w:rsidR="000B4C3F">
        <w:rPr>
          <w:rFonts w:ascii="Arial" w:hAnsi="Arial"/>
          <w:color w:val="auto"/>
          <w:sz w:val="19"/>
          <w:lang w:val="sk-SK"/>
        </w:rPr>
        <w:t>p</w:t>
      </w:r>
      <w:r w:rsidR="004503DA">
        <w:rPr>
          <w:rFonts w:ascii="Arial" w:hAnsi="Arial"/>
          <w:color w:val="auto"/>
          <w:sz w:val="19"/>
          <w:lang w:val="sk-SK"/>
        </w:rPr>
        <w:t xml:space="preserve">rojektu </w:t>
      </w:r>
      <w:r>
        <w:rPr>
          <w:rFonts w:ascii="Arial" w:hAnsi="Arial"/>
          <w:color w:val="auto"/>
          <w:sz w:val="19"/>
          <w:lang w:val="sk-SK"/>
        </w:rPr>
        <w:t xml:space="preserve">naplnil ich hodnotu na 85% a súčasne vyčerpal NFP na 100% a  bola mu udelená korekcia vo výške 20%, poskytovateľ pri výpočte sumy úmerného  zníženia NFP alebo požadovanej na vrátenie z NFP, bude vychádzať z NFP zníženého o korekciu vo výške 20%. Pri NFP 100% = 1 000 000 EUR, korekcii 20% NFP = 200 000 EUR, dosiahnutej 85% cieľovej hodnote merateľných ukazovateľov </w:t>
      </w:r>
      <w:r w:rsidR="004503DA">
        <w:rPr>
          <w:rFonts w:ascii="Arial" w:hAnsi="Arial"/>
          <w:color w:val="auto"/>
          <w:sz w:val="19"/>
          <w:lang w:val="sk-SK"/>
        </w:rPr>
        <w:t xml:space="preserve">projektu </w:t>
      </w:r>
      <w:r>
        <w:rPr>
          <w:rFonts w:ascii="Arial" w:hAnsi="Arial"/>
          <w:color w:val="auto"/>
          <w:sz w:val="19"/>
          <w:lang w:val="sk-SK"/>
        </w:rPr>
        <w:t>sa suma vypočíta takto:</w:t>
      </w:r>
    </w:p>
    <w:p w14:paraId="6E33DEF5" w14:textId="0A474C3E" w:rsidR="00F651CD" w:rsidRPr="00F93253" w:rsidRDefault="00F651CD" w:rsidP="00F651CD">
      <w:pPr>
        <w:pStyle w:val="Default"/>
        <w:jc w:val="both"/>
        <w:rPr>
          <w:rFonts w:ascii="Arial" w:hAnsi="Arial"/>
          <w:color w:val="auto"/>
          <w:sz w:val="19"/>
          <w:lang w:val="sk-SK"/>
        </w:rPr>
      </w:pPr>
      <w:r>
        <w:rPr>
          <w:rFonts w:ascii="Arial" w:hAnsi="Arial"/>
          <w:color w:val="auto"/>
          <w:sz w:val="19"/>
          <w:lang w:val="sk-SK"/>
        </w:rPr>
        <w:t xml:space="preserve">1 000 000 - 200 000 = 800 000, 15% z 800 000 = </w:t>
      </w:r>
      <w:r w:rsidRPr="00DA3A41">
        <w:rPr>
          <w:rFonts w:ascii="Arial" w:hAnsi="Arial"/>
          <w:color w:val="auto"/>
          <w:sz w:val="19"/>
          <w:u w:val="single"/>
          <w:lang w:val="sk-SK"/>
        </w:rPr>
        <w:t>120</w:t>
      </w:r>
      <w:r>
        <w:rPr>
          <w:rFonts w:ascii="Arial" w:hAnsi="Arial"/>
          <w:color w:val="auto"/>
          <w:sz w:val="19"/>
          <w:u w:val="single"/>
          <w:lang w:val="sk-SK"/>
        </w:rPr>
        <w:t> </w:t>
      </w:r>
      <w:r w:rsidRPr="00DA3A41">
        <w:rPr>
          <w:rFonts w:ascii="Arial" w:hAnsi="Arial"/>
          <w:color w:val="auto"/>
          <w:sz w:val="19"/>
          <w:u w:val="single"/>
          <w:lang w:val="sk-SK"/>
        </w:rPr>
        <w:t>000</w:t>
      </w:r>
      <w:r>
        <w:rPr>
          <w:rFonts w:ascii="Arial" w:hAnsi="Arial"/>
          <w:color w:val="auto"/>
          <w:sz w:val="19"/>
          <w:u w:val="single"/>
          <w:lang w:val="sk-SK"/>
        </w:rPr>
        <w:t xml:space="preserve"> (EUR).</w:t>
      </w:r>
    </w:p>
    <w:p w14:paraId="56FD4EBE" w14:textId="77777777" w:rsidR="00F651CD" w:rsidRPr="00F93253" w:rsidRDefault="00F651CD" w:rsidP="00F651CD">
      <w:pPr>
        <w:pStyle w:val="Default"/>
        <w:jc w:val="both"/>
        <w:rPr>
          <w:rFonts w:ascii="Arial" w:hAnsi="Arial"/>
          <w:color w:val="auto"/>
          <w:sz w:val="19"/>
          <w:lang w:val="sk-SK"/>
        </w:rPr>
      </w:pPr>
      <w:r>
        <w:rPr>
          <w:rFonts w:ascii="Arial" w:hAnsi="Arial"/>
          <w:color w:val="auto"/>
          <w:sz w:val="19"/>
          <w:lang w:val="sk-SK"/>
        </w:rPr>
        <w:t xml:space="preserve"> </w:t>
      </w:r>
    </w:p>
    <w:p w14:paraId="4EC2C509" w14:textId="77777777" w:rsidR="00F651CD" w:rsidRPr="00896953" w:rsidRDefault="00F651CD" w:rsidP="00F651CD">
      <w:pPr>
        <w:pStyle w:val="Default"/>
        <w:jc w:val="both"/>
        <w:rPr>
          <w:rFonts w:ascii="Arial" w:hAnsi="Arial"/>
          <w:color w:val="auto"/>
          <w:sz w:val="19"/>
          <w:lang w:val="sk-SK"/>
        </w:rPr>
      </w:pPr>
    </w:p>
    <w:p w14:paraId="210DC755"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 bez dosahu na NFP</w:t>
      </w:r>
      <w:r>
        <w:rPr>
          <w:rFonts w:ascii="Arial" w:hAnsi="Arial"/>
          <w:color w:val="auto"/>
          <w:sz w:val="19"/>
          <w:u w:val="single"/>
          <w:lang w:val="sk-SK"/>
        </w:rPr>
        <w:t>.</w:t>
      </w:r>
    </w:p>
    <w:p w14:paraId="28A4D249" w14:textId="20947264" w:rsidR="00F651CD" w:rsidRDefault="00F651CD" w:rsidP="00F651CD">
      <w:pPr>
        <w:pStyle w:val="Default"/>
        <w:jc w:val="both"/>
        <w:rPr>
          <w:rFonts w:ascii="Arial" w:hAnsi="Arial"/>
          <w:color w:val="auto"/>
          <w:sz w:val="19"/>
          <w:lang w:val="sk-SK"/>
        </w:rPr>
      </w:pPr>
      <w:r w:rsidRPr="00F93253">
        <w:rPr>
          <w:rFonts w:ascii="Arial" w:hAnsi="Arial"/>
          <w:color w:val="auto"/>
          <w:sz w:val="19"/>
          <w:lang w:val="sk-SK"/>
        </w:rPr>
        <w:t>V prípade, že budú</w:t>
      </w:r>
      <w:r>
        <w:rPr>
          <w:rFonts w:ascii="Arial" w:hAnsi="Arial"/>
          <w:color w:val="auto"/>
          <w:sz w:val="19"/>
          <w:lang w:val="sk-SK"/>
        </w:rPr>
        <w:t xml:space="preserve"> hodnoty </w:t>
      </w:r>
      <w:r w:rsidRPr="000735FD">
        <w:rPr>
          <w:rFonts w:ascii="Arial" w:hAnsi="Arial"/>
          <w:color w:val="auto"/>
          <w:sz w:val="19"/>
          <w:lang w:val="sk-SK"/>
        </w:rPr>
        <w:t xml:space="preserve">za jednotlivé aktivity alebo </w:t>
      </w:r>
      <w:r w:rsidRPr="00A63392">
        <w:rPr>
          <w:rFonts w:ascii="Arial" w:hAnsi="Arial"/>
          <w:color w:val="auto"/>
          <w:sz w:val="19"/>
          <w:lang w:val="sk-SK"/>
        </w:rPr>
        <w:t xml:space="preserve">za </w:t>
      </w:r>
      <w:r w:rsidRPr="000735FD">
        <w:rPr>
          <w:rFonts w:ascii="Arial" w:hAnsi="Arial"/>
          <w:color w:val="auto"/>
          <w:sz w:val="19"/>
          <w:lang w:val="sk-SK"/>
        </w:rPr>
        <w:t>súhrnne</w:t>
      </w:r>
      <w:r w:rsidRPr="00F93253">
        <w:rPr>
          <w:rFonts w:ascii="Arial" w:hAnsi="Arial"/>
          <w:color w:val="auto"/>
          <w:sz w:val="19"/>
          <w:lang w:val="sk-SK"/>
        </w:rPr>
        <w:t xml:space="preserve"> </w:t>
      </w:r>
      <w:r>
        <w:rPr>
          <w:rFonts w:ascii="Arial" w:hAnsi="Arial"/>
          <w:color w:val="auto"/>
          <w:sz w:val="19"/>
          <w:lang w:val="sk-SK"/>
        </w:rPr>
        <w:t>cieľové</w:t>
      </w:r>
      <w:r w:rsidRPr="00F93253">
        <w:rPr>
          <w:rFonts w:ascii="Arial" w:hAnsi="Arial"/>
          <w:color w:val="auto"/>
          <w:sz w:val="19"/>
          <w:lang w:val="sk-SK"/>
        </w:rPr>
        <w:t xml:space="preserve"> hodnoty</w:t>
      </w:r>
      <w:r>
        <w:rPr>
          <w:rFonts w:ascii="Arial" w:hAnsi="Arial"/>
          <w:color w:val="auto"/>
          <w:sz w:val="19"/>
          <w:lang w:val="sk-SK"/>
        </w:rPr>
        <w:t xml:space="preserve"> všetkých ukazovateľov</w:t>
      </w:r>
      <w:r w:rsidRPr="00F93253" w:rsidDel="000F7236">
        <w:rPr>
          <w:rFonts w:ascii="Arial" w:hAnsi="Arial"/>
          <w:color w:val="auto"/>
          <w:sz w:val="19"/>
          <w:lang w:val="sk-SK"/>
        </w:rPr>
        <w:t xml:space="preserve"> </w:t>
      </w:r>
      <w:r w:rsidRPr="00F93253">
        <w:rPr>
          <w:rFonts w:ascii="Arial" w:hAnsi="Arial"/>
          <w:color w:val="auto"/>
          <w:sz w:val="19"/>
          <w:lang w:val="sk-SK"/>
        </w:rPr>
        <w:t xml:space="preserve">naplnené minimálne na </w:t>
      </w:r>
      <w:r w:rsidRPr="00A63392">
        <w:rPr>
          <w:rFonts w:ascii="Arial" w:hAnsi="Arial"/>
          <w:color w:val="auto"/>
          <w:sz w:val="19"/>
          <w:lang w:val="sk-SK"/>
        </w:rPr>
        <w:t>90 %</w:t>
      </w:r>
      <w:r w:rsidRPr="00567B0A">
        <w:rPr>
          <w:rFonts w:ascii="Arial" w:hAnsi="Arial"/>
          <w:color w:val="auto"/>
          <w:sz w:val="19"/>
          <w:lang w:val="sk-SK"/>
        </w:rPr>
        <w:t xml:space="preserve"> a</w:t>
      </w:r>
      <w:r>
        <w:rPr>
          <w:rFonts w:ascii="Arial" w:hAnsi="Arial"/>
          <w:color w:val="auto"/>
          <w:sz w:val="19"/>
          <w:lang w:val="sk-SK"/>
        </w:rPr>
        <w:t> </w:t>
      </w:r>
      <w:r w:rsidRPr="00567B0A">
        <w:rPr>
          <w:rFonts w:ascii="Arial" w:hAnsi="Arial"/>
          <w:color w:val="auto"/>
          <w:sz w:val="19"/>
          <w:lang w:val="sk-SK"/>
        </w:rPr>
        <w:t>viac</w:t>
      </w:r>
      <w:r>
        <w:rPr>
          <w:rFonts w:ascii="Arial" w:hAnsi="Arial"/>
          <w:color w:val="auto"/>
          <w:sz w:val="19"/>
          <w:lang w:val="sk-SK"/>
        </w:rPr>
        <w:t>,</w:t>
      </w:r>
      <w:r w:rsidRPr="00F93253">
        <w:rPr>
          <w:rFonts w:ascii="Arial" w:hAnsi="Arial"/>
          <w:color w:val="auto"/>
          <w:sz w:val="19"/>
          <w:lang w:val="sk-SK"/>
        </w:rPr>
        <w:t xml:space="preserve"> </w:t>
      </w:r>
      <w:r>
        <w:rPr>
          <w:rFonts w:ascii="Arial" w:hAnsi="Arial"/>
          <w:color w:val="auto"/>
          <w:sz w:val="19"/>
          <w:lang w:val="sk-SK"/>
        </w:rPr>
        <w:t>poskytovateľ si</w:t>
      </w:r>
      <w:r w:rsidRPr="00F93253">
        <w:rPr>
          <w:rFonts w:ascii="Arial" w:hAnsi="Arial"/>
          <w:color w:val="auto"/>
          <w:sz w:val="19"/>
          <w:lang w:val="sk-SK"/>
        </w:rPr>
        <w:t xml:space="preserve"> nebude uplatňovať</w:t>
      </w:r>
      <w:r w:rsidRPr="00923BC1" w:rsidDel="004952A7">
        <w:rPr>
          <w:sz w:val="22"/>
          <w:szCs w:val="22"/>
          <w:lang w:val="sk-SK"/>
        </w:rPr>
        <w:t xml:space="preserve"> </w:t>
      </w:r>
      <w:r w:rsidRPr="00910594">
        <w:rPr>
          <w:rFonts w:ascii="Arial" w:hAnsi="Arial"/>
          <w:color w:val="auto"/>
          <w:sz w:val="19"/>
          <w:lang w:val="sk-SK"/>
        </w:rPr>
        <w:t>právo znížiť</w:t>
      </w:r>
      <w:r>
        <w:rPr>
          <w:rFonts w:ascii="Arial" w:hAnsi="Arial"/>
          <w:color w:val="auto"/>
          <w:sz w:val="19"/>
          <w:lang w:val="sk-SK"/>
        </w:rPr>
        <w:t xml:space="preserve"> </w:t>
      </w:r>
      <w:r w:rsidRPr="00910594">
        <w:rPr>
          <w:rFonts w:ascii="Arial" w:hAnsi="Arial"/>
          <w:color w:val="auto"/>
          <w:sz w:val="19"/>
          <w:lang w:val="sk-SK"/>
        </w:rPr>
        <w:t>výšku poskytovaného NFP</w:t>
      </w:r>
      <w:r>
        <w:rPr>
          <w:rFonts w:ascii="Arial" w:hAnsi="Arial"/>
          <w:color w:val="auto"/>
          <w:sz w:val="19"/>
          <w:lang w:val="sk-SK"/>
        </w:rPr>
        <w:t>/ vrátiť časť NFP</w:t>
      </w:r>
      <w:r w:rsidRPr="00910594">
        <w:rPr>
          <w:rFonts w:ascii="Arial" w:hAnsi="Arial"/>
          <w:color w:val="auto"/>
          <w:sz w:val="19"/>
          <w:lang w:val="sk-SK"/>
        </w:rPr>
        <w:t xml:space="preserve"> </w:t>
      </w:r>
      <w:r>
        <w:rPr>
          <w:rFonts w:ascii="Arial" w:hAnsi="Arial"/>
          <w:color w:val="auto"/>
          <w:sz w:val="19"/>
          <w:lang w:val="sk-SK"/>
        </w:rPr>
        <w:t>úmerne</w:t>
      </w:r>
      <w:r w:rsidRPr="00910594">
        <w:rPr>
          <w:rFonts w:ascii="Arial" w:hAnsi="Arial"/>
          <w:color w:val="auto"/>
          <w:sz w:val="19"/>
          <w:lang w:val="sk-SK"/>
        </w:rPr>
        <w:t xml:space="preserve"> k zníženiu hodnoty Merateľného ukazovateľa Projektu v zmysle čl. 10 ods. 1 písm. j) VZP</w:t>
      </w:r>
      <w:r>
        <w:rPr>
          <w:rFonts w:ascii="Arial" w:hAnsi="Arial"/>
          <w:color w:val="auto"/>
          <w:sz w:val="19"/>
          <w:lang w:val="sk-SK"/>
        </w:rPr>
        <w:t xml:space="preserve"> resp. </w:t>
      </w:r>
      <w:r w:rsidRPr="00622224">
        <w:rPr>
          <w:rFonts w:ascii="Arial" w:hAnsi="Arial"/>
          <w:color w:val="auto"/>
          <w:sz w:val="19"/>
          <w:lang w:val="sk-SK"/>
        </w:rPr>
        <w:t>čl. 16 ods. 1 písm. j) VP</w:t>
      </w:r>
      <w:r w:rsidRPr="00F93253">
        <w:rPr>
          <w:rFonts w:ascii="Arial" w:hAnsi="Arial"/>
          <w:color w:val="auto"/>
          <w:sz w:val="19"/>
          <w:lang w:val="sk-SK"/>
        </w:rPr>
        <w:t>.</w:t>
      </w:r>
    </w:p>
    <w:p w14:paraId="5623FC28" w14:textId="77777777" w:rsidR="00F651CD" w:rsidRDefault="00F651CD" w:rsidP="00F651CD">
      <w:pPr>
        <w:pStyle w:val="Default"/>
        <w:jc w:val="both"/>
        <w:rPr>
          <w:rFonts w:ascii="Arial" w:hAnsi="Arial"/>
          <w:color w:val="auto"/>
          <w:sz w:val="19"/>
          <w:lang w:val="sk-SK"/>
        </w:rPr>
      </w:pPr>
      <w:r w:rsidRPr="00F93253">
        <w:rPr>
          <w:rFonts w:ascii="Arial" w:hAnsi="Arial"/>
          <w:color w:val="auto"/>
          <w:sz w:val="19"/>
          <w:lang w:val="sk-SK"/>
        </w:rPr>
        <w:t xml:space="preserve"> </w:t>
      </w:r>
    </w:p>
    <w:p w14:paraId="3D8D68DE" w14:textId="39E9ED52"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V prípade, ak percentuálne reálne čerpanie rozpočtu bude rovné alebo nižšie ako dosiahnuté cieľové hodnoty ukazovateľa/ukazovateľov, poskytovateľ napriek nedosiahnutiu aspoň 90% hodnoty, nebude znižovať výšku NFP, resp. nebude požadovať vrátenie úmernej časti NFP v prípade, že prijímateľ primerane k dosiahnutej hodnote reálne čerpal rozpočet. </w:t>
      </w:r>
      <w:r w:rsidRPr="00F60EFC">
        <w:rPr>
          <w:rFonts w:ascii="Arial" w:hAnsi="Arial"/>
          <w:color w:val="auto"/>
          <w:sz w:val="19"/>
          <w:lang w:val="sk-SK"/>
        </w:rPr>
        <w:t>RO pre OP EVS v</w:t>
      </w:r>
      <w:r>
        <w:rPr>
          <w:rFonts w:ascii="Arial" w:hAnsi="Arial"/>
          <w:color w:val="auto"/>
          <w:sz w:val="19"/>
          <w:lang w:val="sk-SK"/>
        </w:rPr>
        <w:t xml:space="preserve"> tomto </w:t>
      </w:r>
      <w:r w:rsidRPr="00F60EFC">
        <w:rPr>
          <w:rFonts w:ascii="Arial" w:hAnsi="Arial"/>
          <w:color w:val="auto"/>
          <w:sz w:val="19"/>
          <w:lang w:val="sk-SK"/>
        </w:rPr>
        <w:t xml:space="preserve">prípade </w:t>
      </w:r>
      <w:r>
        <w:rPr>
          <w:rFonts w:ascii="Arial" w:hAnsi="Arial"/>
          <w:color w:val="auto"/>
          <w:sz w:val="19"/>
          <w:lang w:val="sk-SK"/>
        </w:rPr>
        <w:t>uplatní pravidlo o</w:t>
      </w:r>
      <w:r w:rsidRPr="007961CB">
        <w:rPr>
          <w:rFonts w:ascii="Arial" w:hAnsi="Arial"/>
          <w:color w:val="auto"/>
          <w:sz w:val="19"/>
          <w:lang w:val="sk-SK"/>
        </w:rPr>
        <w:t xml:space="preserve"> </w:t>
      </w:r>
      <w:r>
        <w:rPr>
          <w:rFonts w:ascii="Arial" w:hAnsi="Arial"/>
          <w:color w:val="auto"/>
          <w:sz w:val="19"/>
          <w:lang w:val="sk-SK"/>
        </w:rPr>
        <w:t>zohľadnení reálneho čerpania pri nedosiahnutí plánovaných cieľových hodnôt.</w:t>
      </w:r>
    </w:p>
    <w:p w14:paraId="74FCDA6C" w14:textId="77777777" w:rsidR="00F651CD" w:rsidRDefault="00F651CD" w:rsidP="00F651CD">
      <w:pPr>
        <w:pStyle w:val="Default"/>
        <w:jc w:val="both"/>
        <w:rPr>
          <w:rFonts w:ascii="Arial" w:hAnsi="Arial"/>
          <w:color w:val="auto"/>
          <w:sz w:val="19"/>
          <w:lang w:val="sk-SK"/>
        </w:rPr>
      </w:pPr>
    </w:p>
    <w:p w14:paraId="23544FE8" w14:textId="2E7B99E5"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Príklad: Prijímateľ súhrnne za všetky merateľné ukazovatele </w:t>
      </w:r>
      <w:r w:rsidR="004503DA">
        <w:rPr>
          <w:rFonts w:ascii="Arial" w:hAnsi="Arial"/>
          <w:color w:val="auto"/>
          <w:sz w:val="19"/>
          <w:lang w:val="sk-SK"/>
        </w:rPr>
        <w:t xml:space="preserve">projektu </w:t>
      </w:r>
      <w:r>
        <w:rPr>
          <w:rFonts w:ascii="Arial" w:hAnsi="Arial"/>
          <w:color w:val="auto"/>
          <w:sz w:val="19"/>
          <w:lang w:val="sk-SK"/>
        </w:rPr>
        <w:t>naplnil ich hodnotu na 85% a súčasne vyčerpal NFP na 82%, poskytovateľ nezníži výšku NFP alebo nebude požadovať vrátenie úmernej časti, pretože žiadateľ sám vyčerpal NFP úmerne dosiahnutej % hodnote ukazovateľov v zmysle odseku vyššie.</w:t>
      </w:r>
    </w:p>
    <w:p w14:paraId="7A55CE7D" w14:textId="77777777" w:rsidR="007223B7" w:rsidRPr="0073389C" w:rsidRDefault="007223B7" w:rsidP="007223B7">
      <w:pPr>
        <w:pStyle w:val="Nadpis2"/>
        <w:rPr>
          <w:lang w:val="sk-SK"/>
        </w:rPr>
      </w:pPr>
      <w:bookmarkStart w:id="83" w:name="_Toc440372864"/>
      <w:bookmarkStart w:id="84" w:name="_Toc440636375"/>
      <w:r w:rsidRPr="0073389C">
        <w:rPr>
          <w:lang w:val="sk-SK"/>
        </w:rPr>
        <w:t>Zmena zmluv</w:t>
      </w:r>
      <w:r w:rsidR="002A19B4" w:rsidRPr="0073389C">
        <w:rPr>
          <w:lang w:val="sk-SK"/>
        </w:rPr>
        <w:t>y o</w:t>
      </w:r>
      <w:r w:rsidR="00B3113C" w:rsidRPr="0073389C">
        <w:rPr>
          <w:lang w:val="sk-SK"/>
        </w:rPr>
        <w:t> </w:t>
      </w:r>
      <w:r w:rsidR="002A19B4" w:rsidRPr="0073389C">
        <w:rPr>
          <w:lang w:val="sk-SK"/>
        </w:rPr>
        <w:t>NFP</w:t>
      </w:r>
      <w:bookmarkEnd w:id="83"/>
      <w:bookmarkEnd w:id="84"/>
    </w:p>
    <w:p w14:paraId="7A55CE7F" w14:textId="77777777" w:rsidR="00563905" w:rsidRPr="0073389C" w:rsidRDefault="00563905" w:rsidP="009B5B97">
      <w:pPr>
        <w:spacing w:before="120" w:after="120" w:line="288" w:lineRule="auto"/>
        <w:jc w:val="both"/>
      </w:pPr>
    </w:p>
    <w:p w14:paraId="7A55CE80" w14:textId="77777777" w:rsidR="00AE5A8F" w:rsidRPr="0073389C" w:rsidRDefault="00023A70" w:rsidP="009B5B97">
      <w:pPr>
        <w:pStyle w:val="Nadpis3"/>
        <w:spacing w:line="288" w:lineRule="auto"/>
        <w:ind w:left="567" w:firstLine="0"/>
        <w:rPr>
          <w:lang w:val="sk-SK"/>
        </w:rPr>
      </w:pPr>
      <w:bookmarkStart w:id="85" w:name="_Toc440372865"/>
      <w:bookmarkStart w:id="86" w:name="_Toc440636376"/>
      <w:r w:rsidRPr="0073389C">
        <w:rPr>
          <w:lang w:val="sk-SK"/>
        </w:rPr>
        <w:t>Charakter zmien a spôsob posudzovania zmien</w:t>
      </w:r>
      <w:bookmarkEnd w:id="85"/>
      <w:bookmarkEnd w:id="86"/>
    </w:p>
    <w:p w14:paraId="7A55CE81" w14:textId="6B38DDD2" w:rsidR="0097608B" w:rsidRDefault="0097608B" w:rsidP="009B5B97">
      <w:pPr>
        <w:spacing w:before="120" w:after="120" w:line="288" w:lineRule="auto"/>
        <w:jc w:val="both"/>
      </w:pPr>
      <w:r w:rsidRPr="0073389C">
        <w:t>Zmenou projektu, resp. zmenou zmluvných podmienok sa rozumie zmena práv, povinností a iných skutočností definovaných zmluvou</w:t>
      </w:r>
      <w:r w:rsidR="00DE1D24">
        <w:t xml:space="preserve"> o NFP</w:t>
      </w:r>
      <w:r w:rsidRPr="0073389C">
        <w:t>/rozhodnutím o poskytnutí NFP. Cieľom zmenového konania je odborne, objektívne a so zabezpečením dodržania zásady rovnakého prístupu, nediskriminácie a transparentnosti, posúdiť potrebu a vhodnosť zmeny projektu, celkový dopad zmeny v kontexte podmienok stanovených v</w:t>
      </w:r>
      <w:r w:rsidR="00DE1D24">
        <w:t> </w:t>
      </w:r>
      <w:r w:rsidRPr="0073389C">
        <w:t>zmluve</w:t>
      </w:r>
      <w:r w:rsidR="00DE1D24">
        <w:t xml:space="preserve"> o NFP</w:t>
      </w:r>
      <w:r w:rsidRPr="0073389C">
        <w:t>/rozhodnutí a</w:t>
      </w:r>
      <w:r w:rsidR="00BC4CF7">
        <w:t> </w:t>
      </w:r>
      <w:r w:rsidR="00D76DD9">
        <w:t>v</w:t>
      </w:r>
      <w:r w:rsidRPr="0073389C">
        <w:t>ýzve</w:t>
      </w:r>
      <w:r w:rsidR="00BC4CF7">
        <w:t>/vyzvaní</w:t>
      </w:r>
      <w:r w:rsidRPr="0073389C">
        <w:t xml:space="preserve"> na predkladanie žiadostí o NFP, ako aj ďalšie aspekty v zmysle SR EŠIF, SFR, a v prípade relevantnosti vykonať zmenu projektu.</w:t>
      </w:r>
    </w:p>
    <w:p w14:paraId="0D29B1DD" w14:textId="68474D88" w:rsidR="00DF609C" w:rsidRDefault="00DE1D24" w:rsidP="009B5B97">
      <w:pPr>
        <w:spacing w:before="120" w:after="120" w:line="288" w:lineRule="auto"/>
        <w:jc w:val="both"/>
      </w:pPr>
      <w:r>
        <w:t>Nižšie sú stručne uvedené jednotlivé druhy zmien v závislosti od ich charakteru, pričom</w:t>
      </w:r>
      <w:r w:rsidRPr="00DE1D24">
        <w:t xml:space="preserve"> </w:t>
      </w:r>
      <w:r>
        <w:t>d</w:t>
      </w:r>
      <w:r w:rsidRPr="00DE1D24">
        <w:t>etailnejšie sú jednotlivé druhy zmien popísané v článku 6 zmluvy o NFP, resp. v</w:t>
      </w:r>
      <w:r>
        <w:t> čl. 6 VP.</w:t>
      </w:r>
      <w:r w:rsidDel="00DE1D24">
        <w:t xml:space="preserve"> </w:t>
      </w:r>
    </w:p>
    <w:p w14:paraId="4C964CE8" w14:textId="77777777" w:rsidR="00DF609C" w:rsidRPr="0073389C" w:rsidRDefault="00DF609C" w:rsidP="009B5B97">
      <w:pPr>
        <w:spacing w:before="120" w:after="120" w:line="288" w:lineRule="auto"/>
        <w:jc w:val="both"/>
      </w:pPr>
    </w:p>
    <w:p w14:paraId="7A55CE82" w14:textId="5312A33F" w:rsidR="0097608B" w:rsidRPr="0073389C" w:rsidRDefault="00442FDB" w:rsidP="009B5B97">
      <w:pPr>
        <w:tabs>
          <w:tab w:val="left" w:pos="0"/>
        </w:tabs>
        <w:autoSpaceDE w:val="0"/>
        <w:autoSpaceDN w:val="0"/>
        <w:adjustRightInd w:val="0"/>
        <w:spacing w:before="120" w:after="120" w:line="288" w:lineRule="auto"/>
        <w:jc w:val="both"/>
        <w:rPr>
          <w:b/>
        </w:rPr>
      </w:pPr>
      <w:r w:rsidRPr="0073389C">
        <w:rPr>
          <w:b/>
        </w:rPr>
        <w:t>Charakter zmien</w:t>
      </w:r>
      <w:r w:rsidR="005309BA">
        <w:rPr>
          <w:b/>
        </w:rPr>
        <w:t>:</w:t>
      </w:r>
    </w:p>
    <w:p w14:paraId="7A55CE83" w14:textId="1C8846BF"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lastRenderedPageBreak/>
        <w:t>Zmena z dôvodu aktualizácie</w:t>
      </w:r>
      <w:r w:rsidRPr="0073389C">
        <w:t xml:space="preserve"> a zosúladenia s platným znením všeobecného nariadenia, </w:t>
      </w:r>
      <w:r w:rsidR="00E55ACE" w:rsidRPr="0073389C">
        <w:t>i</w:t>
      </w:r>
      <w:r w:rsidRPr="0073389C">
        <w:t xml:space="preserve">mplementačných nariadení, </w:t>
      </w:r>
      <w:r w:rsidR="00E55ACE" w:rsidRPr="0073389C">
        <w:t>n</w:t>
      </w:r>
      <w:r w:rsidRPr="0073389C">
        <w:t xml:space="preserve">ariadení pre jednotlivý EŠIF, právnych predpisov SR a právnych aktov EÚ, </w:t>
      </w:r>
      <w:r w:rsidR="00E55ACE" w:rsidRPr="0073389C">
        <w:t>s</w:t>
      </w:r>
      <w:r w:rsidRPr="0073389C">
        <w:t xml:space="preserve">ystému riadenia EŠIF a </w:t>
      </w:r>
      <w:r w:rsidR="00E55ACE" w:rsidRPr="0073389C">
        <w:t>s</w:t>
      </w:r>
      <w:r w:rsidRPr="0073389C">
        <w:t>ystému finančného riadenia.</w:t>
      </w:r>
    </w:p>
    <w:p w14:paraId="7A55CE85" w14:textId="086B5276"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t>Formálna zmena</w:t>
      </w:r>
      <w:r w:rsidRPr="0073389C">
        <w:t xml:space="preserve"> spočívajúca v údajoch týkajúcich sa </w:t>
      </w:r>
      <w:r w:rsidR="00E55ACE" w:rsidRPr="0073389C">
        <w:t>z</w:t>
      </w:r>
      <w:r w:rsidRPr="0073389C">
        <w:t>mluvných strán</w:t>
      </w:r>
      <w:r w:rsidR="002C2805">
        <w:t>/strán</w:t>
      </w:r>
      <w:r w:rsidRPr="0073389C">
        <w:t xml:space="preserve"> (obchodné meno/názov, sídlo, štatutárny </w:t>
      </w:r>
      <w:r w:rsidR="002C2805">
        <w:t>orgán</w:t>
      </w:r>
      <w:r w:rsidRPr="0073389C">
        <w:t xml:space="preserve">, zmena v kontaktných údajoch, zmena čísla účtu určeného na úhradu NFP alebo iná zmena, ktorá má vo vzťahu k </w:t>
      </w:r>
      <w:r w:rsidR="00E55ACE" w:rsidRPr="0073389C">
        <w:t>z</w:t>
      </w:r>
      <w:r w:rsidRPr="0073389C">
        <w:t>mluve o</w:t>
      </w:r>
      <w:r w:rsidR="00C750F1">
        <w:t> </w:t>
      </w:r>
      <w:r w:rsidRPr="0073389C">
        <w:t>NFP</w:t>
      </w:r>
      <w:r w:rsidR="00C750F1">
        <w:t>/rozhodnutí o schválení ŽoNFP</w:t>
      </w:r>
      <w:r w:rsidRPr="0073389C">
        <w:t xml:space="preserve"> iba deklaratórny účinok) alebo zmena v subjekte </w:t>
      </w:r>
      <w:r w:rsidR="00E55ACE" w:rsidRPr="0073389C">
        <w:t>p</w:t>
      </w:r>
      <w:r w:rsidRPr="0073389C">
        <w:t>oskytovateľa, ku ktorej dôjde na základe všeobecne záväzného právneho predpisu</w:t>
      </w:r>
      <w:r w:rsidR="00C750F1">
        <w:t>.</w:t>
      </w:r>
    </w:p>
    <w:p w14:paraId="7A55CE86" w14:textId="63F069BE" w:rsidR="00993A6C" w:rsidRPr="0073389C" w:rsidRDefault="00C750F1"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t>za</w:t>
      </w:r>
      <w:r w:rsidR="00267952" w:rsidRPr="0073389C">
        <w:t xml:space="preserve"> </w:t>
      </w:r>
      <w:r w:rsidR="00267952" w:rsidRPr="0073389C">
        <w:rPr>
          <w:b/>
        </w:rPr>
        <w:t xml:space="preserve">menej </w:t>
      </w:r>
      <w:r w:rsidRPr="0073389C">
        <w:rPr>
          <w:b/>
        </w:rPr>
        <w:t>významn</w:t>
      </w:r>
      <w:r>
        <w:rPr>
          <w:b/>
        </w:rPr>
        <w:t>ú</w:t>
      </w:r>
      <w:r w:rsidRPr="0073389C">
        <w:rPr>
          <w:b/>
        </w:rPr>
        <w:t xml:space="preserve"> zm</w:t>
      </w:r>
      <w:r>
        <w:rPr>
          <w:b/>
        </w:rPr>
        <w:t>enu</w:t>
      </w:r>
      <w:r w:rsidRPr="0073389C">
        <w:t xml:space="preserve"> </w:t>
      </w:r>
      <w:r>
        <w:t> sa považuje najmä</w:t>
      </w:r>
      <w:r w:rsidR="00267952" w:rsidRPr="0073389C">
        <w:t>:</w:t>
      </w:r>
    </w:p>
    <w:p w14:paraId="7A55CE87" w14:textId="6B86BE35" w:rsidR="00267952" w:rsidRPr="00C750F1" w:rsidRDefault="00267952" w:rsidP="00C750F1">
      <w:pPr>
        <w:pStyle w:val="Bulletslevel2"/>
        <w:spacing w:after="120" w:line="288" w:lineRule="auto"/>
        <w:ind w:left="851" w:hanging="284"/>
        <w:jc w:val="both"/>
        <w:rPr>
          <w:szCs w:val="19"/>
          <w:lang w:val="sk-SK"/>
        </w:rPr>
      </w:pPr>
      <w:r w:rsidRPr="00C750F1">
        <w:rPr>
          <w:szCs w:val="19"/>
          <w:lang w:val="sk-SK"/>
        </w:rPr>
        <w:t xml:space="preserve">omeškanie </w:t>
      </w:r>
      <w:r w:rsidR="00E55ACE" w:rsidRPr="00C750F1">
        <w:rPr>
          <w:szCs w:val="19"/>
          <w:lang w:val="sk-SK"/>
        </w:rPr>
        <w:t>p</w:t>
      </w:r>
      <w:r w:rsidRPr="00C750F1">
        <w:rPr>
          <w:szCs w:val="19"/>
          <w:lang w:val="sk-SK"/>
        </w:rPr>
        <w:t xml:space="preserve">rijímateľa so </w:t>
      </w:r>
      <w:r w:rsidR="00E55ACE" w:rsidRPr="00C750F1">
        <w:rPr>
          <w:szCs w:val="19"/>
          <w:lang w:val="sk-SK"/>
        </w:rPr>
        <w:t>z</w:t>
      </w:r>
      <w:r w:rsidRPr="00C750F1">
        <w:rPr>
          <w:szCs w:val="19"/>
          <w:lang w:val="sk-SK"/>
        </w:rPr>
        <w:t xml:space="preserve">ačatím realizácie </w:t>
      </w:r>
      <w:r w:rsidR="00C750F1" w:rsidRPr="00C750F1">
        <w:rPr>
          <w:szCs w:val="19"/>
          <w:lang w:val="sk-SK"/>
        </w:rPr>
        <w:t xml:space="preserve">každej z </w:t>
      </w:r>
      <w:r w:rsidRPr="00C750F1">
        <w:rPr>
          <w:szCs w:val="19"/>
          <w:lang w:val="sk-SK"/>
        </w:rPr>
        <w:t xml:space="preserve">hlavných aktivít </w:t>
      </w:r>
      <w:r w:rsidR="00E55ACE" w:rsidRPr="00C750F1">
        <w:rPr>
          <w:szCs w:val="19"/>
          <w:lang w:val="sk-SK"/>
        </w:rPr>
        <w:t>p</w:t>
      </w:r>
      <w:r w:rsidRPr="00C750F1">
        <w:rPr>
          <w:szCs w:val="19"/>
          <w:lang w:val="sk-SK"/>
        </w:rPr>
        <w:t xml:space="preserve">rojektu </w:t>
      </w:r>
      <w:r w:rsidR="00C750F1" w:rsidRPr="00C750F1">
        <w:rPr>
          <w:szCs w:val="19"/>
          <w:lang w:val="sk-SK"/>
        </w:rPr>
        <w:t xml:space="preserve">v rámci realizácie hlavných aktivít projektu </w:t>
      </w:r>
      <w:r w:rsidRPr="00C750F1">
        <w:rPr>
          <w:szCs w:val="19"/>
          <w:lang w:val="sk-SK"/>
        </w:rPr>
        <w:t xml:space="preserve">o </w:t>
      </w:r>
      <w:r w:rsidR="00C750F1" w:rsidRPr="00C750F1">
        <w:rPr>
          <w:szCs w:val="19"/>
          <w:lang w:val="sk-SK"/>
        </w:rPr>
        <w:t>m</w:t>
      </w:r>
      <w:r w:rsidR="00C750F1">
        <w:rPr>
          <w:szCs w:val="19"/>
          <w:lang w:val="sk-SK"/>
        </w:rPr>
        <w:t>aximá</w:t>
      </w:r>
      <w:r w:rsidR="00C750F1" w:rsidRPr="00C750F1">
        <w:rPr>
          <w:szCs w:val="19"/>
          <w:lang w:val="sk-SK"/>
        </w:rPr>
        <w:t>lne</w:t>
      </w:r>
      <w:r w:rsidRPr="00C750F1">
        <w:rPr>
          <w:szCs w:val="19"/>
          <w:lang w:val="sk-SK"/>
        </w:rPr>
        <w:t xml:space="preserve"> 3 mesiace od termínu uvedeného v </w:t>
      </w:r>
      <w:r w:rsidR="00E55ACE" w:rsidRPr="00C750F1">
        <w:rPr>
          <w:szCs w:val="19"/>
          <w:lang w:val="sk-SK"/>
        </w:rPr>
        <w:t>p</w:t>
      </w:r>
      <w:r w:rsidRPr="00C750F1">
        <w:rPr>
          <w:szCs w:val="19"/>
          <w:lang w:val="sk-SK"/>
        </w:rPr>
        <w:t xml:space="preserve">rílohe č. 2 </w:t>
      </w:r>
      <w:r w:rsidR="00E55ACE" w:rsidRPr="00C750F1">
        <w:rPr>
          <w:szCs w:val="19"/>
          <w:lang w:val="sk-SK"/>
        </w:rPr>
        <w:t>z</w:t>
      </w:r>
      <w:r w:rsidRPr="00C750F1">
        <w:rPr>
          <w:szCs w:val="19"/>
          <w:lang w:val="sk-SK"/>
        </w:rPr>
        <w:t>mluvy o</w:t>
      </w:r>
      <w:r w:rsidR="00C750F1">
        <w:rPr>
          <w:szCs w:val="19"/>
          <w:lang w:val="sk-SK"/>
        </w:rPr>
        <w:t> </w:t>
      </w:r>
      <w:r w:rsidRPr="00C750F1">
        <w:rPr>
          <w:szCs w:val="19"/>
          <w:lang w:val="sk-SK"/>
        </w:rPr>
        <w:t>NFP</w:t>
      </w:r>
      <w:r w:rsidR="00C750F1">
        <w:rPr>
          <w:szCs w:val="19"/>
          <w:lang w:val="sk-SK"/>
        </w:rPr>
        <w:t>/</w:t>
      </w:r>
      <w:r w:rsidR="00C750F1" w:rsidRPr="00C750F1">
        <w:rPr>
          <w:lang w:val="sk-SK"/>
        </w:rPr>
        <w:t>rozhodnutia o schválení ŽoNFP</w:t>
      </w:r>
      <w:r w:rsidR="00526B00" w:rsidRPr="00C750F1">
        <w:rPr>
          <w:szCs w:val="19"/>
          <w:lang w:val="sk-SK"/>
        </w:rPr>
        <w:t>;</w:t>
      </w:r>
      <w:r w:rsidRPr="00C750F1">
        <w:rPr>
          <w:szCs w:val="19"/>
          <w:lang w:val="sk-SK"/>
        </w:rPr>
        <w:t xml:space="preserve"> </w:t>
      </w:r>
    </w:p>
    <w:p w14:paraId="753FC085" w14:textId="63687745" w:rsidR="00C750F1" w:rsidRPr="00C750F1" w:rsidRDefault="00267952" w:rsidP="006A2332">
      <w:pPr>
        <w:pStyle w:val="Bulletslevel2"/>
        <w:spacing w:after="120" w:line="288" w:lineRule="auto"/>
        <w:ind w:left="851" w:hanging="284"/>
        <w:jc w:val="both"/>
        <w:rPr>
          <w:szCs w:val="19"/>
          <w:lang w:val="sk-SK"/>
        </w:rPr>
      </w:pPr>
      <w:r w:rsidRPr="00C750F1">
        <w:rPr>
          <w:szCs w:val="19"/>
          <w:lang w:val="sk-SK"/>
        </w:rPr>
        <w:t xml:space="preserve">zmena projektovej alebo inej podkladovej dokumentácie vo vzťahu k </w:t>
      </w:r>
      <w:r w:rsidR="00E55ACE" w:rsidRPr="00C750F1">
        <w:rPr>
          <w:szCs w:val="19"/>
          <w:lang w:val="sk-SK"/>
        </w:rPr>
        <w:t>p</w:t>
      </w:r>
      <w:r w:rsidRPr="00C750F1">
        <w:rPr>
          <w:szCs w:val="19"/>
          <w:lang w:val="sk-SK"/>
        </w:rPr>
        <w:t xml:space="preserve">rojektu, ktorá nemá vplyv na rozpočet </w:t>
      </w:r>
      <w:r w:rsidR="00E55ACE" w:rsidRPr="00C750F1">
        <w:rPr>
          <w:szCs w:val="19"/>
          <w:lang w:val="sk-SK"/>
        </w:rPr>
        <w:t>p</w:t>
      </w:r>
      <w:r w:rsidRPr="00C750F1">
        <w:rPr>
          <w:szCs w:val="19"/>
          <w:lang w:val="sk-SK"/>
        </w:rPr>
        <w:t xml:space="preserve">rojektu, hodnotu </w:t>
      </w:r>
      <w:r w:rsidR="00E55ACE" w:rsidRPr="00C750F1">
        <w:rPr>
          <w:szCs w:val="19"/>
          <w:lang w:val="sk-SK"/>
        </w:rPr>
        <w:t>m</w:t>
      </w:r>
      <w:r w:rsidRPr="00C750F1">
        <w:rPr>
          <w:szCs w:val="19"/>
          <w:lang w:val="sk-SK"/>
        </w:rPr>
        <w:t>erateľných ukazovateľov ani dodržanie podmienok poskytnutia príspevku (napríklad zmena výkresovej dokumentácie, zmena technických správ, zmena štúdií a podobne)</w:t>
      </w:r>
      <w:r w:rsidR="00C750F1" w:rsidRPr="00C750F1">
        <w:rPr>
          <w:szCs w:val="19"/>
          <w:lang w:val="sk-SK"/>
        </w:rPr>
        <w:t>;</w:t>
      </w:r>
    </w:p>
    <w:p w14:paraId="1700631D" w14:textId="1DF7BDC9" w:rsidR="008F0217" w:rsidRDefault="00C750F1" w:rsidP="0027405B">
      <w:pPr>
        <w:pStyle w:val="Odsekzoznamu"/>
        <w:numPr>
          <w:ilvl w:val="0"/>
          <w:numId w:val="98"/>
        </w:numPr>
        <w:tabs>
          <w:tab w:val="left" w:pos="0"/>
        </w:tabs>
        <w:autoSpaceDE w:val="0"/>
        <w:autoSpaceDN w:val="0"/>
        <w:adjustRightInd w:val="0"/>
        <w:spacing w:before="120" w:after="120" w:line="288" w:lineRule="auto"/>
        <w:ind w:left="851"/>
        <w:contextualSpacing w:val="0"/>
        <w:jc w:val="both"/>
      </w:pPr>
      <w:r w:rsidRPr="00C750F1">
        <w:rPr>
          <w:lang w:eastAsia="cs-CZ"/>
        </w:rPr>
        <w:t>iná zmena, ktorá je v</w:t>
      </w:r>
      <w:r>
        <w:rPr>
          <w:lang w:eastAsia="cs-CZ"/>
        </w:rPr>
        <w:t> zmluve o NFP/rozhodnutí o schválení ŽoNFP</w:t>
      </w:r>
      <w:r w:rsidRPr="00C750F1">
        <w:rPr>
          <w:lang w:eastAsia="cs-CZ"/>
        </w:rPr>
        <w:t xml:space="preserve"> alebo v Právnych dokumentoch</w:t>
      </w:r>
      <w:r w:rsidR="008F0217">
        <w:rPr>
          <w:lang w:eastAsia="cs-CZ"/>
        </w:rPr>
        <w:t xml:space="preserve"> </w:t>
      </w:r>
      <w:r w:rsidRPr="00C750F1">
        <w:rPr>
          <w:lang w:eastAsia="cs-CZ"/>
        </w:rPr>
        <w:t xml:space="preserve">označená ako menej významná zmena. </w:t>
      </w:r>
    </w:p>
    <w:p w14:paraId="7A55CE8A" w14:textId="707A3F82" w:rsidR="00993A6C" w:rsidRPr="0073389C" w:rsidRDefault="002317C7"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Pr>
          <w:b/>
        </w:rPr>
        <w:t>v</w:t>
      </w:r>
      <w:r w:rsidR="00E55ACE" w:rsidRPr="002317C7">
        <w:rPr>
          <w:b/>
        </w:rPr>
        <w:t>ý</w:t>
      </w:r>
      <w:r w:rsidR="00C03150" w:rsidRPr="002317C7">
        <w:rPr>
          <w:b/>
        </w:rPr>
        <w:t>znamnejši</w:t>
      </w:r>
      <w:r>
        <w:rPr>
          <w:b/>
        </w:rPr>
        <w:t>a</w:t>
      </w:r>
      <w:r w:rsidR="00C03150" w:rsidRPr="002317C7">
        <w:rPr>
          <w:b/>
        </w:rPr>
        <w:t xml:space="preserve"> </w:t>
      </w:r>
      <w:r w:rsidRPr="002317C7">
        <w:rPr>
          <w:b/>
        </w:rPr>
        <w:t>zmen</w:t>
      </w:r>
      <w:r>
        <w:rPr>
          <w:b/>
        </w:rPr>
        <w:t>a</w:t>
      </w:r>
      <w:r w:rsidRPr="0073389C">
        <w:t xml:space="preserve"> </w:t>
      </w:r>
      <w:r w:rsidR="008F0217" w:rsidRPr="00AB2DF3">
        <w:rPr>
          <w:lang w:eastAsia="cs-CZ"/>
        </w:rPr>
        <w:t xml:space="preserve">je </w:t>
      </w:r>
      <w:r w:rsidR="00F651CD">
        <w:rPr>
          <w:lang w:eastAsia="cs-CZ"/>
        </w:rPr>
        <w:t xml:space="preserve"> zmena</w:t>
      </w:r>
      <w:r w:rsidR="008F0217" w:rsidRPr="00AB2DF3">
        <w:rPr>
          <w:lang w:eastAsia="cs-CZ"/>
        </w:rPr>
        <w:t>, pre ktorú výslovne zo Zmluvy o poskytnutí NFP alebo z Právnych dokumentov vydaných Poskytovateľom nevyplýva iný režim zmien</w:t>
      </w:r>
      <w:r w:rsidR="008F0217">
        <w:rPr>
          <w:sz w:val="22"/>
          <w:szCs w:val="22"/>
        </w:rPr>
        <w:t>,</w:t>
      </w:r>
      <w:r w:rsidR="008F0217">
        <w:t xml:space="preserve"> </w:t>
      </w:r>
      <w:r>
        <w:t>i</w:t>
      </w:r>
      <w:r w:rsidR="00B3113C" w:rsidRPr="0073389C">
        <w:t xml:space="preserve">de najmä o </w:t>
      </w:r>
      <w:r w:rsidR="00253DEB" w:rsidRPr="0073389C">
        <w:t>zmen</w:t>
      </w:r>
      <w:r w:rsidR="00253DEB">
        <w:t>u</w:t>
      </w:r>
      <w:r w:rsidR="00B3113C" w:rsidRPr="0073389C">
        <w:t>:</w:t>
      </w:r>
    </w:p>
    <w:p w14:paraId="7A55CE8B"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 xml:space="preserve">miesta realizácie </w:t>
      </w:r>
      <w:r w:rsidR="005F7F8E" w:rsidRPr="0073389C">
        <w:rPr>
          <w:lang w:eastAsia="cs-CZ"/>
        </w:rPr>
        <w:t>p</w:t>
      </w:r>
      <w:r w:rsidRPr="0073389C">
        <w:rPr>
          <w:lang w:eastAsia="cs-CZ"/>
        </w:rPr>
        <w:t xml:space="preserve">rojektu, </w:t>
      </w:r>
    </w:p>
    <w:p w14:paraId="3330DC91" w14:textId="570CB1EA" w:rsidR="002317C7" w:rsidRPr="002317C7" w:rsidRDefault="00FD2BDF" w:rsidP="0027405B">
      <w:pPr>
        <w:numPr>
          <w:ilvl w:val="0"/>
          <w:numId w:val="40"/>
        </w:numPr>
        <w:spacing w:before="120" w:after="120" w:line="288" w:lineRule="auto"/>
        <w:ind w:left="851" w:hanging="284"/>
        <w:jc w:val="both"/>
        <w:rPr>
          <w:lang w:eastAsia="cs-CZ"/>
        </w:rPr>
      </w:pPr>
      <w:r>
        <w:rPr>
          <w:lang w:eastAsia="cs-CZ"/>
        </w:rPr>
        <w:t>cieľových hodnôt merateľných ukazovateľov p</w:t>
      </w:r>
      <w:r w:rsidR="002317C7" w:rsidRPr="002317C7">
        <w:rPr>
          <w:lang w:eastAsia="cs-CZ"/>
        </w:rPr>
        <w:t xml:space="preserve">rojektu v osobitných prípadoch pri splnení podmienok podľa </w:t>
      </w:r>
      <w:r w:rsidR="004653A4">
        <w:rPr>
          <w:lang w:eastAsia="cs-CZ"/>
        </w:rPr>
        <w:t xml:space="preserve">čl. 6 </w:t>
      </w:r>
      <w:r w:rsidR="001F7B91">
        <w:rPr>
          <w:lang w:eastAsia="cs-CZ"/>
        </w:rPr>
        <w:t xml:space="preserve"> ods. 6.6 </w:t>
      </w:r>
      <w:r w:rsidR="004653A4">
        <w:rPr>
          <w:lang w:eastAsia="cs-CZ"/>
        </w:rPr>
        <w:t xml:space="preserve">zmluvy o NFP, resp. čl. 6 </w:t>
      </w:r>
      <w:r w:rsidR="001F7B91">
        <w:rPr>
          <w:lang w:eastAsia="cs-CZ"/>
        </w:rPr>
        <w:t xml:space="preserve">ods. 6 </w:t>
      </w:r>
      <w:r w:rsidR="004653A4">
        <w:rPr>
          <w:lang w:eastAsia="cs-CZ"/>
        </w:rPr>
        <w:t>VP</w:t>
      </w:r>
      <w:r w:rsidR="002317C7" w:rsidRPr="002317C7">
        <w:rPr>
          <w:lang w:eastAsia="cs-CZ"/>
        </w:rPr>
        <w:t xml:space="preserve">, </w:t>
      </w:r>
    </w:p>
    <w:p w14:paraId="3D7F730A" w14:textId="5A25F260" w:rsidR="00FD2BDF" w:rsidRPr="00FD2BDF" w:rsidRDefault="00FD2BDF" w:rsidP="0027405B">
      <w:pPr>
        <w:numPr>
          <w:ilvl w:val="0"/>
          <w:numId w:val="40"/>
        </w:numPr>
        <w:spacing w:before="120" w:after="120" w:line="288" w:lineRule="auto"/>
        <w:ind w:left="851" w:hanging="284"/>
        <w:jc w:val="both"/>
        <w:rPr>
          <w:lang w:eastAsia="cs-CZ"/>
        </w:rPr>
      </w:pPr>
      <w:r>
        <w:rPr>
          <w:lang w:eastAsia="cs-CZ"/>
        </w:rPr>
        <w:t>m</w:t>
      </w:r>
      <w:r w:rsidRPr="00FD2BDF">
        <w:rPr>
          <w:lang w:eastAsia="cs-CZ"/>
        </w:rPr>
        <w:t xml:space="preserve">erateľných </w:t>
      </w:r>
      <w:r>
        <w:rPr>
          <w:lang w:eastAsia="cs-CZ"/>
        </w:rPr>
        <w:t>ukazovateľov p</w:t>
      </w:r>
      <w:r w:rsidRPr="00FD2BDF">
        <w:rPr>
          <w:lang w:eastAsia="cs-CZ"/>
        </w:rPr>
        <w:t xml:space="preserve">rojektu s príznakom podľa </w:t>
      </w:r>
      <w:r w:rsidR="008A2F9E">
        <w:rPr>
          <w:lang w:eastAsia="cs-CZ"/>
        </w:rPr>
        <w:t xml:space="preserve">čl. 6 </w:t>
      </w:r>
      <w:r w:rsidR="00752E41" w:rsidRPr="00FD2BDF">
        <w:rPr>
          <w:lang w:eastAsia="cs-CZ"/>
        </w:rPr>
        <w:t>ods</w:t>
      </w:r>
      <w:r w:rsidR="00752E41">
        <w:rPr>
          <w:lang w:eastAsia="cs-CZ"/>
        </w:rPr>
        <w:t>.</w:t>
      </w:r>
      <w:r w:rsidR="00752E41" w:rsidRPr="00FD2BDF">
        <w:rPr>
          <w:lang w:eastAsia="cs-CZ"/>
        </w:rPr>
        <w:t xml:space="preserve"> </w:t>
      </w:r>
      <w:r w:rsidRPr="00FD2BDF">
        <w:rPr>
          <w:lang w:eastAsia="cs-CZ"/>
        </w:rPr>
        <w:t xml:space="preserve">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ak ide o zníženie cieľovej hodnoty o viac ako 5% oproti výške cieľovej hodnoty </w:t>
      </w:r>
      <w:r>
        <w:rPr>
          <w:lang w:eastAsia="cs-CZ"/>
        </w:rPr>
        <w:t>m</w:t>
      </w:r>
      <w:r w:rsidRPr="00FD2BDF">
        <w:rPr>
          <w:lang w:eastAsia="cs-CZ"/>
        </w:rPr>
        <w:t>erateľného ukazovateľa</w:t>
      </w:r>
      <w:r>
        <w:rPr>
          <w:lang w:eastAsia="cs-CZ"/>
        </w:rPr>
        <w:t xml:space="preserve"> p</w:t>
      </w:r>
      <w:r w:rsidRPr="00FD2BDF">
        <w:rPr>
          <w:lang w:eastAsia="cs-CZ"/>
        </w:rPr>
        <w:t>rojektu s príznakom, ktorá bola schválená v </w:t>
      </w:r>
      <w:r>
        <w:rPr>
          <w:lang w:eastAsia="cs-CZ"/>
        </w:rPr>
        <w:t>ŽoNFP</w:t>
      </w:r>
      <w:r w:rsidRPr="00FD2BDF">
        <w:rPr>
          <w:lang w:eastAsia="cs-CZ"/>
        </w:rPr>
        <w:t xml:space="preserve">, ak navrhované zníženie by po jeho schválení nemalo vplyv na zníženie výšky poskytovaného NFP v zmysle </w:t>
      </w:r>
      <w:r w:rsidR="008A2F9E" w:rsidRPr="00FD2BDF">
        <w:rPr>
          <w:lang w:eastAsia="cs-CZ"/>
        </w:rPr>
        <w:t>čl</w:t>
      </w:r>
      <w:r w:rsidR="008A2F9E">
        <w:rPr>
          <w:lang w:eastAsia="cs-CZ"/>
        </w:rPr>
        <w:t xml:space="preserve">. 6 </w:t>
      </w:r>
      <w:r w:rsidRPr="00FD2BDF">
        <w:rPr>
          <w:lang w:eastAsia="cs-CZ"/>
        </w:rPr>
        <w:t xml:space="preserve">ods. 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w:t>
      </w:r>
    </w:p>
    <w:p w14:paraId="7A55CE8F" w14:textId="5C9FFBA7" w:rsidR="00B3113C" w:rsidRPr="0073389C" w:rsidRDefault="00C256BE" w:rsidP="0027405B">
      <w:pPr>
        <w:numPr>
          <w:ilvl w:val="0"/>
          <w:numId w:val="40"/>
        </w:numPr>
        <w:spacing w:before="120" w:after="120" w:line="288" w:lineRule="auto"/>
        <w:ind w:left="851" w:hanging="284"/>
        <w:jc w:val="both"/>
        <w:rPr>
          <w:lang w:eastAsia="cs-CZ"/>
        </w:rPr>
      </w:pPr>
      <w:r w:rsidRPr="00C256BE">
        <w:rPr>
          <w:lang w:eastAsia="cs-CZ"/>
        </w:rPr>
        <w:t xml:space="preserve">týkajúcu sa omeškania </w:t>
      </w:r>
      <w:r>
        <w:rPr>
          <w:lang w:eastAsia="cs-CZ"/>
        </w:rPr>
        <w:t>p</w:t>
      </w:r>
      <w:r w:rsidRPr="00C256BE">
        <w:rPr>
          <w:lang w:eastAsia="cs-CZ"/>
        </w:rPr>
        <w:t xml:space="preserve">rijímateľa so začatím realizácie </w:t>
      </w:r>
      <w:r>
        <w:rPr>
          <w:lang w:eastAsia="cs-CZ"/>
        </w:rPr>
        <w:t>každej z hlavných aktivít p</w:t>
      </w:r>
      <w:r w:rsidRPr="00C256BE">
        <w:rPr>
          <w:lang w:eastAsia="cs-CZ"/>
        </w:rPr>
        <w:t>rojektu v rámci</w:t>
      </w:r>
      <w:r>
        <w:rPr>
          <w:lang w:eastAsia="cs-CZ"/>
        </w:rPr>
        <w:t xml:space="preserve"> r</w:t>
      </w:r>
      <w:r w:rsidRPr="00C256BE">
        <w:rPr>
          <w:lang w:eastAsia="cs-CZ"/>
        </w:rPr>
        <w:t>ealizácie hlavných</w:t>
      </w:r>
      <w:r>
        <w:rPr>
          <w:lang w:eastAsia="cs-CZ"/>
        </w:rPr>
        <w:t xml:space="preserve"> aktivít p</w:t>
      </w:r>
      <w:r w:rsidRPr="00C256BE">
        <w:rPr>
          <w:lang w:eastAsia="cs-CZ"/>
        </w:rPr>
        <w:t xml:space="preserve">rojektu o viac ako 3 mesiace </w:t>
      </w:r>
      <w:r>
        <w:rPr>
          <w:lang w:eastAsia="cs-CZ"/>
        </w:rPr>
        <w:t>od termínu uvedeného v p</w:t>
      </w:r>
      <w:r w:rsidRPr="00C256BE">
        <w:rPr>
          <w:lang w:eastAsia="cs-CZ"/>
        </w:rPr>
        <w:t xml:space="preserve">rílohe č. 2 </w:t>
      </w:r>
      <w:r w:rsidRPr="00C750F1">
        <w:rPr>
          <w:szCs w:val="19"/>
        </w:rPr>
        <w:t>zmluvy o</w:t>
      </w:r>
      <w:r>
        <w:rPr>
          <w:szCs w:val="19"/>
        </w:rPr>
        <w:t> </w:t>
      </w:r>
      <w:r w:rsidRPr="00C750F1">
        <w:rPr>
          <w:szCs w:val="19"/>
        </w:rPr>
        <w:t>NFP</w:t>
      </w:r>
      <w:r>
        <w:rPr>
          <w:szCs w:val="19"/>
        </w:rPr>
        <w:t>/</w:t>
      </w:r>
      <w:r w:rsidRPr="00C750F1">
        <w:t>rozhodnutia o schválení ŽoNFP</w:t>
      </w:r>
      <w:r w:rsidRPr="0073389C" w:rsidDel="00C256BE">
        <w:rPr>
          <w:lang w:eastAsia="cs-CZ"/>
        </w:rPr>
        <w:t xml:space="preserve"> </w:t>
      </w:r>
      <w:r w:rsidR="00B3113C" w:rsidRPr="0073389C">
        <w:rPr>
          <w:lang w:eastAsia="cs-CZ"/>
        </w:rPr>
        <w:t xml:space="preserve">, </w:t>
      </w:r>
    </w:p>
    <w:p w14:paraId="7A55CE91" w14:textId="4419705E" w:rsidR="00B3113C" w:rsidRPr="0073389C" w:rsidRDefault="005F7F8E" w:rsidP="0027405B">
      <w:pPr>
        <w:numPr>
          <w:ilvl w:val="0"/>
          <w:numId w:val="40"/>
        </w:numPr>
        <w:spacing w:before="120" w:after="120" w:line="288" w:lineRule="auto"/>
        <w:ind w:left="851" w:hanging="284"/>
        <w:jc w:val="both"/>
        <w:rPr>
          <w:lang w:eastAsia="cs-CZ"/>
        </w:rPr>
      </w:pPr>
      <w:r w:rsidRPr="0073389C">
        <w:rPr>
          <w:lang w:eastAsia="cs-CZ"/>
        </w:rPr>
        <w:t>týkajúcu sa predĺženia r</w:t>
      </w:r>
      <w:r w:rsidR="00B3113C" w:rsidRPr="0073389C">
        <w:rPr>
          <w:lang w:eastAsia="cs-CZ"/>
        </w:rPr>
        <w:t xml:space="preserve">ealizácie </w:t>
      </w:r>
      <w:r w:rsidR="00F713F0">
        <w:rPr>
          <w:lang w:eastAsia="cs-CZ"/>
        </w:rPr>
        <w:t xml:space="preserve">každej z </w:t>
      </w:r>
      <w:r w:rsidR="00B3113C" w:rsidRPr="0073389C">
        <w:rPr>
          <w:lang w:eastAsia="cs-CZ"/>
        </w:rPr>
        <w:t xml:space="preserve">hlavných aktivít </w:t>
      </w:r>
      <w:r w:rsidR="00DE2902" w:rsidRPr="0073389C">
        <w:rPr>
          <w:lang w:eastAsia="cs-CZ"/>
        </w:rPr>
        <w:t>p</w:t>
      </w:r>
      <w:r w:rsidR="00B3113C" w:rsidRPr="0073389C">
        <w:rPr>
          <w:lang w:eastAsia="cs-CZ"/>
        </w:rPr>
        <w:t xml:space="preserve">rojektu </w:t>
      </w:r>
      <w:r w:rsidR="00F713F0" w:rsidRPr="00C256BE">
        <w:rPr>
          <w:lang w:eastAsia="cs-CZ"/>
        </w:rPr>
        <w:t>v rámci</w:t>
      </w:r>
      <w:r w:rsidR="00F713F0">
        <w:rPr>
          <w:lang w:eastAsia="cs-CZ"/>
        </w:rPr>
        <w:t xml:space="preserve"> r</w:t>
      </w:r>
      <w:r w:rsidR="00F713F0" w:rsidRPr="00C256BE">
        <w:rPr>
          <w:lang w:eastAsia="cs-CZ"/>
        </w:rPr>
        <w:t>ealizácie hlavných</w:t>
      </w:r>
      <w:r w:rsidR="00F713F0">
        <w:rPr>
          <w:lang w:eastAsia="cs-CZ"/>
        </w:rPr>
        <w:t xml:space="preserve"> aktivít p</w:t>
      </w:r>
      <w:r w:rsidR="00F713F0" w:rsidRPr="00C256BE">
        <w:rPr>
          <w:lang w:eastAsia="cs-CZ"/>
        </w:rPr>
        <w:t xml:space="preserve">rojektu </w:t>
      </w:r>
      <w:r w:rsidRPr="0073389C">
        <w:rPr>
          <w:lang w:eastAsia="cs-CZ"/>
        </w:rPr>
        <w:t xml:space="preserve">oproti termínom vyplývajúcim </w:t>
      </w:r>
      <w:r w:rsidR="00F713F0">
        <w:rPr>
          <w:lang w:eastAsia="cs-CZ"/>
        </w:rPr>
        <w:t>pre každú hlavnú aktivitu p</w:t>
      </w:r>
      <w:r w:rsidR="00F713F0" w:rsidRPr="00F713F0">
        <w:rPr>
          <w:lang w:eastAsia="cs-CZ"/>
        </w:rPr>
        <w:t xml:space="preserve">rojektu </w:t>
      </w:r>
      <w:r w:rsidR="00F713F0">
        <w:rPr>
          <w:lang w:eastAsia="cs-CZ"/>
        </w:rPr>
        <w:t>z p</w:t>
      </w:r>
      <w:r w:rsidR="00F713F0" w:rsidRPr="00F713F0">
        <w:rPr>
          <w:lang w:eastAsia="cs-CZ"/>
        </w:rPr>
        <w:t>rílohy č. 2</w:t>
      </w:r>
      <w:r w:rsidR="00F713F0" w:rsidRPr="00C256BE">
        <w:rPr>
          <w:lang w:eastAsia="cs-CZ"/>
        </w:rPr>
        <w:t xml:space="preserve"> </w:t>
      </w:r>
      <w:r w:rsidR="00F713F0" w:rsidRPr="00C750F1">
        <w:rPr>
          <w:szCs w:val="19"/>
        </w:rPr>
        <w:t>zmluvy o</w:t>
      </w:r>
      <w:r w:rsidR="00F713F0">
        <w:rPr>
          <w:szCs w:val="19"/>
        </w:rPr>
        <w:t> </w:t>
      </w:r>
      <w:r w:rsidR="00F713F0" w:rsidRPr="00C750F1">
        <w:rPr>
          <w:szCs w:val="19"/>
        </w:rPr>
        <w:t>NFP</w:t>
      </w:r>
      <w:r w:rsidR="00F713F0">
        <w:rPr>
          <w:szCs w:val="19"/>
        </w:rPr>
        <w:t>/</w:t>
      </w:r>
      <w:r w:rsidR="00F713F0" w:rsidRPr="00C750F1">
        <w:t>rozhodnutia o schválení ŽoNFP</w:t>
      </w:r>
      <w:r w:rsidR="00B3113C" w:rsidRPr="0073389C">
        <w:rPr>
          <w:lang w:eastAsia="cs-CZ"/>
        </w:rPr>
        <w:t>,</w:t>
      </w:r>
    </w:p>
    <w:p w14:paraId="7A55CE92" w14:textId="4F28990F" w:rsidR="00B3113C" w:rsidRPr="0073389C" w:rsidRDefault="00B866FC" w:rsidP="0027405B">
      <w:pPr>
        <w:numPr>
          <w:ilvl w:val="0"/>
          <w:numId w:val="40"/>
        </w:numPr>
        <w:spacing w:before="120" w:after="120" w:line="288" w:lineRule="auto"/>
        <w:ind w:left="851" w:hanging="284"/>
        <w:jc w:val="both"/>
        <w:rPr>
          <w:lang w:eastAsia="cs-CZ"/>
        </w:rPr>
      </w:pPr>
      <w:r w:rsidRPr="00B866FC">
        <w:rPr>
          <w:bCs/>
          <w:lang w:eastAsia="cs-CZ"/>
        </w:rPr>
        <w:t xml:space="preserve">v hlavných </w:t>
      </w:r>
      <w:r>
        <w:rPr>
          <w:bCs/>
          <w:lang w:eastAsia="cs-CZ"/>
        </w:rPr>
        <w:t>a</w:t>
      </w:r>
      <w:r w:rsidRPr="00B866FC">
        <w:rPr>
          <w:bCs/>
          <w:lang w:eastAsia="cs-CZ"/>
        </w:rPr>
        <w:t>ktivitách</w:t>
      </w:r>
      <w:r>
        <w:rPr>
          <w:bCs/>
          <w:lang w:eastAsia="cs-CZ"/>
        </w:rPr>
        <w:t xml:space="preserve"> p</w:t>
      </w:r>
      <w:r w:rsidRPr="00B866FC">
        <w:rPr>
          <w:bCs/>
          <w:lang w:eastAsia="cs-CZ"/>
        </w:rPr>
        <w:t>rojektu v porovnaní so stavom uvedeným</w:t>
      </w:r>
      <w:r>
        <w:rPr>
          <w:bCs/>
          <w:lang w:eastAsia="cs-CZ"/>
        </w:rPr>
        <w:t xml:space="preserve"> v p</w:t>
      </w:r>
      <w:r w:rsidRPr="00B866FC">
        <w:rPr>
          <w:bCs/>
          <w:lang w:eastAsia="cs-CZ"/>
        </w:rPr>
        <w:t xml:space="preserve">rílohe č. 2 </w:t>
      </w:r>
      <w:r w:rsidRPr="00C750F1">
        <w:rPr>
          <w:szCs w:val="19"/>
        </w:rPr>
        <w:t>zmluvy o</w:t>
      </w:r>
      <w:r>
        <w:rPr>
          <w:szCs w:val="19"/>
        </w:rPr>
        <w:t> </w:t>
      </w:r>
      <w:r w:rsidRPr="00C750F1">
        <w:rPr>
          <w:szCs w:val="19"/>
        </w:rPr>
        <w:t>NFP</w:t>
      </w:r>
      <w:r>
        <w:rPr>
          <w:szCs w:val="19"/>
        </w:rPr>
        <w:t>/</w:t>
      </w:r>
      <w:r w:rsidRPr="00C750F1">
        <w:t>rozhodnutia o schválení ŽoNFP</w:t>
      </w:r>
      <w:r w:rsidRPr="00B866FC">
        <w:rPr>
          <w:bCs/>
          <w:lang w:eastAsia="cs-CZ"/>
        </w:rPr>
        <w:t xml:space="preserve"> v čase podania žiadosti o zmenu alebo týkajúcu sa </w:t>
      </w:r>
      <w:r>
        <w:rPr>
          <w:bCs/>
          <w:lang w:eastAsia="cs-CZ"/>
        </w:rPr>
        <w:t>podmienok r</w:t>
      </w:r>
      <w:r w:rsidRPr="00B866FC">
        <w:rPr>
          <w:bCs/>
          <w:lang w:eastAsia="cs-CZ"/>
        </w:rPr>
        <w:t xml:space="preserve">ealizácie aktivít </w:t>
      </w:r>
      <w:r>
        <w:rPr>
          <w:bCs/>
          <w:lang w:eastAsia="cs-CZ"/>
        </w:rPr>
        <w:t>p</w:t>
      </w:r>
      <w:r w:rsidRPr="00B866FC">
        <w:rPr>
          <w:bCs/>
          <w:lang w:eastAsia="cs-CZ"/>
        </w:rPr>
        <w:t>rojektu</w:t>
      </w:r>
      <w:r w:rsidR="00B3113C" w:rsidRPr="0073389C">
        <w:rPr>
          <w:lang w:eastAsia="cs-CZ"/>
        </w:rPr>
        <w:t>,</w:t>
      </w:r>
    </w:p>
    <w:p w14:paraId="7A55CE93" w14:textId="1EF88E02"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 xml:space="preserve">majetkovo-právnych pomerov týkajúcich sa </w:t>
      </w:r>
      <w:r w:rsidR="00DE2902" w:rsidRPr="0073389C">
        <w:rPr>
          <w:lang w:eastAsia="cs-CZ"/>
        </w:rPr>
        <w:t>p</w:t>
      </w:r>
      <w:r w:rsidRPr="0073389C">
        <w:rPr>
          <w:lang w:eastAsia="cs-CZ"/>
        </w:rPr>
        <w:t xml:space="preserve">redmetu </w:t>
      </w:r>
      <w:r w:rsidR="00DE2902" w:rsidRPr="0073389C">
        <w:rPr>
          <w:lang w:eastAsia="cs-CZ"/>
        </w:rPr>
        <w:t>projektu alebo súvisiacich s r</w:t>
      </w:r>
      <w:r w:rsidRPr="0073389C">
        <w:rPr>
          <w:lang w:eastAsia="cs-CZ"/>
        </w:rPr>
        <w:t xml:space="preserve">ealizáciou hlavných aktivít </w:t>
      </w:r>
      <w:r w:rsidR="00DE2902" w:rsidRPr="0073389C">
        <w:rPr>
          <w:lang w:eastAsia="cs-CZ"/>
        </w:rPr>
        <w:t>p</w:t>
      </w:r>
      <w:r w:rsidRPr="0073389C">
        <w:rPr>
          <w:lang w:eastAsia="cs-CZ"/>
        </w:rPr>
        <w:t>rojektu</w:t>
      </w:r>
      <w:r w:rsidR="00B866FC">
        <w:rPr>
          <w:lang w:eastAsia="cs-CZ"/>
        </w:rPr>
        <w:t xml:space="preserve"> v zmysle </w:t>
      </w:r>
      <w:r w:rsidR="00084575">
        <w:rPr>
          <w:lang w:eastAsia="cs-CZ"/>
        </w:rPr>
        <w:t xml:space="preserve">čl. </w:t>
      </w:r>
      <w:r w:rsidR="00B866FC">
        <w:rPr>
          <w:lang w:eastAsia="cs-CZ"/>
        </w:rPr>
        <w:t>6 ods. 3 VZP</w:t>
      </w:r>
      <w:r w:rsidR="00084575">
        <w:rPr>
          <w:lang w:eastAsia="cs-CZ"/>
        </w:rPr>
        <w:t xml:space="preserve">, resp. </w:t>
      </w:r>
      <w:r w:rsidR="002413C3">
        <w:rPr>
          <w:lang w:eastAsia="cs-CZ"/>
        </w:rPr>
        <w:t>č. 11 ods. 3 VP</w:t>
      </w:r>
      <w:r w:rsidRPr="0073389C">
        <w:rPr>
          <w:lang w:eastAsia="cs-CZ"/>
        </w:rPr>
        <w:t>,</w:t>
      </w:r>
    </w:p>
    <w:p w14:paraId="7A55CE94" w14:textId="6384B6C1"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priamo sa týkajúcu podmienky poskytnu</w:t>
      </w:r>
      <w:r w:rsidR="00DE2902" w:rsidRPr="0073389C">
        <w:rPr>
          <w:lang w:eastAsia="cs-CZ"/>
        </w:rPr>
        <w:t>tia príspevku, ktorá vyplýva z</w:t>
      </w:r>
      <w:r w:rsidR="00713278">
        <w:rPr>
          <w:lang w:eastAsia="cs-CZ"/>
        </w:rPr>
        <w:t> </w:t>
      </w:r>
      <w:r w:rsidR="00DE2902" w:rsidRPr="0073389C">
        <w:rPr>
          <w:lang w:eastAsia="cs-CZ"/>
        </w:rPr>
        <w:t>v</w:t>
      </w:r>
      <w:r w:rsidRPr="0073389C">
        <w:rPr>
          <w:lang w:eastAsia="cs-CZ"/>
        </w:rPr>
        <w:t>ýzvy</w:t>
      </w:r>
      <w:r w:rsidR="00713278">
        <w:rPr>
          <w:lang w:eastAsia="cs-CZ"/>
        </w:rPr>
        <w:t>/vyzvania</w:t>
      </w:r>
      <w:r w:rsidRPr="0073389C">
        <w:rPr>
          <w:lang w:eastAsia="cs-CZ"/>
        </w:rPr>
        <w:t xml:space="preserve"> a spôsobu jej splnenia </w:t>
      </w:r>
      <w:r w:rsidR="00DE2902" w:rsidRPr="0073389C">
        <w:rPr>
          <w:lang w:eastAsia="cs-CZ"/>
        </w:rPr>
        <w:t>p</w:t>
      </w:r>
      <w:r w:rsidRPr="0073389C">
        <w:rPr>
          <w:lang w:eastAsia="cs-CZ"/>
        </w:rPr>
        <w:t>rijímateľom,</w:t>
      </w:r>
    </w:p>
    <w:p w14:paraId="7A55CE95"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používaného systému financovania,</w:t>
      </w:r>
    </w:p>
    <w:p w14:paraId="7A55CE96" w14:textId="039BDA1D" w:rsidR="00B3113C" w:rsidRPr="0073389C" w:rsidRDefault="00E008D8" w:rsidP="0027405B">
      <w:pPr>
        <w:numPr>
          <w:ilvl w:val="0"/>
          <w:numId w:val="40"/>
        </w:numPr>
        <w:spacing w:before="120" w:after="120" w:line="288" w:lineRule="auto"/>
        <w:ind w:left="851" w:hanging="284"/>
        <w:jc w:val="both"/>
        <w:rPr>
          <w:lang w:eastAsia="cs-CZ"/>
        </w:rPr>
      </w:pPr>
      <w:r>
        <w:rPr>
          <w:bCs/>
          <w:lang w:eastAsia="cs-CZ"/>
        </w:rPr>
        <w:t>v rozpočte p</w:t>
      </w:r>
      <w:r w:rsidRPr="00E008D8">
        <w:rPr>
          <w:bCs/>
          <w:lang w:eastAsia="cs-CZ"/>
        </w:rPr>
        <w:t>rojektu, okrem nedočerpania niektorej rozpočtovej položky</w:t>
      </w:r>
      <w:r w:rsidR="00B3113C" w:rsidRPr="0073389C">
        <w:rPr>
          <w:lang w:eastAsia="cs-CZ"/>
        </w:rPr>
        <w:t>,</w:t>
      </w:r>
    </w:p>
    <w:p w14:paraId="0EEC0610" w14:textId="406C9D9F" w:rsidR="00033F4A" w:rsidRDefault="00E008D8" w:rsidP="0027405B">
      <w:pPr>
        <w:numPr>
          <w:ilvl w:val="0"/>
          <w:numId w:val="40"/>
        </w:numPr>
        <w:spacing w:before="120" w:after="120" w:line="288" w:lineRule="auto"/>
        <w:ind w:left="851" w:hanging="284"/>
        <w:jc w:val="both"/>
        <w:rPr>
          <w:bCs/>
          <w:lang w:eastAsia="cs-CZ"/>
        </w:rPr>
      </w:pPr>
      <w:r w:rsidRPr="00033F4A">
        <w:rPr>
          <w:bCs/>
          <w:lang w:eastAsia="cs-CZ"/>
        </w:rPr>
        <w:lastRenderedPageBreak/>
        <w:t xml:space="preserve">prijímateľa podľa </w:t>
      </w:r>
      <w:r w:rsidR="00F77680" w:rsidRPr="00033F4A">
        <w:rPr>
          <w:bCs/>
          <w:lang w:eastAsia="cs-CZ"/>
        </w:rPr>
        <w:t>čl</w:t>
      </w:r>
      <w:r w:rsidR="00F77680">
        <w:rPr>
          <w:bCs/>
          <w:lang w:eastAsia="cs-CZ"/>
        </w:rPr>
        <w:t>.</w:t>
      </w:r>
      <w:r w:rsidR="00F77680" w:rsidRPr="00033F4A">
        <w:rPr>
          <w:bCs/>
          <w:lang w:eastAsia="cs-CZ"/>
        </w:rPr>
        <w:t xml:space="preserve"> </w:t>
      </w:r>
      <w:r w:rsidRPr="00033F4A">
        <w:rPr>
          <w:bCs/>
          <w:lang w:eastAsia="cs-CZ"/>
        </w:rPr>
        <w:t>2 ods. 3 VZP</w:t>
      </w:r>
      <w:r w:rsidR="0075137F">
        <w:rPr>
          <w:bCs/>
          <w:lang w:eastAsia="cs-CZ"/>
        </w:rPr>
        <w:t>, resp. čl. 13 VP</w:t>
      </w:r>
      <w:r w:rsidRPr="00033F4A">
        <w:rPr>
          <w:bCs/>
          <w:lang w:eastAsia="cs-CZ"/>
        </w:rPr>
        <w:t xml:space="preserve"> alebo partnera, ktorá musí byť v súlade s podmienkami výzvy</w:t>
      </w:r>
      <w:r w:rsidR="00713278" w:rsidRPr="00033F4A">
        <w:rPr>
          <w:bCs/>
          <w:lang w:eastAsia="cs-CZ"/>
        </w:rPr>
        <w:t>/vyzvania</w:t>
      </w:r>
      <w:r w:rsidRPr="00033F4A">
        <w:rPr>
          <w:bCs/>
          <w:lang w:eastAsia="cs-CZ"/>
        </w:rPr>
        <w:t>.</w:t>
      </w:r>
      <w:r w:rsidR="00033F4A" w:rsidRPr="00033F4A">
        <w:rPr>
          <w:bCs/>
          <w:lang w:eastAsia="cs-CZ"/>
        </w:rPr>
        <w:t xml:space="preserve"> </w:t>
      </w:r>
    </w:p>
    <w:p w14:paraId="142DAA72" w14:textId="77777777" w:rsidR="00033F4A" w:rsidRPr="00033F4A" w:rsidRDefault="00033F4A" w:rsidP="00033F4A">
      <w:pPr>
        <w:spacing w:before="120" w:after="120" w:line="288" w:lineRule="auto"/>
        <w:ind w:left="851"/>
        <w:jc w:val="both"/>
        <w:rPr>
          <w:bCs/>
          <w:lang w:eastAsia="cs-CZ"/>
        </w:rPr>
      </w:pPr>
    </w:p>
    <w:p w14:paraId="043D0F26" w14:textId="1BE3CB4C" w:rsidR="00EB21CF" w:rsidRDefault="003E245B"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ins w:id="87" w:author="Autor"/>
        </w:rPr>
      </w:pPr>
      <w:r w:rsidRPr="0073389C">
        <w:rPr>
          <w:b/>
          <w:i/>
        </w:rPr>
        <w:t>Dôležité upozornenie:</w:t>
      </w:r>
      <w:r w:rsidRPr="0073389C">
        <w:t xml:space="preserve"> V prípade, že počas realizácie aktivít projektu nastanú okolnosti, ktoré zásadným spôsobom </w:t>
      </w:r>
      <w:ins w:id="88" w:author="Autor">
        <w:r w:rsidR="00CD60A6">
          <w:t xml:space="preserve">negatívne </w:t>
        </w:r>
      </w:ins>
      <w:r w:rsidRPr="0073389C">
        <w:t>ovplyvnia charakter a parametre projektu alebo plnenie podmienok stanovených v zmluve/rozhodnutí– hovoríme o</w:t>
      </w:r>
      <w:r w:rsidR="006E22FD">
        <w:t> </w:t>
      </w:r>
      <w:ins w:id="89" w:author="Autor">
        <w:r w:rsidR="00CD60A6" w:rsidRPr="00E86C06">
          <w:rPr>
            <w:rFonts w:cs="Arial"/>
            <w:szCs w:val="19"/>
          </w:rPr>
          <w:t>podstatn</w:t>
        </w:r>
        <w:r w:rsidR="00CD60A6">
          <w:rPr>
            <w:rFonts w:cs="Arial"/>
            <w:szCs w:val="19"/>
          </w:rPr>
          <w:t>ej zmene projektu</w:t>
        </w:r>
        <w:r w:rsidR="00CD60A6">
          <w:rPr>
            <w:rStyle w:val="Odkaznakomentr"/>
          </w:rPr>
          <w:t/>
        </w:r>
        <w:r w:rsidR="00CD60A6">
          <w:rPr>
            <w:rFonts w:cs="Arial"/>
            <w:szCs w:val="19"/>
          </w:rPr>
          <w:t>, ktorá môže znamenať podstatné porušenie Zmluvy o poskytnutí NFP, vznik ktorého</w:t>
        </w:r>
      </w:ins>
      <w:del w:id="90" w:author="Autor">
        <w:r w:rsidRPr="0073389C" w:rsidDel="00CD60A6">
          <w:rPr>
            <w:b/>
          </w:rPr>
          <w:delText>podstatn</w:delText>
        </w:r>
        <w:r w:rsidR="006E22FD" w:rsidDel="00CD60A6">
          <w:rPr>
            <w:b/>
          </w:rPr>
          <w:delText>om porušení</w:delText>
        </w:r>
        <w:r w:rsidR="006E22FD" w:rsidRPr="006E22FD" w:rsidDel="00CD60A6">
          <w:rPr>
            <w:b/>
          </w:rPr>
          <w:delText xml:space="preserve"> Zmluvy o poskytnutí NFP</w:delText>
        </w:r>
        <w:r w:rsidRPr="0073389C" w:rsidDel="00CD60A6">
          <w:delText>, vznik ktorých</w:delText>
        </w:r>
      </w:del>
      <w:r w:rsidRPr="0073389C">
        <w:t xml:space="preserve"> sa spája s povinnosťou prijímateľa vrátiť príspevok alebo jeho časť, a to vo výške, ktorá je úmerná obdobiu, počas ktorého došlo k podstatnému porušeniu záväzných podmienok (len v mimoriadnych, nevyhnutných a dostatočne zdôvodnených prípadoch), resp. oprávňuje </w:t>
      </w:r>
      <w:r w:rsidR="0099452C">
        <w:t>poskytovateľa</w:t>
      </w:r>
      <w:r w:rsidRPr="0073389C">
        <w:t xml:space="preserve"> odstúpiť od zmluvy o NFP. </w:t>
      </w:r>
    </w:p>
    <w:p w14:paraId="7A55CE98" w14:textId="357AE086" w:rsidR="003E245B" w:rsidRPr="0073389C" w:rsidRDefault="00874BD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874BD7">
        <w:rPr>
          <w:b/>
        </w:rPr>
        <w:t>Žiadnu zmenu týkajúcu sa Projektu nemožno schváliť v prípade, ak predstavuje podstatnú zmenu projektu alebo môže spôsobiť podstatnú zmenu projektu.</w:t>
      </w:r>
    </w:p>
    <w:p w14:paraId="7A55CE99" w14:textId="163243A3" w:rsidR="00C31FD2" w:rsidRPr="0073389C" w:rsidRDefault="00C31FD2" w:rsidP="009B5B97">
      <w:pPr>
        <w:spacing w:before="120" w:after="120" w:line="288" w:lineRule="auto"/>
        <w:jc w:val="both"/>
      </w:pPr>
      <w:r w:rsidRPr="0073389C">
        <w:t xml:space="preserve">Ak sa prijímateľ omešká so začatím realizácie </w:t>
      </w:r>
      <w:r w:rsidR="005A12D1" w:rsidRPr="0073389C">
        <w:t xml:space="preserve">hlavných </w:t>
      </w:r>
      <w:r w:rsidRPr="0073389C">
        <w:t xml:space="preserve">aktivít projektu o viac ako 3 mesiace od </w:t>
      </w:r>
      <w:r w:rsidR="00912C17" w:rsidRPr="0073389C">
        <w:t>dátumu uvedeného v</w:t>
      </w:r>
      <w:r w:rsidRPr="0073389C">
        <w:t xml:space="preserve"> </w:t>
      </w:r>
      <w:r w:rsidR="002E410E" w:rsidRPr="0073389C">
        <w:t xml:space="preserve">prílohe č. 2 </w:t>
      </w:r>
      <w:r w:rsidR="00E55ACE" w:rsidRPr="0073389C">
        <w:t>z</w:t>
      </w:r>
      <w:r w:rsidRPr="0073389C">
        <w:t>mluv</w:t>
      </w:r>
      <w:r w:rsidR="002E410E" w:rsidRPr="0073389C">
        <w:t>y</w:t>
      </w:r>
      <w:r w:rsidRPr="0073389C">
        <w:t xml:space="preserve"> o</w:t>
      </w:r>
      <w:r w:rsidR="00CA1332">
        <w:t> </w:t>
      </w:r>
      <w:r w:rsidRPr="0073389C">
        <w:t>NFP</w:t>
      </w:r>
      <w:r w:rsidR="00CA1332">
        <w:t xml:space="preserve">/ </w:t>
      </w:r>
      <w:r w:rsidR="00CA1332" w:rsidRPr="004473BF">
        <w:rPr>
          <w:rFonts w:cs="Arial"/>
          <w:szCs w:val="19"/>
        </w:rPr>
        <w:t xml:space="preserve">rozhodnutia o schválení </w:t>
      </w:r>
      <w:r w:rsidR="00CA1332">
        <w:rPr>
          <w:rFonts w:cs="Arial"/>
          <w:szCs w:val="19"/>
        </w:rPr>
        <w:t>ŽoNFP</w:t>
      </w:r>
      <w:r w:rsidR="00DE2902" w:rsidRPr="0073389C">
        <w:t>,</w:t>
      </w:r>
      <w:r w:rsidRPr="0073389C">
        <w:t xml:space="preserve"> je povinný bezodkladne požiadať o jej zmenu.</w:t>
      </w:r>
    </w:p>
    <w:p w14:paraId="7A55CE9A" w14:textId="4288025B" w:rsidR="00C31FD2" w:rsidRPr="0073389C" w:rsidRDefault="00C31FD2" w:rsidP="009B5B97">
      <w:pPr>
        <w:spacing w:before="120" w:after="120" w:line="288" w:lineRule="auto"/>
        <w:jc w:val="both"/>
      </w:pPr>
      <w:r w:rsidRPr="0073389C">
        <w:t xml:space="preserve">V prípade, že prijímateľ ani po uplynutí </w:t>
      </w:r>
      <w:r w:rsidR="00912C17" w:rsidRPr="0073389C">
        <w:t>stanovenej lehoty</w:t>
      </w:r>
      <w:r w:rsidRPr="0073389C">
        <w:t xml:space="preserve"> bezodkladne nepožiada o p</w:t>
      </w:r>
      <w:r w:rsidR="00912C17" w:rsidRPr="0073389C">
        <w:t>osun</w:t>
      </w:r>
      <w:r w:rsidRPr="0073389C">
        <w:t xml:space="preserve"> termínu začatia realizácie </w:t>
      </w:r>
      <w:r w:rsidR="005A12D1" w:rsidRPr="0073389C">
        <w:t xml:space="preserve">hlavných </w:t>
      </w:r>
      <w:r w:rsidRPr="0073389C">
        <w:t xml:space="preserve">aktivít projektu, </w:t>
      </w:r>
      <w:r w:rsidR="0086688B" w:rsidRPr="0073389C">
        <w:t>p</w:t>
      </w:r>
      <w:r w:rsidRPr="0073389C">
        <w:t>oskytovateľ má právo</w:t>
      </w:r>
      <w:r w:rsidR="00F651CD">
        <w:t xml:space="preserve"> pre </w:t>
      </w:r>
      <w:r w:rsidR="00F651CD" w:rsidRPr="00C700A4">
        <w:t>podstatné porušenie Zmluvy o poskytnutí NFP</w:t>
      </w:r>
      <w:r w:rsidR="00F651CD" w:rsidRPr="0073389C">
        <w:t xml:space="preserve"> odstúpiť od zmluvy o NFP</w:t>
      </w:r>
      <w:r w:rsidR="00F651CD">
        <w:t>/</w:t>
      </w:r>
      <w:r w:rsidR="00F651CD" w:rsidRPr="007A4DC6">
        <w:t xml:space="preserve"> </w:t>
      </w:r>
      <w:r w:rsidR="00F651CD">
        <w:t xml:space="preserve">pre </w:t>
      </w:r>
      <w:r w:rsidR="00F651CD" w:rsidRPr="00BF2034">
        <w:t xml:space="preserve">podstatné porušenie </w:t>
      </w:r>
      <w:r w:rsidR="00F651CD" w:rsidRPr="00454404">
        <w:t>povinností Prijímateľa ukončiť projekt</w:t>
      </w:r>
      <w:r w:rsidR="00E52032">
        <w:t>.</w:t>
      </w:r>
    </w:p>
    <w:p w14:paraId="7A55CE9B" w14:textId="77777777" w:rsidR="00DE2902" w:rsidRPr="0073389C" w:rsidRDefault="00DE2902" w:rsidP="009B5B97">
      <w:pPr>
        <w:spacing w:before="120" w:after="120" w:line="288" w:lineRule="auto"/>
        <w:jc w:val="both"/>
      </w:pPr>
    </w:p>
    <w:p w14:paraId="7A55CE9C" w14:textId="470D5B53" w:rsidR="002E410E" w:rsidRPr="0073389C" w:rsidRDefault="002E410E" w:rsidP="00E907BE">
      <w:pPr>
        <w:pBdr>
          <w:top w:val="single" w:sz="4" w:space="9"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pretrvávajú dôvody pre ktoré je prijímateľ v omeškaní so začiatkom realizácie hlavných aktivít projektu a je predpoklad, že začne s realizáciou hlavných aktivít s omeškaním o viac ako 3 mesiace, </w:t>
      </w:r>
      <w:del w:id="91" w:author="Autor">
        <w:r w:rsidRPr="0073389C" w:rsidDel="00736D4F">
          <w:delText xml:space="preserve">odporúčame </w:delText>
        </w:r>
      </w:del>
      <w:ins w:id="92" w:author="Autor">
        <w:r w:rsidR="00736D4F">
          <w:t>musí</w:t>
        </w:r>
        <w:r w:rsidR="00736D4F" w:rsidRPr="0073389C">
          <w:t xml:space="preserve"> </w:t>
        </w:r>
      </w:ins>
      <w:r w:rsidRPr="0073389C">
        <w:t>prijímateľ</w:t>
      </w:r>
      <w:del w:id="93" w:author="Autor">
        <w:r w:rsidRPr="0073389C" w:rsidDel="00736D4F">
          <w:delText>ovi</w:delText>
        </w:r>
      </w:del>
      <w:r w:rsidRPr="0073389C">
        <w:t xml:space="preserve"> požiadať o zmenu začiatku realizácie hlavných aktivít Žiadosťou o zmenu zmluvy ešte pred uplynutím omeškania o menej ako 3 mesiace</w:t>
      </w:r>
      <w:ins w:id="94" w:author="Autor">
        <w:r w:rsidR="00736D4F">
          <w:t xml:space="preserve">, inak sa jedná podstatné porušenie Zmluvy o NFP s možným následkom odstúpenia od zmluvy s vrátením NFP, resp. časti NFP </w:t>
        </w:r>
      </w:ins>
      <w:del w:id="95" w:author="Autor">
        <w:r w:rsidRPr="0073389C" w:rsidDel="00736D4F">
          <w:delText>.</w:delText>
        </w:r>
      </w:del>
      <w:r w:rsidRPr="0073389C">
        <w:t xml:space="preserve"> </w:t>
      </w:r>
    </w:p>
    <w:p w14:paraId="7A55CE9D" w14:textId="77777777" w:rsidR="007B41D3" w:rsidRPr="0073389C" w:rsidRDefault="007B41D3" w:rsidP="00DE2902">
      <w:pPr>
        <w:tabs>
          <w:tab w:val="left" w:pos="0"/>
        </w:tabs>
        <w:autoSpaceDE w:val="0"/>
        <w:autoSpaceDN w:val="0"/>
        <w:adjustRightInd w:val="0"/>
        <w:spacing w:before="360" w:after="120" w:line="288" w:lineRule="auto"/>
        <w:jc w:val="both"/>
        <w:rPr>
          <w:b/>
        </w:rPr>
      </w:pPr>
      <w:r w:rsidRPr="0073389C">
        <w:rPr>
          <w:b/>
        </w:rPr>
        <w:t>Príklad:</w:t>
      </w:r>
    </w:p>
    <w:p w14:paraId="7A55CE9E" w14:textId="6D17B68D" w:rsidR="007B41D3" w:rsidRPr="0073389C" w:rsidRDefault="007B41D3" w:rsidP="009B5B97">
      <w:pPr>
        <w:tabs>
          <w:tab w:val="left" w:pos="0"/>
        </w:tabs>
        <w:autoSpaceDE w:val="0"/>
        <w:autoSpaceDN w:val="0"/>
        <w:adjustRightInd w:val="0"/>
        <w:spacing w:before="120" w:after="120" w:line="288" w:lineRule="auto"/>
        <w:jc w:val="both"/>
      </w:pPr>
      <w:r w:rsidRPr="0073389C">
        <w:t xml:space="preserve">V zmysle </w:t>
      </w:r>
      <w:r w:rsidR="00640A58" w:rsidRPr="0073389C">
        <w:t xml:space="preserve">prílohy č. 2 zmluvy o NFP </w:t>
      </w:r>
      <w:r w:rsidRPr="0073389C">
        <w:t xml:space="preserve">má prijímateľ stanovený začiatok realizácie hlavných aktivít projektu na </w:t>
      </w:r>
      <w:r w:rsidR="00640A58" w:rsidRPr="0073389C">
        <w:t>01/</w:t>
      </w:r>
      <w:r w:rsidRPr="0073389C">
        <w:t xml:space="preserve">2016. To znamená, že pokiaľ začne realizovať aktivity v čase od 1.1.2016 do 31.1.2016 je začiatok v súlade so zmluvou o NFP. </w:t>
      </w:r>
      <w:r w:rsidR="00344FDD" w:rsidRPr="0073389C">
        <w:t xml:space="preserve">Až dňom 1.2.2016 sa prijímateľ dostáva do omeškania oproti pôvodne plánovanému termínu začiatku realizácie aktivít. Z tohto vzorového prípadu vyplýva, že pokiaľ prijímateľ začne s realizáciou hlavných aktivít projektu najneskôr do 30.4.2016, ide o menej významnú zmenu projektu, ktorú je povinný bezodkladne oznámiť poskytovateľovi, ale nie je povinný podať žiadosť o zmenu zmluvy. Až dňom 1.5.2016 by sa prijímateľ dostal do omeškania so začatím realizácie hlavných aktivít projektu </w:t>
      </w:r>
      <w:r w:rsidR="00344FDD" w:rsidRPr="0073389C">
        <w:rPr>
          <w:b/>
        </w:rPr>
        <w:t>o viac ako 3 mesiace</w:t>
      </w:r>
      <w:r w:rsidR="00344FDD" w:rsidRPr="0073389C">
        <w:t xml:space="preserve"> od termínu uvedeného v prílohe č. 2 zmluvy o NFP. </w:t>
      </w:r>
      <w:r w:rsidR="002E410E" w:rsidRPr="0073389C">
        <w:t xml:space="preserve">Rovnako sa posudzuje omeškanie </w:t>
      </w:r>
      <w:r w:rsidR="00706B7C" w:rsidRPr="0073389C">
        <w:t xml:space="preserve">aj </w:t>
      </w:r>
      <w:r w:rsidR="002E410E" w:rsidRPr="0073389C">
        <w:t>hlavných aktivít projektu, ktoré neurčujú začiatok realizácie hlavn</w:t>
      </w:r>
      <w:r w:rsidR="009B5B97" w:rsidRPr="0073389C">
        <w:t xml:space="preserve">ých aktivít projektu, teda ich </w:t>
      </w:r>
      <w:r w:rsidR="002E410E" w:rsidRPr="0073389C">
        <w:t>začiatok realizácie je plánovaný na neskôr.</w:t>
      </w:r>
    </w:p>
    <w:p w14:paraId="7A55CE9F" w14:textId="77777777" w:rsidR="00640A58" w:rsidRPr="0073389C" w:rsidRDefault="00640A58" w:rsidP="009B5B97">
      <w:pPr>
        <w:tabs>
          <w:tab w:val="left" w:pos="0"/>
        </w:tabs>
        <w:autoSpaceDE w:val="0"/>
        <w:autoSpaceDN w:val="0"/>
        <w:adjustRightInd w:val="0"/>
        <w:spacing w:before="120" w:after="120" w:line="288" w:lineRule="auto"/>
        <w:jc w:val="both"/>
        <w:rPr>
          <w:sz w:val="20"/>
        </w:rPr>
      </w:pPr>
    </w:p>
    <w:p w14:paraId="7A55CEA0" w14:textId="77777777" w:rsidR="00AE5A8F" w:rsidRPr="0073389C" w:rsidRDefault="00AE5A8F" w:rsidP="009B5B97">
      <w:pPr>
        <w:pStyle w:val="Nadpis3"/>
        <w:spacing w:line="288" w:lineRule="auto"/>
        <w:ind w:left="567" w:firstLine="0"/>
        <w:rPr>
          <w:lang w:val="sk-SK"/>
        </w:rPr>
      </w:pPr>
      <w:bookmarkStart w:id="96" w:name="_Toc410907854"/>
      <w:bookmarkStart w:id="97" w:name="_Toc440372866"/>
      <w:bookmarkStart w:id="98" w:name="_Toc440636377"/>
      <w:r w:rsidRPr="0073389C">
        <w:rPr>
          <w:lang w:val="sk-SK"/>
        </w:rPr>
        <w:t>Administrácia zmenového konania</w:t>
      </w:r>
      <w:bookmarkEnd w:id="96"/>
      <w:bookmarkEnd w:id="97"/>
      <w:bookmarkEnd w:id="98"/>
    </w:p>
    <w:p w14:paraId="7A55CEA1" w14:textId="77777777" w:rsidR="00836462" w:rsidRPr="0073389C" w:rsidRDefault="00836462" w:rsidP="009B5B97">
      <w:pPr>
        <w:tabs>
          <w:tab w:val="left" w:pos="426"/>
        </w:tabs>
        <w:spacing w:before="120" w:after="120" w:line="288" w:lineRule="auto"/>
        <w:jc w:val="both"/>
      </w:pPr>
      <w:r w:rsidRPr="0073389C">
        <w:t>Zmenu zmluvných podmienok môže iniciovať:</w:t>
      </w:r>
    </w:p>
    <w:p w14:paraId="7A55CEA2" w14:textId="77777777" w:rsidR="00836462" w:rsidRPr="0073389C" w:rsidRDefault="00836462" w:rsidP="00F47300">
      <w:pPr>
        <w:pStyle w:val="Bulletslevel2"/>
        <w:spacing w:after="120" w:line="288" w:lineRule="auto"/>
        <w:ind w:left="567" w:hanging="283"/>
        <w:rPr>
          <w:rFonts w:cs="Arial"/>
          <w:b/>
          <w:szCs w:val="19"/>
          <w:lang w:val="sk-SK"/>
        </w:rPr>
      </w:pPr>
      <w:r w:rsidRPr="0073389C">
        <w:rPr>
          <w:lang w:val="sk-SK"/>
        </w:rPr>
        <w:t>prijímateľ</w:t>
      </w:r>
    </w:p>
    <w:p w14:paraId="7A55CEA3" w14:textId="77777777" w:rsidR="00836462" w:rsidRPr="0073389C" w:rsidRDefault="00DE2902" w:rsidP="00F47300">
      <w:pPr>
        <w:pStyle w:val="Bulletslevel2"/>
        <w:spacing w:after="120" w:line="288" w:lineRule="auto"/>
        <w:ind w:left="567" w:hanging="283"/>
        <w:rPr>
          <w:rFonts w:cs="Arial"/>
          <w:b/>
          <w:szCs w:val="19"/>
          <w:lang w:val="sk-SK"/>
        </w:rPr>
      </w:pPr>
      <w:r w:rsidRPr="0073389C">
        <w:rPr>
          <w:lang w:val="sk-SK"/>
        </w:rPr>
        <w:t>poskytovateľ</w:t>
      </w:r>
    </w:p>
    <w:p w14:paraId="7A55CEA4" w14:textId="77777777" w:rsidR="00AE5A8F" w:rsidRPr="0073389C" w:rsidRDefault="00AE5A8F" w:rsidP="009B5B97">
      <w:pPr>
        <w:tabs>
          <w:tab w:val="left" w:pos="426"/>
        </w:tabs>
        <w:spacing w:before="120" w:after="120" w:line="288" w:lineRule="auto"/>
        <w:jc w:val="both"/>
        <w:rPr>
          <w:b/>
        </w:rPr>
      </w:pPr>
      <w:r w:rsidRPr="0073389C">
        <w:rPr>
          <w:b/>
        </w:rPr>
        <w:t>Zmena zmluvných podmienok na podnet prijímateľa</w:t>
      </w:r>
    </w:p>
    <w:p w14:paraId="7A55CEA5" w14:textId="38C8FD43" w:rsidR="00AE5A8F" w:rsidRPr="0073389C" w:rsidRDefault="00AE5A8F" w:rsidP="009B5B97">
      <w:pPr>
        <w:autoSpaceDE w:val="0"/>
        <w:autoSpaceDN w:val="0"/>
        <w:adjustRightInd w:val="0"/>
        <w:spacing w:before="120" w:after="120" w:line="288" w:lineRule="auto"/>
        <w:jc w:val="both"/>
      </w:pPr>
      <w:r w:rsidRPr="0073389C">
        <w:lastRenderedPageBreak/>
        <w:t>V prípade návrhu zmeny údajov</w:t>
      </w:r>
      <w:r w:rsidR="0016783A" w:rsidRPr="0073389C">
        <w:t xml:space="preserve">, prípadne zmluvných podmienok </w:t>
      </w:r>
      <w:r w:rsidRPr="0073389C">
        <w:t xml:space="preserve">v </w:t>
      </w:r>
      <w:r w:rsidR="00E55ACE" w:rsidRPr="0073389C">
        <w:t>z</w:t>
      </w:r>
      <w:r w:rsidR="001D70A3" w:rsidRPr="0073389C">
        <w:t>mluve o NFP</w:t>
      </w:r>
      <w:r w:rsidR="00F94549" w:rsidRPr="0073389C">
        <w:t xml:space="preserve"> </w:t>
      </w:r>
      <w:r w:rsidRPr="0073389C">
        <w:t>na základe požiadavky prijímateľa, je prijímateľ povinný, v závislosti od charakteru žiadosti o zmenu</w:t>
      </w:r>
      <w:r w:rsidR="00A9661F">
        <w:t>,</w:t>
      </w:r>
      <w:r w:rsidRPr="0073389C">
        <w:t xml:space="preserve"> používať príslušný formulár</w:t>
      </w:r>
      <w:r w:rsidR="00D50945" w:rsidRPr="0073389C">
        <w:t xml:space="preserve"> </w:t>
      </w:r>
      <w:r w:rsidR="00B2452D" w:rsidRPr="0073389C">
        <w:t>(príloha č. 1</w:t>
      </w:r>
      <w:r w:rsidR="00B2452D">
        <w:t>7</w:t>
      </w:r>
      <w:r w:rsidR="00943DD7">
        <w:t xml:space="preserve"> - </w:t>
      </w:r>
      <w:r w:rsidR="00943DD7" w:rsidRPr="0073389C">
        <w:t>Žiadosť o zmenu zmluvy o</w:t>
      </w:r>
      <w:r w:rsidR="00943DD7">
        <w:t> </w:t>
      </w:r>
      <w:r w:rsidR="00943DD7" w:rsidRPr="0073389C">
        <w:t>NFP</w:t>
      </w:r>
      <w:r w:rsidR="00943DD7">
        <w:t>/resp. o zmenu práv a povinností</w:t>
      </w:r>
      <w:r w:rsidR="00B2452D" w:rsidRPr="0073389C">
        <w:t>).</w:t>
      </w:r>
      <w:r w:rsidR="00943DD7">
        <w:t xml:space="preserve">  </w:t>
      </w:r>
    </w:p>
    <w:p w14:paraId="7A55CEA6" w14:textId="77777777" w:rsidR="00AE5A8F" w:rsidRPr="0073389C" w:rsidRDefault="00AE5A8F" w:rsidP="009B5B97">
      <w:pPr>
        <w:autoSpaceDE w:val="0"/>
        <w:autoSpaceDN w:val="0"/>
        <w:adjustRightInd w:val="0"/>
        <w:spacing w:before="120" w:after="120" w:line="288" w:lineRule="auto"/>
        <w:jc w:val="both"/>
      </w:pPr>
      <w:r w:rsidRPr="0073389C">
        <w:t>Vyplnené tlačivo žiadosti o zmenu (podpísané štatutárnym orgánom prijímateľa, resp. splnomocneným zástupcom, ak relevantné označené pečiatkou prijímateľa) vrátane všetkých dokladov súvisiacich s navrhovanou zmenou, doručené prostredníctvom podateľne</w:t>
      </w:r>
      <w:r w:rsidR="00332C62" w:rsidRPr="0073389C">
        <w:t>,</w:t>
      </w:r>
      <w:r w:rsidRPr="0073389C">
        <w:t xml:space="preserve"> podlieha administrácii zmenového konania.</w:t>
      </w:r>
    </w:p>
    <w:p w14:paraId="7A55CEA7" w14:textId="77777777" w:rsidR="00332C62" w:rsidRPr="0073389C" w:rsidRDefault="00332C62" w:rsidP="009B5B97">
      <w:pPr>
        <w:autoSpaceDE w:val="0"/>
        <w:autoSpaceDN w:val="0"/>
        <w:adjustRightInd w:val="0"/>
        <w:spacing w:before="120" w:after="120" w:line="288" w:lineRule="auto"/>
        <w:jc w:val="both"/>
      </w:pPr>
      <w:r w:rsidRPr="0073389C">
        <w:t>Žiadosť o zmenu zmluvy musí obsahovať:</w:t>
      </w:r>
    </w:p>
    <w:p w14:paraId="7A55CEA8" w14:textId="77777777" w:rsidR="00332C62" w:rsidRPr="0073389C" w:rsidRDefault="00332C62" w:rsidP="00F47300">
      <w:pPr>
        <w:pStyle w:val="Bulletslevel2"/>
        <w:spacing w:after="120" w:line="288" w:lineRule="auto"/>
        <w:ind w:left="567" w:hanging="283"/>
        <w:rPr>
          <w:lang w:val="sk-SK"/>
        </w:rPr>
      </w:pPr>
      <w:r w:rsidRPr="0073389C">
        <w:rPr>
          <w:lang w:val="sk-SK"/>
        </w:rPr>
        <w:t>identifikáciu projektu;</w:t>
      </w:r>
    </w:p>
    <w:p w14:paraId="7A55CEA9" w14:textId="77777777" w:rsidR="00332C62" w:rsidRPr="0073389C" w:rsidRDefault="00332C62" w:rsidP="00F47300">
      <w:pPr>
        <w:pStyle w:val="Bulletslevel2"/>
        <w:spacing w:after="120" w:line="288" w:lineRule="auto"/>
        <w:ind w:left="567" w:hanging="283"/>
        <w:rPr>
          <w:lang w:val="sk-SK"/>
        </w:rPr>
      </w:pPr>
      <w:r w:rsidRPr="0073389C">
        <w:rPr>
          <w:lang w:val="sk-SK"/>
        </w:rPr>
        <w:t>pôvodné a navrhované znenie predmetu zmeny;</w:t>
      </w:r>
    </w:p>
    <w:p w14:paraId="7A55CEAA" w14:textId="77777777" w:rsidR="00332C62" w:rsidRPr="0073389C" w:rsidRDefault="00332C62" w:rsidP="00F47300">
      <w:pPr>
        <w:pStyle w:val="Bulletslevel2"/>
        <w:spacing w:after="120" w:line="288" w:lineRule="auto"/>
        <w:ind w:left="567" w:hanging="283"/>
        <w:rPr>
          <w:lang w:val="sk-SK"/>
        </w:rPr>
      </w:pPr>
      <w:r w:rsidRPr="0073389C">
        <w:rPr>
          <w:lang w:val="sk-SK"/>
        </w:rPr>
        <w:t>podrobné zdôvodnenie navrhovanej zmeny;</w:t>
      </w:r>
    </w:p>
    <w:p w14:paraId="7A55CEAB" w14:textId="77777777" w:rsidR="00332C62" w:rsidRPr="0073389C" w:rsidRDefault="00332C62" w:rsidP="00F47300">
      <w:pPr>
        <w:pStyle w:val="Bulletslevel2"/>
        <w:spacing w:after="120" w:line="288" w:lineRule="auto"/>
        <w:ind w:left="567" w:hanging="283"/>
        <w:rPr>
          <w:lang w:val="sk-SK"/>
        </w:rPr>
      </w:pPr>
      <w:r w:rsidRPr="0073389C">
        <w:rPr>
          <w:lang w:val="sk-SK"/>
        </w:rPr>
        <w:t>dopad zmeny na dosiahnutie stanovených cieľov a monitorovacích ukazovateľov;</w:t>
      </w:r>
    </w:p>
    <w:p w14:paraId="7A55CEAC" w14:textId="77777777" w:rsidR="00332C62" w:rsidRPr="0073389C" w:rsidRDefault="00332C62" w:rsidP="00F47300">
      <w:pPr>
        <w:pStyle w:val="Bulletslevel2"/>
        <w:spacing w:after="120" w:line="288" w:lineRule="auto"/>
        <w:ind w:left="567" w:hanging="283"/>
        <w:rPr>
          <w:lang w:val="sk-SK"/>
        </w:rPr>
      </w:pPr>
      <w:r w:rsidRPr="0073389C">
        <w:rPr>
          <w:lang w:val="sk-SK"/>
        </w:rPr>
        <w:t>finančný dopad zmeny;</w:t>
      </w:r>
    </w:p>
    <w:p w14:paraId="7A55CEAD" w14:textId="6E1178FE" w:rsidR="00332C62" w:rsidRPr="0073389C" w:rsidRDefault="00332C62" w:rsidP="00F47300">
      <w:pPr>
        <w:pStyle w:val="Bulletslevel2"/>
        <w:spacing w:after="120" w:line="288" w:lineRule="auto"/>
        <w:ind w:left="567" w:hanging="283"/>
        <w:rPr>
          <w:lang w:val="sk-SK"/>
        </w:rPr>
      </w:pPr>
      <w:r w:rsidRPr="0073389C">
        <w:rPr>
          <w:lang w:val="sk-SK"/>
        </w:rPr>
        <w:t>upravené prílohy zmluvy o NFP, ktorých sa žiadaná zmena týka</w:t>
      </w:r>
      <w:r w:rsidR="00943DD7">
        <w:rPr>
          <w:lang w:val="sk-SK"/>
        </w:rPr>
        <w:t xml:space="preserve"> (ak relevantné)</w:t>
      </w:r>
      <w:r w:rsidRPr="0073389C">
        <w:rPr>
          <w:lang w:val="sk-SK"/>
        </w:rPr>
        <w:t>.</w:t>
      </w:r>
    </w:p>
    <w:p w14:paraId="7A55CEAE" w14:textId="769C7B40" w:rsidR="00AE5A8F" w:rsidRPr="0073389C" w:rsidRDefault="00AE5A8F" w:rsidP="009B5B97">
      <w:pPr>
        <w:spacing w:before="120" w:after="120" w:line="288" w:lineRule="auto"/>
        <w:jc w:val="both"/>
      </w:pPr>
      <w:r w:rsidRPr="0073389C">
        <w:t xml:space="preserve">Príslušný </w:t>
      </w:r>
      <w:r w:rsidR="009F79A0" w:rsidRPr="0073389C">
        <w:t xml:space="preserve">projektový </w:t>
      </w:r>
      <w:r w:rsidRPr="0073389C">
        <w:t xml:space="preserve">manažér poskytovateľa </w:t>
      </w:r>
      <w:r w:rsidR="00023A70" w:rsidRPr="0073389C">
        <w:t>bez zbytočného odkladu</w:t>
      </w:r>
      <w:r w:rsidRPr="0073389C">
        <w:t xml:space="preserve"> posúdi predložený návrh z hľadiska formálnej správnosti, a to najmä či je správne uvedený názov projektu, názov prijímateľa, sídlo, IČO, pôvodné znenie textu a navrhované znenie textu, detailné odôvodnenie navrhovanej zmeny, charakter zmeny a pod. </w:t>
      </w:r>
      <w:r w:rsidR="00943DD7" w:rsidRPr="003E46C4">
        <w:rPr>
          <w:rFonts w:cs="Arial"/>
          <w:szCs w:val="19"/>
        </w:rPr>
        <w:t xml:space="preserve">V prípade identifikácie neúplnosti predložených dokumentov, prípadne vzniku pochybností o úplnosti, resp. pravdivosti/právoplatnosti predložených dokumentov, vyzve </w:t>
      </w:r>
      <w:r w:rsidR="00943DD7">
        <w:rPr>
          <w:rFonts w:cs="Arial"/>
          <w:szCs w:val="19"/>
        </w:rPr>
        <w:t>PM OIP</w:t>
      </w:r>
      <w:r w:rsidR="00943DD7" w:rsidRPr="003E46C4">
        <w:rPr>
          <w:rFonts w:cs="Arial"/>
          <w:szCs w:val="19"/>
        </w:rPr>
        <w:t xml:space="preserve"> prijímateľa </w:t>
      </w:r>
      <w:r w:rsidR="00943DD7" w:rsidRPr="001C44C7">
        <w:rPr>
          <w:rFonts w:cs="Arial"/>
          <w:szCs w:val="19"/>
        </w:rPr>
        <w:t>(písomnou alebo</w:t>
      </w:r>
      <w:r w:rsidR="00943DD7">
        <w:rPr>
          <w:rFonts w:cs="Arial"/>
          <w:szCs w:val="19"/>
        </w:rPr>
        <w:t xml:space="preserve"> </w:t>
      </w:r>
      <w:r w:rsidR="00943DD7" w:rsidRPr="001C44C7">
        <w:rPr>
          <w:rFonts w:cs="Arial"/>
          <w:szCs w:val="19"/>
        </w:rPr>
        <w:t>elektronickou formou)</w:t>
      </w:r>
      <w:r w:rsidR="00943DD7" w:rsidRPr="003E46C4">
        <w:rPr>
          <w:rFonts w:cs="Arial"/>
          <w:szCs w:val="19"/>
        </w:rPr>
        <w:t xml:space="preserve"> na doplnenie žiadosti o zmenu</w:t>
      </w:r>
      <w:r w:rsidR="00943DD7" w:rsidRPr="006F55A5">
        <w:rPr>
          <w:rFonts w:cs="Arial"/>
          <w:szCs w:val="19"/>
        </w:rPr>
        <w:t xml:space="preserve"> </w:t>
      </w:r>
      <w:r w:rsidR="00943DD7" w:rsidRPr="001C44C7">
        <w:rPr>
          <w:rFonts w:cs="Arial"/>
          <w:szCs w:val="19"/>
        </w:rPr>
        <w:t>v</w:t>
      </w:r>
      <w:r w:rsidR="00943DD7">
        <w:rPr>
          <w:rFonts w:cs="Arial"/>
          <w:szCs w:val="19"/>
        </w:rPr>
        <w:t> </w:t>
      </w:r>
      <w:r w:rsidR="00943DD7" w:rsidRPr="001C44C7">
        <w:rPr>
          <w:rFonts w:cs="Arial"/>
          <w:szCs w:val="19"/>
        </w:rPr>
        <w:t>primeran</w:t>
      </w:r>
      <w:r w:rsidR="00943DD7">
        <w:rPr>
          <w:rFonts w:cs="Arial"/>
          <w:szCs w:val="19"/>
        </w:rPr>
        <w:t xml:space="preserve">ej lehote nie kratšej ako 5 pracovných dní </w:t>
      </w:r>
      <w:r w:rsidRPr="0073389C">
        <w:t>.</w:t>
      </w:r>
    </w:p>
    <w:p w14:paraId="7A55CEAF" w14:textId="6C313AB0" w:rsidR="00023A70" w:rsidRPr="0073389C" w:rsidRDefault="00023A70" w:rsidP="009B5B97">
      <w:pPr>
        <w:spacing w:before="120" w:after="120" w:line="288" w:lineRule="auto"/>
        <w:jc w:val="both"/>
      </w:pPr>
      <w:r w:rsidRPr="0073389C">
        <w:t xml:space="preserve">Posúdenie </w:t>
      </w:r>
      <w:r w:rsidR="00E55ACE" w:rsidRPr="0073389C">
        <w:t xml:space="preserve">žiadosti </w:t>
      </w:r>
      <w:r w:rsidRPr="0073389C">
        <w:t xml:space="preserve">o zmenu vykonáva poskytovateľ ex – ante, t. j. posúdenie návrhu zmeny predchádza úkonom prijímateľa viažucim sa na predmetnú zmenu projektu. Poskytovateľ nie je povinný začať zmenové konanie v prípade, ak je </w:t>
      </w:r>
      <w:r w:rsidR="00E55ACE" w:rsidRPr="0073389C">
        <w:t xml:space="preserve">žiadosť </w:t>
      </w:r>
      <w:r w:rsidRPr="0073389C">
        <w:t>o zmenu doručená v rozpore s po</w:t>
      </w:r>
      <w:r w:rsidR="00CB1C8A" w:rsidRPr="0073389C">
        <w:t>ž</w:t>
      </w:r>
      <w:r w:rsidRPr="0073389C">
        <w:t>iadavkou bezodkladného informovania.</w:t>
      </w:r>
      <w:r w:rsidR="00A9697E">
        <w:t xml:space="preserve"> </w:t>
      </w:r>
    </w:p>
    <w:p w14:paraId="7A55CEB0" w14:textId="77777777" w:rsidR="00AE5A8F" w:rsidRPr="0073389C" w:rsidRDefault="00AE5A8F" w:rsidP="009B5B97">
      <w:pPr>
        <w:spacing w:before="120" w:after="120" w:line="288" w:lineRule="auto"/>
        <w:jc w:val="both"/>
      </w:pPr>
      <w:r w:rsidRPr="0073389C">
        <w:t xml:space="preserve">V prípade, že prijímateľ neodstráni nedostatky/nedoplní údaje/dokumenty v stanovenej lehote, poskytovateľ návrh na zmenu projektu zamietne listom, v ktorom zároveň upozorní prijímateľa, že zamietnutie návrhu na zmenu projektu z dôvodu nesplnenia kritérií formálnej správnosti nemá vplyv na právo prijímateľa opätovne predložiť upravený resp. doplnený návrh na zmenu. </w:t>
      </w:r>
    </w:p>
    <w:p w14:paraId="7A55CEB1" w14:textId="77777777" w:rsidR="00AE5A8F" w:rsidRPr="0073389C" w:rsidRDefault="002A19B4" w:rsidP="009B5B97">
      <w:pPr>
        <w:spacing w:before="120" w:after="120" w:line="288" w:lineRule="auto"/>
        <w:jc w:val="both"/>
      </w:pPr>
      <w:r w:rsidRPr="0073389C">
        <w:t>Projektový manažér</w:t>
      </w:r>
      <w:r w:rsidR="00AE5A8F" w:rsidRPr="0073389C">
        <w:t xml:space="preserve"> každú žiadosť o zmenu posúdi bez ohľadu na zdroj iniciatívy, pri dodržaní súladu navrhovaných zmien s nasledovnými aspektmi:</w:t>
      </w:r>
    </w:p>
    <w:p w14:paraId="7A55CEB2"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špecifikácie a charakteru projektu;</w:t>
      </w:r>
    </w:p>
    <w:p w14:paraId="7A55CEB3" w14:textId="06A05FC1"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podmienky výzvy/vyzvania;</w:t>
      </w:r>
    </w:p>
    <w:p w14:paraId="7A55CEB4"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s ohľadom na všetky vykonané zmeny v projekte podľa doposiaľ platnej a účinnej zmluvy/rozhodnutia, vrátane oznámení o jej zmenených článkoch z dôvodu zmien v niektorom zo záväzných dokumentov tvoriacich súčasť uzatvorenej zmluvy/rozhodnutia;</w:t>
      </w:r>
    </w:p>
    <w:p w14:paraId="7A55CEB5" w14:textId="700AD1BB"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zásad hospodárnosti, účelnosti</w:t>
      </w:r>
      <w:r w:rsidR="00713FBA">
        <w:t>, účinnosti</w:t>
      </w:r>
      <w:r w:rsidRPr="0073389C">
        <w:t xml:space="preserve"> a efektívnosti prostriedkov projektu;</w:t>
      </w:r>
    </w:p>
    <w:p w14:paraId="7A55CEB6"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povinnosťou posúdiť navrhované zmeny najmä vo vzťahu k skutočnostiam (najmä k cieľom projektu), ktoré boli predmetom </w:t>
      </w:r>
      <w:r w:rsidR="00DB1F65" w:rsidRPr="0073389C">
        <w:t xml:space="preserve">odborného hodnotenia a výberu </w:t>
      </w:r>
      <w:r w:rsidRPr="0073389C">
        <w:t>(aby do projektu nebola zapracovaná zmena, ktorá v tejto fáze bola zamietnutá), vrátane návrhu na zmenu hodnôt zadefinovaných merateľných ukazovateľov projektu;</w:t>
      </w:r>
    </w:p>
    <w:p w14:paraId="7A55CEB7"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pravidiel verejného obstarávania stanovených v legislatíve SR a EÚ;</w:t>
      </w:r>
    </w:p>
    <w:p w14:paraId="7A55CEB8"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zabezpečiť, aby žiadna z prijatých zmien nemala dopad na ďalšie povinnosti vyplývajúce poskytovateľovi zo SR EŠIF, resp. povinností, ktoré vyplývajú pre poskytovateľa z iných záväzných dokumentov.</w:t>
      </w:r>
    </w:p>
    <w:p w14:paraId="0E3D3D5D" w14:textId="77777777" w:rsidR="00AD5432" w:rsidRDefault="00AE5A8F" w:rsidP="00AD5432">
      <w:pPr>
        <w:autoSpaceDE w:val="0"/>
        <w:autoSpaceDN w:val="0"/>
        <w:adjustRightInd w:val="0"/>
        <w:spacing w:before="120" w:line="288" w:lineRule="auto"/>
        <w:jc w:val="both"/>
        <w:rPr>
          <w:rFonts w:cs="Arial"/>
          <w:szCs w:val="19"/>
        </w:rPr>
      </w:pPr>
      <w:r w:rsidRPr="0073389C">
        <w:lastRenderedPageBreak/>
        <w:t xml:space="preserve">Pri posudzovaní žiadosti o zmenu poskytovateľ taktiež posudzuje, či v tom čase nie je </w:t>
      </w:r>
      <w:r w:rsidR="0082781E" w:rsidRPr="0073389C">
        <w:t>poskytovateľovi</w:t>
      </w:r>
      <w:r w:rsidR="006D6176" w:rsidRPr="0073389C">
        <w:t xml:space="preserve"> </w:t>
      </w:r>
      <w:r w:rsidRPr="0073389C">
        <w:t>predložená žiadosť o platbu/zúčtovanie zálohovej platby obsahujúca výdavky, ktoré by mohli v prípade schválenia dodatku/akceptačného stanoviska nadobudnúť charakter neoprávneného výdavku.</w:t>
      </w:r>
      <w:r w:rsidR="00AD5432" w:rsidRPr="00AD5432">
        <w:rPr>
          <w:rFonts w:cs="Arial"/>
          <w:szCs w:val="19"/>
        </w:rPr>
        <w:t xml:space="preserve"> </w:t>
      </w:r>
    </w:p>
    <w:p w14:paraId="6751F1B1" w14:textId="68BA49E8" w:rsidR="00AD5432" w:rsidRDefault="00AD5432" w:rsidP="00AD5432">
      <w:pPr>
        <w:autoSpaceDE w:val="0"/>
        <w:autoSpaceDN w:val="0"/>
        <w:adjustRightInd w:val="0"/>
        <w:spacing w:before="120" w:line="288" w:lineRule="auto"/>
        <w:jc w:val="both"/>
        <w:rPr>
          <w:rFonts w:cs="Arial"/>
          <w:szCs w:val="19"/>
        </w:rPr>
      </w:pPr>
      <w:r>
        <w:rPr>
          <w:rFonts w:cs="Arial"/>
          <w:szCs w:val="19"/>
        </w:rPr>
        <w:t>Po ukončení procedúry posudzovania žiadosti o</w:t>
      </w:r>
      <w:r w:rsidR="00C2640A">
        <w:rPr>
          <w:rFonts w:cs="Arial"/>
          <w:szCs w:val="19"/>
        </w:rPr>
        <w:t> </w:t>
      </w:r>
      <w:r>
        <w:rPr>
          <w:rFonts w:cs="Arial"/>
          <w:szCs w:val="19"/>
        </w:rPr>
        <w:t>zmenu</w:t>
      </w:r>
      <w:r w:rsidR="00C2640A">
        <w:rPr>
          <w:rFonts w:cs="Arial"/>
          <w:szCs w:val="19"/>
        </w:rPr>
        <w:t>,</w:t>
      </w:r>
      <w:r>
        <w:rPr>
          <w:rFonts w:cs="Arial"/>
          <w:szCs w:val="19"/>
        </w:rPr>
        <w:t xml:space="preserve"> oznámi projektový manažér </w:t>
      </w:r>
      <w:r w:rsidRPr="001C44C7">
        <w:rPr>
          <w:rFonts w:cs="Arial"/>
          <w:szCs w:val="19"/>
        </w:rPr>
        <w:t xml:space="preserve"> </w:t>
      </w:r>
      <w:r>
        <w:rPr>
          <w:rFonts w:cs="Arial"/>
          <w:szCs w:val="19"/>
        </w:rPr>
        <w:t xml:space="preserve">telefonicky/ e-mailom  </w:t>
      </w:r>
      <w:r w:rsidRPr="001C44C7">
        <w:rPr>
          <w:rFonts w:cs="Arial"/>
          <w:szCs w:val="19"/>
        </w:rPr>
        <w:t xml:space="preserve">prijímateľovi </w:t>
      </w:r>
      <w:r>
        <w:rPr>
          <w:rFonts w:cs="Arial"/>
          <w:szCs w:val="19"/>
        </w:rPr>
        <w:t>schválenie/neschválenie</w:t>
      </w:r>
      <w:r w:rsidRPr="001C44C7">
        <w:rPr>
          <w:rFonts w:cs="Arial"/>
          <w:szCs w:val="19"/>
        </w:rPr>
        <w:t xml:space="preserve"> navrhnutých zmien</w:t>
      </w:r>
      <w:r>
        <w:rPr>
          <w:rFonts w:cs="Arial"/>
          <w:szCs w:val="19"/>
        </w:rPr>
        <w:t>.</w:t>
      </w:r>
      <w:r w:rsidRPr="001C44C7">
        <w:rPr>
          <w:rFonts w:cs="Arial"/>
          <w:szCs w:val="19"/>
        </w:rPr>
        <w:t xml:space="preserve"> </w:t>
      </w:r>
      <w:r>
        <w:rPr>
          <w:rFonts w:cs="Arial"/>
          <w:szCs w:val="19"/>
        </w:rPr>
        <w:t xml:space="preserve">Písomné potvrdenie uvedenej skutočnosti </w:t>
      </w:r>
      <w:r w:rsidR="00C2640A">
        <w:rPr>
          <w:rFonts w:cs="Arial"/>
          <w:szCs w:val="19"/>
        </w:rPr>
        <w:t xml:space="preserve"> prijímateľovi </w:t>
      </w:r>
      <w:r>
        <w:rPr>
          <w:rFonts w:cs="Arial"/>
          <w:szCs w:val="19"/>
        </w:rPr>
        <w:t xml:space="preserve">nasleduje listom obvykle do 14 pracovných dní. V prípade vypracovania dodatku k zmluve sa oznámenie o schválení zmeny zasiela listom najneskôr spolu s návrhom na uzavretie dodatku k zmluve/ v prípade vykonania aktualizácie príloh rozhodnutia o schválení ŽoNFP sa oznámenie o schválení zmeny zasiela listom najneskôr spolu s aktualizovanými prílohami rozhodnutia. </w:t>
      </w:r>
    </w:p>
    <w:p w14:paraId="7A55CEB9" w14:textId="77777777" w:rsidR="00AE5A8F" w:rsidRPr="0073389C" w:rsidRDefault="00AE5A8F" w:rsidP="009B5B97">
      <w:pPr>
        <w:autoSpaceDE w:val="0"/>
        <w:autoSpaceDN w:val="0"/>
        <w:adjustRightInd w:val="0"/>
        <w:spacing w:before="120" w:after="120" w:line="288" w:lineRule="auto"/>
        <w:jc w:val="both"/>
      </w:pPr>
    </w:p>
    <w:p w14:paraId="7A55CEBA" w14:textId="1EA878FC" w:rsidR="00AE5A8F" w:rsidRPr="0073389C" w:rsidRDefault="00AE5A8F" w:rsidP="009B5B97">
      <w:pPr>
        <w:autoSpaceDE w:val="0"/>
        <w:autoSpaceDN w:val="0"/>
        <w:adjustRightInd w:val="0"/>
        <w:spacing w:before="120" w:after="120" w:line="288" w:lineRule="auto"/>
        <w:jc w:val="both"/>
      </w:pPr>
      <w:r w:rsidRPr="0073389C">
        <w:t xml:space="preserve">V prípade, že žiadosť o povolenie vykonania zmeny má za následok zmenu zmluvných podmienok, poskytovateľ vypracuje súčasne písomný a očíslovaný </w:t>
      </w:r>
      <w:r w:rsidR="001837F9" w:rsidRPr="0073389C">
        <w:t>návrh dodatku</w:t>
      </w:r>
      <w:r w:rsidRPr="0073389C">
        <w:t xml:space="preserve"> k</w:t>
      </w:r>
      <w:r w:rsidR="00AD5432">
        <w:t> </w:t>
      </w:r>
      <w:r w:rsidRPr="0073389C">
        <w:t>zmluve</w:t>
      </w:r>
      <w:r w:rsidR="00AD5432">
        <w:t>.</w:t>
      </w:r>
      <w:r w:rsidRPr="0073389C">
        <w:t xml:space="preserve"> </w:t>
      </w:r>
    </w:p>
    <w:p w14:paraId="7A55CEBB" w14:textId="24424DE1" w:rsidR="004E3753" w:rsidRDefault="00D11C1D" w:rsidP="009B5B97">
      <w:pPr>
        <w:autoSpaceDE w:val="0"/>
        <w:autoSpaceDN w:val="0"/>
        <w:adjustRightInd w:val="0"/>
        <w:spacing w:before="120" w:after="120" w:line="288" w:lineRule="auto"/>
        <w:jc w:val="both"/>
      </w:pPr>
      <w:bookmarkStart w:id="99" w:name="_Toc410031665"/>
      <w:bookmarkStart w:id="100" w:name="_Toc410907855"/>
      <w:r w:rsidRPr="0073389C">
        <w:t xml:space="preserve">Tri originálne vyhotovenia návrhu dodatku sú po podpise štatutárnym orgánom RO, resp. jeho zástupcom zaslané prijímateľovi na oboznámenie sa s ich obsahom a následné podpísanie. Prijímateľ podpíše všetky 3 rovnopisy a následne 2 podpísané vyhotovenia dodatku doručí listom späť na RO. Deň nasledujúci po dni zverejnenia dodatku poskytovateľom v </w:t>
      </w:r>
      <w:r w:rsidR="00A672FF">
        <w:t>CRZ</w:t>
      </w:r>
      <w:r w:rsidRPr="0073389C">
        <w:t xml:space="preserve"> je dňom nadobudnutia účinnosti dodatku.</w:t>
      </w:r>
    </w:p>
    <w:p w14:paraId="067414FA" w14:textId="7398038E" w:rsidR="00E7204E" w:rsidRPr="0073389C" w:rsidRDefault="00E7204E" w:rsidP="00E7204E">
      <w:pPr>
        <w:autoSpaceDE w:val="0"/>
        <w:autoSpaceDN w:val="0"/>
        <w:adjustRightInd w:val="0"/>
        <w:spacing w:before="120" w:after="120" w:line="288" w:lineRule="auto"/>
        <w:jc w:val="both"/>
      </w:pPr>
      <w:r>
        <w:t xml:space="preserve">Ak podáva prijímateľ  žiadosť o zmenu zmluvy pre projekt, ktorý sa realizuje v spolupráci s partnerom a </w:t>
      </w:r>
      <w:r w:rsidR="00AA5FCB">
        <w:t>identifikuje</w:t>
      </w:r>
      <w:r>
        <w:t xml:space="preserve"> vplyv na uzavretú zmluvu o partnerstve, je </w:t>
      </w:r>
      <w:r w:rsidR="008F0AB5">
        <w:t>p</w:t>
      </w:r>
      <w:r>
        <w:t>rijímateľ povinný pred zaslaním žiadosti o zmenu</w:t>
      </w:r>
      <w:r w:rsidR="008F0AB5">
        <w:t xml:space="preserve"> na RO pre OP EVS túto zmenu s p</w:t>
      </w:r>
      <w:r>
        <w:t xml:space="preserve">artnerom prerokovať a získať od neho stanovisko (odporúčame minimálne </w:t>
      </w:r>
      <w:r w:rsidR="00410C6B">
        <w:t>e-</w:t>
      </w:r>
      <w:r>
        <w:t>m</w:t>
      </w:r>
      <w:r w:rsidR="00410C6B">
        <w:t>ai</w:t>
      </w:r>
      <w:r>
        <w:t>lovú komunikáciu)</w:t>
      </w:r>
      <w:r w:rsidR="008F0AB5">
        <w:t>. Prijímateľ</w:t>
      </w:r>
      <w:r>
        <w:t xml:space="preserve"> do žiadosti o zmenu </w:t>
      </w:r>
      <w:r w:rsidR="008F0AB5">
        <w:t xml:space="preserve">uvedie </w:t>
      </w:r>
      <w:r>
        <w:t>stan</w:t>
      </w:r>
      <w:r w:rsidR="008F0AB5">
        <w:t>ovisko p</w:t>
      </w:r>
      <w:r>
        <w:t>artnera formou čestného vyhlásenia. RO pre OP EVS si vyhradzuje právo požiadať</w:t>
      </w:r>
      <w:r w:rsidR="008F0AB5">
        <w:t xml:space="preserve"> prijímateľa</w:t>
      </w:r>
      <w:r>
        <w:t xml:space="preserve"> </w:t>
      </w:r>
      <w:r w:rsidR="008F0AB5">
        <w:t>o </w:t>
      </w:r>
      <w:r>
        <w:t>dokumentáciu</w:t>
      </w:r>
      <w:r w:rsidR="008F0AB5">
        <w:t xml:space="preserve"> potvrdzujúcu stanovisko</w:t>
      </w:r>
      <w:r>
        <w:t xml:space="preserve"> </w:t>
      </w:r>
      <w:r w:rsidR="008F0AB5">
        <w:t>p</w:t>
      </w:r>
      <w:r>
        <w:t>artnera k žiadanej zmene</w:t>
      </w:r>
      <w:r w:rsidR="008F0AB5">
        <w:t xml:space="preserve"> alebo v tejto veci osloviť priamo partnera.</w:t>
      </w:r>
      <w:r w:rsidR="008A0CE1">
        <w:t xml:space="preserve"> </w:t>
      </w:r>
      <w:r>
        <w:t>V prípadoch významn</w:t>
      </w:r>
      <w:r w:rsidR="00892386">
        <w:t>ejších</w:t>
      </w:r>
      <w:r>
        <w:t xml:space="preserve"> zmien</w:t>
      </w:r>
      <w:r w:rsidR="008F0AB5">
        <w:t xml:space="preserve"> s </w:t>
      </w:r>
      <w:r w:rsidR="00892386">
        <w:t xml:space="preserve">veľkým </w:t>
      </w:r>
      <w:r w:rsidR="008F0AB5">
        <w:t>dopadom na</w:t>
      </w:r>
      <w:r w:rsidR="008A0CE1">
        <w:t xml:space="preserve"> spôsob</w:t>
      </w:r>
      <w:r w:rsidR="008F0AB5">
        <w:t xml:space="preserve"> realizáci</w:t>
      </w:r>
      <w:r w:rsidR="008A0CE1">
        <w:t>e</w:t>
      </w:r>
      <w:r w:rsidR="008F0AB5">
        <w:t xml:space="preserve"> projektu</w:t>
      </w:r>
      <w:r>
        <w:t xml:space="preserve">, môže </w:t>
      </w:r>
      <w:r w:rsidR="008F0AB5">
        <w:t>RO pre OP EVS</w:t>
      </w:r>
      <w:r>
        <w:t xml:space="preserve"> podmieniť uzavretie dodatku k Zmluve o NFP predložením </w:t>
      </w:r>
      <w:r w:rsidR="00270716">
        <w:t xml:space="preserve">návrhu </w:t>
      </w:r>
      <w:r>
        <w:t xml:space="preserve">súladného dodatku </w:t>
      </w:r>
      <w:r w:rsidR="00270716">
        <w:t>p</w:t>
      </w:r>
      <w:r>
        <w:t>rijímateľa s</w:t>
      </w:r>
      <w:r w:rsidR="00270716">
        <w:t> p</w:t>
      </w:r>
      <w:r>
        <w:t>artnerom</w:t>
      </w:r>
      <w:r w:rsidR="00270716">
        <w:t xml:space="preserve"> podpísan</w:t>
      </w:r>
      <w:r w:rsidR="00A37465">
        <w:t>ého</w:t>
      </w:r>
      <w:r w:rsidR="00270716">
        <w:t xml:space="preserve"> zo strany partnera</w:t>
      </w:r>
      <w:r w:rsidR="008F0AB5">
        <w:t>.</w:t>
      </w:r>
    </w:p>
    <w:p w14:paraId="7A55CEBC" w14:textId="043ED833" w:rsidR="004E3753" w:rsidRPr="0073389C" w:rsidRDefault="004E3753" w:rsidP="009B5B97">
      <w:pPr>
        <w:pStyle w:val="Bulletslevel1"/>
        <w:numPr>
          <w:ilvl w:val="0"/>
          <w:numId w:val="0"/>
        </w:numPr>
        <w:spacing w:after="120" w:line="288" w:lineRule="auto"/>
        <w:jc w:val="both"/>
        <w:rPr>
          <w:rFonts w:eastAsia="Times New Roman" w:cs="Arial"/>
          <w:color w:val="auto"/>
          <w:szCs w:val="19"/>
          <w:lang w:val="sk-SK"/>
        </w:rPr>
      </w:pPr>
      <w:r w:rsidRPr="0073389C">
        <w:rPr>
          <w:rFonts w:eastAsia="Times New Roman" w:cs="Arial"/>
          <w:color w:val="auto"/>
          <w:szCs w:val="19"/>
          <w:lang w:val="sk-SK"/>
        </w:rPr>
        <w:t xml:space="preserve">V prípade, ak je prijímateľom organizačná jednotka MV SR, sa postupy zmenového konania celej časti 2.3 Zmena zmluvy o NFP použijú primerane, pričom zmluvné strany v tomto prípade nahrádzajú odborné útvary MV SR, ktoré zodpovedajú na jednej strane za implementáciu projektu a na druhej strane za poskytovanie NFP. Výstupom schválenej žiadosti o zmenu </w:t>
      </w:r>
      <w:r w:rsidR="00B2452D">
        <w:rPr>
          <w:rFonts w:eastAsia="Times New Roman" w:cs="Arial"/>
          <w:color w:val="auto"/>
          <w:szCs w:val="19"/>
          <w:lang w:val="sk-SK"/>
        </w:rPr>
        <w:t xml:space="preserve">práv a povinností </w:t>
      </w:r>
      <w:r w:rsidRPr="0073389C">
        <w:rPr>
          <w:rFonts w:eastAsia="Times New Roman" w:cs="Arial"/>
          <w:color w:val="auto"/>
          <w:szCs w:val="19"/>
          <w:lang w:val="sk-SK"/>
        </w:rPr>
        <w:t xml:space="preserve">rozhodnutia o schválení ŽoNFP môže byť výhradne len zmena príloh rozhodnutia, ktoré zabezpečujú práva a povinnosti </w:t>
      </w:r>
      <w:r w:rsidR="000064C7">
        <w:rPr>
          <w:rFonts w:eastAsia="Times New Roman" w:cs="Arial"/>
          <w:color w:val="auto"/>
          <w:szCs w:val="19"/>
          <w:lang w:val="sk-SK"/>
        </w:rPr>
        <w:t xml:space="preserve">a iné skutočnosti </w:t>
      </w:r>
      <w:r w:rsidRPr="0073389C">
        <w:rPr>
          <w:rFonts w:eastAsia="Times New Roman" w:cs="Arial"/>
          <w:color w:val="auto"/>
          <w:szCs w:val="19"/>
          <w:lang w:val="sk-SK"/>
        </w:rPr>
        <w:t>zodpovedných strán v rozsahu ako pri uzavr</w:t>
      </w:r>
      <w:r w:rsidR="005A28B2" w:rsidRPr="0073389C">
        <w:rPr>
          <w:rFonts w:eastAsia="Times New Roman" w:cs="Arial"/>
          <w:color w:val="auto"/>
          <w:szCs w:val="19"/>
          <w:lang w:val="sk-SK"/>
        </w:rPr>
        <w:t>etí z</w:t>
      </w:r>
      <w:r w:rsidRPr="0073389C">
        <w:rPr>
          <w:rFonts w:eastAsia="Times New Roman" w:cs="Arial"/>
          <w:color w:val="auto"/>
          <w:szCs w:val="19"/>
          <w:lang w:val="sk-SK"/>
        </w:rPr>
        <w:t xml:space="preserve">mluvy o NFP. </w:t>
      </w:r>
    </w:p>
    <w:p w14:paraId="2E84398F" w14:textId="472DF660" w:rsidR="00AD5432" w:rsidRDefault="0016783A" w:rsidP="00AD5432">
      <w:pPr>
        <w:autoSpaceDE w:val="0"/>
        <w:autoSpaceDN w:val="0"/>
        <w:adjustRightInd w:val="0"/>
        <w:spacing w:before="120" w:line="288" w:lineRule="auto"/>
        <w:jc w:val="both"/>
        <w:rPr>
          <w:rFonts w:cs="Arial"/>
          <w:szCs w:val="19"/>
        </w:rPr>
      </w:pPr>
      <w:r w:rsidRPr="0073389C">
        <w:t>V prípade návrhu zmeny údajov, prípadne zmluvných podmienok v zmluve o NFP na základe požiadavky poskytovateľa, bude prijímateľ o rozsahu zmien informovaný najneskôr spolu</w:t>
      </w:r>
      <w:r w:rsidR="00E34A10">
        <w:t xml:space="preserve"> s predloženým návrhom dodatku.</w:t>
      </w:r>
      <w:r w:rsidR="00AD5432" w:rsidRPr="00AD5432">
        <w:rPr>
          <w:rFonts w:cs="Arial"/>
          <w:szCs w:val="19"/>
        </w:rPr>
        <w:t xml:space="preserve"> </w:t>
      </w:r>
    </w:p>
    <w:p w14:paraId="7A55CEBD" w14:textId="03FA16B1" w:rsidR="00563905" w:rsidRDefault="00563905" w:rsidP="009B5B97">
      <w:pPr>
        <w:autoSpaceDE w:val="0"/>
        <w:autoSpaceDN w:val="0"/>
        <w:adjustRightInd w:val="0"/>
        <w:spacing w:before="120" w:after="120" w:line="288" w:lineRule="auto"/>
        <w:jc w:val="both"/>
      </w:pPr>
    </w:p>
    <w:p w14:paraId="2501F28D" w14:textId="77777777" w:rsidR="00E34A10" w:rsidRDefault="00E34A10" w:rsidP="009B5B97">
      <w:pPr>
        <w:autoSpaceDE w:val="0"/>
        <w:autoSpaceDN w:val="0"/>
        <w:adjustRightInd w:val="0"/>
        <w:spacing w:before="120" w:after="120" w:line="288" w:lineRule="auto"/>
        <w:jc w:val="both"/>
      </w:pPr>
    </w:p>
    <w:p w14:paraId="7D90ADD8" w14:textId="5535F729" w:rsidR="00E34A10" w:rsidRDefault="00E34A10" w:rsidP="008F3E68">
      <w:pPr>
        <w:widowControl w:val="0"/>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Pr>
          <w:b/>
          <w:i/>
        </w:rPr>
        <w:t xml:space="preserve"> </w:t>
      </w:r>
      <w:r w:rsidRPr="0073389C">
        <w:t>Prijímateľ je povinný bezodkladne oznámiť poskytovateľovi všetky zmeny alebo skutočnosti, ktoré majú negatívny vplyv na plnenie zmluvy o  NFP alebo dosiahnutie/udržanie cieľa, alebo sa akýmkoľvek spôsobom týkajú alebo môžu týkať nesplnenia povinností prijímateľa zo zmluvy o NFP alebo nedosiahnutia/neudržania cieľa. Uvedená oznamovacia povinnosť platí aj v prípade, ak má prijímateľ čo i len pochybnosť o dodržiavaní svojich záväzkov vyplývajúcich zo zmluvy o NFP alebo</w:t>
      </w:r>
      <w:r>
        <w:t xml:space="preserve"> </w:t>
      </w:r>
      <w:r w:rsidRPr="0073389C">
        <w:t>dosiahnutí/udržaní cieľa.</w:t>
      </w:r>
    </w:p>
    <w:p w14:paraId="3F022723" w14:textId="77777777" w:rsidR="00E34A10" w:rsidRPr="00E34A10" w:rsidRDefault="00E34A10" w:rsidP="00E34A10"/>
    <w:p w14:paraId="7A55CEC1" w14:textId="77777777" w:rsidR="00AE5A8F" w:rsidRPr="0073389C" w:rsidRDefault="00AE5A8F" w:rsidP="00E61650">
      <w:pPr>
        <w:pStyle w:val="Nadpis3"/>
        <w:spacing w:line="288" w:lineRule="auto"/>
        <w:ind w:left="567" w:firstLine="0"/>
        <w:jc w:val="both"/>
        <w:rPr>
          <w:lang w:val="sk-SK"/>
        </w:rPr>
      </w:pPr>
      <w:bookmarkStart w:id="101" w:name="_Toc440372867"/>
      <w:bookmarkStart w:id="102" w:name="_Toc440636378"/>
      <w:r w:rsidRPr="0073389C">
        <w:rPr>
          <w:lang w:val="sk-SK"/>
        </w:rPr>
        <w:t>Ukončenie zmluvného vzťahu</w:t>
      </w:r>
      <w:bookmarkEnd w:id="99"/>
      <w:bookmarkEnd w:id="100"/>
      <w:bookmarkEnd w:id="101"/>
      <w:bookmarkEnd w:id="102"/>
    </w:p>
    <w:p w14:paraId="7A55CEC2" w14:textId="77777777" w:rsidR="00AE5A8F" w:rsidRPr="0073389C" w:rsidRDefault="00AE5A8F" w:rsidP="00E61650">
      <w:pPr>
        <w:spacing w:before="120" w:after="120" w:line="288" w:lineRule="auto"/>
        <w:jc w:val="both"/>
      </w:pPr>
      <w:r w:rsidRPr="0073389C">
        <w:t xml:space="preserve">K ukončeniu zmluvného vzťahu dochádza: </w:t>
      </w:r>
    </w:p>
    <w:p w14:paraId="7A55CEC3"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lastRenderedPageBreak/>
        <w:t xml:space="preserve">splnením záväzkov zmluvných strán (v prípade riadneho ukončenia vzťahu), </w:t>
      </w:r>
    </w:p>
    <w:p w14:paraId="7A55CEC4"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dohodou zmluvných strán, odstúpením od zmluvy </w:t>
      </w:r>
      <w:r w:rsidR="00BE5A1E" w:rsidRPr="0073389C">
        <w:t xml:space="preserve">poskytovateľom </w:t>
      </w:r>
      <w:r w:rsidRPr="0073389C">
        <w:t>alebo výpoveďou zmluvy zo strany prijímateľa (v prípade mimoriadneho ukončenia zmluvného vzťahu).</w:t>
      </w:r>
    </w:p>
    <w:p w14:paraId="7A55CEC5" w14:textId="77777777" w:rsidR="00AE5A8F" w:rsidRPr="0073389C" w:rsidRDefault="00AE5A8F" w:rsidP="00E61650">
      <w:pPr>
        <w:spacing w:before="120" w:after="120" w:line="288" w:lineRule="auto"/>
        <w:jc w:val="both"/>
      </w:pPr>
      <w:r w:rsidRPr="0073389C">
        <w:t xml:space="preserve">Pre prípad riadneho ukončenia zmluvného vzťahu medzi poskytovateľom a prijímateľom po uplynutí platnosti </w:t>
      </w:r>
      <w:r w:rsidR="00E55ACE" w:rsidRPr="0073389C">
        <w:t xml:space="preserve">zmluvy </w:t>
      </w:r>
      <w:r w:rsidR="000269FB" w:rsidRPr="0073389C">
        <w:t xml:space="preserve">o NFP </w:t>
      </w:r>
      <w:r w:rsidRPr="0073389C">
        <w:t>nestanovuje poskytovateľ osobitné postupy.</w:t>
      </w:r>
    </w:p>
    <w:p w14:paraId="7A55CEC6" w14:textId="77777777" w:rsidR="00DB1F65" w:rsidRPr="0073389C" w:rsidRDefault="00DB1F65" w:rsidP="00E61650">
      <w:pPr>
        <w:spacing w:before="120" w:after="120" w:line="288" w:lineRule="auto"/>
        <w:jc w:val="both"/>
      </w:pPr>
      <w:r w:rsidRPr="0073389C">
        <w:t xml:space="preserve">Mimoriadne ukončenie zmluvného vzťahu zo </w:t>
      </w:r>
      <w:r w:rsidR="00E55ACE" w:rsidRPr="0073389C">
        <w:t>z</w:t>
      </w:r>
      <w:r w:rsidRPr="0073389C">
        <w:t>mluvy o NFP nastáva:</w:t>
      </w:r>
    </w:p>
    <w:p w14:paraId="7A55CEC7"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dohodou </w:t>
      </w:r>
      <w:r w:rsidR="00E55ACE" w:rsidRPr="0073389C">
        <w:rPr>
          <w:lang w:val="sk-SK"/>
        </w:rPr>
        <w:t>z</w:t>
      </w:r>
      <w:r w:rsidRPr="0073389C">
        <w:rPr>
          <w:lang w:val="sk-SK"/>
        </w:rPr>
        <w:t xml:space="preserve">mluvných strán, </w:t>
      </w:r>
    </w:p>
    <w:p w14:paraId="7A55CEC8"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odstúpením od </w:t>
      </w:r>
      <w:r w:rsidR="00E55ACE" w:rsidRPr="0073389C">
        <w:rPr>
          <w:lang w:val="sk-SK"/>
        </w:rPr>
        <w:t>z</w:t>
      </w:r>
      <w:r w:rsidRPr="0073389C">
        <w:rPr>
          <w:lang w:val="sk-SK"/>
        </w:rPr>
        <w:t>mluvy o NFP alebo</w:t>
      </w:r>
    </w:p>
    <w:p w14:paraId="7A55CEC9"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výpoveďou </w:t>
      </w:r>
      <w:r w:rsidR="00E55ACE" w:rsidRPr="0073389C">
        <w:rPr>
          <w:lang w:val="sk-SK"/>
        </w:rPr>
        <w:t>z</w:t>
      </w:r>
      <w:r w:rsidRPr="0073389C">
        <w:rPr>
          <w:lang w:val="sk-SK"/>
        </w:rPr>
        <w:t xml:space="preserve">mluvy o NFP zo strany </w:t>
      </w:r>
      <w:r w:rsidR="00E55ACE" w:rsidRPr="0073389C">
        <w:rPr>
          <w:lang w:val="sk-SK"/>
        </w:rPr>
        <w:t>p</w:t>
      </w:r>
      <w:r w:rsidRPr="0073389C">
        <w:rPr>
          <w:lang w:val="sk-SK"/>
        </w:rPr>
        <w:t>rijímateľa</w:t>
      </w:r>
      <w:r w:rsidR="00AE5A8F" w:rsidRPr="0073389C">
        <w:rPr>
          <w:lang w:val="sk-SK"/>
        </w:rPr>
        <w:t xml:space="preserve">. </w:t>
      </w:r>
    </w:p>
    <w:p w14:paraId="7A55CECA" w14:textId="6707CED3" w:rsidR="00AE5A8F" w:rsidRDefault="00AE5A8F" w:rsidP="00E61650">
      <w:pPr>
        <w:spacing w:before="120" w:after="120" w:line="288" w:lineRule="auto"/>
        <w:jc w:val="both"/>
      </w:pPr>
      <w:r w:rsidRPr="0073389C">
        <w:t xml:space="preserve">Dohodu o ukončení zmluvy o NFP podpisujú obe zmluvné strany. V prípade odstúpenia od zmluvy z dôvodov nedodržiavania zmluvných podmienok zo strany prijímateľa musia byť zachované práva poskytovateľa na ďalšie právne úkony (najmä práva na požadovanie vrátenia poskytnutej čiastky NFP, právo na vstup do priestorov prijímateľa, a pod.). Dôvodom na odstúpenie poskytovateľa od zmluvy je predovšetkým nedodržanie zmluvných podmienok, ktoré bolo zistené napríklad v procese monitorovania projektu, pri </w:t>
      </w:r>
      <w:r w:rsidR="00EE3198">
        <w:t xml:space="preserve">finančnej </w:t>
      </w:r>
      <w:r w:rsidRPr="0073389C">
        <w:t>kontrole na mieste a pod. alebo na základe informácie prijímateľa o problémoch v projekte resp. o vzniku objektívnych príčin, ktorých dôsledkom je mimoriadne ukončenie projektu.</w:t>
      </w:r>
    </w:p>
    <w:p w14:paraId="2737C282" w14:textId="6BF1AD44" w:rsidR="006A0F6E" w:rsidRPr="006A0F6E" w:rsidRDefault="006A0F6E" w:rsidP="006A0F6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73389C">
        <w:rPr>
          <w:b/>
          <w:i/>
        </w:rPr>
        <w:t>Dôležité upozornenie:</w:t>
      </w:r>
      <w:r w:rsidRPr="0073389C">
        <w:t xml:space="preserve"> </w:t>
      </w:r>
      <w:r w:rsidRPr="006A0F6E">
        <w:rPr>
          <w:rFonts w:cs="Arial"/>
          <w:szCs w:val="19"/>
        </w:rPr>
        <w:t>V prípade existencie poskytnutého NFP</w:t>
      </w:r>
      <w:r>
        <w:rPr>
          <w:rFonts w:cs="Arial"/>
          <w:szCs w:val="19"/>
        </w:rPr>
        <w:t xml:space="preserve"> alebo nevysporiadanej nezrovnalosti je potrebné pred uzatvorením d</w:t>
      </w:r>
      <w:r w:rsidRPr="006A0F6E">
        <w:rPr>
          <w:rFonts w:cs="Arial"/>
          <w:szCs w:val="19"/>
        </w:rPr>
        <w:t>ohody o ukončení zmluvného vzťahu vysporiadať finančné záväzky. Až následne je</w:t>
      </w:r>
      <w:r>
        <w:rPr>
          <w:rFonts w:cs="Arial"/>
          <w:szCs w:val="19"/>
        </w:rPr>
        <w:t xml:space="preserve"> možné pristúpiť k uzatvoreniu dohody o ukončení z</w:t>
      </w:r>
      <w:r w:rsidRPr="006A0F6E">
        <w:rPr>
          <w:rFonts w:cs="Arial"/>
          <w:szCs w:val="19"/>
        </w:rPr>
        <w:t xml:space="preserve">mluvy o NFP. </w:t>
      </w:r>
    </w:p>
    <w:p w14:paraId="7A55CECB" w14:textId="4740F049" w:rsidR="00AE5A8F" w:rsidRPr="0073389C" w:rsidRDefault="00AE5A8F" w:rsidP="00E61650">
      <w:pPr>
        <w:spacing w:before="120" w:after="120" w:line="288" w:lineRule="auto"/>
        <w:jc w:val="both"/>
      </w:pPr>
      <w:r w:rsidRPr="0073389C">
        <w:t>Ak prijímateľ svojim konaním podstatne, resp. nepodstatne porušil zmluvu</w:t>
      </w:r>
      <w:r w:rsidR="000269FB" w:rsidRPr="0073389C">
        <w:t xml:space="preserve"> o NFP</w:t>
      </w:r>
      <w:r w:rsidRPr="0073389C">
        <w:t>, poskytovateľ písomne upozorní prijímateľa na túto skutočnosť</w:t>
      </w:r>
      <w:r w:rsidR="0043146E" w:rsidRPr="0073389C">
        <w:t>.</w:t>
      </w:r>
      <w:r w:rsidRPr="0073389C">
        <w:t xml:space="preserve"> </w:t>
      </w:r>
      <w:r w:rsidR="0043146E" w:rsidRPr="0073389C">
        <w:t>V</w:t>
      </w:r>
      <w:r w:rsidRPr="0073389C">
        <w:t xml:space="preserve"> prípade zistenia zo strany poskytovateľa, že došlo k naplneniu podmienok na odstúpenie od zmluvy</w:t>
      </w:r>
      <w:r w:rsidR="000269FB" w:rsidRPr="0073389C">
        <w:t xml:space="preserve"> o</w:t>
      </w:r>
      <w:r w:rsidR="00A9697E">
        <w:t> </w:t>
      </w:r>
      <w:r w:rsidR="000269FB" w:rsidRPr="0073389C">
        <w:t>NFP</w:t>
      </w:r>
      <w:r w:rsidR="00A9697E">
        <w:t>,</w:t>
      </w:r>
      <w:r w:rsidR="0043146E" w:rsidRPr="0073389C">
        <w:t xml:space="preserve"> vypracuje projektový manažér návrh na mimoriadne ukončenie zmluvného vzťahu. </w:t>
      </w:r>
      <w:r w:rsidRPr="0073389C">
        <w:t xml:space="preserve">Návrh na mimoriadne ukončenie zmluvného vzťahu, vrátane podporných dokumentov je </w:t>
      </w:r>
      <w:r w:rsidR="0043146E" w:rsidRPr="0073389C">
        <w:t xml:space="preserve">podpisovaný </w:t>
      </w:r>
      <w:r w:rsidRPr="0073389C">
        <w:t>štatutárnym zástupcom poskytovateľa.</w:t>
      </w:r>
    </w:p>
    <w:p w14:paraId="7A55CECC" w14:textId="77777777" w:rsidR="000269FB" w:rsidRPr="0073389C" w:rsidRDefault="000269FB" w:rsidP="00E61650">
      <w:pPr>
        <w:spacing w:before="120" w:after="120" w:line="288" w:lineRule="auto"/>
        <w:jc w:val="both"/>
      </w:pPr>
      <w:r w:rsidRPr="0073389C">
        <w:t>V prípade</w:t>
      </w:r>
      <w:r w:rsidR="00FA5BE8" w:rsidRPr="0073389C">
        <w:t>,</w:t>
      </w:r>
      <w:r w:rsidRPr="0073389C">
        <w:t xml:space="preserve"> ak </w:t>
      </w:r>
      <w:r w:rsidR="005431FA" w:rsidRPr="0073389C">
        <w:t xml:space="preserve">dôjde k </w:t>
      </w:r>
      <w:r w:rsidR="001D27DC" w:rsidRPr="0073389C">
        <w:t xml:space="preserve">podstatnému </w:t>
      </w:r>
      <w:r w:rsidR="005431FA" w:rsidRPr="0073389C">
        <w:t xml:space="preserve">porušeniu podmienok vydaného Rozhodnutia o schválení NFP u prijímateľa, ktorý je zároveň poskytovateľom </w:t>
      </w:r>
      <w:r w:rsidR="00FA5BE8" w:rsidRPr="0073389C">
        <w:t>podľa § 16 ods. 2 zákona o</w:t>
      </w:r>
      <w:r w:rsidR="008D77CA" w:rsidRPr="0073389C">
        <w:t> </w:t>
      </w:r>
      <w:r w:rsidR="00FA5BE8" w:rsidRPr="0073389C">
        <w:t>príspevku</w:t>
      </w:r>
      <w:r w:rsidR="008D77CA" w:rsidRPr="0073389C">
        <w:t xml:space="preserve"> z EŠIF</w:t>
      </w:r>
      <w:r w:rsidR="00FA5BE8" w:rsidRPr="0073389C">
        <w:t>, aplikujú sa primerané postupy ako pri porušení zmluvy o</w:t>
      </w:r>
      <w:r w:rsidR="005431FA" w:rsidRPr="0073389C">
        <w:t> </w:t>
      </w:r>
      <w:r w:rsidR="00FA5BE8" w:rsidRPr="0073389C">
        <w:t>NFP</w:t>
      </w:r>
      <w:r w:rsidR="005431FA" w:rsidRPr="0073389C">
        <w:t>.</w:t>
      </w:r>
    </w:p>
    <w:p w14:paraId="7A55CECD" w14:textId="17980C9D" w:rsidR="00AE5A8F" w:rsidRPr="0073389C" w:rsidRDefault="002A19B4"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V prípade, ak k dátumu odstúpenia od zmluvy boli prijímateľovi vyplatené finančné prostriedky, poskytovateľ v odstúpení od zmluvy požiada o ich vrátenie. </w:t>
      </w:r>
      <w:r w:rsidR="000B5E70" w:rsidRPr="0073389C">
        <w:t xml:space="preserve">Prijímateľ je povinný v zmysle podmienok definovaných v zmluve o NFP tieto finančné prostriedky vrátiť v termíne stanovenom </w:t>
      </w:r>
      <w:r w:rsidR="00E55ACE" w:rsidRPr="0073389C">
        <w:t>poskytovateľom</w:t>
      </w:r>
      <w:r w:rsidR="000B5E70" w:rsidRPr="0073389C">
        <w:t xml:space="preserve">. Ak </w:t>
      </w:r>
      <w:r w:rsidR="00E55ACE" w:rsidRPr="0073389C">
        <w:t>pr</w:t>
      </w:r>
      <w:r w:rsidR="00157FD2">
        <w:t>i</w:t>
      </w:r>
      <w:r w:rsidR="00E55ACE" w:rsidRPr="0073389C">
        <w:t xml:space="preserve">jímateľ </w:t>
      </w:r>
      <w:r w:rsidR="000B5E70" w:rsidRPr="0073389C">
        <w:t xml:space="preserve">prostriedky nevráti, </w:t>
      </w:r>
      <w:r w:rsidR="00E55ACE" w:rsidRPr="0073389C">
        <w:t xml:space="preserve">poskytovateľ </w:t>
      </w:r>
      <w:r w:rsidR="000B5E70" w:rsidRPr="0073389C">
        <w:t xml:space="preserve">je oprávnený finančné prostriedky vymáhať súdnou cestou. </w:t>
      </w:r>
    </w:p>
    <w:p w14:paraId="7A55CECE" w14:textId="77777777" w:rsidR="005E6319" w:rsidRPr="0073389C" w:rsidRDefault="00AE5A8F" w:rsidP="00284048">
      <w:pPr>
        <w:pStyle w:val="Nadpis2"/>
        <w:spacing w:line="288" w:lineRule="auto"/>
        <w:ind w:left="426"/>
        <w:rPr>
          <w:lang w:val="sk-SK"/>
        </w:rPr>
      </w:pPr>
      <w:bookmarkStart w:id="103" w:name="_Toc410907856"/>
      <w:bookmarkStart w:id="104" w:name="_Toc440372868"/>
      <w:bookmarkStart w:id="105" w:name="_Toc440636379"/>
      <w:r w:rsidRPr="0073389C">
        <w:rPr>
          <w:lang w:val="sk-SK"/>
        </w:rPr>
        <w:t>Finančné riadenie</w:t>
      </w:r>
      <w:bookmarkEnd w:id="103"/>
      <w:bookmarkEnd w:id="104"/>
      <w:bookmarkEnd w:id="105"/>
    </w:p>
    <w:p w14:paraId="7A55CECF" w14:textId="68AC7E74" w:rsidR="00AE5A8F" w:rsidRPr="0073389C" w:rsidRDefault="005E6319" w:rsidP="00E61650">
      <w:pPr>
        <w:spacing w:before="120" w:after="120" w:line="288" w:lineRule="auto"/>
        <w:jc w:val="both"/>
      </w:pPr>
      <w:r w:rsidRPr="0073389C">
        <w:t xml:space="preserve">Pre správnosť finančného riadenia projektu prijímateľ NFP (ak je to relevantné) si musí </w:t>
      </w:r>
      <w:r w:rsidR="00761F07">
        <w:t xml:space="preserve">najneskôr </w:t>
      </w:r>
      <w:r w:rsidRPr="0073389C">
        <w:t xml:space="preserve">po uzatvorení zmluvy o NFP doplniť a zosúladiť svoj vnútorný predpis k vedeniu účtovníctva, evidencie majetku, registratúry a pod., aby bol schopný plniť podmienky poskytnutia NFP. </w:t>
      </w:r>
    </w:p>
    <w:p w14:paraId="7A55CED0" w14:textId="77777777" w:rsidR="00563905" w:rsidRPr="0073389C" w:rsidRDefault="00563905" w:rsidP="00E61650">
      <w:pPr>
        <w:spacing w:before="120" w:after="120" w:line="288" w:lineRule="auto"/>
        <w:jc w:val="both"/>
      </w:pPr>
    </w:p>
    <w:p w14:paraId="7A55CED1" w14:textId="77777777" w:rsidR="00AE5A8F" w:rsidRPr="0073389C" w:rsidRDefault="00AE5A8F" w:rsidP="00E61650">
      <w:pPr>
        <w:pStyle w:val="Nadpis3"/>
        <w:spacing w:line="288" w:lineRule="auto"/>
        <w:ind w:left="567" w:firstLine="0"/>
        <w:rPr>
          <w:lang w:val="sk-SK"/>
        </w:rPr>
      </w:pPr>
      <w:bookmarkStart w:id="106" w:name="_Toc410907857"/>
      <w:bookmarkStart w:id="107" w:name="_Toc440372869"/>
      <w:bookmarkStart w:id="108" w:name="_Toc440636380"/>
      <w:r w:rsidRPr="0073389C">
        <w:rPr>
          <w:lang w:val="sk-SK"/>
        </w:rPr>
        <w:t>Vedenie účtovníct</w:t>
      </w:r>
      <w:r w:rsidR="004A616F" w:rsidRPr="0073389C">
        <w:rPr>
          <w:lang w:val="sk-SK"/>
        </w:rPr>
        <w:t>va</w:t>
      </w:r>
      <w:bookmarkEnd w:id="106"/>
      <w:bookmarkEnd w:id="107"/>
      <w:bookmarkEnd w:id="108"/>
    </w:p>
    <w:p w14:paraId="7A55CED2" w14:textId="77777777" w:rsidR="00031457" w:rsidRPr="0073389C" w:rsidRDefault="00031457" w:rsidP="00E61650">
      <w:pPr>
        <w:autoSpaceDE w:val="0"/>
        <w:autoSpaceDN w:val="0"/>
        <w:adjustRightInd w:val="0"/>
        <w:spacing w:before="120" w:after="120" w:line="288" w:lineRule="auto"/>
        <w:jc w:val="both"/>
      </w:pPr>
      <w:r w:rsidRPr="0073389C">
        <w:rPr>
          <w:color w:val="2C1500"/>
        </w:rPr>
        <w:t>Podľa § 1 zákona o</w:t>
      </w:r>
      <w:r w:rsidR="003777E5" w:rsidRPr="0073389C">
        <w:rPr>
          <w:color w:val="2C1500"/>
        </w:rPr>
        <w:t> </w:t>
      </w:r>
      <w:r w:rsidRPr="0073389C">
        <w:rPr>
          <w:color w:val="2C1500"/>
        </w:rPr>
        <w:t>účtovníctve</w:t>
      </w:r>
      <w:r w:rsidR="003777E5" w:rsidRPr="0073389C">
        <w:rPr>
          <w:color w:val="2C1500"/>
        </w:rPr>
        <w:t xml:space="preserve"> sú</w:t>
      </w:r>
      <w:r w:rsidRPr="0073389C">
        <w:rPr>
          <w:color w:val="2C1500"/>
        </w:rPr>
        <w:t xml:space="preserve"> účtovnými jednotkami právnické osoby, ktoré majú sídlo na území Slovenskej republiky, zahraničné osoby, ak na území SR podnikajú alebo vykonávajú inú činnosť podľa osobitných predpisov (napríklad nadácie) a fyzické osoby</w:t>
      </w:r>
      <w:r w:rsidRPr="0073389C">
        <w:rPr>
          <w:color w:val="000000"/>
        </w:rPr>
        <w:t xml:space="preserve">, ktoré podnikajú alebo vykonávajú inú samostatnú zárobkovú činnosť, ak preukazujú svoje výdavky vynaložené na dosiahnutie, zabezpečenie a </w:t>
      </w:r>
      <w:r w:rsidRPr="0073389C">
        <w:rPr>
          <w:color w:val="000000"/>
        </w:rPr>
        <w:lastRenderedPageBreak/>
        <w:t xml:space="preserve">udržanie príjmov na účely zistenia základu dane z príjmov s výnimkou fyzických osôb, ktoré vedú daňovú evidenciu podľa </w:t>
      </w:r>
      <w:r w:rsidRPr="0073389C">
        <w:t>osobitného predpisu</w:t>
      </w:r>
      <w:r w:rsidRPr="0073389C">
        <w:rPr>
          <w:color w:val="000000"/>
        </w:rPr>
        <w:t>.</w:t>
      </w:r>
    </w:p>
    <w:p w14:paraId="7A55CED3" w14:textId="03866751"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V zmysle zákona o účtovníctve každá účtovná jednotka účtuje buď v sústave podvojného účtovníctva alebo v sústave jednoduchého účtovníctva.</w:t>
      </w:r>
    </w:p>
    <w:p w14:paraId="7A55CED4" w14:textId="77777777"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vedie účtovníctvo správne, úplne, preukázateľne, zrozumiteľne a spôsobom zaručujúcim trvalosť účtovných záznamov v súlade s § 8 zákona o účtovníctve.</w:t>
      </w:r>
    </w:p>
    <w:p w14:paraId="7A55CED5" w14:textId="77777777" w:rsidR="00031457" w:rsidRPr="0073389C" w:rsidRDefault="00031457" w:rsidP="00E61650">
      <w:pPr>
        <w:keepNext/>
        <w:autoSpaceDE w:val="0"/>
        <w:autoSpaceDN w:val="0"/>
        <w:adjustRightInd w:val="0"/>
        <w:spacing w:before="120" w:after="120" w:line="288" w:lineRule="auto"/>
        <w:jc w:val="both"/>
        <w:rPr>
          <w:color w:val="000000"/>
        </w:rPr>
      </w:pPr>
      <w:r w:rsidRPr="0073389C">
        <w:rPr>
          <w:color w:val="000000"/>
        </w:rPr>
        <w:t>Účtovníctvo účtovnej jednotky je:</w:t>
      </w:r>
    </w:p>
    <w:p w14:paraId="7A55CED6"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správne, ak účtovná jednotka vedie účtovníctvo podľa zákona o účtovníctve a ostatných osobitných predpisov,</w:t>
      </w:r>
    </w:p>
    <w:p w14:paraId="7A55CED7"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úplné, ak účtovná jednotka zaúčtovala v účtovnom období v účtovných knihách všetky účtovné prípady,</w:t>
      </w:r>
    </w:p>
    <w:p w14:paraId="7A55CED8" w14:textId="563645DF"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preukázateľné, ak všetky účtovné záznamy sú preukázateľné a účtovná jednotka vykonala inventarizáciu,</w:t>
      </w:r>
    </w:p>
    <w:p w14:paraId="7A55CED9"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zrozumiteľné, ak umožňuje jednotlivo aj v súvislostiach spoľahlivo a jednoznačne určiť obsah účtovných prípadov v nadväznosti na použité účtovné zásady a účtovné metódy a obsah účtovných záznamov v nadväznosti na použité formy účtovných záznamov,</w:t>
      </w:r>
    </w:p>
    <w:p w14:paraId="7A55CEDA"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color w:val="000000"/>
          <w:sz w:val="19"/>
          <w:szCs w:val="19"/>
        </w:rPr>
        <w:t xml:space="preserve">sa vedie spôsobom zaručujúcim trvalosť účtovných záznamov, ak účtovná jednotka je schopná zabezpečiť trvalosť po celú dobu spracovania a úschovy. </w:t>
      </w:r>
    </w:p>
    <w:p w14:paraId="7A55CEDB" w14:textId="2038EDA6"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t>V zmysle § 39 zákona</w:t>
      </w:r>
      <w:r w:rsidRPr="0073389C">
        <w:rPr>
          <w:rFonts w:ascii="Arial" w:hAnsi="Arial" w:cs="Arial"/>
          <w:sz w:val="19"/>
          <w:szCs w:val="19"/>
          <w:lang w:val="sk-SK"/>
        </w:rPr>
        <w:t xml:space="preserve"> o príspevku z EŠIF </w:t>
      </w:r>
      <w:r w:rsidRPr="0073389C">
        <w:rPr>
          <w:rFonts w:ascii="Arial" w:hAnsi="Arial" w:cs="Arial"/>
          <w:sz w:val="19"/>
          <w:szCs w:val="19"/>
          <w:lang w:val="sk-SK" w:eastAsia="en-AU"/>
        </w:rPr>
        <w:t>prijímateľ</w:t>
      </w:r>
      <w:r w:rsidR="004B38EE">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4B38EE">
        <w:rPr>
          <w:rFonts w:ascii="Arial" w:hAnsi="Arial" w:cs="Arial"/>
          <w:sz w:val="19"/>
          <w:szCs w:val="19"/>
          <w:lang w:val="sk-SK" w:eastAsia="en-AU"/>
        </w:rPr>
        <w:t>í</w:t>
      </w:r>
      <w:r w:rsidRPr="0073389C">
        <w:rPr>
          <w:rFonts w:ascii="Arial" w:hAnsi="Arial" w:cs="Arial"/>
          <w:sz w:val="19"/>
          <w:szCs w:val="19"/>
          <w:lang w:val="sk-SK" w:eastAsia="en-AU"/>
        </w:rPr>
        <w:t xml:space="preserve"> </w:t>
      </w:r>
      <w:r w:rsidR="004B38EE">
        <w:rPr>
          <w:rFonts w:ascii="Arial" w:hAnsi="Arial" w:cs="Arial"/>
          <w:sz w:val="19"/>
          <w:szCs w:val="19"/>
          <w:lang w:val="sk-SK" w:eastAsia="en-AU"/>
        </w:rPr>
        <w:t>sú</w:t>
      </w:r>
      <w:r w:rsidR="004B38EE" w:rsidRPr="0073389C">
        <w:rPr>
          <w:rFonts w:ascii="Arial" w:hAnsi="Arial" w:cs="Arial"/>
          <w:sz w:val="19"/>
          <w:szCs w:val="19"/>
          <w:lang w:val="sk-SK" w:eastAsia="en-AU"/>
        </w:rPr>
        <w:t xml:space="preserve"> </w:t>
      </w:r>
      <w:r w:rsidRPr="0073389C">
        <w:rPr>
          <w:rFonts w:ascii="Arial" w:hAnsi="Arial" w:cs="Arial"/>
          <w:sz w:val="19"/>
          <w:szCs w:val="19"/>
          <w:lang w:val="sk-SK" w:eastAsia="en-AU"/>
        </w:rPr>
        <w:t>účtovnou jednotkou, účtuj</w:t>
      </w:r>
      <w:r w:rsidR="004B38EE">
        <w:rPr>
          <w:rFonts w:ascii="Arial" w:hAnsi="Arial" w:cs="Arial"/>
          <w:sz w:val="19"/>
          <w:szCs w:val="19"/>
          <w:lang w:val="sk-SK" w:eastAsia="en-AU"/>
        </w:rPr>
        <w:t>ú</w:t>
      </w:r>
      <w:r w:rsidRPr="0073389C">
        <w:rPr>
          <w:rFonts w:ascii="Arial" w:hAnsi="Arial" w:cs="Arial"/>
          <w:sz w:val="19"/>
          <w:szCs w:val="19"/>
          <w:lang w:val="sk-SK" w:eastAsia="en-AU"/>
        </w:rPr>
        <w:t xml:space="preserve"> o skutočnostiach týkajúcich sa projektu:</w:t>
      </w:r>
    </w:p>
    <w:p w14:paraId="7A55CEDC" w14:textId="77777777" w:rsidR="00993A6C"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na analytických účtoch v členení podľa jednotlivých projektov alebo v analytickej evidencii vedenej v technickej forme</w:t>
      </w:r>
      <w:r w:rsidRPr="0073389C">
        <w:rPr>
          <w:rStyle w:val="Odkaznapoznmkupodiarou"/>
          <w:sz w:val="19"/>
          <w:szCs w:val="19"/>
          <w:lang w:eastAsia="en-AU"/>
        </w:rPr>
        <w:footnoteReference w:id="11"/>
      </w:r>
      <w:r w:rsidRPr="0073389C">
        <w:rPr>
          <w:rFonts w:ascii="Arial" w:hAnsi="Arial" w:cs="Arial"/>
          <w:sz w:val="19"/>
          <w:szCs w:val="19"/>
          <w:lang w:eastAsia="en-AU"/>
        </w:rPr>
        <w:t xml:space="preserve"> v členení podľa jednotlivých projektov bez vytvorenia analytických účtov v členení podľa jednotlivých projektov, ak účtujú v sústave podvojného účtovníctva,</w:t>
      </w:r>
    </w:p>
    <w:p w14:paraId="7A55CEDD" w14:textId="77777777" w:rsidR="00563905"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v účtovných knihách podľa § 15  zákona o účtovníctve so slovným a číselným označením projektu v účtovných zápisoch, ak účtujú v sústave jednoduchého účtovníctva.</w:t>
      </w:r>
    </w:p>
    <w:p w14:paraId="7A55CEDF" w14:textId="5F75F4D8" w:rsidR="00AC13AF" w:rsidRPr="0073389C" w:rsidRDefault="00AC13AF" w:rsidP="00E907BE">
      <w:pPr>
        <w:pStyle w:val="Zkladntext"/>
        <w:pBdr>
          <w:top w:val="single" w:sz="4" w:space="1" w:color="auto"/>
          <w:left w:val="single" w:sz="4" w:space="4" w:color="auto"/>
          <w:bottom w:val="single" w:sz="4" w:space="1" w:color="auto"/>
          <w:right w:val="single" w:sz="4" w:space="4" w:color="auto"/>
        </w:pBdr>
        <w:shd w:val="clear" w:color="auto" w:fill="00A1DE"/>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Dôležité upozornenie:</w:t>
      </w:r>
      <w:r w:rsidRPr="0073389C">
        <w:rPr>
          <w:rFonts w:ascii="Arial" w:hAnsi="Arial" w:cs="Arial"/>
          <w:b/>
          <w:sz w:val="19"/>
          <w:szCs w:val="19"/>
          <w:lang w:val="sk-SK" w:eastAsia="en-AU"/>
        </w:rPr>
        <w:t xml:space="preserve"> </w:t>
      </w:r>
      <w:r w:rsidR="00031457" w:rsidRPr="0073389C">
        <w:rPr>
          <w:rFonts w:ascii="Arial" w:hAnsi="Arial" w:cs="Arial"/>
          <w:sz w:val="19"/>
          <w:szCs w:val="19"/>
          <w:lang w:val="sk-SK" w:eastAsia="en-AU"/>
        </w:rPr>
        <w:t>Prijímateľ</w:t>
      </w:r>
      <w:r w:rsidRPr="0073389C">
        <w:rPr>
          <w:rFonts w:ascii="Arial" w:hAnsi="Arial" w:cs="Arial"/>
          <w:sz w:val="19"/>
          <w:szCs w:val="19"/>
          <w:lang w:val="sk-SK" w:eastAsia="en-AU"/>
        </w:rPr>
        <w:t xml:space="preserve"> vedie účtovné prípady týkajúce sa projektu v syntetickej ako aj v analytickej evidencii účtovníctva, aby bolo možné jednoznačne identifikovať účtovné prípady projektu. V analytickej evidencii prijímateľ účtuje aj o jednotlivých zdrojoch financovania (prostriedky ESF, prostriedky </w:t>
      </w:r>
      <w:r w:rsidR="00EF5654">
        <w:rPr>
          <w:rFonts w:ascii="Arial" w:hAnsi="Arial" w:cs="Arial"/>
          <w:sz w:val="19"/>
          <w:szCs w:val="19"/>
          <w:lang w:val="sk-SK" w:eastAsia="en-AU"/>
        </w:rPr>
        <w:t>ŠR</w:t>
      </w:r>
      <w:r w:rsidRPr="0073389C">
        <w:rPr>
          <w:rFonts w:ascii="Arial" w:hAnsi="Arial" w:cs="Arial"/>
          <w:sz w:val="19"/>
          <w:szCs w:val="19"/>
          <w:lang w:val="sk-SK" w:eastAsia="en-AU"/>
        </w:rPr>
        <w:t xml:space="preserve"> určeného na spolufinancovani</w:t>
      </w:r>
      <w:r w:rsidR="0024660C">
        <w:rPr>
          <w:rFonts w:ascii="Arial" w:hAnsi="Arial" w:cs="Arial"/>
          <w:sz w:val="19"/>
          <w:szCs w:val="19"/>
          <w:lang w:val="sk-SK" w:eastAsia="en-AU"/>
        </w:rPr>
        <w:t>e</w:t>
      </w:r>
      <w:r w:rsidRPr="0073389C">
        <w:rPr>
          <w:rFonts w:ascii="Arial" w:hAnsi="Arial" w:cs="Arial"/>
          <w:sz w:val="19"/>
          <w:szCs w:val="19"/>
          <w:lang w:val="sk-SK" w:eastAsia="en-AU"/>
        </w:rPr>
        <w:t xml:space="preserve"> a vlastné zdroje prijímateľa - </w:t>
      </w:r>
      <w:r w:rsidR="00A31FFB">
        <w:rPr>
          <w:rFonts w:ascii="Arial" w:hAnsi="Arial" w:cs="Arial"/>
          <w:sz w:val="19"/>
          <w:szCs w:val="19"/>
          <w:lang w:val="sk-SK" w:eastAsia="en-AU"/>
        </w:rPr>
        <w:t>v prípade prijatia prostriedkov</w:t>
      </w:r>
      <w:r w:rsidRPr="0073389C">
        <w:rPr>
          <w:rFonts w:ascii="Arial" w:hAnsi="Arial" w:cs="Arial"/>
          <w:sz w:val="19"/>
          <w:szCs w:val="19"/>
          <w:lang w:val="sk-SK" w:eastAsia="en-AU"/>
        </w:rPr>
        <w:t>).</w:t>
      </w:r>
      <w:r w:rsidRPr="0073389C">
        <w:rPr>
          <w:rFonts w:ascii="Arial" w:hAnsi="Arial" w:cs="Arial"/>
          <w:b/>
          <w:sz w:val="19"/>
          <w:szCs w:val="19"/>
          <w:lang w:val="sk-SK" w:eastAsia="en-AU"/>
        </w:rPr>
        <w:t xml:space="preserve"> </w:t>
      </w:r>
      <w:r w:rsidRPr="0073389C">
        <w:rPr>
          <w:rFonts w:ascii="Arial" w:hAnsi="Arial" w:cs="Arial"/>
          <w:sz w:val="19"/>
          <w:szCs w:val="19"/>
          <w:lang w:val="sk-SK" w:eastAsia="en-AU"/>
        </w:rPr>
        <w:t>V prípade systému refundácie prijímateľ nevedie evidenciu na úrovni jednotlivých zdrojov financovania, s výnimkou prijatia finančných prostriedkov na základe žiadosti o platbu. Ak prijímateľ účtuje v sústave jednoduchého účtovníctva, jednotlivé účtovné zápisy sú slovne a číselne označené príslušným projektom.</w:t>
      </w:r>
    </w:p>
    <w:p w14:paraId="7A55CEE0" w14:textId="759C816F" w:rsidR="00031457" w:rsidRPr="0073389C" w:rsidRDefault="00031457" w:rsidP="00DE2902">
      <w:pPr>
        <w:pStyle w:val="Zkladntext"/>
        <w:spacing w:before="360" w:after="120" w:line="288" w:lineRule="auto"/>
        <w:rPr>
          <w:rFonts w:ascii="Arial" w:hAnsi="Arial" w:cs="Arial"/>
          <w:sz w:val="19"/>
          <w:szCs w:val="19"/>
          <w:lang w:val="sk-SK" w:eastAsia="en-AU"/>
        </w:rPr>
      </w:pPr>
      <w:r w:rsidRPr="0073389C">
        <w:rPr>
          <w:rFonts w:ascii="Arial" w:hAnsi="Arial" w:cs="Arial"/>
          <w:sz w:val="19"/>
          <w:szCs w:val="19"/>
          <w:lang w:val="sk-SK" w:eastAsia="en-AU"/>
        </w:rPr>
        <w:t>Prijímateľ</w:t>
      </w:r>
      <w:r w:rsidR="00AC13AF" w:rsidRPr="0073389C">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AC13AF" w:rsidRPr="0073389C">
        <w:rPr>
          <w:rFonts w:ascii="Arial" w:hAnsi="Arial" w:cs="Arial"/>
          <w:sz w:val="19"/>
          <w:szCs w:val="19"/>
          <w:lang w:val="sk-SK" w:eastAsia="en-AU"/>
        </w:rPr>
        <w:t>í</w:t>
      </w:r>
      <w:r w:rsidRPr="0073389C">
        <w:rPr>
          <w:rFonts w:ascii="Arial" w:hAnsi="Arial" w:cs="Arial"/>
          <w:sz w:val="19"/>
          <w:szCs w:val="19"/>
          <w:lang w:val="sk-SK" w:eastAsia="en-AU"/>
        </w:rPr>
        <w:t xml:space="preserve"> nie </w:t>
      </w:r>
      <w:r w:rsidR="00AC13AF" w:rsidRPr="0073389C">
        <w:rPr>
          <w:rFonts w:ascii="Arial" w:hAnsi="Arial" w:cs="Arial"/>
          <w:sz w:val="19"/>
          <w:szCs w:val="19"/>
          <w:lang w:val="sk-SK" w:eastAsia="en-AU"/>
        </w:rPr>
        <w:t>sú</w:t>
      </w:r>
      <w:r w:rsidRPr="0073389C">
        <w:rPr>
          <w:rFonts w:ascii="Arial" w:hAnsi="Arial" w:cs="Arial"/>
          <w:sz w:val="19"/>
          <w:szCs w:val="19"/>
          <w:lang w:val="sk-SK" w:eastAsia="en-AU"/>
        </w:rPr>
        <w:t xml:space="preserve"> účtovnou jednotkou, </w:t>
      </w:r>
      <w:r w:rsidR="008D2E36" w:rsidRPr="0073389C">
        <w:rPr>
          <w:rFonts w:ascii="Arial" w:hAnsi="Arial" w:cs="Arial"/>
          <w:sz w:val="19"/>
          <w:szCs w:val="19"/>
          <w:lang w:val="sk-SK" w:eastAsia="en-AU"/>
        </w:rPr>
        <w:t>ved</w:t>
      </w:r>
      <w:r w:rsidR="008D2E36">
        <w:rPr>
          <w:rFonts w:ascii="Arial" w:hAnsi="Arial" w:cs="Arial"/>
          <w:sz w:val="19"/>
          <w:szCs w:val="19"/>
          <w:lang w:val="sk-SK" w:eastAsia="en-AU"/>
        </w:rPr>
        <w:t>ú</w:t>
      </w:r>
      <w:r w:rsidR="008D2E36" w:rsidRPr="0073389C">
        <w:rPr>
          <w:rFonts w:ascii="Arial" w:hAnsi="Arial" w:cs="Arial"/>
          <w:sz w:val="19"/>
          <w:szCs w:val="19"/>
          <w:lang w:val="sk-SK" w:eastAsia="en-AU"/>
        </w:rPr>
        <w:t xml:space="preserve"> </w:t>
      </w:r>
      <w:r w:rsidRPr="0073389C">
        <w:rPr>
          <w:rFonts w:ascii="Arial" w:hAnsi="Arial" w:cs="Arial"/>
          <w:sz w:val="19"/>
          <w:szCs w:val="19"/>
          <w:lang w:val="sk-SK" w:eastAsia="en-AU"/>
        </w:rPr>
        <w:t>evidenciu majetku, záväzkov, príjmov a výdavkov týkajúcich sa projektu v účtovných knihách so slovným a číselným označením projektu pri zápisoch v nich, pričom na vedenie tejto evidencie, preukazovanie zápisov a spôsob oceňovania majetku a záväzkov sa primerane použijú ustanovenia zákona o účtovníctve o účtovných zápisoch, účtovnej dokumentácii a spôsobe oceňovania.</w:t>
      </w:r>
    </w:p>
    <w:p w14:paraId="7A55CEE1" w14:textId="77777777"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Záznamy v účtovníctve musia zabezpečiť údaje na účely monitorovania pokroku dosiahnutého pri realizácii aktivít projektu, vytvoriť základ pre nárokovanie platieb a uľahčiť proces overovania a kontroly výdavkov zo strany príslušných orgánov.</w:t>
      </w:r>
    </w:p>
    <w:p w14:paraId="7A55CEE2" w14:textId="03BAA609"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lastRenderedPageBreak/>
        <w:t xml:space="preserve">Prijímateľ </w:t>
      </w:r>
      <w:r w:rsidR="00DB5917">
        <w:rPr>
          <w:rFonts w:ascii="Arial" w:hAnsi="Arial" w:cs="Arial"/>
          <w:sz w:val="19"/>
          <w:szCs w:val="19"/>
        </w:rPr>
        <w:t xml:space="preserve">a partner </w:t>
      </w:r>
      <w:r w:rsidRPr="0073389C">
        <w:rPr>
          <w:rFonts w:ascii="Arial" w:hAnsi="Arial" w:cs="Arial"/>
          <w:sz w:val="19"/>
          <w:szCs w:val="19"/>
        </w:rPr>
        <w:t>uchováva</w:t>
      </w:r>
      <w:r w:rsidR="00DB5917">
        <w:rPr>
          <w:rFonts w:ascii="Arial" w:hAnsi="Arial" w:cs="Arial"/>
          <w:sz w:val="19"/>
          <w:szCs w:val="19"/>
        </w:rPr>
        <w:t>jú</w:t>
      </w:r>
      <w:r w:rsidRPr="0073389C">
        <w:rPr>
          <w:rFonts w:ascii="Arial" w:hAnsi="Arial" w:cs="Arial"/>
          <w:sz w:val="19"/>
          <w:szCs w:val="19"/>
        </w:rPr>
        <w:t xml:space="preserve"> a ochraňuj</w:t>
      </w:r>
      <w:r w:rsidR="00DB5917">
        <w:rPr>
          <w:rFonts w:ascii="Arial" w:hAnsi="Arial" w:cs="Arial"/>
          <w:sz w:val="19"/>
          <w:szCs w:val="19"/>
        </w:rPr>
        <w:t>ú</w:t>
      </w:r>
      <w:r w:rsidRPr="0073389C">
        <w:rPr>
          <w:rFonts w:ascii="Arial" w:hAnsi="Arial" w:cs="Arial"/>
          <w:sz w:val="19"/>
          <w:szCs w:val="19"/>
        </w:rPr>
        <w:t xml:space="preserve"> účtovnú dokumentáciu, evidenciu a inú dokumentáciu týkajúcu sa projektu v súlade so zákonom o účtovníctve v znení neskorších predpisov a v lehote uvedenej </w:t>
      </w:r>
      <w:r w:rsidR="00D74BE4">
        <w:rPr>
          <w:rFonts w:ascii="Arial" w:hAnsi="Arial" w:cs="Arial"/>
          <w:sz w:val="19"/>
          <w:szCs w:val="19"/>
        </w:rPr>
        <w:t xml:space="preserve">v </w:t>
      </w:r>
      <w:r w:rsidR="00E55ACE" w:rsidRPr="0073389C">
        <w:rPr>
          <w:rFonts w:ascii="Arial" w:hAnsi="Arial" w:cs="Arial"/>
          <w:sz w:val="19"/>
          <w:szCs w:val="19"/>
        </w:rPr>
        <w:t>z</w:t>
      </w:r>
      <w:r w:rsidRPr="0073389C">
        <w:rPr>
          <w:rFonts w:ascii="Arial" w:hAnsi="Arial" w:cs="Arial"/>
          <w:sz w:val="19"/>
          <w:szCs w:val="19"/>
        </w:rPr>
        <w:t xml:space="preserve">mluve o NFP. </w:t>
      </w:r>
    </w:p>
    <w:p w14:paraId="7A55CEE3" w14:textId="2D5111A1"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t xml:space="preserve">Ak má prijímateľ </w:t>
      </w:r>
      <w:r w:rsidR="00DB5917">
        <w:rPr>
          <w:rFonts w:ascii="Arial" w:hAnsi="Arial" w:cs="Arial"/>
          <w:sz w:val="19"/>
          <w:szCs w:val="19"/>
          <w:lang w:val="sk-SK" w:eastAsia="en-AU"/>
        </w:rPr>
        <w:t xml:space="preserve">alebo partner </w:t>
      </w:r>
      <w:r w:rsidRPr="0073389C">
        <w:rPr>
          <w:rFonts w:ascii="Arial" w:hAnsi="Arial" w:cs="Arial"/>
          <w:sz w:val="19"/>
          <w:szCs w:val="19"/>
          <w:lang w:val="sk-SK" w:eastAsia="en-AU"/>
        </w:rPr>
        <w:t>sídlo alebo miesto podnikania mimo územia SR, je povinný viesť účtovníctvo týkajúce sa poskytovania pomoci podľa právneho poriadku štátu, na území ktorého má sídlo alebo miesto podnikania.</w:t>
      </w:r>
    </w:p>
    <w:p w14:paraId="7A55CEE4" w14:textId="77777777" w:rsidR="00031457" w:rsidRPr="0073389C" w:rsidRDefault="00031457" w:rsidP="00E61650">
      <w:pPr>
        <w:spacing w:before="120" w:after="120" w:line="288" w:lineRule="auto"/>
        <w:jc w:val="both"/>
      </w:pPr>
    </w:p>
    <w:p w14:paraId="7A55CEE5" w14:textId="77777777" w:rsidR="00A31A7B" w:rsidRPr="0073389C" w:rsidRDefault="00C16E56" w:rsidP="00E61650">
      <w:pPr>
        <w:pStyle w:val="Nadpis3"/>
        <w:spacing w:line="288" w:lineRule="auto"/>
        <w:ind w:left="567" w:firstLine="0"/>
        <w:rPr>
          <w:lang w:val="sk-SK"/>
        </w:rPr>
      </w:pPr>
      <w:r w:rsidRPr="0073389C">
        <w:rPr>
          <w:rFonts w:cs="Arial"/>
          <w:szCs w:val="19"/>
          <w:lang w:val="sk-SK"/>
        </w:rPr>
        <w:t xml:space="preserve"> </w:t>
      </w:r>
      <w:bookmarkStart w:id="109" w:name="_Toc440372870"/>
      <w:bookmarkStart w:id="110" w:name="_Toc440636381"/>
      <w:bookmarkStart w:id="111" w:name="_Toc410907858"/>
      <w:r w:rsidR="00764B9A" w:rsidRPr="0073389C">
        <w:rPr>
          <w:lang w:val="sk-SK"/>
        </w:rPr>
        <w:t>Účty a p</w:t>
      </w:r>
      <w:r w:rsidR="00A31A7B" w:rsidRPr="0073389C">
        <w:rPr>
          <w:lang w:val="sk-SK"/>
        </w:rPr>
        <w:t>latby</w:t>
      </w:r>
      <w:r w:rsidR="0030790D" w:rsidRPr="0073389C">
        <w:rPr>
          <w:lang w:val="sk-SK"/>
        </w:rPr>
        <w:t xml:space="preserve"> </w:t>
      </w:r>
      <w:r w:rsidR="0039421B" w:rsidRPr="0073389C">
        <w:rPr>
          <w:lang w:val="sk-SK"/>
        </w:rPr>
        <w:t>prijímateľa</w:t>
      </w:r>
      <w:bookmarkEnd w:id="109"/>
      <w:bookmarkEnd w:id="110"/>
      <w:r w:rsidR="0039421B" w:rsidRPr="0073389C">
        <w:rPr>
          <w:lang w:val="sk-SK"/>
        </w:rPr>
        <w:t xml:space="preserve"> </w:t>
      </w:r>
    </w:p>
    <w:p w14:paraId="7A55CEE6" w14:textId="77777777" w:rsidR="005E6319" w:rsidRPr="0073389C" w:rsidRDefault="00B27108" w:rsidP="00E61650">
      <w:pPr>
        <w:spacing w:before="120" w:after="120" w:line="288" w:lineRule="auto"/>
        <w:jc w:val="both"/>
      </w:pPr>
      <w:r w:rsidRPr="0073389C">
        <w:t>Použitie účtov prijímateľa v pro</w:t>
      </w:r>
      <w:r w:rsidR="002548F4" w:rsidRPr="0073389C">
        <w:t>jektoch vyplýva zo zmluvy o NFP, t.</w:t>
      </w:r>
      <w:r w:rsidR="00A67788" w:rsidRPr="0073389C">
        <w:t xml:space="preserve"> </w:t>
      </w:r>
      <w:r w:rsidR="002548F4" w:rsidRPr="0073389C">
        <w:t>j.</w:t>
      </w:r>
      <w:r w:rsidRPr="0073389C">
        <w:t xml:space="preserve"> </w:t>
      </w:r>
      <w:r w:rsidR="002548F4" w:rsidRPr="0073389C">
        <w:t xml:space="preserve">prijímateľ uhrádza výdavky súvisiace s realizáciou projektu z účtu/účtov uvedených v zmluve o NFP. </w:t>
      </w:r>
      <w:r w:rsidRPr="0073389C">
        <w:t xml:space="preserve">V prípade, </w:t>
      </w:r>
      <w:r w:rsidR="0039421B" w:rsidRPr="0073389C">
        <w:t>ak</w:t>
      </w:r>
      <w:r w:rsidRPr="0073389C">
        <w:t xml:space="preserve"> prijímateľ používa na realizáciu projektu iné účty</w:t>
      </w:r>
      <w:r w:rsidR="0039421B" w:rsidRPr="0073389C">
        <w:t xml:space="preserve">, ktoré nie sú uvedené v zmluve o NFP, </w:t>
      </w:r>
      <w:r w:rsidRPr="0073389C">
        <w:t>je povinný identifikáciu takýchto účtov oznámiť písomne formou listu (vrátane overenej kópie zmluvy o účte prijímateľa</w:t>
      </w:r>
      <w:r w:rsidR="0039421B" w:rsidRPr="0073389C">
        <w:rPr>
          <w:rStyle w:val="Odkaznapoznmkupodiarou"/>
          <w:sz w:val="19"/>
        </w:rPr>
        <w:footnoteReference w:id="12"/>
      </w:r>
      <w:r w:rsidRPr="0073389C">
        <w:t xml:space="preserve">) </w:t>
      </w:r>
      <w:r w:rsidR="005779A5" w:rsidRPr="0073389C">
        <w:t>poskytovateľovi</w:t>
      </w:r>
      <w:r w:rsidRPr="0073389C">
        <w:t xml:space="preserve"> najneskôr pri predložení predmetnej ŽoP</w:t>
      </w:r>
      <w:r w:rsidR="002548F4" w:rsidRPr="0073389C">
        <w:t>, v ktorej sa nachádzajú výdavky hradené z daného účtu</w:t>
      </w:r>
      <w:r w:rsidRPr="0073389C">
        <w:t xml:space="preserve">. </w:t>
      </w:r>
      <w:r w:rsidR="005E6319" w:rsidRPr="0073389C">
        <w:t>Každú zmenu účtu je potrebné oznámiť poskytovateľovi.</w:t>
      </w:r>
    </w:p>
    <w:p w14:paraId="7A55CEE7" w14:textId="77777777" w:rsidR="00A67788" w:rsidRPr="0073389C" w:rsidRDefault="00A67788"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Odporúčanie</w:t>
      </w:r>
      <w:r w:rsidR="0032670F" w:rsidRPr="0073389C">
        <w:rPr>
          <w:rFonts w:ascii="Arial" w:hAnsi="Arial" w:cs="Arial"/>
          <w:b/>
          <w:i/>
          <w:sz w:val="19"/>
          <w:szCs w:val="19"/>
          <w:lang w:val="sk-SK" w:eastAsia="en-AU"/>
        </w:rPr>
        <w:t xml:space="preserve"> pre prijímateľa</w:t>
      </w:r>
      <w:r w:rsidRPr="0073389C">
        <w:rPr>
          <w:rFonts w:ascii="Arial" w:hAnsi="Arial" w:cs="Arial"/>
          <w:b/>
          <w:i/>
          <w:sz w:val="19"/>
          <w:szCs w:val="19"/>
          <w:lang w:val="sk-SK" w:eastAsia="en-AU"/>
        </w:rPr>
        <w:t xml:space="preserve">: </w:t>
      </w:r>
      <w:r w:rsidRPr="0073389C">
        <w:rPr>
          <w:rFonts w:ascii="Arial" w:hAnsi="Arial" w:cs="Arial"/>
          <w:sz w:val="19"/>
          <w:szCs w:val="19"/>
          <w:lang w:val="sk-SK" w:eastAsia="en-AU"/>
        </w:rPr>
        <w:t>Účet / účty nie sú úročené</w:t>
      </w:r>
      <w:r w:rsidR="000E7448" w:rsidRPr="0073389C">
        <w:rPr>
          <w:rFonts w:ascii="Arial" w:hAnsi="Arial" w:cs="Arial"/>
          <w:sz w:val="19"/>
          <w:szCs w:val="19"/>
          <w:lang w:val="sk-SK" w:eastAsia="en-AU"/>
        </w:rPr>
        <w:t xml:space="preserve"> a sú vedené v EUR</w:t>
      </w:r>
      <w:r w:rsidRPr="0073389C">
        <w:rPr>
          <w:rFonts w:ascii="Arial" w:hAnsi="Arial" w:cs="Arial"/>
          <w:sz w:val="19"/>
          <w:szCs w:val="19"/>
          <w:lang w:val="sk-SK" w:eastAsia="en-AU"/>
        </w:rPr>
        <w:t>.</w:t>
      </w:r>
    </w:p>
    <w:p w14:paraId="01CB37AB" w14:textId="669B0C20" w:rsidR="008D2E36" w:rsidRPr="00C33B6F" w:rsidRDefault="008D2E36" w:rsidP="0027405B">
      <w:pPr>
        <w:pStyle w:val="Odsekzoznamu"/>
        <w:numPr>
          <w:ilvl w:val="0"/>
          <w:numId w:val="79"/>
        </w:numPr>
        <w:spacing w:before="120" w:after="120" w:line="288" w:lineRule="auto"/>
        <w:jc w:val="both"/>
        <w:rPr>
          <w:rFonts w:cs="Arial"/>
          <w:szCs w:val="16"/>
        </w:rPr>
      </w:pPr>
      <w:r>
        <w:rPr>
          <w:rFonts w:cs="Arial"/>
          <w:szCs w:val="16"/>
        </w:rPr>
        <w:t>p</w:t>
      </w:r>
      <w:r w:rsidRPr="00C33B6F">
        <w:rPr>
          <w:rFonts w:cs="Arial"/>
          <w:szCs w:val="16"/>
        </w:rPr>
        <w:t>rijímateľ z verejného sektora (najmä štátna príspevková organizácia a iné subjekty verejnej správy okrem VÚC a obce), je povinný otvoriť si bežný účet pre prostriedky EÚ a </w:t>
      </w:r>
      <w:r w:rsidR="00EC29B1">
        <w:rPr>
          <w:rFonts w:cs="Arial"/>
          <w:szCs w:val="16"/>
        </w:rPr>
        <w:t>ŠR</w:t>
      </w:r>
      <w:r w:rsidRPr="00C33B6F">
        <w:rPr>
          <w:rFonts w:cs="Arial"/>
          <w:szCs w:val="16"/>
        </w:rPr>
        <w:t xml:space="preserve"> na spolufinancovanie vedený v Štátnej pokladnici, na ktorom sa operácie vykonávajú v súlade so zákonom č. 291/2002 Z. z. o Štátnej pokladnici a o zmene a doplnení niektorých zákonov v znení neskorších predpisov. Tento bežný účet slúži na pripísanie prostriedkov EÚ a prostriedkov </w:t>
      </w:r>
      <w:r w:rsidR="00EC29B1">
        <w:rPr>
          <w:rFonts w:cs="Arial"/>
          <w:szCs w:val="16"/>
        </w:rPr>
        <w:t>ŠR</w:t>
      </w:r>
      <w:r w:rsidRPr="00C33B6F">
        <w:rPr>
          <w:rFonts w:cs="Arial"/>
          <w:szCs w:val="16"/>
        </w:rPr>
        <w:t xml:space="preserve"> na spolufinancovanie formou transferu z platobnej jednotky. V prípade iných subjektov verejnej správy, ktorí nie sú povinným klientom Štátnej pokladnice, si môžu títo prijímatelia otvoriť účet aj v komerčnej banke</w:t>
      </w:r>
      <w:r>
        <w:rPr>
          <w:rFonts w:cs="Arial"/>
          <w:szCs w:val="16"/>
        </w:rPr>
        <w:t>,</w:t>
      </w:r>
    </w:p>
    <w:p w14:paraId="6C23515E" w14:textId="716949A0" w:rsidR="008D2E36" w:rsidRPr="00C33B6F" w:rsidRDefault="008D2E36" w:rsidP="0027405B">
      <w:pPr>
        <w:pStyle w:val="Odsekzoznamu"/>
        <w:numPr>
          <w:ilvl w:val="0"/>
          <w:numId w:val="79"/>
        </w:numPr>
        <w:spacing w:before="120" w:after="120" w:line="288" w:lineRule="auto"/>
        <w:jc w:val="both"/>
        <w:rPr>
          <w:rFonts w:cs="Arial"/>
          <w:szCs w:val="16"/>
        </w:rPr>
      </w:pPr>
      <w:r>
        <w:rPr>
          <w:rFonts w:cs="Arial"/>
          <w:szCs w:val="16"/>
        </w:rPr>
        <w:t>p</w:t>
      </w:r>
      <w:r w:rsidRPr="00C33B6F">
        <w:rPr>
          <w:rFonts w:cs="Arial"/>
          <w:szCs w:val="16"/>
        </w:rPr>
        <w:t>rijímateľ (VÚC) je povinný otvoriť si bežný účet pre príjem prostriedkov EÚ a </w:t>
      </w:r>
      <w:r w:rsidR="00FA02AF">
        <w:rPr>
          <w:rFonts w:cs="Arial"/>
          <w:szCs w:val="16"/>
        </w:rPr>
        <w:t>ŠR</w:t>
      </w:r>
      <w:r w:rsidRPr="00C33B6F">
        <w:rPr>
          <w:rFonts w:cs="Arial"/>
          <w:szCs w:val="16"/>
        </w:rPr>
        <w:t xml:space="preserve"> na spolufinancovanie vedený v Štátnej pokladnici, na ktorom sa operácie vykonávajú na základe § 9a zákona č. 291/2002 Z. z. o Štátnej pokladnici a o zmene a doplnení niektorých zákonov v znení neskorších predpisov</w:t>
      </w:r>
      <w:r>
        <w:rPr>
          <w:rFonts w:cs="Arial"/>
          <w:szCs w:val="16"/>
        </w:rPr>
        <w:t>,</w:t>
      </w:r>
    </w:p>
    <w:p w14:paraId="762B0689" w14:textId="04EFF491" w:rsidR="00521CFB" w:rsidRDefault="008D2E36" w:rsidP="0027405B">
      <w:pPr>
        <w:pStyle w:val="Odsekzoznamu"/>
        <w:numPr>
          <w:ilvl w:val="0"/>
          <w:numId w:val="79"/>
        </w:numPr>
        <w:spacing w:before="120" w:after="120" w:line="288" w:lineRule="auto"/>
        <w:jc w:val="both"/>
      </w:pPr>
      <w:r w:rsidRPr="00521CFB">
        <w:rPr>
          <w:rFonts w:cs="Arial"/>
          <w:szCs w:val="16"/>
        </w:rPr>
        <w:t>prijímateľ (obec) používa bežný účet pre prostriedky EÚ a </w:t>
      </w:r>
      <w:r w:rsidR="00FA02AF" w:rsidRPr="00521CFB">
        <w:rPr>
          <w:rFonts w:cs="Arial"/>
          <w:szCs w:val="16"/>
        </w:rPr>
        <w:t>ŠR</w:t>
      </w:r>
      <w:r w:rsidRPr="00521CFB">
        <w:rPr>
          <w:rFonts w:cs="Arial"/>
          <w:szCs w:val="16"/>
        </w:rPr>
        <w:t xml:space="preserve"> na spolufinancovanie vedený v komerčnej banke, z ktorého prostriedky EÚ a </w:t>
      </w:r>
      <w:r w:rsidR="00FA02AF" w:rsidRPr="00521CFB">
        <w:rPr>
          <w:rFonts w:cs="Arial"/>
          <w:szCs w:val="16"/>
        </w:rPr>
        <w:t>ŠR</w:t>
      </w:r>
      <w:r w:rsidRPr="00521CFB">
        <w:rPr>
          <w:rFonts w:cs="Arial"/>
          <w:szCs w:val="16"/>
        </w:rPr>
        <w:t xml:space="preserve"> na spolufinancovanie realizuje prostredníctvom rozpočtu,</w:t>
      </w:r>
    </w:p>
    <w:p w14:paraId="7A55CEE8" w14:textId="19A25A04" w:rsidR="005E6319" w:rsidRDefault="008D2E36" w:rsidP="0027405B">
      <w:pPr>
        <w:pStyle w:val="Odsekzoznamu"/>
        <w:numPr>
          <w:ilvl w:val="0"/>
          <w:numId w:val="79"/>
        </w:numPr>
        <w:spacing w:before="120" w:after="120" w:line="288" w:lineRule="auto"/>
        <w:jc w:val="both"/>
      </w:pPr>
      <w:r>
        <w:t xml:space="preserve">prijímateľ zo súkromného sektora </w:t>
      </w:r>
      <w:r w:rsidRPr="00521CFB">
        <w:rPr>
          <w:rFonts w:cs="Arial"/>
          <w:szCs w:val="16"/>
        </w:rPr>
        <w:t>je v prípade, ak prostriedky EÚ a </w:t>
      </w:r>
      <w:r w:rsidR="00E900CE" w:rsidRPr="00521CFB">
        <w:rPr>
          <w:rFonts w:cs="Arial"/>
          <w:szCs w:val="16"/>
        </w:rPr>
        <w:t>ŠR</w:t>
      </w:r>
      <w:r w:rsidRPr="00521CFB">
        <w:rPr>
          <w:rFonts w:cs="Arial"/>
          <w:szCs w:val="16"/>
        </w:rPr>
        <w:t xml:space="preserve"> na spolufinancovanie určené na financovanie projektu sú poskytované iba systémom refundácie, </w:t>
      </w:r>
      <w:r w:rsidR="00611E51" w:rsidRPr="00521CFB">
        <w:rPr>
          <w:rFonts w:cs="Arial"/>
          <w:szCs w:val="16"/>
        </w:rPr>
        <w:t xml:space="preserve">povinný </w:t>
      </w:r>
      <w:r w:rsidRPr="00521CFB">
        <w:rPr>
          <w:rFonts w:cs="Arial"/>
          <w:szCs w:val="16"/>
        </w:rPr>
        <w:t>prijímať ich na jeden účet vedený v komerčnej banke.</w:t>
      </w:r>
      <w:r w:rsidR="00190006">
        <w:rPr>
          <w:rFonts w:cs="Arial"/>
          <w:szCs w:val="16"/>
        </w:rPr>
        <w:t xml:space="preserve"> </w:t>
      </w:r>
      <w:r w:rsidR="005E6319" w:rsidRPr="0073389C">
        <w:t>V prípade otvorenia účtu pre príjem prostriedkov EÚ a ŠR na spolufinancovanie v komerčnej banke v zahraničí, prijímate</w:t>
      </w:r>
      <w:r>
        <w:t>lia</w:t>
      </w:r>
      <w:r w:rsidR="005E6319" w:rsidRPr="0073389C">
        <w:t xml:space="preserve"> zodpoved</w:t>
      </w:r>
      <w:r>
        <w:t>ajú</w:t>
      </w:r>
      <w:r w:rsidR="005E6319" w:rsidRPr="0073389C">
        <w:t xml:space="preserve"> za úhradu všetkých nákladov spojených s realizáciou platieb na a z tohto účtu.</w:t>
      </w:r>
    </w:p>
    <w:p w14:paraId="60659DD1" w14:textId="16B5250B" w:rsidR="008D2E36" w:rsidRDefault="008D2E36" w:rsidP="008D2E36">
      <w:pPr>
        <w:autoSpaceDE w:val="0"/>
        <w:autoSpaceDN w:val="0"/>
        <w:adjustRightInd w:val="0"/>
        <w:spacing w:before="120" w:after="120" w:line="288" w:lineRule="auto"/>
        <w:jc w:val="both"/>
      </w:pPr>
      <w:r>
        <w:rPr>
          <w:rFonts w:cs="Arial"/>
          <w:szCs w:val="16"/>
        </w:rPr>
        <w:t>V</w:t>
      </w:r>
      <w:r w:rsidRPr="00DD1EC0">
        <w:rPr>
          <w:rFonts w:cs="Arial"/>
          <w:szCs w:val="16"/>
        </w:rPr>
        <w:t xml:space="preserve"> prípade, ak prostriedky EÚ a </w:t>
      </w:r>
      <w:r w:rsidR="00E900CE">
        <w:rPr>
          <w:rFonts w:cs="Arial"/>
          <w:szCs w:val="16"/>
        </w:rPr>
        <w:t>ŠR</w:t>
      </w:r>
      <w:r w:rsidRPr="00DD1EC0">
        <w:rPr>
          <w:rFonts w:cs="Arial"/>
          <w:szCs w:val="16"/>
        </w:rPr>
        <w:t xml:space="preserve"> na spolufinancovanie poskytnuté systémom predfinancovania, resp.</w:t>
      </w:r>
      <w:r>
        <w:rPr>
          <w:rFonts w:cs="Arial"/>
          <w:szCs w:val="16"/>
        </w:rPr>
        <w:t> </w:t>
      </w:r>
      <w:r w:rsidRPr="00DD1EC0">
        <w:rPr>
          <w:rFonts w:cs="Arial"/>
          <w:szCs w:val="16"/>
        </w:rPr>
        <w:t>zálohovej platby sú úročené, prijímate</w:t>
      </w:r>
      <w:r w:rsidR="006255F4">
        <w:rPr>
          <w:rFonts w:cs="Arial"/>
          <w:szCs w:val="16"/>
        </w:rPr>
        <w:t>ľ</w:t>
      </w:r>
      <w:r w:rsidRPr="00DD1EC0">
        <w:rPr>
          <w:rFonts w:cs="Arial"/>
          <w:szCs w:val="16"/>
        </w:rPr>
        <w:t xml:space="preserve"> </w:t>
      </w:r>
      <w:r w:rsidR="006255F4">
        <w:rPr>
          <w:rFonts w:cs="Arial"/>
          <w:szCs w:val="16"/>
        </w:rPr>
        <w:t>je</w:t>
      </w:r>
      <w:r>
        <w:rPr>
          <w:rFonts w:cs="Arial"/>
          <w:szCs w:val="16"/>
        </w:rPr>
        <w:t xml:space="preserve"> povinn</w:t>
      </w:r>
      <w:r w:rsidR="006255F4">
        <w:rPr>
          <w:rFonts w:cs="Arial"/>
          <w:szCs w:val="16"/>
        </w:rPr>
        <w:t>ý</w:t>
      </w:r>
      <w:r w:rsidRPr="00DD1EC0">
        <w:rPr>
          <w:rFonts w:cs="Arial"/>
          <w:szCs w:val="16"/>
        </w:rPr>
        <w:t xml:space="preserve"> otvoriť si osobitný účet</w:t>
      </w:r>
      <w:r>
        <w:rPr>
          <w:rStyle w:val="Odkaznapoznmkupodiarou"/>
          <w:rFonts w:cs="Arial"/>
          <w:szCs w:val="16"/>
        </w:rPr>
        <w:footnoteReference w:id="13"/>
      </w:r>
      <w:r w:rsidRPr="00DD1EC0">
        <w:rPr>
          <w:rFonts w:cs="Arial"/>
          <w:szCs w:val="16"/>
        </w:rPr>
        <w:t xml:space="preserve"> na projekt. Vlastné zdroje prijímateľa na realizáciu projektu </w:t>
      </w:r>
      <w:r>
        <w:rPr>
          <w:rFonts w:cs="Arial"/>
          <w:szCs w:val="16"/>
        </w:rPr>
        <w:t xml:space="preserve">(ak relevantné) </w:t>
      </w:r>
      <w:r w:rsidRPr="00DD1EC0">
        <w:rPr>
          <w:rFonts w:cs="Arial"/>
          <w:szCs w:val="16"/>
        </w:rPr>
        <w:t xml:space="preserve">môžu prechádzať cez osobitný účet. V prípade, ak vlastné zdroje prijímateľa prechádzajú cez osobitný účet, prijímateľ je povinný vložiť vlastné zdroje na spolufinancovanie najneskôr pred vykonaním platby dodávateľovi/zhotoviteľovi a predložiť </w:t>
      </w:r>
      <w:r w:rsidR="00252D59">
        <w:rPr>
          <w:rFonts w:cs="Arial"/>
          <w:szCs w:val="16"/>
        </w:rPr>
        <w:t>poskytovateľovi</w:t>
      </w:r>
      <w:r w:rsidRPr="00DD1EC0">
        <w:rPr>
          <w:rFonts w:cs="Arial"/>
          <w:szCs w:val="16"/>
        </w:rPr>
        <w:t xml:space="preserve"> výpis z osobitného účtu ako potvrdenie o prevode vlastných zdrojov. V prípade, ak vlastné zdroje prijímateľa neprechádzajú cez osobitný účet, prijímateľ je povinný ku každému uhradenému výdavku doložiť výpis z iného bežného účtu otvoreného prijímateľom o úhrade vlastných zdrojov prijímateľa. Prijímateľ je povinný vzniknuté výnosy za prostriedky EÚ a </w:t>
      </w:r>
      <w:r w:rsidR="004A618F">
        <w:rPr>
          <w:rFonts w:cs="Arial"/>
          <w:szCs w:val="16"/>
        </w:rPr>
        <w:t>ŠR</w:t>
      </w:r>
      <w:r w:rsidRPr="00DD1EC0">
        <w:rPr>
          <w:rFonts w:cs="Arial"/>
          <w:szCs w:val="16"/>
        </w:rPr>
        <w:t xml:space="preserve"> na spolufinancovanie odviesť do príjmov </w:t>
      </w:r>
      <w:r w:rsidRPr="00DD1EC0">
        <w:rPr>
          <w:rFonts w:cs="Arial"/>
          <w:szCs w:val="16"/>
        </w:rPr>
        <w:lastRenderedPageBreak/>
        <w:t>štátneho rozpočtu na príjmový účet platobnej jednotky jedenkrát ročne. Odvod výnosov prijímateľ potvrdí predložením výpisu z osobitného účtu</w:t>
      </w:r>
      <w:r>
        <w:rPr>
          <w:rFonts w:cs="Arial"/>
          <w:szCs w:val="16"/>
        </w:rPr>
        <w:t>.</w:t>
      </w:r>
    </w:p>
    <w:p w14:paraId="684F251B" w14:textId="3705DEB3" w:rsidR="008D2E36" w:rsidRPr="0073389C" w:rsidRDefault="008D2E36" w:rsidP="008D2E36">
      <w:pPr>
        <w:autoSpaceDE w:val="0"/>
        <w:autoSpaceDN w:val="0"/>
        <w:adjustRightInd w:val="0"/>
        <w:spacing w:before="120" w:after="120" w:line="288" w:lineRule="auto"/>
        <w:jc w:val="both"/>
      </w:pPr>
      <w:r w:rsidRPr="0073389C">
        <w:t>V prípade využitia systému refundácie môže prijímateľ realizovať úhrady oprávnených výdavkov aj z iných účtov otvorených prijímateľom pri dodržaní podmienky existencie jedného účtu na príjem prostriedkov EÚ a </w:t>
      </w:r>
      <w:r>
        <w:t>ŠR</w:t>
      </w:r>
      <w:r w:rsidRPr="0073389C">
        <w:t xml:space="preserve"> na spolufinancovanie. Prijímateľ je povinný oznámiť poskytovateľovi identifikáciu takýchto účtov a predložiť zmluvu o účte.</w:t>
      </w:r>
      <w:r>
        <w:t xml:space="preserve"> V</w:t>
      </w:r>
      <w:r w:rsidRPr="00DD1EC0">
        <w:rPr>
          <w:rFonts w:cs="Arial"/>
          <w:szCs w:val="16"/>
        </w:rPr>
        <w:t> prípade, ak prostriedky EÚ a </w:t>
      </w:r>
      <w:r w:rsidR="00422ECD">
        <w:rPr>
          <w:rFonts w:cs="Arial"/>
          <w:szCs w:val="16"/>
        </w:rPr>
        <w:t>ŠR</w:t>
      </w:r>
      <w:r w:rsidRPr="00DD1EC0">
        <w:rPr>
          <w:rFonts w:cs="Arial"/>
          <w:szCs w:val="16"/>
        </w:rPr>
        <w:t xml:space="preserve"> na spolufinancovanie sú poskytované systémom refundácie, sú úroky vzniknuté na tomto účte príjmom prijímateľa</w:t>
      </w:r>
      <w:r>
        <w:rPr>
          <w:rFonts w:cs="Arial"/>
          <w:szCs w:val="16"/>
        </w:rPr>
        <w:t>.</w:t>
      </w:r>
    </w:p>
    <w:p w14:paraId="7A55CEED" w14:textId="1DA1C8CC" w:rsidR="00A31A7B" w:rsidRPr="0073389C" w:rsidRDefault="00A31A7B" w:rsidP="00E61650">
      <w:pPr>
        <w:autoSpaceDE w:val="0"/>
        <w:autoSpaceDN w:val="0"/>
        <w:adjustRightInd w:val="0"/>
        <w:spacing w:before="120" w:after="120" w:line="288" w:lineRule="auto"/>
        <w:jc w:val="both"/>
      </w:pPr>
      <w:r w:rsidRPr="0073389C">
        <w:t>V prípade využitia systému zálohovej platby môžu byť špecifické výdavky</w:t>
      </w:r>
      <w:r w:rsidR="00C8683A" w:rsidRPr="0073389C">
        <w:rPr>
          <w:rStyle w:val="Odkaznapoznmkupodiarou"/>
          <w:sz w:val="19"/>
        </w:rPr>
        <w:footnoteReference w:id="14"/>
      </w:r>
      <w:r w:rsidRPr="0073389C">
        <w:t xml:space="preserve"> realizované aj z iného účtu otvoreného prijímateľom. Prijímateľ je povinný oznámiť </w:t>
      </w:r>
      <w:r w:rsidR="005779A5" w:rsidRPr="0073389C">
        <w:t>poskytovateľovi</w:t>
      </w:r>
      <w:r w:rsidRPr="0073389C">
        <w:t xml:space="preserve"> identifikáciu takéhoto účtu</w:t>
      </w:r>
      <w:r w:rsidR="00BE5EA5" w:rsidRPr="0073389C">
        <w:t xml:space="preserve"> a predložiť zmluvu o účte</w:t>
      </w:r>
      <w:r w:rsidRPr="0073389C">
        <w:t>. Tieto výdavky nesmú byť hradené z osobitného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Prijímateľ po pripísaní prostriedkov zálohovej platby prevádza prostriedky EÚ a </w:t>
      </w:r>
      <w:r w:rsidR="00EF5654">
        <w:t>ŠR</w:t>
      </w:r>
      <w:r w:rsidRPr="0073389C">
        <w:t xml:space="preserve"> na spolufinancovanie na úhradu špecifických výdavkov jedným z nasledovných spôsobov:</w:t>
      </w:r>
    </w:p>
    <w:p w14:paraId="7A55CEEE"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t xml:space="preserve">z osobitného účtu prevedie alikvotný podiel špecifického výdavku na iný účet otvorený prijímateľom a následne realizuje platbu dodávateľovi / zhotoviteľovi. Prijímateľ predloží </w:t>
      </w:r>
      <w:r w:rsidR="005779A5" w:rsidRPr="0073389C">
        <w:rPr>
          <w:szCs w:val="19"/>
          <w:lang w:val="sk-SK"/>
        </w:rPr>
        <w:t>poskytovateľovi</w:t>
      </w:r>
      <w:r w:rsidRPr="0073389C">
        <w:rPr>
          <w:szCs w:val="19"/>
          <w:lang w:val="sk-SK"/>
        </w:rPr>
        <w:t xml:space="preserve"> výpis z iného účtu otvoreného prijímateľom potvrdzujúci úhradu výdavku dodávateľovi / zhotoviteľovi a výpis z osobitného účtu potvrdzujúci použitie prostriedkov z poskytnutej zálohovej platby;</w:t>
      </w:r>
    </w:p>
    <w:p w14:paraId="7A55CEEF"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t>minimálne raz mesačne prevedie prostriedky z osobitného účtu na iný účet otvorený prijímateľom, z ktorého priebežne realizuje úhrady špecifických výdavkov. Prijímateľ prevedie sumu vo výške oprávnených výdavkov vzniknutých počas predchádzajúceho kalendárneho mesiaca najneskôr do 5 pracovných dní od ukončenia predmetného kalendárneho mesiaca</w:t>
      </w:r>
      <w:r w:rsidR="00931F23" w:rsidRPr="0073389C">
        <w:rPr>
          <w:szCs w:val="19"/>
          <w:lang w:val="sk-SK"/>
        </w:rPr>
        <w:t>.</w:t>
      </w:r>
    </w:p>
    <w:p w14:paraId="7A55CEF0" w14:textId="77777777" w:rsidR="00A31A7B" w:rsidRPr="0073389C" w:rsidRDefault="00931F23" w:rsidP="00E61650">
      <w:pPr>
        <w:autoSpaceDE w:val="0"/>
        <w:autoSpaceDN w:val="0"/>
        <w:adjustRightInd w:val="0"/>
        <w:spacing w:before="120" w:after="120" w:line="288" w:lineRule="auto"/>
        <w:jc w:val="both"/>
        <w:rPr>
          <w:b/>
        </w:rPr>
      </w:pPr>
      <w:r w:rsidRPr="0073389C">
        <w:rPr>
          <w:b/>
        </w:rPr>
        <w:t>Štátna rozpočtová organizácia</w:t>
      </w:r>
    </w:p>
    <w:p w14:paraId="7A55CEF1" w14:textId="773D3A49" w:rsidR="00931F23" w:rsidRPr="008D2E36" w:rsidRDefault="008D2E36" w:rsidP="0027405B">
      <w:pPr>
        <w:pStyle w:val="Odsekzoznamu"/>
        <w:numPr>
          <w:ilvl w:val="0"/>
          <w:numId w:val="80"/>
        </w:numPr>
        <w:autoSpaceDE w:val="0"/>
        <w:autoSpaceDN w:val="0"/>
        <w:adjustRightInd w:val="0"/>
        <w:spacing w:before="120" w:after="120" w:line="288" w:lineRule="auto"/>
        <w:ind w:left="567"/>
        <w:jc w:val="both"/>
      </w:pPr>
      <w:r>
        <w:t>v</w:t>
      </w:r>
      <w:r w:rsidR="00931F23" w:rsidRPr="008D2E36">
        <w:t xml:space="preserve">ýdavkový účet, ktorý sa používa pre prostriedky EÚ a </w:t>
      </w:r>
      <w:r w:rsidR="00EF5654" w:rsidRPr="008D2E36">
        <w:t>ŠR</w:t>
      </w:r>
      <w:r w:rsidR="00931F23" w:rsidRPr="008D2E36">
        <w:t xml:space="preserve"> na spolufinancovanie, vedený v Štátnej pokladnici, na ktorom sa operácie vykonávajú v súlade so zákonom </w:t>
      </w:r>
      <w:r w:rsidR="003777E5" w:rsidRPr="008D2E36">
        <w:t>o š</w:t>
      </w:r>
      <w:r w:rsidR="00931F23" w:rsidRPr="008D2E36">
        <w:t>tátnej pokladnici. Tento účet môže byť používaný aj na poskytnutie prostriedkov EÚ a </w:t>
      </w:r>
      <w:r w:rsidR="00EF5654" w:rsidRPr="008D2E36">
        <w:t>ŠR</w:t>
      </w:r>
      <w:r w:rsidR="00931F23" w:rsidRPr="008D2E36">
        <w:t xml:space="preserve"> na spolufinancovanie na financovanie projektu formou zálohovej platby a predfinancovania na základe rozpočtového opatrenia;</w:t>
      </w:r>
    </w:p>
    <w:p w14:paraId="7A55CEF2" w14:textId="1A92D732" w:rsidR="00931F23" w:rsidRPr="008D2E36" w:rsidRDefault="008D2E36" w:rsidP="0027405B">
      <w:pPr>
        <w:pStyle w:val="Odsekzoznamu"/>
        <w:numPr>
          <w:ilvl w:val="0"/>
          <w:numId w:val="80"/>
        </w:numPr>
        <w:autoSpaceDE w:val="0"/>
        <w:autoSpaceDN w:val="0"/>
        <w:adjustRightInd w:val="0"/>
        <w:spacing w:before="120" w:after="120" w:line="288" w:lineRule="auto"/>
        <w:ind w:left="567"/>
        <w:jc w:val="both"/>
      </w:pPr>
      <w:r>
        <w:t>v</w:t>
      </w:r>
      <w:r w:rsidR="00931F23" w:rsidRPr="008D2E36">
        <w:t xml:space="preserve">ýdavkový účet pre prostriedky EÚ a </w:t>
      </w:r>
      <w:r w:rsidR="00EF5654" w:rsidRPr="008D2E36">
        <w:t>ŠR</w:t>
      </w:r>
      <w:r w:rsidR="00931F23" w:rsidRPr="008D2E36">
        <w:t xml:space="preserve"> na spolufinancovanie vedený v Štátnej pokladnici, ktorý slúži na prijatie zálohovej platby formou rozpočtového opatrenia a na refundáciu realizovaných výdavkov formou rozpočtového opatrenia pri uplatnení systému refundácie a následný prevod formou rozpočtového opatrenia na rozpočtový výdavkový účet, z ktorého boli prostriedky pôvodne vynaložené. Tento účet môže byť prijímateľom použitý aj na úhradu výdavkov spojených s realizáciou projektu v súlade so zákonom </w:t>
      </w:r>
      <w:r w:rsidR="003777E5" w:rsidRPr="008D2E36">
        <w:t>o š</w:t>
      </w:r>
      <w:r w:rsidR="00931F23" w:rsidRPr="008D2E36">
        <w:t>tátnej pokladnici</w:t>
      </w:r>
      <w:r>
        <w:t>.</w:t>
      </w:r>
    </w:p>
    <w:p w14:paraId="7A55CEF3" w14:textId="1EF541B2" w:rsidR="00931F23" w:rsidRPr="0073389C" w:rsidRDefault="00931F23" w:rsidP="00E61650">
      <w:pPr>
        <w:autoSpaceDE w:val="0"/>
        <w:autoSpaceDN w:val="0"/>
        <w:adjustRightInd w:val="0"/>
        <w:spacing w:before="120" w:after="120" w:line="288" w:lineRule="auto"/>
        <w:jc w:val="both"/>
      </w:pPr>
      <w:r w:rsidRPr="0073389C">
        <w:t>V prípade, ak je výdavkový účet pre prostriedky EÚ a </w:t>
      </w:r>
      <w:r w:rsidR="00EF5654">
        <w:t>ŠR</w:t>
      </w:r>
      <w:r w:rsidRPr="0073389C">
        <w:t xml:space="preserve"> na spolufinancovanie využívaný aj na úhradu výdavkov spojených s realizáciou projektu z poskytnutej zálohovej platby, môžu byť špecifické výdavky</w:t>
      </w:r>
      <w:r w:rsidR="00041D2E">
        <w:rPr>
          <w:rStyle w:val="Odkaznapoznmkupodiarou"/>
        </w:rPr>
        <w:footnoteReference w:id="15"/>
      </w:r>
      <w:r w:rsidR="00BE5EA5" w:rsidRPr="0073389C">
        <w:t xml:space="preserve"> </w:t>
      </w:r>
      <w:r w:rsidRPr="0073389C">
        <w:t xml:space="preserve">realizované z rozpočtového výdavkového účtu prijímateľa. Prijímateľ je povinný oznámiť </w:t>
      </w:r>
      <w:r w:rsidR="007F6594">
        <w:t>poskytovateľovi</w:t>
      </w:r>
      <w:r w:rsidRPr="0073389C">
        <w:t xml:space="preserve"> identifikáciu takéhoto účtu. 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w:t>
      </w:r>
      <w:r w:rsidRPr="0073389C">
        <w:lastRenderedPageBreak/>
        <w:t>Kohézneho fondu a Európskeho námorného a rybárskeho fondu). V tomto prípade prijímateľ po pripísaní zálohovej platby prevádza prostriedky EÚ a </w:t>
      </w:r>
      <w:r w:rsidR="003B6F5E">
        <w:t>ŠR</w:t>
      </w:r>
      <w:r w:rsidRPr="0073389C">
        <w:t xml:space="preserve"> na spolufinancovanie na úhradu špecifických výdavkov jedným z nasledovných spôsobov:</w:t>
      </w:r>
    </w:p>
    <w:p w14:paraId="7A55CEF4" w14:textId="3296F870" w:rsidR="00931F23" w:rsidRPr="0073389C" w:rsidRDefault="00931F23" w:rsidP="006B317A">
      <w:pPr>
        <w:pStyle w:val="Bulletslevel2"/>
        <w:spacing w:after="120" w:line="288" w:lineRule="auto"/>
        <w:ind w:left="567" w:hanging="283"/>
        <w:jc w:val="both"/>
        <w:rPr>
          <w:szCs w:val="19"/>
          <w:lang w:val="sk-SK"/>
        </w:rPr>
      </w:pPr>
      <w:r w:rsidRPr="0073389C">
        <w:rPr>
          <w:szCs w:val="19"/>
          <w:lang w:val="sk-SK"/>
        </w:rPr>
        <w:t>z výdavkového účtu pre prostriedky EÚ a </w:t>
      </w:r>
      <w:r w:rsidR="00EF5654">
        <w:rPr>
          <w:szCs w:val="19"/>
          <w:lang w:val="sk-SK"/>
        </w:rPr>
        <w:t>ŠR</w:t>
      </w:r>
      <w:r w:rsidRPr="0073389C">
        <w:rPr>
          <w:szCs w:val="19"/>
          <w:lang w:val="sk-SK"/>
        </w:rPr>
        <w:t xml:space="preserve"> na spolufinancovanie prevedie alikvotný podiel špecifického výdavku na výdavkový účet a následne, najneskôr do 5 pracovných dní realizuje platbu dodávateľovi/zhotoviteľovi. Prijímateľ predloží </w:t>
      </w:r>
      <w:r w:rsidR="00D03440">
        <w:rPr>
          <w:szCs w:val="19"/>
          <w:lang w:val="sk-SK"/>
        </w:rPr>
        <w:t>poskytovateľovi</w:t>
      </w:r>
      <w:r w:rsidRPr="0073389C">
        <w:rPr>
          <w:szCs w:val="19"/>
          <w:lang w:val="sk-SK"/>
        </w:rPr>
        <w:t xml:space="preserve"> výpis z výdavkového účtu potvrdzujúci úhradu výdavku dodávateľovi / zhotoviteľovi a výpis z výdavkového účtu pre prostriedky EÚ a </w:t>
      </w:r>
      <w:r w:rsidR="00FB3771">
        <w:rPr>
          <w:szCs w:val="19"/>
          <w:lang w:val="sk-SK"/>
        </w:rPr>
        <w:t>ŠR</w:t>
      </w:r>
      <w:r w:rsidRPr="0073389C">
        <w:rPr>
          <w:szCs w:val="19"/>
          <w:lang w:val="sk-SK"/>
        </w:rPr>
        <w:t xml:space="preserve"> na spolufinancovanie potvrdzujúci použitie prostriedkov z poskytnutej zálohovej platby;</w:t>
      </w:r>
    </w:p>
    <w:p w14:paraId="7A55CEF5" w14:textId="64C5A0E6" w:rsidR="00931F23" w:rsidRPr="0073389C" w:rsidRDefault="00931F23" w:rsidP="00023BC6">
      <w:pPr>
        <w:pStyle w:val="Bulletslevel2"/>
        <w:spacing w:after="120" w:line="288" w:lineRule="auto"/>
        <w:ind w:left="567" w:hanging="283"/>
        <w:jc w:val="both"/>
        <w:rPr>
          <w:szCs w:val="19"/>
          <w:lang w:val="sk-SK"/>
        </w:rPr>
      </w:pPr>
      <w:r w:rsidRPr="0073389C">
        <w:rPr>
          <w:szCs w:val="19"/>
          <w:lang w:val="sk-SK"/>
        </w:rPr>
        <w:t>v rámci kalendárneho mesiaca (v decembri najneskôr do 30. decembra daného rozpočtového roka) prevedie prostriedky EÚ a </w:t>
      </w:r>
      <w:r w:rsidR="00FD60E9">
        <w:rPr>
          <w:szCs w:val="19"/>
          <w:lang w:val="sk-SK"/>
        </w:rPr>
        <w:t>ŠR</w:t>
      </w:r>
      <w:r w:rsidRPr="0073389C">
        <w:rPr>
          <w:szCs w:val="19"/>
          <w:lang w:val="sk-SK"/>
        </w:rPr>
        <w:t xml:space="preserve"> na spolufinancovanie z výdavkového účtu pre prostriedky EÚ a </w:t>
      </w:r>
      <w:r w:rsidR="00134616">
        <w:rPr>
          <w:szCs w:val="19"/>
          <w:lang w:val="sk-SK"/>
        </w:rPr>
        <w:t>ŠR</w:t>
      </w:r>
      <w:r w:rsidRPr="0073389C">
        <w:rPr>
          <w:szCs w:val="19"/>
          <w:lang w:val="sk-SK"/>
        </w:rPr>
        <w:t xml:space="preserve"> na spolufinancovanie na výdavkový účet, z ktorého priebežne v danom kalendárnom mesiaci realizuje úhrady špecifických výdavkov</w:t>
      </w:r>
      <w:r w:rsidR="008D2E36">
        <w:rPr>
          <w:szCs w:val="19"/>
          <w:lang w:val="sk-SK"/>
        </w:rPr>
        <w:t>.</w:t>
      </w:r>
    </w:p>
    <w:p w14:paraId="7A55CEF6" w14:textId="0CBA8AF3" w:rsidR="006F24DA" w:rsidRPr="0073389C" w:rsidRDefault="006F24DA" w:rsidP="00E61650">
      <w:pPr>
        <w:autoSpaceDE w:val="0"/>
        <w:autoSpaceDN w:val="0"/>
        <w:adjustRightInd w:val="0"/>
        <w:spacing w:before="120" w:after="120" w:line="288" w:lineRule="auto"/>
        <w:jc w:val="both"/>
      </w:pPr>
      <w:r w:rsidRPr="0073389C">
        <w:t>Od prijímateľov, ktorí majú spolufinancovanie alebo si uplatňujú pomerný odpočet DPH, sa vyžaduje, aby každý realizovaný výdavok zahŕňal príslušnú percentuálnu výšku príspevku prijímateľa (výška spolufinancovania) alebo príslušnú výšku pomernej</w:t>
      </w:r>
      <w:r w:rsidRPr="0073389C">
        <w:rPr>
          <w:b/>
        </w:rPr>
        <w:t xml:space="preserve"> </w:t>
      </w:r>
      <w:r w:rsidR="005A28B2" w:rsidRPr="0073389C">
        <w:t>časti DPH podľa z</w:t>
      </w:r>
      <w:r w:rsidRPr="0073389C">
        <w:t xml:space="preserve">mluvy. Zároveň prijímateľ účtuje v analytickej evidencii o jednotlivých zdrojoch financovania (prostriedky ESF, prostriedky </w:t>
      </w:r>
      <w:r w:rsidR="00F2248B">
        <w:t>ŠR</w:t>
      </w:r>
      <w:r w:rsidRPr="0073389C">
        <w:t xml:space="preserve"> určeného na spolufinancovani</w:t>
      </w:r>
      <w:r w:rsidR="008D2E36">
        <w:t>e</w:t>
      </w:r>
      <w:r w:rsidRPr="0073389C">
        <w:t xml:space="preserve"> a vlastné zdroje prijímateľa - ak relevantné)</w:t>
      </w:r>
      <w:r w:rsidRPr="0073389C">
        <w:rPr>
          <w:rStyle w:val="Odkaznapoznmkupodiarou"/>
          <w:sz w:val="19"/>
        </w:rPr>
        <w:footnoteReference w:id="16"/>
      </w:r>
      <w:r w:rsidRPr="0073389C">
        <w:t>.</w:t>
      </w:r>
    </w:p>
    <w:p w14:paraId="7A55CEF7" w14:textId="711532E3" w:rsidR="00115CEF" w:rsidRDefault="00922A0E" w:rsidP="00E61650">
      <w:pPr>
        <w:autoSpaceDE w:val="0"/>
        <w:autoSpaceDN w:val="0"/>
        <w:adjustRightInd w:val="0"/>
        <w:spacing w:before="120" w:after="120" w:line="288" w:lineRule="auto"/>
        <w:jc w:val="both"/>
      </w:pPr>
      <w:r w:rsidRPr="0073389C">
        <w:t>V prípade, ak vlastné zdroje prijímateľa prechádzajú cez osobitný účet, p</w:t>
      </w:r>
      <w:r w:rsidR="00115CEF" w:rsidRPr="0073389C">
        <w:t xml:space="preserve">rijímateľ je povinný vložiť vlastné zdroje na spolufinancovanie najneskôr pred vykonaním platby dodávateľovi/zhotoviteľovi a predložiť </w:t>
      </w:r>
      <w:r w:rsidR="005779A5" w:rsidRPr="0073389C">
        <w:t>poskytovateľovi</w:t>
      </w:r>
      <w:r w:rsidR="00115CEF" w:rsidRPr="0073389C">
        <w:t xml:space="preserve"> výpis z osobitného účtu ako potvrdenie o prevode vlastných zdrojov.</w:t>
      </w:r>
      <w:r w:rsidRPr="0073389C">
        <w:t xml:space="preserve"> V prípade, ak vlastné zdroje prijímateľa neprechádzajú cez osobitný účet, prijímateľ je povinný ku každému uhradenému výdavku doložiť výpis z iného bežného účtu otvoreného prijímateľom o úhrade vlastných zdrojov prijímateľa.</w:t>
      </w:r>
    </w:p>
    <w:p w14:paraId="54D82EB1" w14:textId="338F25CD" w:rsidR="008D2E36" w:rsidRPr="003A1E7D" w:rsidRDefault="008D2E36" w:rsidP="00E135DC">
      <w:bookmarkStart w:id="112" w:name="_Toc440372871"/>
      <w:bookmarkStart w:id="113" w:name="_Toc440636382"/>
      <w:r w:rsidRPr="00E135DC">
        <w:rPr>
          <w:b/>
        </w:rPr>
        <w:t>Platby vo vzťahu prijímateľ – dodávateľ/zhotoviteľ</w:t>
      </w:r>
      <w:bookmarkEnd w:id="112"/>
      <w:bookmarkEnd w:id="113"/>
    </w:p>
    <w:p w14:paraId="3B9744BE" w14:textId="33262A13" w:rsidR="008D2E36" w:rsidRPr="0073389C" w:rsidRDefault="008D2E36" w:rsidP="008D2E36">
      <w:pPr>
        <w:autoSpaceDE w:val="0"/>
        <w:autoSpaceDN w:val="0"/>
        <w:adjustRightInd w:val="0"/>
        <w:spacing w:before="120" w:after="120" w:line="288" w:lineRule="auto"/>
        <w:jc w:val="both"/>
      </w:pPr>
      <w:r w:rsidRPr="0073389C">
        <w:t>V prípade, ak dodávateľ/zhotoviteľ postúpil pohľadávky voči prijímateľovi na postupníka v súlade s § 524 – 530 Občianskeho zákonníka (napr. faktoringová spoločnosť, resp. iný subjekt), prijímateľ uhrádza účtovné doklady postupníkovi, a to v súlade so zmluvou o NFP.</w:t>
      </w:r>
    </w:p>
    <w:p w14:paraId="3534FE79" w14:textId="7141C32F" w:rsidR="008D2E36" w:rsidRPr="0073389C" w:rsidRDefault="008D2E36" w:rsidP="008D2E36">
      <w:pPr>
        <w:autoSpaceDE w:val="0"/>
        <w:autoSpaceDN w:val="0"/>
        <w:adjustRightInd w:val="0"/>
        <w:spacing w:before="120" w:after="120" w:line="288" w:lineRule="auto"/>
        <w:jc w:val="both"/>
      </w:pPr>
      <w:r w:rsidRPr="0073389C">
        <w:t>V prípade projektov, ktoré obsahujú aj výdavky neoprávnené nad rámec finančnej medzery, je tieto prijímateľ povinný uhrádzať dodávateľovi/zhotoviteľovi pomerne z každého účtovného dokladu podľa pomeru stanoveného zmluvou o NFP, pričom vecne neoprávnené výdavky si prijímateľ hradí z vlastných zdrojov.</w:t>
      </w:r>
    </w:p>
    <w:p w14:paraId="7A55CEF8" w14:textId="77777777" w:rsidR="00E61650" w:rsidRPr="0073389C" w:rsidRDefault="00E61650" w:rsidP="00E61650">
      <w:pPr>
        <w:autoSpaceDE w:val="0"/>
        <w:autoSpaceDN w:val="0"/>
        <w:adjustRightInd w:val="0"/>
        <w:spacing w:before="120" w:after="120" w:line="288" w:lineRule="auto"/>
        <w:jc w:val="both"/>
      </w:pPr>
    </w:p>
    <w:p w14:paraId="7A55CEF9" w14:textId="77777777" w:rsidR="00AE5A8F" w:rsidRPr="0073389C" w:rsidRDefault="00AE5A8F" w:rsidP="00E61650">
      <w:pPr>
        <w:pStyle w:val="Nadpis3"/>
        <w:spacing w:line="288" w:lineRule="auto"/>
        <w:ind w:left="567" w:firstLine="0"/>
        <w:rPr>
          <w:lang w:val="sk-SK"/>
        </w:rPr>
      </w:pPr>
      <w:bookmarkStart w:id="114" w:name="_Toc440372872"/>
      <w:bookmarkStart w:id="115" w:name="_Toc440636383"/>
      <w:r w:rsidRPr="0073389C">
        <w:rPr>
          <w:lang w:val="sk-SK"/>
        </w:rPr>
        <w:t>Oprávnenosť výdavkov</w:t>
      </w:r>
      <w:bookmarkEnd w:id="111"/>
      <w:bookmarkEnd w:id="114"/>
      <w:bookmarkEnd w:id="115"/>
    </w:p>
    <w:p w14:paraId="7A55CEFA" w14:textId="77777777" w:rsidR="00031457" w:rsidRPr="0073389C" w:rsidRDefault="00031457" w:rsidP="00E61650">
      <w:pPr>
        <w:spacing w:before="120" w:after="120" w:line="288" w:lineRule="auto"/>
        <w:jc w:val="both"/>
      </w:pPr>
      <w:r w:rsidRPr="0073389C">
        <w:t xml:space="preserve">Oprávnenosť výdavkov usmerňuje okrem legislatívy SR a EÚ, aj SR EŠIF, SFR, Metodický pokyn </w:t>
      </w:r>
      <w:r w:rsidR="009675D0" w:rsidRPr="0073389C">
        <w:t xml:space="preserve">CKO </w:t>
      </w:r>
      <w:r w:rsidRPr="0073389C">
        <w:t xml:space="preserve">č. 4 k číselníku oprávnených výdavkov a Metodický pokyn </w:t>
      </w:r>
      <w:r w:rsidR="009675D0" w:rsidRPr="0073389C">
        <w:t xml:space="preserve">CKO </w:t>
      </w:r>
      <w:r w:rsidRPr="0073389C">
        <w:t xml:space="preserve">č. 6 k pravidlám oprávnenosti pre najčastejšie sa vyskytujúce skupiny výdavkov. </w:t>
      </w:r>
    </w:p>
    <w:p w14:paraId="7A55CEFB" w14:textId="77777777" w:rsidR="00AE5A8F" w:rsidRPr="0073389C" w:rsidRDefault="00AE5A8F" w:rsidP="00E61650">
      <w:pPr>
        <w:spacing w:before="120" w:after="120" w:line="288" w:lineRule="auto"/>
        <w:jc w:val="both"/>
      </w:pPr>
      <w:r w:rsidRPr="0073389C">
        <w:t>Ustanovenia oprávnenosti výdavkov sú záväzné pre všetky subjekty zapojené do systému riadenia, implementácie a kontroly OP EVS.</w:t>
      </w:r>
    </w:p>
    <w:p w14:paraId="7A55CEFC" w14:textId="2D9D18A4" w:rsidR="00AE5A8F" w:rsidRPr="0073389C" w:rsidRDefault="00AE5A8F" w:rsidP="00E61650">
      <w:pPr>
        <w:spacing w:before="120" w:after="120" w:line="288" w:lineRule="auto"/>
        <w:jc w:val="both"/>
      </w:pPr>
      <w:r w:rsidRPr="0073389C">
        <w:t xml:space="preserve">O oprávnenosti </w:t>
      </w:r>
      <w:r w:rsidR="0014042C" w:rsidRPr="0073389C">
        <w:t xml:space="preserve">nárokovaných </w:t>
      </w:r>
      <w:r w:rsidRPr="0073389C">
        <w:t xml:space="preserve">výdavkov </w:t>
      </w:r>
      <w:r w:rsidR="0014042C" w:rsidRPr="0073389C">
        <w:t>v rámci ŽoP</w:t>
      </w:r>
      <w:r w:rsidRPr="0073389C">
        <w:t xml:space="preserve"> rozhoduje poskytovateľ</w:t>
      </w:r>
      <w:r w:rsidR="005779A5" w:rsidRPr="0073389C">
        <w:t>.</w:t>
      </w:r>
    </w:p>
    <w:p w14:paraId="7A55CEFD" w14:textId="77777777" w:rsidR="00AE5A8F" w:rsidRPr="0073389C" w:rsidRDefault="00AE5A8F" w:rsidP="00E61650">
      <w:pPr>
        <w:spacing w:before="120" w:after="120" w:line="288" w:lineRule="auto"/>
        <w:jc w:val="both"/>
      </w:pPr>
      <w:r w:rsidRPr="0073389C">
        <w:t>Prijímateľovi nevzniká automatický nárok na uhradenie výdavku, ktorý je uvedený v rozpočte schváleného projektu v prípade, ak nepreukáže jeho oprávnenosť v zmysle tejto príručky a výzvy/vyzvania.</w:t>
      </w:r>
    </w:p>
    <w:p w14:paraId="7A55CEFE" w14:textId="214EF2A5" w:rsidR="00AE5A8F" w:rsidRPr="0073389C" w:rsidRDefault="00AE5A8F" w:rsidP="00E61650">
      <w:pPr>
        <w:spacing w:before="120" w:after="120" w:line="288" w:lineRule="auto"/>
        <w:jc w:val="both"/>
      </w:pPr>
      <w:r w:rsidRPr="0073389C">
        <w:t xml:space="preserve">Výdavky projektu sa </w:t>
      </w:r>
      <w:r w:rsidR="00ED6066" w:rsidRPr="0073389C">
        <w:t> </w:t>
      </w:r>
      <w:r w:rsidR="005C5DDC">
        <w:rPr>
          <w:b/>
        </w:rPr>
        <w:t>vo</w:t>
      </w:r>
      <w:r w:rsidR="005C5DDC" w:rsidRPr="0073389C">
        <w:rPr>
          <w:b/>
        </w:rPr>
        <w:t xml:space="preserve"> </w:t>
      </w:r>
      <w:r w:rsidR="00ED6066" w:rsidRPr="0073389C">
        <w:rPr>
          <w:b/>
        </w:rPr>
        <w:t>vzťahu</w:t>
      </w:r>
      <w:r w:rsidRPr="0073389C">
        <w:rPr>
          <w:b/>
        </w:rPr>
        <w:t xml:space="preserve"> k hlavným aktivitám projektu</w:t>
      </w:r>
      <w:r w:rsidRPr="0073389C">
        <w:t xml:space="preserve"> delia na priame a nepriame. Výdavky projektu môžu mať charakter </w:t>
      </w:r>
      <w:r w:rsidR="005C5DDC" w:rsidRPr="0073389C">
        <w:t xml:space="preserve">kapitálových </w:t>
      </w:r>
      <w:r w:rsidR="005C5DDC">
        <w:t xml:space="preserve">alebo </w:t>
      </w:r>
      <w:r w:rsidR="003D2CE8" w:rsidRPr="0073389C">
        <w:t xml:space="preserve">bežných </w:t>
      </w:r>
      <w:r w:rsidR="00ED6066" w:rsidRPr="0073389C">
        <w:t>výdavkov</w:t>
      </w:r>
      <w:r w:rsidR="005C5DDC">
        <w:t>.</w:t>
      </w:r>
    </w:p>
    <w:p w14:paraId="7A55CEFF" w14:textId="55898E6E" w:rsidR="00BE5EA5" w:rsidRPr="0073389C" w:rsidRDefault="00BE5EA5"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lastRenderedPageBreak/>
        <w:t>Dôležité upozornenie:</w:t>
      </w:r>
      <w:r w:rsidRPr="0073389C">
        <w:t xml:space="preserve"> Percentuálny limit na nepriame výdavky sa sleduje na úrovni reálneho čerpania oprávnených priamych výdavkov rozpočtu projektu (skutočne uhradených výdavkov)</w:t>
      </w:r>
      <w:r w:rsidRPr="0073389C">
        <w:rPr>
          <w:rStyle w:val="Odkaznapoznmkupodiarou"/>
          <w:sz w:val="19"/>
        </w:rPr>
        <w:footnoteReference w:id="17"/>
      </w:r>
      <w:r w:rsidRPr="0073389C">
        <w:t>. Percentuáln</w:t>
      </w:r>
      <w:r w:rsidR="00421D77">
        <w:t>y</w:t>
      </w:r>
      <w:r w:rsidRPr="0073389C">
        <w:t xml:space="preserve"> limit na rezerv</w:t>
      </w:r>
      <w:r w:rsidR="00421D77">
        <w:t>u</w:t>
      </w:r>
      <w:r w:rsidRPr="0073389C">
        <w:t xml:space="preserve"> na nepredvídan</w:t>
      </w:r>
      <w:r w:rsidR="005A28B2" w:rsidRPr="0073389C">
        <w:t>é výdavky sa sleduj</w:t>
      </w:r>
      <w:r w:rsidR="00421D77">
        <w:t>e</w:t>
      </w:r>
      <w:r w:rsidR="005A28B2" w:rsidRPr="0073389C">
        <w:t xml:space="preserve"> na úrovni z</w:t>
      </w:r>
      <w:r w:rsidRPr="0073389C">
        <w:t>mluvy</w:t>
      </w:r>
      <w:r w:rsidR="00A94FDC">
        <w:t xml:space="preserve"> o NFP</w:t>
      </w:r>
      <w:r w:rsidRPr="0073389C">
        <w:t>, t.</w:t>
      </w:r>
      <w:r w:rsidR="00287A77" w:rsidRPr="0073389C">
        <w:t xml:space="preserve"> </w:t>
      </w:r>
      <w:r w:rsidRPr="0073389C">
        <w:t xml:space="preserve">j. </w:t>
      </w:r>
      <w:r w:rsidR="005A28B2" w:rsidRPr="0073389C">
        <w:t>pri uzavretí a prípadnej zmene z</w:t>
      </w:r>
      <w:r w:rsidRPr="0073389C">
        <w:t xml:space="preserve">mluvy (nie na úrovni reálneho čerpania jednotlivých výdavkov). Dodržanie limitu na nepriame výdavky bude posúdené po predložení záverečnej žiadosti o platbu. V prípade, že limit pre nepriame výdavky bude prekročený, budú výdavky nad rámec tohto limitu posúdené ako neoprávnené. (Uvedené platí aj v prípade, že dané výdavky už boli zo strany </w:t>
      </w:r>
      <w:r w:rsidR="00160BA5" w:rsidRPr="0073389C">
        <w:t>poskytovateľa</w:t>
      </w:r>
      <w:r w:rsidRPr="0073389C">
        <w:t xml:space="preserve"> uhradené.) Spôsob vysporiadania finančných vzťahov v prípade prekročenia limitu na nepriame výdavky bude predmetom  individuálnej dohody prijímateľa s </w:t>
      </w:r>
      <w:r w:rsidR="00160BA5" w:rsidRPr="0073389C">
        <w:t>poskytovateľom</w:t>
      </w:r>
      <w:r w:rsidRPr="0073389C">
        <w:t>.</w:t>
      </w:r>
    </w:p>
    <w:p w14:paraId="7A55CF00" w14:textId="77777777" w:rsidR="0014042C" w:rsidRPr="0073389C" w:rsidRDefault="00AE5A8F" w:rsidP="00DE2902">
      <w:pPr>
        <w:spacing w:before="360" w:after="120" w:line="288" w:lineRule="auto"/>
        <w:jc w:val="both"/>
        <w:rPr>
          <w:b/>
        </w:rPr>
      </w:pPr>
      <w:r w:rsidRPr="0073389C">
        <w:rPr>
          <w:b/>
        </w:rPr>
        <w:t xml:space="preserve">Priame výdavky </w:t>
      </w:r>
    </w:p>
    <w:p w14:paraId="7A55CF01" w14:textId="066FBAAA" w:rsidR="00AE5A8F" w:rsidRPr="0073389C" w:rsidRDefault="00AE5A8F" w:rsidP="00B85F6E">
      <w:pPr>
        <w:pStyle w:val="Bulletslevel2"/>
        <w:spacing w:after="120" w:line="288" w:lineRule="auto"/>
        <w:ind w:left="567" w:hanging="283"/>
        <w:jc w:val="both"/>
        <w:rPr>
          <w:szCs w:val="19"/>
          <w:lang w:val="sk-SK"/>
        </w:rPr>
      </w:pPr>
      <w:r w:rsidRPr="0073389C">
        <w:rPr>
          <w:szCs w:val="19"/>
          <w:lang w:val="sk-SK"/>
        </w:rPr>
        <w:t>sú výdavky na uskutočnenie činností preukázateľne priamo súvisiacich s</w:t>
      </w:r>
      <w:r w:rsidR="001818D2">
        <w:rPr>
          <w:szCs w:val="19"/>
          <w:lang w:val="sk-SK"/>
        </w:rPr>
        <w:t xml:space="preserve"> konkrétnou činnosťou </w:t>
      </w:r>
      <w:r w:rsidRPr="0073389C">
        <w:rPr>
          <w:szCs w:val="19"/>
          <w:lang w:val="sk-SK"/>
        </w:rPr>
        <w:t xml:space="preserve"> projektu. Tieto výdavky zahŕňajú </w:t>
      </w:r>
      <w:r w:rsidRPr="00F62387">
        <w:rPr>
          <w:b/>
          <w:szCs w:val="19"/>
          <w:lang w:val="sk-SK"/>
        </w:rPr>
        <w:t>priame</w:t>
      </w:r>
      <w:r w:rsidRPr="0073389C">
        <w:rPr>
          <w:b/>
          <w:szCs w:val="19"/>
          <w:lang w:val="sk-SK"/>
        </w:rPr>
        <w:t xml:space="preserve"> bežné výdavky</w:t>
      </w:r>
      <w:r w:rsidRPr="0073389C">
        <w:rPr>
          <w:szCs w:val="19"/>
          <w:lang w:val="sk-SK"/>
        </w:rPr>
        <w:t xml:space="preserve"> (napr. mzdy, cestovné výdavky  a režijné výdavky), ktoré sú </w:t>
      </w:r>
      <w:r w:rsidR="001818D2">
        <w:rPr>
          <w:szCs w:val="19"/>
          <w:lang w:val="sk-SK"/>
        </w:rPr>
        <w:t>priradené</w:t>
      </w:r>
      <w:r w:rsidR="007F01C4">
        <w:rPr>
          <w:szCs w:val="19"/>
          <w:lang w:val="sk-SK"/>
        </w:rPr>
        <w:t xml:space="preserve"> </w:t>
      </w:r>
      <w:r w:rsidRPr="0073389C">
        <w:rPr>
          <w:szCs w:val="19"/>
          <w:lang w:val="sk-SK"/>
        </w:rPr>
        <w:t>iba danému druhu výkonu a ktorých podiel na jednotku rovnakého druhu výkonu sa dá zistiť pomocou jednoduchého delenia a </w:t>
      </w:r>
      <w:r w:rsidRPr="0073389C">
        <w:rPr>
          <w:b/>
          <w:szCs w:val="19"/>
          <w:lang w:val="sk-SK"/>
        </w:rPr>
        <w:t>kapitálové výdavky</w:t>
      </w:r>
      <w:r w:rsidRPr="0073389C">
        <w:rPr>
          <w:szCs w:val="19"/>
          <w:lang w:val="sk-SK"/>
        </w:rPr>
        <w:t>. Priamymi výdavkami sa nefinancujú podporné aktivity projektu.</w:t>
      </w:r>
    </w:p>
    <w:p w14:paraId="7A55CF02" w14:textId="20E7BA1B" w:rsidR="00AE5A8F" w:rsidRPr="0073389C" w:rsidRDefault="00AE5A8F" w:rsidP="00E61650">
      <w:pPr>
        <w:spacing w:before="120" w:after="120" w:line="288" w:lineRule="auto"/>
        <w:jc w:val="both"/>
      </w:pPr>
      <w:r w:rsidRPr="0073389C">
        <w:t xml:space="preserve">Osobitným typom priamych výdavkov je tzv. </w:t>
      </w:r>
      <w:r w:rsidRPr="0073389C">
        <w:rPr>
          <w:b/>
        </w:rPr>
        <w:t>rezerva na nepredvídané výdavky</w:t>
      </w:r>
      <w:r w:rsidRPr="0073389C">
        <w:t xml:space="preserve"> (</w:t>
      </w:r>
      <w:r w:rsidRPr="0073389C">
        <w:rPr>
          <w:b/>
        </w:rPr>
        <w:t>skupina oprávnených výdavkov 930</w:t>
      </w:r>
      <w:r w:rsidRPr="0073389C">
        <w:rPr>
          <w:i/>
        </w:rPr>
        <w:t>)</w:t>
      </w:r>
      <w:r w:rsidRPr="0073389C">
        <w:t>, ktorá slúži ako rezerva na nepredpokladané zmeny, ktoré môžu vzniknúť počas realizácie projektu.</w:t>
      </w:r>
      <w:r w:rsidR="000F5FC0" w:rsidRPr="0073389C">
        <w:t xml:space="preserve"> Rezervu na nepredvídané výdavky nie je možné aplikovať na výdavky spojené s riadením projektu (administrácia, riadenie, </w:t>
      </w:r>
      <w:r w:rsidR="00F62387" w:rsidRPr="0073389C">
        <w:t>monitor</w:t>
      </w:r>
      <w:r w:rsidR="00F62387">
        <w:t>ovanie</w:t>
      </w:r>
      <w:r w:rsidR="00F62387" w:rsidRPr="0073389C">
        <w:t xml:space="preserve"> </w:t>
      </w:r>
      <w:r w:rsidR="000F5FC0" w:rsidRPr="0073389C">
        <w:t xml:space="preserve">vrátane iných výdavkov súvisiacich s riadením/administráciou projektu) informovaním a komunikáciou, </w:t>
      </w:r>
      <w:r w:rsidR="000451D4" w:rsidRPr="0073389C">
        <w:t xml:space="preserve">a </w:t>
      </w:r>
      <w:r w:rsidR="000F5FC0" w:rsidRPr="0073389C">
        <w:t>zároveň pri čerpaní tejto rezervy musia byť dodržané zásady hospodárnosti, efektívnosti, účinnosti a účelnosti</w:t>
      </w:r>
      <w:r w:rsidR="000F5FC0" w:rsidRPr="0073389C">
        <w:rPr>
          <w:rStyle w:val="Odkaznapoznmkupodiarou"/>
          <w:sz w:val="19"/>
        </w:rPr>
        <w:footnoteReference w:id="18"/>
      </w:r>
      <w:r w:rsidR="000F5FC0" w:rsidRPr="0073389C">
        <w:t>.</w:t>
      </w:r>
      <w:r w:rsidRPr="0073389C">
        <w:t xml:space="preserve"> </w:t>
      </w:r>
    </w:p>
    <w:p w14:paraId="7A55CF03" w14:textId="77777777" w:rsidR="00AE5A8F" w:rsidRPr="0073389C" w:rsidRDefault="00AE5A8F" w:rsidP="00E61650">
      <w:pPr>
        <w:spacing w:before="120" w:after="120" w:line="288" w:lineRule="auto"/>
        <w:jc w:val="both"/>
      </w:pPr>
      <w:r w:rsidRPr="0073389C">
        <w:t>Rezerva na nepredvídané výdavky sa použije najmä v prípadoch, ak došlo k:</w:t>
      </w:r>
    </w:p>
    <w:p w14:paraId="7A55CF04" w14:textId="5E4DABE2"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objektívnej zmene cien výdavkov projektu v dôsledku zmeny legislatívy SR</w:t>
      </w:r>
      <w:r w:rsidR="008D2E36">
        <w:t>,</w:t>
      </w:r>
      <w:r w:rsidRPr="0073389C">
        <w:t xml:space="preserve"> napr.: zvýšenie nároku cestovných náhrad, náhrad výdavkov a iných plnení poskytovaných podľa z</w:t>
      </w:r>
      <w:r w:rsidR="003777E5" w:rsidRPr="0073389C">
        <w:t>ákona o cestovných náhradách</w:t>
      </w:r>
      <w:r w:rsidRPr="0073389C">
        <w:t>, zvýšenia minimálnej mzdy, zmeny súm odvodov zamestnanca a zamestnávateľa (daňových povinností, odvodov do zdravotných poisťovní, sociálnej poisťovni a pod.), zmena sadzby DPH a pod.;</w:t>
      </w:r>
    </w:p>
    <w:p w14:paraId="7A55CF05" w14:textId="0B633181"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zmene postavenia prijímateľa voči povinnostiam a nárokom vyplývajúcich z legislatívy SR, napr. registrácia prijímateľa ako zdaniteľnej osoby podliehajúcej DPH</w:t>
      </w:r>
      <w:r w:rsidR="00AD5C83">
        <w:t>;</w:t>
      </w:r>
      <w:r w:rsidRPr="0073389C">
        <w:t xml:space="preserve"> </w:t>
      </w:r>
    </w:p>
    <w:p w14:paraId="7A55CF06" w14:textId="37FA74E8"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 xml:space="preserve">nepredvídanej zmene aktivít projektu, ktorú prijímateľ nespôsobil vlastným pričinením a nevedel jej zabrániť. </w:t>
      </w:r>
    </w:p>
    <w:p w14:paraId="7A55CF07" w14:textId="77777777" w:rsidR="00AE5A8F" w:rsidRPr="0073389C" w:rsidRDefault="00AE5A8F" w:rsidP="00E61650">
      <w:pPr>
        <w:spacing w:before="120" w:after="120" w:line="288" w:lineRule="auto"/>
        <w:jc w:val="both"/>
      </w:pPr>
      <w:r w:rsidRPr="0073389C">
        <w:t>Nárok na čerpanie výdavkov na rezervu na nepredvídané výdavky nevzniká prijímateľovi automaticky. Nárok vznikne len v tom prípade, ak táto zmena, alebo potreba skutočne v priebehu realizácie projektu nastala. Čerpanie rezervy sa uskutočňuje nasledovným spôsobom:</w:t>
      </w:r>
    </w:p>
    <w:p w14:paraId="7A55CF08"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čerpanie vytvorenej rezervy na nepredvídané výdavky sa neuskutočňuje priamo z tejto skupiny oprávnených výdavkov, ale vykoná sa presunom finančných prostriedkov do konkrétnej skupiny oprávnených výdavkov (napr.: v</w:t>
      </w:r>
      <w:r w:rsidR="001758AC" w:rsidRPr="0073389C">
        <w:t> </w:t>
      </w:r>
      <w:r w:rsidRPr="0073389C">
        <w:t>tej</w:t>
      </w:r>
      <w:r w:rsidR="001758AC" w:rsidRPr="0073389C">
        <w:t>,</w:t>
      </w:r>
      <w:r w:rsidRPr="0073389C">
        <w:t xml:space="preserve"> v ktorej nastala zmena cien) v zmysle uzatvorenej zmluvy/rozhodnutia o schválení </w:t>
      </w:r>
      <w:r w:rsidR="00E01782" w:rsidRPr="0073389C">
        <w:t>Žo</w:t>
      </w:r>
      <w:r w:rsidRPr="0073389C">
        <w:t>NFP;</w:t>
      </w:r>
    </w:p>
    <w:p w14:paraId="7A55CF09"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rezerva na nepredvídané výdavky sa použije len v projektoch, v ktorých táto skupina oprávnených výdavkov bola súčasťou rozpočtu oprávnených výdavkov  vo vyhlásenej výzve/vyzvaní a jej výška</w:t>
      </w:r>
      <w:r w:rsidR="005A28B2" w:rsidRPr="0073389C">
        <w:t xml:space="preserve"> bola schválená a je predmetom z</w:t>
      </w:r>
      <w:r w:rsidRPr="0073389C">
        <w:t>mluvy o NFP.</w:t>
      </w:r>
    </w:p>
    <w:p w14:paraId="7A55CF0A" w14:textId="731AAF58" w:rsidR="004B173C" w:rsidRPr="0073389C" w:rsidRDefault="00AE5A8F" w:rsidP="00E61650">
      <w:pPr>
        <w:autoSpaceDE w:val="0"/>
        <w:autoSpaceDN w:val="0"/>
        <w:adjustRightInd w:val="0"/>
        <w:spacing w:before="120" w:after="120" w:line="288" w:lineRule="auto"/>
        <w:jc w:val="both"/>
        <w:rPr>
          <w:b/>
        </w:rPr>
      </w:pPr>
      <w:r w:rsidRPr="0073389C">
        <w:rPr>
          <w:b/>
        </w:rPr>
        <w:lastRenderedPageBreak/>
        <w:t>Prijímateľ môže čerpať finančné prostriedky zo skupiny výdavkov 930 Rezerva na nepredvídané výdavky, až na základe súhlasného stanoviska poskytovateľa.</w:t>
      </w:r>
      <w:r w:rsidR="0032670F" w:rsidRPr="0073389C">
        <w:rPr>
          <w:b/>
        </w:rPr>
        <w:t xml:space="preserve"> </w:t>
      </w:r>
      <w:r w:rsidR="004B173C" w:rsidRPr="0073389C">
        <w:rPr>
          <w:b/>
        </w:rPr>
        <w:t xml:space="preserve">Použitie rezervy podlieha zmenovému konaniu, keďže má účelovo viazané využitie. </w:t>
      </w:r>
    </w:p>
    <w:p w14:paraId="7A55CF0B" w14:textId="7D51605D" w:rsidR="0080116A" w:rsidRPr="00B00E0D" w:rsidRDefault="0080116A" w:rsidP="00B00E0D">
      <w:pPr>
        <w:spacing w:before="360" w:after="120" w:line="288" w:lineRule="auto"/>
        <w:jc w:val="both"/>
        <w:rPr>
          <w:b/>
        </w:rPr>
      </w:pPr>
      <w:r w:rsidRPr="00B00E0D">
        <w:rPr>
          <w:b/>
        </w:rPr>
        <w:t>Nepriame výdavky</w:t>
      </w:r>
    </w:p>
    <w:p w14:paraId="7A55CF0C" w14:textId="439A763D" w:rsidR="004B173C" w:rsidRPr="0073389C" w:rsidRDefault="004B173C" w:rsidP="002600B0">
      <w:pPr>
        <w:pStyle w:val="Bulletslevel2"/>
        <w:spacing w:after="120" w:line="288" w:lineRule="auto"/>
        <w:ind w:left="567" w:hanging="283"/>
        <w:jc w:val="both"/>
        <w:rPr>
          <w:szCs w:val="19"/>
          <w:lang w:val="sk-SK"/>
        </w:rPr>
      </w:pPr>
      <w:r w:rsidRPr="0073389C">
        <w:rPr>
          <w:szCs w:val="19"/>
          <w:lang w:val="sk-SK"/>
        </w:rPr>
        <w:t>majú charakter bežných výdavkov (prevádzková réžia)</w:t>
      </w:r>
      <w:r w:rsidR="0080116A" w:rsidRPr="0073389C">
        <w:rPr>
          <w:szCs w:val="19"/>
          <w:lang w:val="sk-SK"/>
        </w:rPr>
        <w:t xml:space="preserve"> a slúžia na financovanie podporných aktivít projektu </w:t>
      </w:r>
      <w:r w:rsidR="0080116A" w:rsidRPr="002600B0">
        <w:rPr>
          <w:lang w:val="sk-SK"/>
        </w:rPr>
        <w:t>(administratívne a technické zabezpečenie realizácie projektu vrátane informovania a komunikácie)</w:t>
      </w:r>
      <w:r w:rsidRPr="0073389C">
        <w:rPr>
          <w:szCs w:val="19"/>
          <w:lang w:val="sk-SK"/>
        </w:rPr>
        <w:t xml:space="preserve">. </w:t>
      </w:r>
      <w:r w:rsidR="00391F1C" w:rsidRPr="00666AC8">
        <w:rPr>
          <w:lang w:val="sk-SK"/>
        </w:rPr>
        <w:t xml:space="preserve">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 </w:t>
      </w:r>
      <w:r w:rsidRPr="0073389C">
        <w:rPr>
          <w:szCs w:val="19"/>
          <w:lang w:val="sk-SK"/>
        </w:rPr>
        <w:t xml:space="preserve"> Nepriamymi výdavkami sú najmä výdavky</w:t>
      </w:r>
      <w:r w:rsidR="00CD199D">
        <w:rPr>
          <w:szCs w:val="19"/>
          <w:lang w:val="sk-SK"/>
        </w:rPr>
        <w:t>,</w:t>
      </w:r>
      <w:r w:rsidRPr="0073389C">
        <w:rPr>
          <w:szCs w:val="19"/>
          <w:lang w:val="sk-SK"/>
        </w:rPr>
        <w:t xml:space="preserve"> </w:t>
      </w:r>
      <w:r w:rsidR="00CD199D" w:rsidRPr="007A5085">
        <w:rPr>
          <w:rFonts w:cs="Arial"/>
          <w:szCs w:val="19"/>
          <w:lang w:val="sk-SK"/>
        </w:rPr>
        <w:t>resp. ich relevantná časť</w:t>
      </w:r>
      <w:r w:rsidRPr="007A5085">
        <w:rPr>
          <w:rFonts w:cs="Arial"/>
          <w:szCs w:val="19"/>
          <w:lang w:val="sk-SK"/>
        </w:rPr>
        <w:t xml:space="preserve"> </w:t>
      </w:r>
      <w:r w:rsidRPr="0073389C">
        <w:rPr>
          <w:szCs w:val="19"/>
          <w:lang w:val="sk-SK"/>
        </w:rPr>
        <w:t>na nájom, vodné a stočné, nákup pohonných hmôt a energie, na telefón</w:t>
      </w:r>
      <w:r w:rsidR="00E45383" w:rsidRPr="0073389C">
        <w:rPr>
          <w:rStyle w:val="Odkaznapoznmkupodiarou"/>
          <w:rFonts w:cs="Arial"/>
          <w:sz w:val="19"/>
          <w:szCs w:val="19"/>
          <w:lang w:val="sk-SK"/>
        </w:rPr>
        <w:footnoteReference w:id="19"/>
      </w:r>
      <w:r w:rsidRPr="0073389C">
        <w:rPr>
          <w:szCs w:val="19"/>
          <w:lang w:val="sk-SK"/>
        </w:rPr>
        <w:t>, fax, internet, upratovanie, nákup spotrebného materiálu, mzdové výdavky obslužných zamestnancov.</w:t>
      </w:r>
    </w:p>
    <w:p w14:paraId="7A55CF0D" w14:textId="3E8943FE" w:rsidR="0061250D" w:rsidRPr="0073389C" w:rsidRDefault="0061250D" w:rsidP="00E61650">
      <w:pPr>
        <w:spacing w:before="120" w:after="120" w:line="288" w:lineRule="auto"/>
        <w:jc w:val="both"/>
        <w:rPr>
          <w:color w:val="000000"/>
        </w:rPr>
      </w:pPr>
      <w:r w:rsidRPr="0073389C">
        <w:rPr>
          <w:color w:val="000000"/>
        </w:rPr>
        <w:t>Kat</w:t>
      </w:r>
      <w:r w:rsidR="00052155">
        <w:rPr>
          <w:color w:val="000000"/>
        </w:rPr>
        <w:t>e</w:t>
      </w:r>
      <w:r w:rsidRPr="0073389C">
        <w:rPr>
          <w:color w:val="000000"/>
        </w:rPr>
        <w:t xml:space="preserve">górie nepriamych výdavkov sú podrobnejšie uvedené v prílohe č. 1 metodického pokynu </w:t>
      </w:r>
      <w:r w:rsidR="00EF5932" w:rsidRPr="0073389C">
        <w:rPr>
          <w:color w:val="000000"/>
        </w:rPr>
        <w:t xml:space="preserve">CKO </w:t>
      </w:r>
      <w:r w:rsidRPr="0073389C">
        <w:rPr>
          <w:color w:val="000000"/>
        </w:rPr>
        <w:t>č. 6 k pravidlám oprávnenosti pre najčastejšie sa vyskytujúce skupiny výdavkov.</w:t>
      </w:r>
    </w:p>
    <w:p w14:paraId="7A55CF0E" w14:textId="2E8D1162" w:rsidR="004B173C" w:rsidRPr="0073389C" w:rsidRDefault="004B173C" w:rsidP="00E61650">
      <w:pPr>
        <w:spacing w:before="120" w:after="120" w:line="288" w:lineRule="auto"/>
        <w:jc w:val="both"/>
      </w:pPr>
      <w:r w:rsidRPr="0073389C">
        <w:t>Pri vynakladaní finančných prostriedkov na nákup spotrebného materiálu musí byť dodržaný princíp hospodárnosti, efektívnosti, účelnosti a účinnosti (napr. ak si prijímateľ nakúpi spotrebný materiál do zásob na konci realizácie projektu, bude za oprávnený výdavok považovaná len alikv</w:t>
      </w:r>
      <w:r w:rsidR="00052155">
        <w:t>ó</w:t>
      </w:r>
      <w:r w:rsidRPr="0073389C">
        <w:t>tn</w:t>
      </w:r>
      <w:r w:rsidR="00052155">
        <w:t>a</w:t>
      </w:r>
      <w:r w:rsidRPr="0073389C">
        <w:t xml:space="preserve"> časť zodpovedajúca rozsahu skutočne použitého spotrebného materiálu využitého pre účely projektu počas jeho realizácie). V prípade, že sa na realizáciu projektu využíva len časť priestorov, oprávneným výdavkom bude len ich časť v zodpovedajúcom pomere priestorov využívaných na projekt. Rovnako to platí aj v prípade ostatných režijných nákladov (energie, voda, spotrebný materiál, internet a</w:t>
      </w:r>
      <w:r w:rsidR="00A879BE">
        <w:t xml:space="preserve"> </w:t>
      </w:r>
      <w:r w:rsidRPr="0073389C">
        <w:t>pod.), oprávneným výdavkom bude len pomerná časť týchto výdavkov vzťahujúcich sa na projekt. V prípade, že prijímateľ</w:t>
      </w:r>
      <w:r w:rsidR="00F066DC">
        <w:t>/partner</w:t>
      </w:r>
      <w:r w:rsidRPr="0073389C">
        <w:t xml:space="preserve"> vlastní priestory, v ktorých sa projekt realizuje alebo ich využíva bezplatne, nie sú výdavky na nájom oprávnené.</w:t>
      </w:r>
    </w:p>
    <w:p w14:paraId="7A55CF0F" w14:textId="77777777" w:rsidR="0061250D" w:rsidRPr="0073389C" w:rsidRDefault="0061250D" w:rsidP="00E61650">
      <w:pPr>
        <w:spacing w:before="120" w:after="120" w:line="288" w:lineRule="auto"/>
        <w:jc w:val="both"/>
      </w:pPr>
      <w:r w:rsidRPr="0073389C">
        <w:t>Prijímateľ vypočíta pomerné výdavky za uvedené výdavky napríklad pomocou nižšie uvedených</w:t>
      </w:r>
      <w:r w:rsidR="00E45383" w:rsidRPr="0073389C">
        <w:t xml:space="preserve"> </w:t>
      </w:r>
      <w:r w:rsidRPr="0073389C">
        <w:t>metód:</w:t>
      </w:r>
    </w:p>
    <w:p w14:paraId="7A55CF10" w14:textId="440672CB"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ako pomer výšky</w:t>
      </w:r>
      <w:r w:rsidR="00797CA5">
        <w:rPr>
          <w:szCs w:val="19"/>
          <w:lang w:val="sk-SK"/>
        </w:rPr>
        <w:t xml:space="preserve"> </w:t>
      </w:r>
      <w:r w:rsidR="00797CA5" w:rsidRPr="00797CA5">
        <w:rPr>
          <w:szCs w:val="19"/>
          <w:lang w:val="sk-SK"/>
        </w:rPr>
        <w:t>celkových výdavkov projektu k celkovému obratu prijímateľa za predchádzajúci kalendárny rok alebo priemerného obratu za posledné 3 kalendárne roky</w:t>
      </w:r>
      <w:r w:rsidRPr="0098177C">
        <w:rPr>
          <w:szCs w:val="19"/>
          <w:lang w:val="sk-SK"/>
        </w:rPr>
        <w:t>;</w:t>
      </w:r>
    </w:p>
    <w:p w14:paraId="7A55CF11" w14:textId="23270A5A"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 xml:space="preserve">na základe výpočtu osobohodín, ktoré odpracuje </w:t>
      </w:r>
      <w:r w:rsidR="0008428B">
        <w:rPr>
          <w:szCs w:val="19"/>
          <w:lang w:val="sk-SK"/>
        </w:rPr>
        <w:t>zamestnanec</w:t>
      </w:r>
      <w:r w:rsidRPr="0098177C">
        <w:rPr>
          <w:szCs w:val="19"/>
          <w:lang w:val="sk-SK"/>
        </w:rPr>
        <w:t>/</w:t>
      </w:r>
      <w:r w:rsidR="0008428B">
        <w:rPr>
          <w:szCs w:val="19"/>
          <w:lang w:val="sk-SK"/>
        </w:rPr>
        <w:t>zamestnanci</w:t>
      </w:r>
      <w:r w:rsidRPr="0098177C">
        <w:rPr>
          <w:szCs w:val="19"/>
          <w:lang w:val="sk-SK"/>
        </w:rPr>
        <w:t xml:space="preserve"> v rámci projektu (platí pre nájomné, energie);</w:t>
      </w:r>
    </w:p>
    <w:p w14:paraId="7A55CF12" w14:textId="77777777" w:rsidR="0061250D" w:rsidRPr="0073389C" w:rsidRDefault="0061250D" w:rsidP="00E61650">
      <w:pPr>
        <w:pStyle w:val="Bulletslevel2"/>
        <w:spacing w:after="120" w:line="288" w:lineRule="auto"/>
        <w:ind w:left="567" w:hanging="283"/>
        <w:rPr>
          <w:szCs w:val="19"/>
          <w:lang w:val="sk-SK"/>
        </w:rPr>
      </w:pPr>
      <w:r w:rsidRPr="0073389C">
        <w:rPr>
          <w:szCs w:val="19"/>
          <w:lang w:val="sk-SK"/>
        </w:rPr>
        <w:t>výpočtom percenta využitia plochy objektu (platí pre nájomné, energie).</w:t>
      </w:r>
    </w:p>
    <w:p w14:paraId="7A55CF13" w14:textId="538D276D" w:rsidR="0061250D" w:rsidRPr="0073389C" w:rsidRDefault="0061250D"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si sám zvolí vhodnú metódu priradenia výdavkov k projektu a v plnej miere zodpovedá za zvolenú metódu, t.</w:t>
      </w:r>
      <w:r w:rsidR="000C0A2A" w:rsidRPr="0073389C">
        <w:t xml:space="preserve"> </w:t>
      </w:r>
      <w:r w:rsidRPr="0073389C">
        <w:t>j. uvedené metódy prijímateľ môže využiť alebo si môže určiť inú  metódu. V prípade nesprávne zvolenej metódy môžu vzniknúť neoprávnené výdavky.</w:t>
      </w:r>
    </w:p>
    <w:p w14:paraId="7A55CF14" w14:textId="77777777" w:rsidR="0061250D" w:rsidRPr="0073389C" w:rsidRDefault="0061250D" w:rsidP="00E61650">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Režijné výdavky, ktoré sa týkajú všeobecnej prevádzky organizácie bez príčinnej väzby na projekt ako i výdavky zodpovedajúce svojím vymedzením účtovnej kategórii mimoriadnych nákladov, sú neoprávnenými výdavkami. </w:t>
      </w:r>
    </w:p>
    <w:p w14:paraId="7499AB82" w14:textId="1689D6F4" w:rsidR="004F5296" w:rsidRPr="0073389C" w:rsidRDefault="00AE5A8F" w:rsidP="00E61650">
      <w:pPr>
        <w:spacing w:before="120" w:after="120" w:line="288" w:lineRule="auto"/>
        <w:jc w:val="both"/>
        <w:rPr>
          <w:b/>
        </w:rPr>
      </w:pPr>
      <w:r w:rsidRPr="0073389C">
        <w:rPr>
          <w:b/>
        </w:rPr>
        <w:t>Oprávnené výdavky</w:t>
      </w:r>
    </w:p>
    <w:p w14:paraId="7A55CF16" w14:textId="7FCB4A8A" w:rsidR="00AE5A8F" w:rsidRPr="0073389C" w:rsidRDefault="00AE5A8F" w:rsidP="00E61650">
      <w:pPr>
        <w:spacing w:before="120" w:after="120" w:line="288" w:lineRule="auto"/>
        <w:jc w:val="both"/>
      </w:pPr>
      <w:r w:rsidRPr="0073389C">
        <w:t>Oprávnené výdavky predstavujú výdavky, ktoré boli skutočne vynaložené počas obdobia realizácie aktivít projektu vo forme nákladov alebo výdavkov prijímateľa</w:t>
      </w:r>
      <w:r w:rsidR="00E23CB9" w:rsidRPr="0073389C">
        <w:t xml:space="preserve"> </w:t>
      </w:r>
      <w:r w:rsidR="008C73D8">
        <w:t>(</w:t>
      </w:r>
      <w:r w:rsidR="00E23CB9" w:rsidRPr="0073389C">
        <w:t>v relevantných prípadoch partnera</w:t>
      </w:r>
      <w:r w:rsidR="008C73D8">
        <w:t>)</w:t>
      </w:r>
      <w:r w:rsidRPr="0073389C">
        <w:t xml:space="preserve"> za predpokladu, že sú potrebné na vykonávanie projektu a sú s ním priamo spojené a ktoré boli vynaložené na projekt vybraný na podporu v rámci OP EVS v súlade s kritériami výberu a</w:t>
      </w:r>
      <w:r w:rsidR="00E01782" w:rsidRPr="0073389C">
        <w:t> </w:t>
      </w:r>
      <w:r w:rsidRPr="0073389C">
        <w:t>legislatívou</w:t>
      </w:r>
      <w:r w:rsidR="00E01782" w:rsidRPr="0073389C">
        <w:t xml:space="preserve"> SR</w:t>
      </w:r>
      <w:r w:rsidRPr="0073389C">
        <w:t>.</w:t>
      </w:r>
    </w:p>
    <w:p w14:paraId="7A55CF17" w14:textId="77777777" w:rsidR="00AE5A8F" w:rsidRPr="0073389C" w:rsidRDefault="00AE5A8F" w:rsidP="00E61650">
      <w:pPr>
        <w:spacing w:before="120" w:after="120" w:line="288" w:lineRule="auto"/>
        <w:jc w:val="both"/>
      </w:pPr>
      <w:r w:rsidRPr="0073389C">
        <w:lastRenderedPageBreak/>
        <w:t>Výdavok je oprávnený, ak spĺňa všetky nasledujúce podmienky:</w:t>
      </w:r>
    </w:p>
    <w:p w14:paraId="7A55CF18" w14:textId="4107FF32"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skutočne vynaložený medzi 1. januárom 2014 a dňom ukončenia realizácie projektu nie však neskôr ako 31. decembra 2023; Všeobecne platí, že výdavky musia vzniknúť v priebehu realizácie projektu a projekt nesmie byť ukončený pred 1. januárom 2014. Nové výdavky pridané v čase revízie operačného programu sú oprávnené odo dňa predloženia žiadosti o revíziu operačného programu Európskej komisii; moment skutočného vynaloženia výdavku je viazaný na dátum reálneho zníženia (úbytku – úhrady) finančných prostriedkov prijímateľa (zaplatenie možno doložiť napr. výpisom z bankového účtu prijímateľa, výdavkovými pokladničnými dokladmi) a to bez ohľadu na spôsob vedenia účtovníctva prijímateľa;</w:t>
      </w:r>
    </w:p>
    <w:p w14:paraId="7A55CF1A" w14:textId="12A644D4"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je vynaložený na projekt schválený poskytovateľom a realizovaný v zmysle </w:t>
      </w:r>
      <w:r w:rsidR="00E45383" w:rsidRPr="0073389C">
        <w:t xml:space="preserve">podmienok výzvy/vyzvania, podmienok schémy pomoci de minimis, príp. schémy štátnej pomoci, ktoré tvoria neoddeliteľnú súčasť výzvy, podmienok zmluvy o NFP resp. rozhodnutia o schválení ŽoNFP (v prípadoch, ak </w:t>
      </w:r>
      <w:r w:rsidR="00577C36">
        <w:t>RO pre OP EVS</w:t>
      </w:r>
      <w:r w:rsidR="00D76DD9">
        <w:t xml:space="preserve"> </w:t>
      </w:r>
      <w:r w:rsidR="00E45383" w:rsidRPr="0073389C">
        <w:t>a poskytovateľ je tá istá osoba</w:t>
      </w:r>
      <w:r w:rsidR="0082781E" w:rsidRPr="0073389C">
        <w:t>)</w:t>
      </w:r>
      <w:r w:rsidRPr="0073389C">
        <w:t>;</w:t>
      </w:r>
    </w:p>
    <w:p w14:paraId="7A55CF1B"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realizovaný na oprávnenom území;</w:t>
      </w:r>
    </w:p>
    <w:p w14:paraId="7A55CF1C" w14:textId="77777777" w:rsidR="00993A6C" w:rsidRPr="0073389C" w:rsidRDefault="00E45383" w:rsidP="008D155B">
      <w:pPr>
        <w:pStyle w:val="Odsekzoznamu"/>
        <w:numPr>
          <w:ilvl w:val="0"/>
          <w:numId w:val="6"/>
        </w:numPr>
        <w:spacing w:before="120" w:after="120" w:line="288" w:lineRule="auto"/>
        <w:ind w:left="567" w:hanging="283"/>
        <w:contextualSpacing w:val="0"/>
        <w:jc w:val="both"/>
      </w:pPr>
      <w:r w:rsidRPr="0073389C">
        <w:t xml:space="preserve">je nevyhnutný pre realizáciu projektu a je </w:t>
      </w:r>
      <w:r w:rsidR="00C41F25" w:rsidRPr="0073389C">
        <w:t>vynaložen</w:t>
      </w:r>
      <w:r w:rsidRPr="0073389C">
        <w:t>ý</w:t>
      </w:r>
      <w:r w:rsidR="00C41F25" w:rsidRPr="0073389C">
        <w:t xml:space="preserve"> v súlade s pravidlami OP na oprávnené aktivity, v súlade s obsahovou stránkou projektu, zodpoved</w:t>
      </w:r>
      <w:r w:rsidR="00320085" w:rsidRPr="0073389C">
        <w:t>á</w:t>
      </w:r>
      <w:r w:rsidR="00C41F25" w:rsidRPr="0073389C">
        <w:t xml:space="preserve"> časovej následnosti aktivít projektu, </w:t>
      </w:r>
      <w:r w:rsidR="00320085" w:rsidRPr="0073389C">
        <w:t>je</w:t>
      </w:r>
      <w:r w:rsidR="00C41F25" w:rsidRPr="0073389C">
        <w:t xml:space="preserve"> plne v súlade s cieľmi projektu a prispieva k dosiahnutiu plánovaných cieľov projektu</w:t>
      </w:r>
      <w:r w:rsidR="004B173C" w:rsidRPr="0073389C">
        <w:t>;</w:t>
      </w:r>
    </w:p>
    <w:p w14:paraId="7A55CF1D" w14:textId="6AD5EF9D" w:rsidR="00993A6C" w:rsidRPr="0073389C" w:rsidRDefault="00320085" w:rsidP="008D155B">
      <w:pPr>
        <w:pStyle w:val="Odsekzoznamu"/>
        <w:numPr>
          <w:ilvl w:val="0"/>
          <w:numId w:val="6"/>
        </w:numPr>
        <w:spacing w:before="120" w:after="120" w:line="288" w:lineRule="auto"/>
        <w:ind w:left="567" w:hanging="283"/>
        <w:contextualSpacing w:val="0"/>
        <w:jc w:val="both"/>
      </w:pPr>
      <w:r w:rsidRPr="0073389C">
        <w:t>výdavky musia byť identifikovateľné a preukázateľné a musia byť doložené účtovnými dokladmi (</w:t>
      </w:r>
      <w:r w:rsidR="004B173C" w:rsidRPr="0073389C">
        <w:t>faktúrami alebo účtovnými dokladmi rovnocennej dôkaznej hodnoty, resp. ich kópiami, alebo za určitých podmienok sumarizačným hárkom</w:t>
      </w:r>
      <w:r w:rsidRPr="0073389C">
        <w:t>), ktoré sú</w:t>
      </w:r>
      <w:r w:rsidR="004B173C" w:rsidRPr="0073389C">
        <w:t xml:space="preserve"> riadne evidovan</w:t>
      </w:r>
      <w:r w:rsidRPr="0073389C">
        <w:t>é</w:t>
      </w:r>
      <w:r w:rsidR="004B173C" w:rsidRPr="0073389C">
        <w:t xml:space="preserve"> v účtovníctve prijímateľa v súlade s platnými všeobecne záväznými právnymi predpismi a podmienkami definovanými zmluvou o NFP. Preukázanie výdavkov faktúrami alebo účtovnými dokladmi rovnocennej dôkaznej hodnoty sa nevzťahuje na výdavky vykazované zjednodušeným spôsobom</w:t>
      </w:r>
      <w:r w:rsidRPr="0073389C">
        <w:t xml:space="preserve"> vykazovania</w:t>
      </w:r>
      <w:r w:rsidR="004B173C" w:rsidRPr="0073389C">
        <w:t>, pokiaľ tento spôsob umožnila výzva/vyzvanie</w:t>
      </w:r>
      <w:r w:rsidRPr="0073389C">
        <w:t>. Výdavky musia byť uhradené prijímateľom a ich uhradenie musí byť doložené najneskôr pred ich predložením na RO</w:t>
      </w:r>
      <w:r w:rsidRPr="0073389C">
        <w:rPr>
          <w:rStyle w:val="Odkaznapoznmkupodiarou"/>
          <w:sz w:val="19"/>
        </w:rPr>
        <w:footnoteReference w:id="20"/>
      </w:r>
      <w:r w:rsidRPr="0073389C">
        <w:t xml:space="preserve"> (s výnimkou odpisov);</w:t>
      </w:r>
    </w:p>
    <w:p w14:paraId="7A55CF1E"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vynaložený v súlade s platnými všeobecne záväznými právnymi predpismi (napr. zákon o rozpočtových pravidlách, ZVO, zákon o štátnej pomoci, zákon o cenách, Zákonník práce, Občiansky zákonník);</w:t>
      </w:r>
    </w:p>
    <w:p w14:paraId="7A55CF1F" w14:textId="0EF3F1B3"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je primeraný, t. j. zodpovedá obvyklým cenám v danom mieste a čase a zodpovedá potrebám projektu. </w:t>
      </w:r>
      <w:r w:rsidR="00896742">
        <w:t>P</w:t>
      </w:r>
      <w:r w:rsidR="00E55ACE" w:rsidRPr="0073389C">
        <w:t xml:space="preserve">oskytovateľ </w:t>
      </w:r>
      <w:r w:rsidRPr="0073389C">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p>
    <w:p w14:paraId="7A55CF20" w14:textId="498400EA" w:rsidR="00993A6C" w:rsidRPr="0073389C" w:rsidRDefault="004B173C" w:rsidP="004562EE">
      <w:pPr>
        <w:pStyle w:val="Odsekzoznamu"/>
        <w:numPr>
          <w:ilvl w:val="0"/>
          <w:numId w:val="6"/>
        </w:numPr>
        <w:spacing w:before="120" w:after="120" w:line="288" w:lineRule="auto"/>
        <w:contextualSpacing w:val="0"/>
        <w:jc w:val="both"/>
      </w:pPr>
      <w:r w:rsidRPr="0073389C">
        <w:t>spĺňa podmienky hospodárnosti (</w:t>
      </w:r>
      <w:r w:rsidR="00040BA7" w:rsidRPr="008D58BC">
        <w:rPr>
          <w:sz w:val="18"/>
          <w:szCs w:val="18"/>
        </w:rPr>
        <w:t>vynaloženie verejných financií na vykonanie činnosti alebo obstaranie tovarov, prác a služieb v správnom čase, vo vhodnom množstve a kvalite za najlepšiu cenu</w:t>
      </w:r>
      <w:r w:rsidR="009D312F">
        <w:rPr>
          <w:sz w:val="18"/>
          <w:szCs w:val="18"/>
        </w:rPr>
        <w:t>;</w:t>
      </w:r>
      <w:r w:rsidR="00040BA7">
        <w:rPr>
          <w:sz w:val="18"/>
          <w:szCs w:val="18"/>
        </w:rPr>
        <w:t xml:space="preserve"> </w:t>
      </w:r>
      <w:r w:rsidR="009D312F">
        <w:rPr>
          <w:sz w:val="18"/>
          <w:szCs w:val="18"/>
        </w:rPr>
        <w:t>n</w:t>
      </w:r>
      <w:r w:rsidR="00040BA7" w:rsidRPr="00040BA7">
        <w:rPr>
          <w:sz w:val="18"/>
          <w:szCs w:val="18"/>
        </w:rPr>
        <w:t xml:space="preserve">a úrovni projektu sa hospodárnosťou rozumie </w:t>
      </w:r>
      <w:r w:rsidRPr="0073389C">
        <w:t xml:space="preserve">minimalizácia výdavkov </w:t>
      </w:r>
      <w:r w:rsidR="004562EE">
        <w:t xml:space="preserve">nevyhnutných na realizáciu projektu </w:t>
      </w:r>
      <w:r w:rsidRPr="0073389C">
        <w:t>pri rešpektovaní cieľov projektu</w:t>
      </w:r>
      <w:r w:rsidR="00040BA7">
        <w:t xml:space="preserve"> </w:t>
      </w:r>
      <w:r w:rsidR="00040BA7" w:rsidRPr="008D58BC">
        <w:rPr>
          <w:sz w:val="18"/>
          <w:szCs w:val="18"/>
        </w:rPr>
        <w:t>pri zachovaní vyššie uvedených podmienok</w:t>
      </w:r>
      <w:r w:rsidRPr="0073389C">
        <w:t>), efektívnosti (</w:t>
      </w:r>
      <w:r w:rsidR="00744E05">
        <w:rPr>
          <w:szCs w:val="19"/>
        </w:rPr>
        <w:t xml:space="preserve">najvýhodnejší vzájomný pomer medzi použitými verejnými financiami </w:t>
      </w:r>
      <w:r w:rsidR="00675571">
        <w:rPr>
          <w:szCs w:val="19"/>
        </w:rPr>
        <w:t>a dosiahnutými výsledkami</w:t>
      </w:r>
      <w:r w:rsidR="009D312F">
        <w:rPr>
          <w:szCs w:val="19"/>
        </w:rPr>
        <w:t>;</w:t>
      </w:r>
      <w:r w:rsidR="00383C79">
        <w:rPr>
          <w:szCs w:val="19"/>
        </w:rPr>
        <w:t xml:space="preserve"> </w:t>
      </w:r>
      <w:r w:rsidR="009D312F">
        <w:rPr>
          <w:szCs w:val="19"/>
        </w:rPr>
        <w:t>n</w:t>
      </w:r>
      <w:r w:rsidR="00675571">
        <w:rPr>
          <w:szCs w:val="19"/>
        </w:rPr>
        <w:t xml:space="preserve">a úrovni projektu sa efektívnosťou rozumie </w:t>
      </w:r>
      <w:r w:rsidR="00744E05">
        <w:rPr>
          <w:szCs w:val="19"/>
        </w:rPr>
        <w:t>maxim</w:t>
      </w:r>
      <w:r w:rsidR="00687044">
        <w:rPr>
          <w:szCs w:val="19"/>
        </w:rPr>
        <w:t>á</w:t>
      </w:r>
      <w:r w:rsidR="00744E05">
        <w:rPr>
          <w:szCs w:val="19"/>
        </w:rPr>
        <w:t>l</w:t>
      </w:r>
      <w:r w:rsidR="00675571">
        <w:rPr>
          <w:szCs w:val="19"/>
        </w:rPr>
        <w:t>ne</w:t>
      </w:r>
      <w:r w:rsidR="00744E05">
        <w:rPr>
          <w:szCs w:val="19"/>
        </w:rPr>
        <w:t xml:space="preserve"> </w:t>
      </w:r>
      <w:r w:rsidR="004562EE">
        <w:rPr>
          <w:szCs w:val="19"/>
        </w:rPr>
        <w:t>dosahovani</w:t>
      </w:r>
      <w:r w:rsidR="00675571">
        <w:rPr>
          <w:szCs w:val="19"/>
        </w:rPr>
        <w:t>e</w:t>
      </w:r>
      <w:r w:rsidR="004562EE">
        <w:rPr>
          <w:szCs w:val="19"/>
        </w:rPr>
        <w:t xml:space="preserve"> cieľov vo vzťahu k poskytnutým finančným prostriedkom</w:t>
      </w:r>
      <w:r w:rsidRPr="0073389C">
        <w:t>), účelnosti (</w:t>
      </w:r>
      <w:r w:rsidR="002D6509" w:rsidRPr="008F2822">
        <w:rPr>
          <w:sz w:val="18"/>
          <w:szCs w:val="18"/>
        </w:rPr>
        <w:t xml:space="preserve">vzťah medzi určeným účelom použitia verejných </w:t>
      </w:r>
      <w:r w:rsidR="002D6509">
        <w:rPr>
          <w:sz w:val="18"/>
          <w:szCs w:val="18"/>
        </w:rPr>
        <w:t>financií</w:t>
      </w:r>
      <w:r w:rsidR="002D6509" w:rsidRPr="008F2822">
        <w:rPr>
          <w:sz w:val="18"/>
          <w:szCs w:val="18"/>
        </w:rPr>
        <w:t xml:space="preserve"> a skutočným účelom ich použitia</w:t>
      </w:r>
      <w:r w:rsidR="009D312F">
        <w:rPr>
          <w:sz w:val="18"/>
          <w:szCs w:val="18"/>
        </w:rPr>
        <w:t>;</w:t>
      </w:r>
      <w:r w:rsidR="002D6509">
        <w:rPr>
          <w:sz w:val="18"/>
          <w:szCs w:val="18"/>
        </w:rPr>
        <w:t xml:space="preserve"> </w:t>
      </w:r>
      <w:r w:rsidR="009D312F">
        <w:rPr>
          <w:sz w:val="18"/>
          <w:szCs w:val="18"/>
        </w:rPr>
        <w:t>n</w:t>
      </w:r>
      <w:r w:rsidR="00383C79">
        <w:rPr>
          <w:sz w:val="18"/>
          <w:szCs w:val="18"/>
        </w:rPr>
        <w:t>a úrovni</w:t>
      </w:r>
      <w:r w:rsidR="002D6509">
        <w:rPr>
          <w:sz w:val="18"/>
          <w:szCs w:val="18"/>
        </w:rPr>
        <w:t xml:space="preserve"> projektu </w:t>
      </w:r>
      <w:r w:rsidR="00BB4FCD">
        <w:rPr>
          <w:sz w:val="18"/>
          <w:szCs w:val="18"/>
        </w:rPr>
        <w:t xml:space="preserve">sa účelnosťou rozumie </w:t>
      </w:r>
      <w:r w:rsidRPr="0073389C">
        <w:t xml:space="preserve">nevyhnutnosť pre realizáciu projektu a priama väzba na </w:t>
      </w:r>
      <w:r w:rsidR="002D6509">
        <w:t>projekt</w:t>
      </w:r>
      <w:r w:rsidRPr="0073389C">
        <w:t>) a účinnosti (</w:t>
      </w:r>
      <w:r w:rsidR="00744E05">
        <w:t>plnenie určených cieľov a dosahovanie plánovaných výsledkov vzhľadom na použité verejné financie</w:t>
      </w:r>
      <w:r w:rsidR="009D312F">
        <w:t>;</w:t>
      </w:r>
      <w:r w:rsidR="00C737F3">
        <w:t xml:space="preserve"> </w:t>
      </w:r>
      <w:r w:rsidR="009D312F">
        <w:t>n</w:t>
      </w:r>
      <w:r w:rsidR="00687044">
        <w:t xml:space="preserve">a úrovni projektu </w:t>
      </w:r>
      <w:r w:rsidR="00687044">
        <w:rPr>
          <w:sz w:val="18"/>
          <w:szCs w:val="18"/>
        </w:rPr>
        <w:t>sa účinn</w:t>
      </w:r>
      <w:r w:rsidR="00687044" w:rsidRPr="008F2822">
        <w:rPr>
          <w:sz w:val="18"/>
          <w:szCs w:val="18"/>
        </w:rPr>
        <w:t>osťou rozumie vzťah medzi plánovanými výstupmi projektu a skutočnými výstupmi projektu</w:t>
      </w:r>
      <w:r w:rsidRPr="0073389C">
        <w:t xml:space="preserve">). Overovanie hospodárnosti, efektívnosti a účelnosti sa vykonáva aj na základe poskytnutých informácií od </w:t>
      </w:r>
      <w:r w:rsidRPr="0073389C">
        <w:lastRenderedPageBreak/>
        <w:t>žiadateľa a aj na základe jednotlivých kritérií v hodnotiacich hárkoch v procese odborného hodnotenia;</w:t>
      </w:r>
    </w:p>
    <w:p w14:paraId="7A55CF2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riadne odôvodnený, dostatočne preukázaný a výlučne súvisí s realizáciou aktivít projektu;</w:t>
      </w:r>
    </w:p>
    <w:p w14:paraId="7A55CF22"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patrí do skupiny výdavkov schváleného rozpočtu projektu;</w:t>
      </w:r>
    </w:p>
    <w:p w14:paraId="7A55CF23"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 súlade s pravidlami oprávnenosti výdavkov uvedenými v príslušnej výzve/vyzvaní;</w:t>
      </w:r>
    </w:p>
    <w:p w14:paraId="7A55CF24" w14:textId="15C68515"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časovo a vecne sa neprekrýva a neprekrýva sa ani s inými prostriedkami z verejných zdrojov, tzn. že nie je uplatnený duplicitne</w:t>
      </w:r>
      <w:r w:rsidR="002C5C42">
        <w:t>;</w:t>
      </w:r>
    </w:p>
    <w:p w14:paraId="7A55CF25"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v prípade dodávky stavebných prác, tovarov a služieb od tretích subjektov bol obstaraný v súlade so </w:t>
      </w:r>
      <w:r w:rsidR="003777E5" w:rsidRPr="0073389C">
        <w:t>ZVO</w:t>
      </w:r>
      <w:r w:rsidR="005A28B2" w:rsidRPr="0073389C">
        <w:t>, s ustanoveniami z</w:t>
      </w:r>
      <w:r w:rsidRPr="0073389C">
        <w:t>mluvy o NFP;</w:t>
      </w:r>
    </w:p>
    <w:p w14:paraId="7A55CF26" w14:textId="03167E6F"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vynakladaný na účely projektu len čiastočne, je oprávnený len v jeho alikvotnej (pomernej) časti prislúchajúcej k danému projektu.</w:t>
      </w:r>
    </w:p>
    <w:p w14:paraId="7A55CF27" w14:textId="77777777" w:rsidR="00AE5A8F" w:rsidRPr="0073389C" w:rsidRDefault="00AE5A8F" w:rsidP="00E61650">
      <w:pPr>
        <w:spacing w:before="120" w:after="120" w:line="288" w:lineRule="auto"/>
        <w:jc w:val="both"/>
        <w:rPr>
          <w:b/>
        </w:rPr>
      </w:pPr>
      <w:r w:rsidRPr="0073389C">
        <w:rPr>
          <w:b/>
        </w:rPr>
        <w:t>Neoprávnené výdavky</w:t>
      </w:r>
    </w:p>
    <w:p w14:paraId="7A55CF28" w14:textId="3F8C1FB7" w:rsidR="00AE5A8F" w:rsidRPr="0073389C" w:rsidRDefault="00AE5A8F" w:rsidP="00E61650">
      <w:pPr>
        <w:spacing w:before="120" w:after="120" w:line="288" w:lineRule="auto"/>
        <w:jc w:val="both"/>
      </w:pPr>
      <w:r w:rsidRPr="0073389C">
        <w:t xml:space="preserve">Neoprávnenými výdavkami pre </w:t>
      </w:r>
      <w:r w:rsidR="00DA3470">
        <w:t>ESF</w:t>
      </w:r>
      <w:r w:rsidRPr="0073389C">
        <w:t xml:space="preserve"> sú:</w:t>
      </w:r>
    </w:p>
    <w:p w14:paraId="7A55CF29" w14:textId="289687A4" w:rsidR="00993A6C" w:rsidRPr="0073389C" w:rsidRDefault="00AE5A8F" w:rsidP="00E9383A">
      <w:pPr>
        <w:pStyle w:val="Odsekzoznamu"/>
        <w:numPr>
          <w:ilvl w:val="0"/>
          <w:numId w:val="5"/>
        </w:numPr>
        <w:spacing w:before="120" w:after="120" w:line="288" w:lineRule="auto"/>
        <w:ind w:left="567" w:hanging="283"/>
        <w:contextualSpacing w:val="0"/>
        <w:jc w:val="both"/>
      </w:pPr>
      <w:r w:rsidRPr="0073389C">
        <w:t xml:space="preserve">úroky z </w:t>
      </w:r>
      <w:r w:rsidR="00577C36" w:rsidRPr="00577C36">
        <w:t>dlžných súm</w:t>
      </w:r>
      <w:r w:rsidRPr="0073389C">
        <w:t>;</w:t>
      </w:r>
    </w:p>
    <w:p w14:paraId="7A55CF2A" w14:textId="3C2862E9" w:rsidR="00993A6C" w:rsidRPr="0073389C" w:rsidRDefault="00AE5A8F" w:rsidP="008D155B">
      <w:pPr>
        <w:pStyle w:val="Odsekzoznamu"/>
        <w:numPr>
          <w:ilvl w:val="0"/>
          <w:numId w:val="5"/>
        </w:numPr>
        <w:spacing w:before="120" w:after="120" w:line="288" w:lineRule="auto"/>
        <w:ind w:left="567" w:hanging="283"/>
        <w:contextualSpacing w:val="0"/>
        <w:jc w:val="both"/>
      </w:pPr>
      <w:r w:rsidRPr="0073389C">
        <w:t>nákup infraštruktúry</w:t>
      </w:r>
      <w:r w:rsidR="00F41F62">
        <w:rPr>
          <w:rStyle w:val="Odkaznapoznmkupodiarou"/>
        </w:rPr>
        <w:footnoteReference w:id="21"/>
      </w:r>
      <w:r w:rsidRPr="0073389C">
        <w:t>, nehnuteľností a</w:t>
      </w:r>
      <w:r w:rsidR="00BE6444">
        <w:t> </w:t>
      </w:r>
      <w:r w:rsidRPr="0073389C">
        <w:t>pozemkov</w:t>
      </w:r>
      <w:r w:rsidR="00BE6444">
        <w:t>;</w:t>
      </w:r>
    </w:p>
    <w:p w14:paraId="7A55CF2B" w14:textId="0151C164" w:rsidR="000834A4" w:rsidRPr="0073389C" w:rsidRDefault="000834A4" w:rsidP="008D155B">
      <w:pPr>
        <w:pStyle w:val="Zkladntext"/>
        <w:numPr>
          <w:ilvl w:val="0"/>
          <w:numId w:val="5"/>
        </w:numPr>
        <w:spacing w:before="120" w:after="120" w:line="288" w:lineRule="auto"/>
        <w:ind w:left="567" w:hanging="283"/>
        <w:rPr>
          <w:rFonts w:ascii="Arial" w:hAnsi="Arial" w:cs="Arial"/>
          <w:sz w:val="19"/>
          <w:szCs w:val="19"/>
          <w:lang w:val="sk-SK" w:eastAsia="en-US"/>
        </w:rPr>
      </w:pPr>
      <w:r w:rsidRPr="0073389C">
        <w:rPr>
          <w:rFonts w:ascii="Arial" w:hAnsi="Arial" w:cs="Arial"/>
          <w:sz w:val="19"/>
          <w:szCs w:val="19"/>
          <w:lang w:val="sk-SK" w:eastAsia="en-US"/>
        </w:rPr>
        <w:t>daň z pridanej hodnoty (DPH) v prípade, že prijímateľ má nárok na jej odpočet na vstupe. Nárok na odpočet je vymedzený zákonom o DPH. Oprávnená DPH sa vzťahuje len k plneniam, ktoré sú považované za oprávnené. V prípade, ak je výdavok oprávnený iba čiastočne, daň z pridanej hodnoty vzťahujúca sa k tomuto výdavku je oprávneným výdavkom v rovnakom pomere. Akákoľvek činnosť 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w:t>
      </w:r>
      <w:r w:rsidR="0098730C">
        <w:rPr>
          <w:rFonts w:ascii="Arial" w:hAnsi="Arial" w:cs="Arial"/>
          <w:sz w:val="19"/>
          <w:szCs w:val="19"/>
          <w:lang w:val="sk-SK" w:eastAsia="en-US"/>
        </w:rPr>
        <w:t xml:space="preserve"> </w:t>
      </w:r>
      <w:r w:rsidRPr="0073389C">
        <w:rPr>
          <w:rFonts w:ascii="Arial" w:hAnsi="Arial" w:cs="Arial"/>
          <w:sz w:val="19"/>
          <w:szCs w:val="19"/>
          <w:lang w:val="sk-SK" w:eastAsia="en-US"/>
        </w:rPr>
        <w: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Pr="0073389C">
        <w:rPr>
          <w:rFonts w:cs="Arial"/>
          <w:sz w:val="19"/>
          <w:szCs w:val="19"/>
          <w:vertAlign w:val="superscript"/>
          <w:lang w:val="sk-SK" w:eastAsia="en-US"/>
        </w:rPr>
        <w:footnoteReference w:id="22"/>
      </w:r>
      <w:r w:rsidRPr="0073389C">
        <w:rPr>
          <w:rFonts w:ascii="Arial" w:hAnsi="Arial" w:cs="Arial"/>
          <w:sz w:val="19"/>
          <w:szCs w:val="19"/>
          <w:lang w:val="sk-SK" w:eastAsia="en-US"/>
        </w:rPr>
        <w:t xml:space="preserve">. </w:t>
      </w:r>
    </w:p>
    <w:p w14:paraId="7A55CF2C" w14:textId="6E4A8656" w:rsidR="00AE5A8F" w:rsidRPr="0073389C" w:rsidRDefault="00AE5A8F" w:rsidP="00E61650">
      <w:pPr>
        <w:spacing w:before="120" w:after="120" w:line="288" w:lineRule="auto"/>
        <w:jc w:val="both"/>
      </w:pPr>
      <w:r w:rsidRPr="0073389C">
        <w:t>Okrem toho neoprávneným</w:t>
      </w:r>
      <w:r w:rsidR="00F02F62">
        <w:t>i</w:t>
      </w:r>
      <w:r w:rsidRPr="0073389C">
        <w:t xml:space="preserve"> výdavk</w:t>
      </w:r>
      <w:r w:rsidR="00F02F62">
        <w:t>a</w:t>
      </w:r>
      <w:r w:rsidRPr="0073389C">
        <w:t>m</w:t>
      </w:r>
      <w:r w:rsidR="00F02F62">
        <w:t>i v rámci OP EVS</w:t>
      </w:r>
      <w:r w:rsidRPr="0073389C">
        <w:t xml:space="preserve"> sú najmä:</w:t>
      </w:r>
    </w:p>
    <w:p w14:paraId="7A55CF2D"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bez priameho vzťahu k projektu;</w:t>
      </w:r>
    </w:p>
    <w:p w14:paraId="7A55CF2E"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v rozpore so zmluvou o NFP;</w:t>
      </w:r>
    </w:p>
    <w:p w14:paraId="7A55CF2F"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v rozpore so záväznými právnymi predpismi </w:t>
      </w:r>
      <w:r w:rsidR="00C8683A" w:rsidRPr="0073389C">
        <w:t xml:space="preserve">EU a </w:t>
      </w:r>
      <w:r w:rsidRPr="0073389C">
        <w:t>SR;</w:t>
      </w:r>
    </w:p>
    <w:p w14:paraId="7A55CF30"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nevyhnutný k dosiahnutiu cieľov projektu;</w:t>
      </w:r>
    </w:p>
    <w:p w14:paraId="7A55CF31"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 zo strany prijímateľa nedostatočne odôvodnený, alebo preukázaný;</w:t>
      </w:r>
    </w:p>
    <w:p w14:paraId="7A55CF32"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prijímateľ dobrovoľne vynakladá na účely projektu t. j. nad rozsah povinného spolufinancovania, resp. uzatvorenej zmluvy o NFP;</w:t>
      </w:r>
    </w:p>
    <w:p w14:paraId="7A55CF33"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lastRenderedPageBreak/>
        <w:t>výdavok, ktorý nie je v súlade so schváleným rozpočtom projektu</w:t>
      </w:r>
      <w:r w:rsidR="00C8683A" w:rsidRPr="0073389C">
        <w:t xml:space="preserve"> </w:t>
      </w:r>
      <w:r w:rsidR="00C8683A" w:rsidRPr="00876669">
        <w:t>a komentárom k rozpočtu</w:t>
      </w:r>
      <w:r w:rsidRPr="0073389C">
        <w:t>;</w:t>
      </w:r>
    </w:p>
    <w:p w14:paraId="7A55CF34"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pred počiatočným dátumom oprávnenosti výdavkov;</w:t>
      </w:r>
    </w:p>
    <w:p w14:paraId="7A55CF35"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po 31. 12. 2023;</w:t>
      </w:r>
    </w:p>
    <w:p w14:paraId="7A55CF36"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na projekt s celkovým či prevažujúcim dopadom mimo cieľový región;</w:t>
      </w:r>
    </w:p>
    <w:p w14:paraId="7A55CF37"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sankčného charakteru vrátane súvisiacich výdavkov (pokuty, penále, vrátane zmluvných, výdavky na trovy konania a pod.);</w:t>
      </w:r>
    </w:p>
    <w:p w14:paraId="7A55CF38"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mimoriadny náklad (napr. manká a škody);</w:t>
      </w:r>
    </w:p>
    <w:p w14:paraId="7A55CF39"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w:t>
      </w:r>
      <w:r w:rsidR="007F3A23" w:rsidRPr="0073389C">
        <w:t xml:space="preserve"> alebo </w:t>
      </w:r>
      <w:r w:rsidRPr="0073389C">
        <w:t>bol vo vyhlásenej výzve/ vyzvaní definovaný ako neoprávnený;</w:t>
      </w:r>
    </w:p>
    <w:p w14:paraId="7A55CF3A"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3777E5" w:rsidRPr="0073389C">
        <w:t>o príspevku z EŠIF</w:t>
      </w:r>
      <w:r w:rsidRPr="0073389C">
        <w:t>;</w:t>
      </w:r>
    </w:p>
    <w:p w14:paraId="33E21276" w14:textId="0E82262C" w:rsidR="00E734FF" w:rsidRDefault="00AE5A8F" w:rsidP="008D155B">
      <w:pPr>
        <w:pStyle w:val="Odsekzoznamu"/>
        <w:numPr>
          <w:ilvl w:val="0"/>
          <w:numId w:val="7"/>
        </w:numPr>
        <w:spacing w:before="120" w:after="120" w:line="288" w:lineRule="auto"/>
        <w:ind w:left="567" w:hanging="283"/>
        <w:contextualSpacing w:val="0"/>
        <w:jc w:val="both"/>
      </w:pPr>
      <w:r w:rsidRPr="0073389C">
        <w:t xml:space="preserve">výdavok </w:t>
      </w:r>
      <w:r w:rsidR="00E734FF">
        <w:t>vzniknutý úhradou finančných prostriedkov zo strany prijímateľa/partnera dodávateľovi</w:t>
      </w:r>
      <w:r w:rsidR="00866C54">
        <w:t>/</w:t>
      </w:r>
      <w:r w:rsidR="00866C54" w:rsidRPr="00866C54">
        <w:t xml:space="preserve"> </w:t>
      </w:r>
      <w:r w:rsidR="00866C54">
        <w:t>poskytovateľovi</w:t>
      </w:r>
      <w:r w:rsidR="00E734FF">
        <w:t xml:space="preserve"> plnenia</w:t>
      </w:r>
      <w:r w:rsidRPr="0073389C">
        <w:t xml:space="preserve"> </w:t>
      </w:r>
      <w:r w:rsidR="00E734FF">
        <w:t>z</w:t>
      </w:r>
      <w:r w:rsidR="00E734FF" w:rsidRPr="0073389C">
        <w:t>a</w:t>
      </w:r>
      <w:r w:rsidR="00E734FF">
        <w:t> </w:t>
      </w:r>
      <w:r w:rsidRPr="0073389C">
        <w:t>nevyúčtované zálohové platby</w:t>
      </w:r>
      <w:r w:rsidR="00866C54">
        <w:t>,</w:t>
      </w:r>
      <w:r w:rsidRPr="0073389C">
        <w:t xml:space="preserve"> poskytnuté preddavky </w:t>
      </w:r>
      <w:r w:rsidR="00866C54" w:rsidRPr="0073389C">
        <w:t>a</w:t>
      </w:r>
      <w:r w:rsidR="00866C54">
        <w:t>lebo </w:t>
      </w:r>
      <w:r w:rsidRPr="0073389C">
        <w:t>výdavky, pri ktorých vzniká náklad budúceho obdobia (tieto sú oprávnené až v momente vzniku nákladu bežného obdobia)</w:t>
      </w:r>
      <w:r w:rsidR="00E734FF">
        <w:t>, ak RO pre OP EVS neurčí vo vzťahu k charakteru, použitiu alebo</w:t>
      </w:r>
      <w:r w:rsidR="00866C54">
        <w:t> </w:t>
      </w:r>
      <w:r w:rsidR="00E734FF">
        <w:t>konkrétnemu subjektu a účelu plnenia inak</w:t>
      </w:r>
      <w:r w:rsidR="007F17A2">
        <w:t xml:space="preserve"> (t.j. že </w:t>
      </w:r>
      <w:r w:rsidR="00917C09">
        <w:t xml:space="preserve">RO pre OP EVS </w:t>
      </w:r>
      <w:r w:rsidR="007F17A2">
        <w:t>bude považovať zrealizovanie preddavku za podmienečne oprávnený výdavok</w:t>
      </w:r>
      <w:r w:rsidR="00863D7C">
        <w:t xml:space="preserve"> až do momentu jeho úplného zúčtovania</w:t>
      </w:r>
      <w:r w:rsidR="00777423">
        <w:t xml:space="preserve"> prijímateľovi/partnerovi a následne poskytovateľovi</w:t>
      </w:r>
      <w:r w:rsidR="007F17A2">
        <w:t>)</w:t>
      </w:r>
      <w:r w:rsidR="00E734FF">
        <w:t xml:space="preserve"> vo výzve/vyzvaní alebo na základe individuálneho písomného</w:t>
      </w:r>
      <w:r w:rsidR="00866C54">
        <w:t xml:space="preserve"> (e-mailového)</w:t>
      </w:r>
      <w:r w:rsidR="00E734FF">
        <w:t xml:space="preserve"> stanoviska RO</w:t>
      </w:r>
      <w:r w:rsidR="007F17A2">
        <w:t> </w:t>
      </w:r>
      <w:r w:rsidR="00E734FF">
        <w:t>pre OP EVS vo vzťahu ku konkrétnemu prijímateľovi/partnerovi</w:t>
      </w:r>
      <w:r w:rsidR="007F17A2">
        <w:t>,</w:t>
      </w:r>
      <w:r w:rsidR="00E734FF">
        <w:t xml:space="preserve"> </w:t>
      </w:r>
      <w:r w:rsidR="007F17A2">
        <w:t>s určením podmienok</w:t>
      </w:r>
      <w:r w:rsidR="00937019">
        <w:t>,</w:t>
      </w:r>
      <w:r w:rsidR="007F17A2">
        <w:t xml:space="preserve"> za ktorých je možné preddavkové platby realizovať a splnení nasledujúcich rámcových požiadaviek</w:t>
      </w:r>
      <w:r w:rsidR="00E734FF">
        <w:t>:</w:t>
      </w:r>
    </w:p>
    <w:p w14:paraId="045254C4" w14:textId="68F20284" w:rsidR="00866C54" w:rsidRPr="000064C7" w:rsidRDefault="00866C54" w:rsidP="00AE6793">
      <w:pPr>
        <w:pStyle w:val="Odsekzoznamu"/>
        <w:numPr>
          <w:ilvl w:val="0"/>
          <w:numId w:val="125"/>
        </w:numPr>
        <w:spacing w:before="120" w:after="120" w:line="288" w:lineRule="auto"/>
        <w:jc w:val="both"/>
      </w:pPr>
      <w:r w:rsidRPr="00AE6793">
        <w:t>ú</w:t>
      </w:r>
      <w:r w:rsidRPr="000064C7">
        <w:t>hrada preddavkovej platby, t.j. reálny úbytok finančných prostriedkov na strane prijímateľa</w:t>
      </w:r>
      <w:r w:rsidR="007F17A2" w:rsidRPr="00AE6793">
        <w:t>/partnera</w:t>
      </w:r>
      <w:r w:rsidRPr="000064C7">
        <w:t xml:space="preserve"> musí byť realizovaná v období oprávnenosti výdavkov a v súlade s oprávneným obdobím pre výdavky stanovené vo výzve/vyzvaní a v zmluve</w:t>
      </w:r>
      <w:r w:rsidRPr="00AE6793">
        <w:t xml:space="preserve"> o poskytnutí NFP,</w:t>
      </w:r>
    </w:p>
    <w:p w14:paraId="658A9434" w14:textId="16523A73" w:rsidR="00866C54" w:rsidRPr="000064C7" w:rsidRDefault="00866C54" w:rsidP="00AE6793">
      <w:pPr>
        <w:pStyle w:val="Odsekzoznamu"/>
        <w:numPr>
          <w:ilvl w:val="0"/>
          <w:numId w:val="125"/>
        </w:numPr>
        <w:spacing w:before="120" w:after="120" w:line="288" w:lineRule="auto"/>
        <w:jc w:val="both"/>
      </w:pPr>
      <w:r w:rsidRPr="00AE6793">
        <w:t>v</w:t>
      </w:r>
      <w:r w:rsidRPr="000064C7">
        <w:t>yužitie preddavkových platieb musí byť v súlade s podmienkami verejného obstarávania a rovnako musí by</w:t>
      </w:r>
      <w:r w:rsidRPr="00867FF7">
        <w:t>ť v súlade s podmienkami zmluvy uzavretej medzi prijímateľom a </w:t>
      </w:r>
      <w:r w:rsidRPr="000064C7">
        <w:t>dodávateľom</w:t>
      </w:r>
      <w:r w:rsidRPr="00AE6793">
        <w:t xml:space="preserve">/poskytovateľom </w:t>
      </w:r>
      <w:r w:rsidRPr="000064C7">
        <w:t>a bežnou obchodnou praxou</w:t>
      </w:r>
      <w:r w:rsidRPr="00AE6793">
        <w:footnoteReference w:id="23"/>
      </w:r>
      <w:r w:rsidRPr="00AE6793">
        <w:rPr>
          <w:vertAlign w:val="superscript"/>
        </w:rPr>
        <w:t xml:space="preserve">. </w:t>
      </w:r>
      <w:r w:rsidRPr="000064C7">
        <w:t xml:space="preserve">Možnosť poskytovania preddavkových platieb preto musí byť súčasťou pôvodnej zmluvy uzavretej medzi prijímateľom a dodávateľom, ktorá bola </w:t>
      </w:r>
      <w:r w:rsidRPr="00867FF7">
        <w:t>výsledkom verejného obstarávania, nakoľko poskytovanie preddavkových platieb v prípade dodatku k pôvodnej zmluve by predstavovalo zmenu ekonomickej rovnováhy a preto je takýto dodatok neprípustný,</w:t>
      </w:r>
    </w:p>
    <w:p w14:paraId="10648727" w14:textId="24C40633" w:rsidR="00866C54" w:rsidRPr="000064C7" w:rsidRDefault="00866C54" w:rsidP="00AE6793">
      <w:pPr>
        <w:pStyle w:val="Odsekzoznamu"/>
        <w:numPr>
          <w:ilvl w:val="0"/>
          <w:numId w:val="125"/>
        </w:numPr>
        <w:spacing w:before="120" w:after="120" w:line="288" w:lineRule="auto"/>
        <w:jc w:val="both"/>
      </w:pPr>
      <w:r w:rsidRPr="00AE6793">
        <w:t>d</w:t>
      </w:r>
      <w:r w:rsidRPr="000064C7">
        <w:t>odávateľ</w:t>
      </w:r>
      <w:r w:rsidRPr="00AE6793">
        <w:t>/poskytovateľ</w:t>
      </w:r>
      <w:r w:rsidRPr="000064C7">
        <w:t>, ktorý je platiteľ DPH, je na základe prijatého preddavku, povinný vystaviť prijímateľovi faktúru najneskôr do 15 kalendárnych dní od prijatia preddavku a následne vystaviť zúčtovaciu faktúru pri reálnom dodaní tovaru/služieb/stavebných prác. Dodávateľ, ktorý nie je platiteľ DPH je povinný v</w:t>
      </w:r>
      <w:r w:rsidRPr="00867FF7">
        <w:t>ystaviť zúčtovaciu faktúru pri reálnom dodaní tovaru/služieb/stavebných prác,</w:t>
      </w:r>
    </w:p>
    <w:p w14:paraId="7BA1AB19" w14:textId="31FF2C91" w:rsidR="00866C54" w:rsidRPr="000064C7" w:rsidRDefault="00866C54" w:rsidP="00AE6793">
      <w:pPr>
        <w:pStyle w:val="Odsekzoznamu"/>
        <w:numPr>
          <w:ilvl w:val="0"/>
          <w:numId w:val="125"/>
        </w:numPr>
        <w:spacing w:before="120" w:after="120" w:line="288" w:lineRule="auto"/>
        <w:jc w:val="both"/>
      </w:pPr>
      <w:r w:rsidRPr="00AE6793">
        <w:t>p</w:t>
      </w:r>
      <w:r w:rsidRPr="000064C7">
        <w:t>redmet plnenia (teda tovary, služby, stavebné práce), ktorý bol uhradený na základe preddavkovej platby musí byť skutočne dodaný v čase realizácie projektu, najneskôr do 12 mesiacov od poskytnutia preddavkovej platby dodávateľovi</w:t>
      </w:r>
      <w:r w:rsidRPr="00AE6793">
        <w:footnoteReference w:id="24"/>
      </w:r>
      <w:r w:rsidR="00877685">
        <w:t>,</w:t>
      </w:r>
    </w:p>
    <w:p w14:paraId="042DC650" w14:textId="255D9490" w:rsidR="00866C54" w:rsidRPr="000064C7" w:rsidRDefault="007F17A2" w:rsidP="00AE6793">
      <w:pPr>
        <w:pStyle w:val="Odsekzoznamu"/>
        <w:numPr>
          <w:ilvl w:val="0"/>
          <w:numId w:val="125"/>
        </w:numPr>
        <w:spacing w:before="120" w:after="120" w:line="288" w:lineRule="auto"/>
        <w:jc w:val="both"/>
      </w:pPr>
      <w:r w:rsidRPr="00AE6793">
        <w:t>p</w:t>
      </w:r>
      <w:r w:rsidR="00866C54" w:rsidRPr="000064C7">
        <w:t>rijímateľ</w:t>
      </w:r>
      <w:r w:rsidRPr="00AE6793">
        <w:t xml:space="preserve"> (v relevantných prípadoch aj za partnera)</w:t>
      </w:r>
      <w:r w:rsidR="00866C54" w:rsidRPr="000064C7">
        <w:t xml:space="preserve"> predkladá riadiacemu orgánu zúčtovanie preddav</w:t>
      </w:r>
      <w:r w:rsidRPr="00AE6793">
        <w:t xml:space="preserve">kovej platby na príslušnom formulári (viď. príloha č. </w:t>
      </w:r>
      <w:r w:rsidR="00877685">
        <w:t>41</w:t>
      </w:r>
      <w:r w:rsidRPr="00AE6793">
        <w:t xml:space="preserve">) </w:t>
      </w:r>
      <w:r w:rsidR="00866C54" w:rsidRPr="000064C7">
        <w:t>spolu s ďalšími relevantnými prílohami</w:t>
      </w:r>
      <w:r w:rsidRPr="00AE6793">
        <w:t xml:space="preserve"> preukazujúcimi dodanie plnenia</w:t>
      </w:r>
      <w:r w:rsidR="00866C54" w:rsidRPr="000064C7">
        <w:t>;</w:t>
      </w:r>
    </w:p>
    <w:p w14:paraId="6B1D91A6" w14:textId="6952CE9C" w:rsidR="00866C54" w:rsidRPr="009B14EA" w:rsidRDefault="007F17A2" w:rsidP="00AE6793">
      <w:pPr>
        <w:pStyle w:val="Odsekzoznamu"/>
        <w:numPr>
          <w:ilvl w:val="0"/>
          <w:numId w:val="125"/>
        </w:numPr>
        <w:spacing w:before="120" w:after="120" w:line="288" w:lineRule="auto"/>
        <w:jc w:val="both"/>
      </w:pPr>
      <w:r w:rsidRPr="00AE6793">
        <w:t>o</w:t>
      </w:r>
      <w:r w:rsidR="00866C54" w:rsidRPr="000064C7">
        <w:t>verenie dodania predmetu plnenia zabezpečí RO</w:t>
      </w:r>
      <w:r w:rsidR="00833A5F">
        <w:t xml:space="preserve"> pre OP EVS</w:t>
      </w:r>
      <w:r w:rsidR="00866C54" w:rsidRPr="000064C7">
        <w:t xml:space="preserve"> v rámci výkonu kontroly projektu v súlade s kapitolou </w:t>
      </w:r>
      <w:r w:rsidR="003342EC">
        <w:t>PpP</w:t>
      </w:r>
      <w:r w:rsidR="00676BCF">
        <w:t xml:space="preserve"> č. 3.2 „Finančná k</w:t>
      </w:r>
      <w:r w:rsidR="00676BCF" w:rsidRPr="0073389C">
        <w:t>ontrola na mieste</w:t>
      </w:r>
      <w:r w:rsidR="00676BCF">
        <w:t>“</w:t>
      </w:r>
      <w:r w:rsidR="00866C54" w:rsidRPr="00867FF7">
        <w:t>;</w:t>
      </w:r>
    </w:p>
    <w:p w14:paraId="68697C0C" w14:textId="60BB991D" w:rsidR="00866C54" w:rsidRPr="000064C7" w:rsidRDefault="007F17A2" w:rsidP="00AE6793">
      <w:pPr>
        <w:pStyle w:val="Odsekzoznamu"/>
        <w:numPr>
          <w:ilvl w:val="0"/>
          <w:numId w:val="125"/>
        </w:numPr>
        <w:spacing w:before="120" w:after="120" w:line="288" w:lineRule="auto"/>
        <w:jc w:val="both"/>
      </w:pPr>
      <w:r w:rsidRPr="00AE6793">
        <w:lastRenderedPageBreak/>
        <w:t>v</w:t>
      </w:r>
      <w:r w:rsidR="00866C54" w:rsidRPr="000064C7">
        <w:t>ýdavok spĺňa všetky ostatné podmienky oprávnenosti výdavkov a zmluvy o poskytnutí NFP;</w:t>
      </w:r>
    </w:p>
    <w:p w14:paraId="7A55CF3B" w14:textId="799F30FF" w:rsidR="00993A6C" w:rsidRPr="0073389C" w:rsidRDefault="00866C54" w:rsidP="00AE6793">
      <w:pPr>
        <w:pStyle w:val="Odsekzoznamu"/>
        <w:numPr>
          <w:ilvl w:val="0"/>
          <w:numId w:val="125"/>
        </w:numPr>
        <w:spacing w:before="120" w:after="120" w:line="288" w:lineRule="auto"/>
        <w:jc w:val="both"/>
      </w:pPr>
      <w:r w:rsidRPr="00867FF7">
        <w:t>RO</w:t>
      </w:r>
      <w:r w:rsidR="007F17A2" w:rsidRPr="00AE6793">
        <w:t xml:space="preserve"> pre OP EVS</w:t>
      </w:r>
      <w:r w:rsidRPr="000064C7">
        <w:t xml:space="preserve"> v prípade povolenia možnosti využitia preddavkových platieb definuje aj maximálny limit pre výšku preddavkovej platby, ktorý môže byť rozdielny v závislosti od predmetu plnenia a ďalších špecifík, a prípadné ďalšie pravidlá pre overenie plnenia v rámci využitia preddavkových platieb, pri dodržaní podmienok stanovených Systémom riadenia EŠIF</w:t>
      </w:r>
      <w:r w:rsidR="00AE5A8F" w:rsidRPr="007F17A2">
        <w:t>;</w:t>
      </w:r>
    </w:p>
    <w:p w14:paraId="6091D1FA" w14:textId="2C073143" w:rsidR="00AD59C9" w:rsidRPr="000064C7" w:rsidRDefault="00AD59C9" w:rsidP="00AE6793">
      <w:pPr>
        <w:pStyle w:val="Odsekzoznamu"/>
        <w:numPr>
          <w:ilvl w:val="0"/>
          <w:numId w:val="125"/>
        </w:numPr>
        <w:spacing w:before="120" w:after="120" w:line="288" w:lineRule="auto"/>
        <w:jc w:val="both"/>
      </w:pPr>
      <w:r>
        <w:t>p</w:t>
      </w:r>
      <w:r w:rsidRPr="000064C7">
        <w:t xml:space="preserve">rípadný preplatok vzniknutý zo zúčtovania preddavkovej platby je prijímateľ povinný vrátiť RO </w:t>
      </w:r>
      <w:r>
        <w:t xml:space="preserve">pre OP EVS </w:t>
      </w:r>
      <w:r w:rsidRPr="000064C7">
        <w:t>najneskôr spolu s predložením doplňujúcich údajov k preukázaniu dodania predmetu plnenia. Vysporiadanie identifikovaných nezrovnalostí z preddavkových platieb nie je týmto odsekom dotknuté</w:t>
      </w:r>
      <w:r>
        <w:t>;</w:t>
      </w:r>
    </w:p>
    <w:p w14:paraId="29B3B56D" w14:textId="7336BDA6" w:rsidR="00AD59C9" w:rsidRPr="007F17A2" w:rsidRDefault="00AD59C9" w:rsidP="00AE6793">
      <w:pPr>
        <w:pStyle w:val="Odsekzoznamu"/>
        <w:numPr>
          <w:ilvl w:val="0"/>
          <w:numId w:val="125"/>
        </w:numPr>
        <w:spacing w:before="120" w:after="120" w:line="288" w:lineRule="auto"/>
        <w:jc w:val="both"/>
      </w:pPr>
      <w:r>
        <w:t>p</w:t>
      </w:r>
      <w:r w:rsidRPr="000064C7">
        <w:t>rípadný nedoplatok vzniknutý zo zúčtovania preddavkovej platby posudzuje RO</w:t>
      </w:r>
      <w:r>
        <w:t xml:space="preserve"> pre OP EVS</w:t>
      </w:r>
      <w:r w:rsidRPr="000064C7">
        <w:t xml:space="preserve"> z hľadiska splnenia podmienok oprávnenosti výdavkov a na základe daného posúdenia rozhodne o jeho oprávnenosti alebo neoprávnenosti. </w:t>
      </w:r>
    </w:p>
    <w:p w14:paraId="7A55CF3C" w14:textId="4CE067FB"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nepriame výdavky, ktoré prekročia </w:t>
      </w:r>
      <w:r w:rsidR="00A90DB6" w:rsidRPr="0073389C">
        <w:t>výzvou</w:t>
      </w:r>
      <w:r w:rsidR="00C8683A" w:rsidRPr="0073389C">
        <w:t>/vyzvaním</w:t>
      </w:r>
      <w:r w:rsidR="00A90DB6" w:rsidRPr="0073389C">
        <w:t xml:space="preserve"> </w:t>
      </w:r>
      <w:r w:rsidR="008F7E85" w:rsidRPr="0073389C">
        <w:t>stanovený percentuálny pomer</w:t>
      </w:r>
      <w:r w:rsidRPr="0073389C">
        <w:t xml:space="preserve"> </w:t>
      </w:r>
      <w:r w:rsidR="007F3A23" w:rsidRPr="0073389C">
        <w:t xml:space="preserve">z </w:t>
      </w:r>
      <w:r w:rsidRPr="0073389C">
        <w:t>celkových oprávnených priamych výdavkov na projekt;</w:t>
      </w:r>
    </w:p>
    <w:p w14:paraId="7A55CF3D"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bol uplatnený voči poskytovateľovi na základe zmenených prvotných dokumentov (napr. prezenčná listina, pracovné výkazy a pod.);</w:t>
      </w:r>
    </w:p>
    <w:p w14:paraId="7A55CF3E"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ktorý je vynaložený bez vzájomného súladu a potrebnej nadväznosti na ostatné výdavky projektu súvisiace s aktivitami projektu, t. j. mimo obdobia vyvolanej potreby projektu, alebo mimo obdobia nevyhnutnosti nadväzujúcich jednotlivých aktivít projektu, alebo aktivít iného projektu (napr. v rámci spoločných výziev dvoch, alebo viacerých </w:t>
      </w:r>
      <w:r w:rsidR="006F10E8" w:rsidRPr="0073389C">
        <w:t>OP</w:t>
      </w:r>
      <w:r w:rsidRPr="0073389C">
        <w:t>);</w:t>
      </w:r>
    </w:p>
    <w:p w14:paraId="7A55CF3F"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nebol prijímateľom preukázaný a uplatnený v žiadosti o platbu (refundáciu/zúčtovanie zálohovej platby/zúčtovanie predfinancovania) najneskôr do</w:t>
      </w:r>
      <w:r w:rsidR="001F3CA3" w:rsidRPr="0073389C">
        <w:t xml:space="preserve"> konca obdobia oprávnenosti</w:t>
      </w:r>
      <w:r w:rsidRPr="0073389C">
        <w:t>;</w:t>
      </w:r>
    </w:p>
    <w:p w14:paraId="7A55CF40" w14:textId="763275C8"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kladný rozdiel medzi reálne vzniknutými nákladmi prijímateľa/užívateľa</w:t>
      </w:r>
      <w:r w:rsidR="00AC24B5">
        <w:t xml:space="preserve"> </w:t>
      </w:r>
      <w:r w:rsidRPr="0073389C">
        <w:t>a</w:t>
      </w:r>
      <w:r w:rsidR="00AC24B5">
        <w:t xml:space="preserve"> </w:t>
      </w:r>
      <w:r w:rsidRPr="0073389C">
        <w:t>poskytnutými príspevkami/dotáciami z verejných zdrojov, aj kumulovane;</w:t>
      </w:r>
    </w:p>
    <w:p w14:paraId="49EBDAAF" w14:textId="0A85F400" w:rsidR="004F28ED" w:rsidRDefault="00D150FE" w:rsidP="00D150FE">
      <w:pPr>
        <w:pStyle w:val="Odsekzoznamu"/>
        <w:numPr>
          <w:ilvl w:val="0"/>
          <w:numId w:val="7"/>
        </w:numPr>
        <w:spacing w:before="120" w:after="120" w:line="288" w:lineRule="auto"/>
        <w:ind w:left="567" w:hanging="283"/>
        <w:contextualSpacing w:val="0"/>
        <w:jc w:val="both"/>
        <w:rPr>
          <w:szCs w:val="19"/>
        </w:rPr>
      </w:pPr>
      <w:r w:rsidRPr="00EF163F">
        <w:rPr>
          <w:szCs w:val="19"/>
        </w:rPr>
        <w:t>priame dane</w:t>
      </w:r>
      <w:r w:rsidR="004F28ED">
        <w:rPr>
          <w:rStyle w:val="Odkaznapoznmkupodiarou"/>
          <w:szCs w:val="19"/>
        </w:rPr>
        <w:footnoteReference w:id="25"/>
      </w:r>
      <w:r w:rsidRPr="00EF163F">
        <w:rPr>
          <w:szCs w:val="19"/>
        </w:rPr>
        <w:t xml:space="preserve"> (napr. daň z nehnuteľnosti, daň z motorových vozidiel a pod.)</w:t>
      </w:r>
      <w:r w:rsidR="004F28ED">
        <w:rPr>
          <w:szCs w:val="19"/>
        </w:rPr>
        <w:t>;</w:t>
      </w:r>
    </w:p>
    <w:p w14:paraId="17155B91" w14:textId="77777777" w:rsidR="004F28ED" w:rsidRDefault="004F28ED" w:rsidP="008F19C3">
      <w:pPr>
        <w:pStyle w:val="Odsekzoznamu"/>
        <w:numPr>
          <w:ilvl w:val="0"/>
          <w:numId w:val="7"/>
        </w:numPr>
        <w:spacing w:before="120" w:after="120" w:line="288" w:lineRule="auto"/>
        <w:ind w:left="567" w:hanging="283"/>
        <w:contextualSpacing w:val="0"/>
        <w:jc w:val="both"/>
        <w:rPr>
          <w:szCs w:val="19"/>
        </w:rPr>
      </w:pPr>
      <w:r>
        <w:rPr>
          <w:szCs w:val="19"/>
        </w:rPr>
        <w:t>finančný prenájom a operatívny nájom;</w:t>
      </w:r>
    </w:p>
    <w:p w14:paraId="296687A5" w14:textId="77777777" w:rsidR="004F28ED" w:rsidRDefault="004F28ED" w:rsidP="008F19C3">
      <w:pPr>
        <w:pStyle w:val="Odsekzoznamu"/>
        <w:numPr>
          <w:ilvl w:val="0"/>
          <w:numId w:val="7"/>
        </w:numPr>
        <w:spacing w:before="120" w:after="120" w:line="288" w:lineRule="auto"/>
        <w:ind w:left="567" w:hanging="283"/>
        <w:contextualSpacing w:val="0"/>
        <w:jc w:val="both"/>
        <w:rPr>
          <w:szCs w:val="19"/>
        </w:rPr>
      </w:pPr>
      <w:r>
        <w:rPr>
          <w:szCs w:val="19"/>
        </w:rPr>
        <w:t>výdavky na opravu a údržbu;</w:t>
      </w:r>
    </w:p>
    <w:p w14:paraId="298BE921" w14:textId="77777777" w:rsidR="00EA4707" w:rsidRDefault="004F28ED" w:rsidP="008F19C3">
      <w:pPr>
        <w:pStyle w:val="Odsekzoznamu"/>
        <w:numPr>
          <w:ilvl w:val="0"/>
          <w:numId w:val="7"/>
        </w:numPr>
        <w:spacing w:before="120" w:after="120" w:line="288" w:lineRule="auto"/>
        <w:ind w:left="567" w:hanging="283"/>
        <w:contextualSpacing w:val="0"/>
        <w:jc w:val="both"/>
        <w:rPr>
          <w:szCs w:val="19"/>
        </w:rPr>
      </w:pPr>
      <w:r>
        <w:rPr>
          <w:szCs w:val="19"/>
        </w:rPr>
        <w:t>výdavky na obstaranie motorového vozidla</w:t>
      </w:r>
      <w:r w:rsidR="00EA4707">
        <w:rPr>
          <w:szCs w:val="19"/>
        </w:rPr>
        <w:t>;</w:t>
      </w:r>
    </w:p>
    <w:p w14:paraId="0AC1A36E" w14:textId="08DD839A" w:rsidR="00D150FE" w:rsidRPr="004F28ED" w:rsidRDefault="00EA4707" w:rsidP="008F19C3">
      <w:pPr>
        <w:pStyle w:val="Odsekzoznamu"/>
        <w:numPr>
          <w:ilvl w:val="0"/>
          <w:numId w:val="7"/>
        </w:numPr>
        <w:spacing w:before="120" w:after="120" w:line="288" w:lineRule="auto"/>
        <w:ind w:left="567" w:hanging="283"/>
        <w:contextualSpacing w:val="0"/>
        <w:jc w:val="both"/>
        <w:rPr>
          <w:szCs w:val="19"/>
        </w:rPr>
      </w:pPr>
      <w:r>
        <w:rPr>
          <w:szCs w:val="19"/>
        </w:rPr>
        <w:t>výdavky na tvorbu sociálneho fondu.</w:t>
      </w:r>
    </w:p>
    <w:p w14:paraId="3F28CDA2" w14:textId="77777777" w:rsidR="00D150FE" w:rsidRPr="0073389C" w:rsidRDefault="00D150FE" w:rsidP="00992076">
      <w:pPr>
        <w:spacing w:before="120" w:after="120" w:line="288" w:lineRule="auto"/>
        <w:jc w:val="both"/>
      </w:pPr>
    </w:p>
    <w:p w14:paraId="7A55CF41" w14:textId="78B4407E" w:rsidR="00AE5A8F" w:rsidRPr="0073389C" w:rsidRDefault="00ED03C8" w:rsidP="00E61650">
      <w:pPr>
        <w:pStyle w:val="BodyText1"/>
        <w:spacing w:before="120" w:after="120" w:line="288" w:lineRule="auto"/>
        <w:jc w:val="both"/>
        <w:rPr>
          <w:rFonts w:cs="Arial"/>
          <w:b/>
          <w:szCs w:val="19"/>
          <w:lang w:val="sk-SK"/>
        </w:rPr>
      </w:pPr>
      <w:r w:rsidRPr="0073389C">
        <w:rPr>
          <w:rFonts w:cs="Arial"/>
          <w:b/>
          <w:szCs w:val="19"/>
          <w:lang w:val="sk-SK"/>
        </w:rPr>
        <w:t>Špecifické oblasti oprávnenosti</w:t>
      </w:r>
    </w:p>
    <w:p w14:paraId="31942872" w14:textId="4B2A776A" w:rsidR="00D040FA" w:rsidRPr="00D040FA" w:rsidRDefault="00D040FA" w:rsidP="00994D51">
      <w:pPr>
        <w:pStyle w:val="BodyText1"/>
        <w:numPr>
          <w:ilvl w:val="3"/>
          <w:numId w:val="24"/>
        </w:numPr>
        <w:spacing w:before="120" w:after="120" w:line="288" w:lineRule="auto"/>
        <w:ind w:left="426" w:hanging="426"/>
        <w:jc w:val="both"/>
        <w:rPr>
          <w:rFonts w:cs="Arial"/>
          <w:b/>
          <w:szCs w:val="19"/>
          <w:lang w:val="sk-SK"/>
        </w:rPr>
      </w:pPr>
      <w:r w:rsidRPr="00D040FA">
        <w:rPr>
          <w:rFonts w:cs="Arial"/>
          <w:b/>
          <w:szCs w:val="19"/>
          <w:lang w:val="sk-SK"/>
        </w:rPr>
        <w:t>Výdavky súvisiace s vypracovaním Žiadosti o nenávratný finančný príspevok</w:t>
      </w:r>
    </w:p>
    <w:p w14:paraId="367CA2A8" w14:textId="018FEF07" w:rsidR="00D040FA" w:rsidRPr="00D040FA" w:rsidRDefault="00D040FA" w:rsidP="00D040FA">
      <w:pPr>
        <w:pStyle w:val="BodyText1"/>
        <w:spacing w:before="120" w:after="120" w:line="288" w:lineRule="auto"/>
        <w:jc w:val="both"/>
        <w:rPr>
          <w:rFonts w:cs="Arial"/>
          <w:color w:val="auto"/>
          <w:szCs w:val="19"/>
          <w:lang w:val="sk-SK"/>
        </w:rPr>
      </w:pPr>
      <w:r w:rsidRPr="00D040FA">
        <w:rPr>
          <w:rFonts w:cs="Arial"/>
          <w:color w:val="auto"/>
          <w:szCs w:val="19"/>
          <w:lang w:val="sk-SK"/>
        </w:rPr>
        <w:t xml:space="preserve">Výdavky vynaložené na prípravu projektu (vypracovanie samotnej ŽoNFP) </w:t>
      </w:r>
      <w:r>
        <w:rPr>
          <w:rFonts w:cs="Arial"/>
          <w:color w:val="auto"/>
          <w:szCs w:val="19"/>
          <w:lang w:val="sk-SK"/>
        </w:rPr>
        <w:t xml:space="preserve">sú </w:t>
      </w:r>
      <w:r w:rsidR="00A3793A">
        <w:rPr>
          <w:rFonts w:cs="Arial"/>
          <w:color w:val="auto"/>
          <w:szCs w:val="19"/>
          <w:lang w:val="sk-SK"/>
        </w:rPr>
        <w:t xml:space="preserve">považované za </w:t>
      </w:r>
      <w:r>
        <w:rPr>
          <w:rFonts w:cs="Arial"/>
          <w:color w:val="auto"/>
          <w:szCs w:val="19"/>
          <w:lang w:val="sk-SK"/>
        </w:rPr>
        <w:t>oprávnené</w:t>
      </w:r>
      <w:r w:rsidRPr="00D040FA">
        <w:rPr>
          <w:rFonts w:cs="Arial"/>
          <w:color w:val="auto"/>
          <w:szCs w:val="19"/>
          <w:lang w:val="sk-SK"/>
        </w:rPr>
        <w:t xml:space="preserve"> až odo dňa vyhlásenia vyzvania/výzvy na predkladanie ŽoNFP. Oprávnená výška výdavku za vypracovanie ŽoNFP </w:t>
      </w:r>
      <w:r>
        <w:rPr>
          <w:rFonts w:cs="Arial"/>
          <w:color w:val="auto"/>
          <w:szCs w:val="19"/>
          <w:lang w:val="sk-SK"/>
        </w:rPr>
        <w:t>je</w:t>
      </w:r>
      <w:r w:rsidRPr="00D040FA">
        <w:rPr>
          <w:rFonts w:cs="Arial"/>
          <w:color w:val="auto"/>
          <w:szCs w:val="19"/>
          <w:lang w:val="sk-SK"/>
        </w:rPr>
        <w:t xml:space="preserve"> maximálne </w:t>
      </w:r>
      <w:r w:rsidRPr="00D040FA">
        <w:rPr>
          <w:rFonts w:cs="Arial"/>
          <w:b/>
          <w:color w:val="auto"/>
          <w:szCs w:val="19"/>
          <w:lang w:val="sk-SK"/>
        </w:rPr>
        <w:t>2 000 €</w:t>
      </w:r>
      <w:r w:rsidRPr="00D040FA">
        <w:rPr>
          <w:rFonts w:cs="Arial"/>
          <w:color w:val="auto"/>
          <w:szCs w:val="19"/>
          <w:lang w:val="sk-SK"/>
        </w:rPr>
        <w:t>, bez ohľadu na spôsob dodania (interné/externé kapacity</w:t>
      </w:r>
      <w:r w:rsidR="005F16AB">
        <w:rPr>
          <w:rFonts w:cs="Arial"/>
          <w:color w:val="auto"/>
          <w:szCs w:val="19"/>
          <w:lang w:val="sk-SK"/>
        </w:rPr>
        <w:t xml:space="preserve"> resp. ich kombinácia</w:t>
      </w:r>
      <w:r w:rsidRPr="00D040FA">
        <w:rPr>
          <w:rFonts w:cs="Arial"/>
          <w:color w:val="auto"/>
          <w:szCs w:val="19"/>
          <w:lang w:val="sk-SK"/>
        </w:rPr>
        <w:t>), ale s prihliadnutím na rozsah projektu, hospodárnosť a efektívnosť vynakladania finančných prostriedkov.</w:t>
      </w:r>
    </w:p>
    <w:p w14:paraId="7A55CF42" w14:textId="77777777" w:rsidR="00ED03C8" w:rsidRPr="0073389C" w:rsidRDefault="00ED03C8" w:rsidP="00994D51">
      <w:pPr>
        <w:pStyle w:val="BodyText1"/>
        <w:numPr>
          <w:ilvl w:val="3"/>
          <w:numId w:val="24"/>
        </w:numPr>
        <w:spacing w:before="120" w:after="120" w:line="288" w:lineRule="auto"/>
        <w:ind w:left="426" w:hanging="426"/>
        <w:jc w:val="both"/>
        <w:rPr>
          <w:rFonts w:cs="Arial"/>
          <w:b/>
          <w:szCs w:val="19"/>
          <w:lang w:val="sk-SK"/>
        </w:rPr>
      </w:pPr>
      <w:r w:rsidRPr="0073389C">
        <w:rPr>
          <w:rFonts w:cs="Arial"/>
          <w:b/>
          <w:szCs w:val="19"/>
          <w:lang w:val="sk-SK"/>
        </w:rPr>
        <w:t>Personálne výdavky</w:t>
      </w:r>
    </w:p>
    <w:p w14:paraId="7A55CF43" w14:textId="4DD81324" w:rsidR="00ED03C8" w:rsidRPr="0073389C" w:rsidRDefault="004173D0" w:rsidP="00E61650">
      <w:pPr>
        <w:autoSpaceDE w:val="0"/>
        <w:autoSpaceDN w:val="0"/>
        <w:adjustRightInd w:val="0"/>
        <w:spacing w:before="120" w:after="120" w:line="288" w:lineRule="auto"/>
        <w:jc w:val="both"/>
      </w:pPr>
      <w:r>
        <w:rPr>
          <w:szCs w:val="22"/>
        </w:rPr>
        <w:t xml:space="preserve">Základným oprávneným výdavkom v oblasti </w:t>
      </w:r>
      <w:r w:rsidR="00EB3923">
        <w:rPr>
          <w:szCs w:val="22"/>
        </w:rPr>
        <w:t>personálnych</w:t>
      </w:r>
      <w:r>
        <w:rPr>
          <w:szCs w:val="22"/>
        </w:rPr>
        <w:t xml:space="preserve"> výdavkov je celková cena práce (§ 130 ods. 5 </w:t>
      </w:r>
      <w:r w:rsidR="00060426">
        <w:rPr>
          <w:szCs w:val="22"/>
        </w:rPr>
        <w:t>Z</w:t>
      </w:r>
      <w:r>
        <w:rPr>
          <w:szCs w:val="22"/>
        </w:rPr>
        <w:t>ákonníka práce).</w:t>
      </w:r>
      <w:r w:rsidR="00AE5A8F" w:rsidRPr="0073389C">
        <w:t xml:space="preserve"> </w:t>
      </w:r>
      <w:r w:rsidR="00ED03C8" w:rsidRPr="0073389C">
        <w:t>Pre personálne výdavky platí, že nesmú presiahnuť výšku obvyklú v danom odbore, čase a mieste a musia byť primerané úlohám a zodpovednostiam osôb zapojených do realizácie projektu.</w:t>
      </w:r>
    </w:p>
    <w:p w14:paraId="7A55CF44" w14:textId="0631E9B6" w:rsidR="00ED03C8" w:rsidRPr="0073389C" w:rsidRDefault="00ED03C8" w:rsidP="00E61650">
      <w:pPr>
        <w:autoSpaceDE w:val="0"/>
        <w:autoSpaceDN w:val="0"/>
        <w:adjustRightInd w:val="0"/>
        <w:spacing w:before="120" w:after="120" w:line="288" w:lineRule="auto"/>
        <w:jc w:val="both"/>
      </w:pPr>
      <w:r w:rsidRPr="0073389C">
        <w:lastRenderedPageBreak/>
        <w:t xml:space="preserve">V prípade personálnych výdavkov je </w:t>
      </w:r>
      <w:r w:rsidR="005E7D55">
        <w:t>rešpektované</w:t>
      </w:r>
      <w:r w:rsidRPr="0073389C">
        <w:t xml:space="preserve"> odmeňovanie jednotlivých pracovných pozícií s ohľadom na predchádzajúcu mzdovú politiku</w:t>
      </w:r>
      <w:r w:rsidR="005E7D55">
        <w:t xml:space="preserve"> zamestnávateľa</w:t>
      </w:r>
      <w:r w:rsidRPr="0073389C">
        <w:t>, t.</w:t>
      </w:r>
      <w:r w:rsidR="00C60CFD" w:rsidRPr="0073389C">
        <w:t xml:space="preserve"> </w:t>
      </w:r>
      <w:r w:rsidRPr="0073389C">
        <w:t xml:space="preserve">j. </w:t>
      </w:r>
      <w:r w:rsidR="00BA629D" w:rsidRPr="0073389C">
        <w:t>ak zamestnanec prijímateľa vykonáva v rámci projektu rovnaký typ odbornej alebo inej činnosti ako v rámci svojho hlavného pracovného pomeru, nie je možné v rámci projektu pre danú odbornú činnosť vynakladať vyššiu hodinovú sadzbu, ako je stanovená pre hlavný pracovný pomer, tzn. mzdová politika projektu nemôže byť odlišná od mzdovej politiky príslušnej organizácie</w:t>
      </w:r>
      <w:r w:rsidR="00BA629D">
        <w:t xml:space="preserve">, </w:t>
      </w:r>
      <w:r w:rsidR="0052450D">
        <w:t xml:space="preserve">t. j. </w:t>
      </w:r>
      <w:r w:rsidRPr="0073389C">
        <w:t xml:space="preserve">nie je možné akceptovať navýšenie mzdy, resp. odmeny za vykonanú prácu iba z dôvodu </w:t>
      </w:r>
      <w:r w:rsidR="005E7D55">
        <w:t>zapojenia do projektu</w:t>
      </w:r>
      <w:r w:rsidRPr="0073389C">
        <w:t xml:space="preserve"> </w:t>
      </w:r>
      <w:r w:rsidR="005E7D55" w:rsidRPr="0073389C">
        <w:t>financovan</w:t>
      </w:r>
      <w:r w:rsidR="005E7D55">
        <w:t>ého</w:t>
      </w:r>
      <w:r w:rsidR="005E7D55" w:rsidRPr="0073389C">
        <w:t xml:space="preserve"> </w:t>
      </w:r>
      <w:r w:rsidRPr="0073389C">
        <w:t xml:space="preserve">z prostriedkov EŠIF (napr. rozdielne sadzby odmeňovania za práce vykonávané mimo aktivít projektu a za práce vykonávané na aktivitách projektu; rozdielne hodinové sadzby v prípade viacerých projektov tej istej funkcie - projektový manažér - u jednej osoby; neopodstatnené rozdielne hodinové sadzby pri odbornom personáli). </w:t>
      </w:r>
      <w:r w:rsidR="00BA629D" w:rsidRPr="0073389C">
        <w:t>Nadhodnotenie hodinovej sadzby pre práce na projekte nad úroveň hodnoty reálnej hodinovej sadzby u zamestnávateľa</w:t>
      </w:r>
      <w:r w:rsidRPr="0073389C">
        <w:t xml:space="preserve"> bude mať za následok vznik neoprávnených výdavkov v časti presahujúcej výšku </w:t>
      </w:r>
      <w:r w:rsidR="00026F3B">
        <w:t xml:space="preserve">mzdy, resp. odmeny </w:t>
      </w:r>
      <w:r w:rsidRPr="0073389C">
        <w:t xml:space="preserve">rovnakej práce vykonávanej mimo projektu. </w:t>
      </w:r>
      <w:r w:rsidR="005E7D55">
        <w:t>V prípade zamestnancov pracujúcich na projekte</w:t>
      </w:r>
      <w:r w:rsidR="005E7D55" w:rsidRPr="0073389C">
        <w:t xml:space="preserve"> </w:t>
      </w:r>
      <w:r w:rsidRPr="0073389C">
        <w:t>je prijímateľ povinný preukázať, že zamestnanec, ktorého mzdové výdavky sú predmetom financovania z EŠIF má pre danú pracovnú pozíciu alebo pre práce vykonávané na projekte potrebnú kvalifikáciu a odbornú spôsobilosť.</w:t>
      </w:r>
    </w:p>
    <w:p w14:paraId="7A55CF45" w14:textId="59BEFE03" w:rsidR="00AE5A8F" w:rsidRPr="0073389C" w:rsidRDefault="00AE5A8F" w:rsidP="00E61650">
      <w:pPr>
        <w:autoSpaceDE w:val="0"/>
        <w:autoSpaceDN w:val="0"/>
        <w:adjustRightInd w:val="0"/>
        <w:spacing w:before="120" w:after="120" w:line="288" w:lineRule="auto"/>
        <w:jc w:val="both"/>
      </w:pPr>
      <w:r w:rsidRPr="0073389C">
        <w:t xml:space="preserve">Personálne výdavky </w:t>
      </w:r>
      <w:r w:rsidR="00A07ED1" w:rsidRPr="0073389C">
        <w:t xml:space="preserve">musia </w:t>
      </w:r>
      <w:r w:rsidR="00ED03C8" w:rsidRPr="0073389C">
        <w:t>zodpovedať skutočne vykonanej práci v rámci vykazovaného obdobia, t.</w:t>
      </w:r>
      <w:r w:rsidR="00C60CFD" w:rsidRPr="0073389C">
        <w:t xml:space="preserve"> </w:t>
      </w:r>
      <w:r w:rsidR="00ED03C8" w:rsidRPr="0073389C">
        <w:t xml:space="preserve">j. </w:t>
      </w:r>
      <w:r w:rsidRPr="0073389C">
        <w:t xml:space="preserve">musia byť uplatňované na základe skutočne odpracovaného pracovného času na projekte, ktorý zamestnanec uvedie v </w:t>
      </w:r>
      <w:r w:rsidR="00E55ACE" w:rsidRPr="0073389C">
        <w:t xml:space="preserve">pracovnom </w:t>
      </w:r>
      <w:r w:rsidRPr="0073389C">
        <w:t xml:space="preserve">výkaze (príloha </w:t>
      </w:r>
      <w:r w:rsidR="007F3A23" w:rsidRPr="0073389C">
        <w:t>č</w:t>
      </w:r>
      <w:r w:rsidR="00F30830">
        <w:t>.</w:t>
      </w:r>
      <w:r w:rsidR="00052951" w:rsidRPr="0073389C">
        <w:t xml:space="preserve"> </w:t>
      </w:r>
      <w:r w:rsidR="00C357D3">
        <w:t>6</w:t>
      </w:r>
      <w:r w:rsidR="00471EA7">
        <w:t>, č. 7</w:t>
      </w:r>
      <w:r w:rsidRPr="0073389C">
        <w:t>).</w:t>
      </w:r>
    </w:p>
    <w:p w14:paraId="7A55CF48" w14:textId="48206030" w:rsidR="00AE5A8F" w:rsidRPr="0073389C" w:rsidRDefault="00AE5A8F" w:rsidP="0067438F">
      <w:pPr>
        <w:autoSpaceDE w:val="0"/>
        <w:autoSpaceDN w:val="0"/>
        <w:adjustRightInd w:val="0"/>
        <w:spacing w:before="120" w:after="120" w:line="288" w:lineRule="auto"/>
        <w:jc w:val="both"/>
      </w:pPr>
      <w:r w:rsidRPr="0073389C">
        <w:t xml:space="preserve">Pri vypracovaní pracovných výkazov je prijímateľ povinný uvádzať pravdivé informácie o počte hodín skutočne odpracovaných na projekte (prijímateľ </w:t>
      </w:r>
      <w:r w:rsidR="00C41F25" w:rsidRPr="0073389C">
        <w:t>neuvádza</w:t>
      </w:r>
      <w:r w:rsidRPr="0073389C">
        <w:t xml:space="preserve"> mechanicky do pracovného výkazu počet hodín schválený v rozpočte projektu). </w:t>
      </w:r>
      <w:r w:rsidR="00DE095C">
        <w:t xml:space="preserve">Prijímateľ </w:t>
      </w:r>
      <w:r w:rsidR="00DE095C" w:rsidRPr="00323A97">
        <w:t xml:space="preserve">zabezpečí vedenie presnej evidencie </w:t>
      </w:r>
      <w:r w:rsidR="00200780">
        <w:t xml:space="preserve">skutočne odpracovaných </w:t>
      </w:r>
      <w:r w:rsidR="00FD5B36">
        <w:t xml:space="preserve">hodín </w:t>
      </w:r>
      <w:r w:rsidR="00200780">
        <w:t xml:space="preserve">na projekte </w:t>
      </w:r>
      <w:r w:rsidR="00DE095C" w:rsidRPr="00323A97">
        <w:t>ako aj výstupy z vykonanej práce, aby bolo možné odkontrolovať vykonanú prácu na projekte</w:t>
      </w:r>
      <w:r w:rsidR="00DE095C" w:rsidRPr="00056ABC">
        <w:rPr>
          <w:b/>
        </w:rPr>
        <w:t xml:space="preserve"> </w:t>
      </w:r>
      <w:r w:rsidR="00DE095C" w:rsidRPr="00056ABC">
        <w:t>a vynaložené výdavky na tieto činnosti mohli byť uznané ako oprávnené. V opačnom prípade b</w:t>
      </w:r>
      <w:r w:rsidR="00DB11EB">
        <w:t>u</w:t>
      </w:r>
      <w:r w:rsidR="00DE095C" w:rsidRPr="00056ABC">
        <w:t>d</w:t>
      </w:r>
      <w:r w:rsidR="00DB11EB">
        <w:t>ú</w:t>
      </w:r>
      <w:r w:rsidR="00DE095C" w:rsidRPr="00056ABC">
        <w:t xml:space="preserve"> tieto výdavky označené ako neoprávnené.</w:t>
      </w:r>
      <w:r w:rsidR="00DE095C">
        <w:t xml:space="preserve"> </w:t>
      </w:r>
      <w:r w:rsidRPr="0073389C">
        <w:t xml:space="preserve">Počet hodín odpracovaných </w:t>
      </w:r>
      <w:r w:rsidR="00200780">
        <w:t>na projekte</w:t>
      </w:r>
      <w:r w:rsidRPr="0073389C">
        <w:t xml:space="preserve"> musí byť v súlade s národnou legislatívou stanovujúcou maximálny fond pracovného času a nadčasov.  </w:t>
      </w:r>
    </w:p>
    <w:p w14:paraId="7A55CF49" w14:textId="25088A8A" w:rsidR="00AE5A8F" w:rsidRPr="0073389C" w:rsidRDefault="007F3A2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Osoby, ktoré sú v pracovnoprávnom vzťahu k prijímateľovi, nesmú realizovať činnosti na projekte na základe vzťahov uzatvorených podľa Obchodného zákonníka, Občianskeho zákonníka – dodávky služieb na projekte, a to ani prostredníctvom iných právnických alebo fyzických osôb. </w:t>
      </w:r>
    </w:p>
    <w:p w14:paraId="7A55CF4A" w14:textId="1D16EC07" w:rsidR="00AE5A8F" w:rsidRPr="0073389C" w:rsidRDefault="00036BD8" w:rsidP="0067438F">
      <w:pPr>
        <w:autoSpaceDE w:val="0"/>
        <w:autoSpaceDN w:val="0"/>
        <w:adjustRightInd w:val="0"/>
        <w:spacing w:before="120" w:after="120" w:line="288" w:lineRule="auto"/>
        <w:jc w:val="both"/>
      </w:pPr>
      <w:r w:rsidRPr="0073389C">
        <w:t xml:space="preserve">Ak štatutárny orgán prijímateľa, resp. vedúci riadiaci pracovník vykonáva </w:t>
      </w:r>
      <w:r w:rsidR="00000DDF" w:rsidRPr="0073389C">
        <w:t>popri svojej hlavnej pracovnej činnosti</w:t>
      </w:r>
      <w:r w:rsidRPr="0073389C">
        <w:t xml:space="preserve"> </w:t>
      </w:r>
      <w:r w:rsidR="00012D16" w:rsidRPr="0073389C">
        <w:t xml:space="preserve">pre organizáciu </w:t>
      </w:r>
      <w:r w:rsidRPr="0073389C">
        <w:t xml:space="preserve">aj </w:t>
      </w:r>
      <w:r w:rsidR="00000DDF" w:rsidRPr="0073389C">
        <w:t xml:space="preserve">činnosti </w:t>
      </w:r>
      <w:r w:rsidRPr="0073389C">
        <w:t>pre projekt, refun</w:t>
      </w:r>
      <w:r w:rsidR="00000DDF" w:rsidRPr="0073389C">
        <w:t xml:space="preserve">dované budú iba výdavky </w:t>
      </w:r>
      <w:r w:rsidR="00000DDF" w:rsidRPr="0073389C">
        <w:rPr>
          <w:b/>
        </w:rPr>
        <w:t xml:space="preserve">pomerne </w:t>
      </w:r>
      <w:r w:rsidR="00000DDF" w:rsidRPr="0073389C">
        <w:t>podľa skutočne odpracovaného času na projekte</w:t>
      </w:r>
      <w:r w:rsidR="00000DDF" w:rsidRPr="0073389C">
        <w:rPr>
          <w:b/>
        </w:rPr>
        <w:t>, avšak max. 50 % z celkového pracovného času v danom mesiaci</w:t>
      </w:r>
      <w:r w:rsidR="00066941">
        <w:t>.</w:t>
      </w:r>
      <w:r w:rsidRPr="0073389C">
        <w:t xml:space="preserve"> </w:t>
      </w:r>
      <w:r w:rsidR="00694363" w:rsidRPr="00694363">
        <w:t xml:space="preserve">V prípade pracovného výkazu štatutárneho orgánu prijímateľa podpisuje pracovný výkaz orgán v zmysle osobitného predpisu </w:t>
      </w:r>
      <w:r w:rsidR="00694363">
        <w:t xml:space="preserve">alebo </w:t>
      </w:r>
      <w:r w:rsidR="00AE5A8F" w:rsidRPr="0073389C">
        <w:t>in</w:t>
      </w:r>
      <w:r w:rsidR="00694363">
        <w:t>á</w:t>
      </w:r>
      <w:r w:rsidR="00AE5A8F" w:rsidRPr="0073389C">
        <w:t xml:space="preserve"> </w:t>
      </w:r>
      <w:r w:rsidR="00694363" w:rsidRPr="0073389C">
        <w:t>osob</w:t>
      </w:r>
      <w:r w:rsidR="00694363">
        <w:t>a</w:t>
      </w:r>
      <w:r w:rsidR="00AE5A8F" w:rsidRPr="0073389C">
        <w:t>/</w:t>
      </w:r>
      <w:r w:rsidR="00694363" w:rsidRPr="0073389C">
        <w:t>osob</w:t>
      </w:r>
      <w:r w:rsidR="00694363">
        <w:t>y</w:t>
      </w:r>
      <w:r w:rsidR="00694363" w:rsidRPr="0073389C">
        <w:t xml:space="preserve"> </w:t>
      </w:r>
      <w:r w:rsidR="00AE5A8F" w:rsidRPr="0073389C">
        <w:t xml:space="preserve">tak, aby nedošlo k strate kontrolného prostredia a aby vykonanie práce bolo nespochybniteľné (napr. prácu preberú 2 </w:t>
      </w:r>
      <w:r w:rsidR="004E73ED" w:rsidRPr="0073389C">
        <w:t xml:space="preserve">riadiaci zamestnanci </w:t>
      </w:r>
      <w:r w:rsidR="00AE5A8F" w:rsidRPr="0073389C">
        <w:t>projektového tímu</w:t>
      </w:r>
      <w:r w:rsidR="004E73ED" w:rsidRPr="0073389C">
        <w:t>, napr. projektový manažér a finančný manažér</w:t>
      </w:r>
      <w:r w:rsidR="00AE5A8F" w:rsidRPr="0073389C">
        <w:t xml:space="preserve">). </w:t>
      </w:r>
    </w:p>
    <w:p w14:paraId="78851AF5" w14:textId="77777777" w:rsidR="00694363" w:rsidRDefault="00AE5A8F" w:rsidP="0067438F">
      <w:pPr>
        <w:autoSpaceDE w:val="0"/>
        <w:autoSpaceDN w:val="0"/>
        <w:adjustRightInd w:val="0"/>
        <w:spacing w:before="120" w:after="120" w:line="288" w:lineRule="auto"/>
        <w:jc w:val="both"/>
      </w:pPr>
      <w:r w:rsidRPr="0073389C">
        <w:t>Zamestnanec prijímateľa môže vykonávať činnosti uhrádzané z projektu na základe</w:t>
      </w:r>
      <w:r w:rsidRPr="0073389C" w:rsidDel="00ED03C8">
        <w:t xml:space="preserve"> </w:t>
      </w:r>
      <w:r w:rsidR="00ED03C8" w:rsidRPr="0073389C">
        <w:t xml:space="preserve">dohôd mimo pracovného pomeru </w:t>
      </w:r>
      <w:r w:rsidRPr="0073389C">
        <w:t xml:space="preserve">v prípade, ak činnosti, ktoré vykonáva na projekte nie sú totožné s činnosťami, ktoré má v náplni práce vykonávanej na základe pracovnej zmluvy, ako zamestnanec prijímateľa. V opačnom prípade by mal prácu na projekte vykonávať na základe rozšírenej pracovnej zmluvy </w:t>
      </w:r>
      <w:r w:rsidR="00E55ACE" w:rsidRPr="0073389C">
        <w:t xml:space="preserve">s </w:t>
      </w:r>
      <w:r w:rsidRPr="0073389C">
        <w:t>dodatkom</w:t>
      </w:r>
      <w:r w:rsidR="00E55ACE" w:rsidRPr="0073389C">
        <w:t xml:space="preserve"> na</w:t>
      </w:r>
      <w:r w:rsidRPr="0073389C">
        <w:t xml:space="preserve"> výkon prác na projekte. </w:t>
      </w:r>
    </w:p>
    <w:p w14:paraId="7A55CF4C" w14:textId="727E19CA" w:rsidR="00857029" w:rsidRPr="0073389C" w:rsidRDefault="00857029"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prijímateľa: </w:t>
      </w:r>
      <w:r w:rsidRPr="0073389C">
        <w:t xml:space="preserve">Prijímateľovi odporúčame, aby pri uzatváraní dohôd </w:t>
      </w:r>
      <w:r w:rsidR="00E648B0">
        <w:t xml:space="preserve"> o prácach vykonávaných mimo pracovného pomeru </w:t>
      </w:r>
      <w:r w:rsidRPr="0073389C">
        <w:t xml:space="preserve">nezabudol, že dohodu je potrebné uzatvoriť v písomnej forme a to </w:t>
      </w:r>
      <w:r w:rsidRPr="0073389C">
        <w:rPr>
          <w:b/>
        </w:rPr>
        <w:t>minimálne jeden deň vopred, pred dňom začatia vykonávania práce</w:t>
      </w:r>
      <w:r w:rsidRPr="0073389C">
        <w:t xml:space="preserve">. Výdavky za práce vykonané v deň uzatvorenia dohody budú považované za neoprávnené. </w:t>
      </w:r>
    </w:p>
    <w:p w14:paraId="7A55CF4D" w14:textId="6823EFCA" w:rsidR="00857029" w:rsidRPr="0073389C" w:rsidRDefault="0035794D" w:rsidP="0067438F">
      <w:pPr>
        <w:spacing w:before="120" w:after="120" w:line="288" w:lineRule="auto"/>
        <w:jc w:val="both"/>
      </w:pPr>
      <w:r w:rsidRPr="00965E93">
        <w:lastRenderedPageBreak/>
        <w:t>Dohody o prácach vykonávaných mimo pracovného pomeru nemožno uzatvoriť na činnosti/práce, ktoré sú predmetom ochrany podľa autorského zákona</w:t>
      </w:r>
      <w:r>
        <w:rPr>
          <w:rStyle w:val="Odkaznapoznmkupodiarou"/>
        </w:rPr>
        <w:footnoteReference w:id="26"/>
      </w:r>
      <w:r w:rsidRPr="00965E93">
        <w:t>.</w:t>
      </w:r>
    </w:p>
    <w:p w14:paraId="7A55CF50" w14:textId="2FEF6E04" w:rsidR="00AE5A8F" w:rsidRPr="0073389C" w:rsidRDefault="00AE5A8F" w:rsidP="00E907BE">
      <w:pPr>
        <w:autoSpaceDE w:val="0"/>
        <w:autoSpaceDN w:val="0"/>
        <w:adjustRightInd w:val="0"/>
        <w:spacing w:before="120" w:after="120" w:line="288" w:lineRule="auto"/>
        <w:jc w:val="both"/>
      </w:pPr>
      <w:r w:rsidRPr="0073389C">
        <w:t xml:space="preserve">Prijímateľ je povinný vystavovať príslušnému zamestnancovi </w:t>
      </w:r>
      <w:r w:rsidRPr="0073389C">
        <w:rPr>
          <w:b/>
        </w:rPr>
        <w:t>iba jednu výplatnú pásku</w:t>
      </w:r>
      <w:r w:rsidRPr="0073389C">
        <w:t xml:space="preserve"> </w:t>
      </w:r>
      <w:r w:rsidR="00E92482">
        <w:t xml:space="preserve">v prípade jedného služobného/pracovného pomeru </w:t>
      </w:r>
      <w:r w:rsidRPr="0073389C">
        <w:t>aj za prácu odvedenú v rámci projektu, aj za iné činnosti, ktoré nesúvisia s projektom. Vystavovanie dvoch výplatných pások bude poskytovateľ posudzovať ako obchádzanie, resp. znižovanie odvodových povinností zamestnávateľa, v dôsledku čoho budú dotknuté výdavky považované za neoprávnené. Toto neplatí pre súbežný pracovný pomer.</w:t>
      </w:r>
    </w:p>
    <w:p w14:paraId="7A55CF51" w14:textId="5C2A64A4"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V prípade, ak sumár odvodov na výplatnej páske obsahuje okrem odvodov zamestnávateľa za mzdu zamestnanca aj odvody zamestnávateľa za prácu na dohodu o prácach vykonávaných mimo pracovného pomeru či odvod za iný typ mzdy, alebo v prípade ak zamestnanec pracuje na projekte iba určitý čas, vyčísli prijímateľ </w:t>
      </w:r>
      <w:r w:rsidR="003E4BC1" w:rsidRPr="0073389C">
        <w:t>alikvotnú</w:t>
      </w:r>
      <w:r w:rsidRPr="0073389C">
        <w:t xml:space="preserve"> časť zodpovedajúcu odvodom za mzdu zamestnanca (v závislosti od odpracovaného času na projekte) a </w:t>
      </w:r>
      <w:r w:rsidR="003E4BC1" w:rsidRPr="0073389C">
        <w:t>alikvotnú</w:t>
      </w:r>
      <w:r w:rsidRPr="0073389C">
        <w:t xml:space="preserve"> časť odvodov za prácu na dohodu o prácach vykonávaných mimo pracovného pomeru či iný typ mzdy (jednotlivo po položkách odvodov). Zároveň takto rozpočíta hrubú mzdu. V prípade ak do odvodov na </w:t>
      </w:r>
      <w:r w:rsidRPr="0053370E" w:rsidDel="0053370E">
        <w:t>zdravotné</w:t>
      </w:r>
      <w:r w:rsidRPr="0073389C">
        <w:t xml:space="preserve"> </w:t>
      </w:r>
      <w:r w:rsidR="00DC53D8">
        <w:t>a sociálne</w:t>
      </w:r>
      <w:r w:rsidRPr="0073389C" w:rsidDel="0053370E">
        <w:t xml:space="preserve"> </w:t>
      </w:r>
      <w:r w:rsidRPr="0073389C">
        <w:t xml:space="preserve">poistenie vstupuje aj odvod za sumu doplnkového dôchodkového sporenia a odvod za sumu príspevku zo sociálneho fondu, resp. iného fakultatívneho príspevku zamestnávateľa, je potrebné túto sumu odpočítať od celkových odvodov zamestnávateľa, pričom prijímateľ vyčísli </w:t>
      </w:r>
      <w:r w:rsidR="003E4BC1" w:rsidRPr="0073389C">
        <w:t>alikvotnú</w:t>
      </w:r>
      <w:r w:rsidRPr="0073389C">
        <w:t xml:space="preserve"> časť odvodov za mzdu zamestnanca a </w:t>
      </w:r>
      <w:r w:rsidR="003E4BC1" w:rsidRPr="0073389C">
        <w:t>alikvotnú</w:t>
      </w:r>
      <w:r w:rsidRPr="0073389C">
        <w:t xml:space="preserve"> časť odvodov za doplnkové dôchodkové sporenie, odvod za sumu príspevku zo sociálneho fondu, resp. iného fakultatívneho príspevku zamestnávateľa, ktoré si nebude nárokovať.</w:t>
      </w:r>
    </w:p>
    <w:p w14:paraId="7A55CF52" w14:textId="77777777" w:rsidR="00ED03C8" w:rsidRPr="0073389C" w:rsidRDefault="00ED03C8"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 prípade zamestnávania osôb pre účely realizácie projektu rozlišujeme dve alternatívy:</w:t>
      </w:r>
    </w:p>
    <w:p w14:paraId="7A55CF53" w14:textId="6AB040F5" w:rsidR="00ED03C8" w:rsidRPr="0073389C" w:rsidRDefault="00ED03C8" w:rsidP="0027405B">
      <w:pPr>
        <w:pStyle w:val="Zoznamsodrkami"/>
        <w:numPr>
          <w:ilvl w:val="0"/>
          <w:numId w:val="32"/>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na pracovný úväzok</w:t>
      </w:r>
      <w:r w:rsidRPr="0073389C">
        <w:rPr>
          <w:rStyle w:val="Odkaznapoznmkupodiarou"/>
          <w:rFonts w:cs="Arial"/>
          <w:b/>
          <w:sz w:val="19"/>
          <w:szCs w:val="19"/>
        </w:rPr>
        <w:footnoteReference w:id="27"/>
      </w:r>
      <w:r w:rsidRPr="0073389C">
        <w:rPr>
          <w:rFonts w:ascii="Arial" w:hAnsi="Arial" w:cs="Arial"/>
          <w:b/>
          <w:sz w:val="19"/>
          <w:szCs w:val="19"/>
        </w:rPr>
        <w:t xml:space="preserve"> (t.</w:t>
      </w:r>
      <w:r w:rsidR="00B00D5D" w:rsidRPr="0073389C">
        <w:rPr>
          <w:rFonts w:ascii="Arial" w:hAnsi="Arial" w:cs="Arial"/>
          <w:b/>
          <w:sz w:val="19"/>
          <w:szCs w:val="19"/>
        </w:rPr>
        <w:t xml:space="preserve"> </w:t>
      </w:r>
      <w:r w:rsidRPr="0073389C">
        <w:rPr>
          <w:rFonts w:ascii="Arial" w:hAnsi="Arial" w:cs="Arial"/>
          <w:b/>
          <w:sz w:val="19"/>
          <w:szCs w:val="19"/>
        </w:rPr>
        <w:t>j. ustanovený pracovný čas):</w:t>
      </w:r>
    </w:p>
    <w:p w14:paraId="7A55CF54" w14:textId="7F07D3E8" w:rsidR="00ED03C8" w:rsidRPr="0073389C" w:rsidRDefault="00ED03C8" w:rsidP="0067438F">
      <w:pPr>
        <w:pStyle w:val="Zoznamsodrkami2"/>
        <w:numPr>
          <w:ilvl w:val="0"/>
          <w:numId w:val="0"/>
        </w:numPr>
        <w:spacing w:before="120" w:after="120" w:line="288" w:lineRule="auto"/>
        <w:ind w:left="567"/>
        <w:contextualSpacing w:val="0"/>
        <w:jc w:val="both"/>
      </w:pPr>
      <w:r w:rsidRPr="0073389C">
        <w:t xml:space="preserve">zamestnanec vykonáva počas celej pracovnej doby (resp. počas celého pracovného času) činnosti týkajúce sa výlučne aktivít na projekte a žiadne iné aktivity mimo projektu. V tomto prípade sú oprávnené výdavky za </w:t>
      </w:r>
      <w:r w:rsidR="0079229B">
        <w:t xml:space="preserve">celkovú cenu práce, t. j. </w:t>
      </w:r>
      <w:r w:rsidRPr="0073389C">
        <w:t>všetky zložky mzdy vrátane príplatkov</w:t>
      </w:r>
      <w:r w:rsidRPr="0073389C">
        <w:rPr>
          <w:rStyle w:val="Odkaznapoznmkupodiarou"/>
          <w:sz w:val="19"/>
        </w:rPr>
        <w:footnoteReference w:id="28"/>
      </w:r>
      <w:r w:rsidRPr="0073389C">
        <w:t>, resp. odmeny na základe dohôd o prác</w:t>
      </w:r>
      <w:r w:rsidR="00CE6423">
        <w:t>ach</w:t>
      </w:r>
      <w:r w:rsidRPr="0073389C">
        <w:t xml:space="preserve"> </w:t>
      </w:r>
      <w:r w:rsidR="001F6828" w:rsidRPr="0073389C">
        <w:t>vykonávan</w:t>
      </w:r>
      <w:r w:rsidR="00CE6423">
        <w:t>ých</w:t>
      </w:r>
      <w:r w:rsidR="001F6828" w:rsidRPr="0073389C">
        <w:t xml:space="preserve"> </w:t>
      </w:r>
      <w:r w:rsidRPr="0073389C">
        <w:t>mimo pracovného pomeru a náhrady mzdy v zmysle platnej legislatívy</w:t>
      </w:r>
      <w:r w:rsidR="00694363">
        <w:t xml:space="preserve"> </w:t>
      </w:r>
      <w:r w:rsidR="00694363" w:rsidRPr="0073389C">
        <w:t>a mzda za prácu nadčas (ak zamestnávateľ poskytne náhradné pracovné voľno za vykonanú prácu nadčas, tak náhradné pracovné voľno je posúdené ako oprávnený výdavok</w:t>
      </w:r>
      <w:r w:rsidR="00694363" w:rsidRPr="0073389C">
        <w:rPr>
          <w:rStyle w:val="Odkaznapoznmkupodiarou"/>
          <w:sz w:val="19"/>
        </w:rPr>
        <w:footnoteReference w:id="29"/>
      </w:r>
      <w:r w:rsidR="00694363" w:rsidRPr="0073389C">
        <w:t>),</w:t>
      </w:r>
      <w:r w:rsidRPr="0073389C">
        <w:t xml:space="preserve"> ako aj povinné odvody</w:t>
      </w:r>
      <w:r w:rsidRPr="0073389C">
        <w:rPr>
          <w:rStyle w:val="Odkaznapoznmkupodiarou"/>
          <w:sz w:val="19"/>
        </w:rPr>
        <w:footnoteReference w:id="30"/>
      </w:r>
      <w:r w:rsidRPr="0073389C">
        <w:t xml:space="preserve"> za zamestnávateľa; </w:t>
      </w:r>
    </w:p>
    <w:p w14:paraId="7A55CF55"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Príklad č. 1</w:t>
      </w:r>
    </w:p>
    <w:p w14:paraId="7A55CF56"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Celkový odpracovaný čas - 168 hodín</w:t>
      </w:r>
    </w:p>
    <w:p w14:paraId="7A55CF5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Odpracovaný čas pre projekt - 152 hodín</w:t>
      </w:r>
    </w:p>
    <w:p w14:paraId="7A55CF58"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Dovolenka – 16 hodín</w:t>
      </w:r>
    </w:p>
    <w:p w14:paraId="7A55CF59"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 </w:t>
      </w:r>
    </w:p>
    <w:p w14:paraId="7A55CF5A"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Tarifný plat -                 905 EUR</w:t>
      </w:r>
    </w:p>
    <w:p w14:paraId="7A55CF5B"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Príplatky -                     135 EUR</w:t>
      </w:r>
    </w:p>
    <w:p w14:paraId="7A55CF5C"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u w:val="single"/>
        </w:rPr>
      </w:pPr>
      <w:r w:rsidRPr="0073389C">
        <w:rPr>
          <w:u w:val="single"/>
        </w:rPr>
        <w:t>Dovolenka -                  110 EUR</w:t>
      </w:r>
    </w:p>
    <w:p w14:paraId="7A55CF5D"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Spolu hrubá mzda -  </w:t>
      </w:r>
      <w:r w:rsidR="00F864B6" w:rsidRPr="0073389C">
        <w:t xml:space="preserve"> </w:t>
      </w:r>
      <w:r w:rsidRPr="0073389C">
        <w:t>1 150 EUR</w:t>
      </w:r>
    </w:p>
    <w:p w14:paraId="7A55CF5E"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5F"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Odvody -        </w:t>
      </w:r>
      <w:r w:rsidR="00F864B6" w:rsidRPr="0073389C">
        <w:t xml:space="preserve">               </w:t>
      </w:r>
      <w:r w:rsidRPr="0073389C">
        <w:t>404,80 EUR</w:t>
      </w:r>
    </w:p>
    <w:p w14:paraId="7A55CF60"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Celková cena práce -</w:t>
      </w:r>
      <w:r w:rsidR="00F864B6" w:rsidRPr="0073389C">
        <w:t xml:space="preserve"> </w:t>
      </w:r>
      <w:r w:rsidRPr="0073389C">
        <w:t>1 55</w:t>
      </w:r>
      <w:r w:rsidR="00B00D5D" w:rsidRPr="0073389C">
        <w:t>4,80</w:t>
      </w:r>
      <w:r w:rsidR="00F864B6" w:rsidRPr="0073389C">
        <w:t xml:space="preserve"> </w:t>
      </w:r>
      <w:r w:rsidRPr="0073389C">
        <w:t>EUR</w:t>
      </w:r>
    </w:p>
    <w:p w14:paraId="7A55CF61"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62"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oprávnenej mzdy:</w:t>
      </w:r>
    </w:p>
    <w:p w14:paraId="7A55CF63" w14:textId="7A9256C8"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(152+16)/168 - {(počet odpracovaných hodín pre projekt + hodiny dovolenka)/(odpracovaný čas aj s dovolenkou)}*1 150 EUR (hrubá mzda) = 1 150 EUR</w:t>
      </w:r>
    </w:p>
    <w:p w14:paraId="7A55CF64"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65"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oprávnených odvodov za zamestnávateľa:</w:t>
      </w:r>
    </w:p>
    <w:p w14:paraId="7A55CF66"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pPr>
      <w:r w:rsidRPr="0073389C">
        <w:t>(1 150/1 150)*404,80 = 404,80 EUR</w:t>
      </w:r>
    </w:p>
    <w:p w14:paraId="7A55CF6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rPr>
          <w:b/>
        </w:rPr>
      </w:pPr>
      <w:r w:rsidRPr="0073389C">
        <w:rPr>
          <w:b/>
        </w:rPr>
        <w:t xml:space="preserve">Celkové oprávnené mzdové výdavky = </w:t>
      </w:r>
      <w:r w:rsidRPr="0073389C">
        <w:rPr>
          <w:b/>
          <w:u w:val="double"/>
        </w:rPr>
        <w:t>1 554,80 EUR</w:t>
      </w:r>
    </w:p>
    <w:p w14:paraId="7A55CF68" w14:textId="77777777" w:rsidR="00ED03C8" w:rsidRPr="0073389C" w:rsidRDefault="00ED03C8" w:rsidP="00ED03C8">
      <w:pPr>
        <w:pStyle w:val="Zoznamsodrkami2"/>
        <w:numPr>
          <w:ilvl w:val="0"/>
          <w:numId w:val="0"/>
        </w:numPr>
        <w:ind w:left="426" w:hanging="426"/>
        <w:contextualSpacing w:val="0"/>
        <w:jc w:val="both"/>
      </w:pPr>
    </w:p>
    <w:p w14:paraId="7A55CF69" w14:textId="77777777" w:rsidR="00ED03C8" w:rsidRPr="0073389C" w:rsidRDefault="00ED03C8" w:rsidP="0027405B">
      <w:pPr>
        <w:pStyle w:val="Zoznamsodrkami"/>
        <w:numPr>
          <w:ilvl w:val="0"/>
          <w:numId w:val="32"/>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iba určitý pracovný čas:</w:t>
      </w:r>
    </w:p>
    <w:p w14:paraId="7750D09D" w14:textId="04ED353E" w:rsidR="004E646D" w:rsidRDefault="00ED03C8" w:rsidP="0067438F">
      <w:pPr>
        <w:pStyle w:val="Zoznamsodrkami2"/>
        <w:numPr>
          <w:ilvl w:val="0"/>
          <w:numId w:val="0"/>
        </w:numPr>
        <w:spacing w:before="120" w:after="120" w:line="288" w:lineRule="auto"/>
        <w:ind w:left="567"/>
        <w:contextualSpacing w:val="0"/>
        <w:jc w:val="both"/>
      </w:pPr>
      <w:r w:rsidRPr="0073389C">
        <w:t xml:space="preserve">celkový pracovný čas zamestnanca je rozdelený na aktivity pre projekt/projekty spolufinancovaný/é z EŠIF a na aktivity mimo EŠIF. V tomto prípade sú oprávnené výdavky za </w:t>
      </w:r>
      <w:r w:rsidR="0079229B">
        <w:t xml:space="preserve">celkovú cenu práce, t. j. </w:t>
      </w:r>
      <w:r w:rsidRPr="0073389C">
        <w:t>všetky zložky mzdy vrátane príplatkov</w:t>
      </w:r>
      <w:r w:rsidRPr="0073389C">
        <w:rPr>
          <w:rStyle w:val="Odkaznapoznmkupodiarou"/>
          <w:sz w:val="19"/>
        </w:rPr>
        <w:footnoteReference w:id="31"/>
      </w:r>
      <w:r w:rsidRPr="0073389C">
        <w:t xml:space="preserve">, resp. odmeny na základe dohôd o </w:t>
      </w:r>
      <w:r w:rsidR="001F6828" w:rsidRPr="0073389C">
        <w:t>prác</w:t>
      </w:r>
      <w:r w:rsidR="00CE6423">
        <w:t>ách</w:t>
      </w:r>
      <w:r w:rsidR="001F6828" w:rsidRPr="0073389C">
        <w:t xml:space="preserve"> vykonávan</w:t>
      </w:r>
      <w:r w:rsidR="00CE6423">
        <w:t>ých</w:t>
      </w:r>
      <w:r w:rsidR="001F6828" w:rsidRPr="0073389C">
        <w:t xml:space="preserve"> </w:t>
      </w:r>
      <w:r w:rsidRPr="0073389C">
        <w:t>mimo pracovného pomeru a náhrady mzdy v zmysle platnej legislatívy a mzda za prácu nadčas (ak zamestnávateľ poskytne náhradné pracovné voľno za vykonanú prácu nadčas, tak náhradné pracovné voľno je posúdené ako oprávnený výdavok</w:t>
      </w:r>
      <w:r w:rsidRPr="0073389C">
        <w:rPr>
          <w:rStyle w:val="Odkaznapoznmkupodiarou"/>
          <w:sz w:val="19"/>
        </w:rPr>
        <w:footnoteReference w:id="32"/>
      </w:r>
      <w:r w:rsidRPr="0073389C">
        <w:t>), ako aj povinné odvody za zamestnávateľa</w:t>
      </w:r>
      <w:r w:rsidRPr="0073389C">
        <w:rPr>
          <w:rStyle w:val="Odkaznapoznmkupodiarou"/>
          <w:sz w:val="19"/>
        </w:rPr>
        <w:footnoteReference w:id="33"/>
      </w:r>
      <w:r w:rsidRPr="0073389C">
        <w:t xml:space="preserve"> </w:t>
      </w:r>
      <w:r w:rsidRPr="0073389C">
        <w:rPr>
          <w:b/>
        </w:rPr>
        <w:t>pomerne podľa skutočne odpracovaného času na projekte</w:t>
      </w:r>
      <w:r w:rsidRPr="0073389C">
        <w:t>. Náhrada príjmu za vyčerpanú dovolenku</w:t>
      </w:r>
      <w:r w:rsidR="004E646D">
        <w:t>, návštevu lekára</w:t>
      </w:r>
      <w:r w:rsidRPr="0073389C">
        <w:t xml:space="preserve"> a platené sviatky, ako i náhrada príjmu za dočasnú práceneschopnosť je rovnako vypočítaná pomerne v závislosti od skutočného percentuálneho využitia pracovníka pre daný projekt v danom období, tzn. od počtu odpracovaných hodín na projekte k celkovému počtu hodín odpracovaných zamestnancom v danom období. </w:t>
      </w:r>
    </w:p>
    <w:p w14:paraId="7A55CF6A" w14:textId="5B18361C" w:rsidR="000D5577" w:rsidRPr="0073389C" w:rsidRDefault="00ED03C8" w:rsidP="004E646D">
      <w:pPr>
        <w:pStyle w:val="Zoznamsodrkami2"/>
        <w:numPr>
          <w:ilvl w:val="0"/>
          <w:numId w:val="0"/>
        </w:numPr>
        <w:spacing w:before="120" w:after="120" w:line="288" w:lineRule="auto"/>
        <w:contextualSpacing w:val="0"/>
        <w:jc w:val="both"/>
      </w:pPr>
      <w:r w:rsidRPr="0073389C">
        <w:t>Oprávnená je skutočne čerpaná dovolenka v čase realizácie projektu (t.</w:t>
      </w:r>
      <w:r w:rsidR="00F36504">
        <w:t xml:space="preserve"> </w:t>
      </w:r>
      <w:r w:rsidRPr="0073389C">
        <w:t>j. aj prenesená dovolenka z predchádzajúceho roku, ak nárok na dovolenku vznikol v súvislosti s výkonom práce na projekte</w:t>
      </w:r>
      <w:r w:rsidR="004E646D">
        <w:t xml:space="preserve">, teda </w:t>
      </w:r>
      <w:r w:rsidR="004E646D" w:rsidRPr="003A141C">
        <w:t>nie na základe už odpracovaného času mimo realizácie projektu</w:t>
      </w:r>
      <w:r w:rsidRPr="0073389C">
        <w:t>).</w:t>
      </w:r>
      <w:r w:rsidR="002853F8">
        <w:t xml:space="preserve"> </w:t>
      </w:r>
      <w:r w:rsidRPr="0073389C">
        <w:t>Prijímateľ je povinný preukázať pomerné čerpanie personálnych výdavkov.</w:t>
      </w:r>
    </w:p>
    <w:p w14:paraId="7A55CF6C"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1:</w:t>
      </w:r>
    </w:p>
    <w:p w14:paraId="7A55CF6D"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- 168 hodín (60 minút)</w:t>
      </w:r>
    </w:p>
    <w:p w14:paraId="7A55CF6E" w14:textId="0A912CA5"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Odpracovaný čas pre projekt - 42 hodín (60 minút; v prípade času, ktorý je menší alebo väčší je potrebné uskutočniť relevantný prepočet - napr. 45 minút 1 </w:t>
      </w:r>
      <w:r w:rsidR="00125C24">
        <w:t>školiaca</w:t>
      </w:r>
      <w:r w:rsidR="00125C24" w:rsidRPr="0073389C">
        <w:t xml:space="preserve"> </w:t>
      </w:r>
      <w:r w:rsidRPr="0073389C">
        <w:t>hodina = 0,75 hodiny)</w:t>
      </w:r>
    </w:p>
    <w:p w14:paraId="7A55CF6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14:paraId="7A55CF70"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150 EUR</w:t>
      </w:r>
    </w:p>
    <w:p w14:paraId="7A55CF71" w14:textId="3A1FAB4F"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Odmena -                   200 EUR</w:t>
      </w:r>
    </w:p>
    <w:p w14:paraId="7A55CF72" w14:textId="1E63BE73"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1 350 EUR</w:t>
      </w:r>
    </w:p>
    <w:p w14:paraId="7A55CF7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74" w14:textId="5D2175C2"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h/168 h (počet odpracovaných hodín pre projekt/celkový odpracovaný čas)*1 150 EUR (tarifný </w:t>
      </w:r>
    </w:p>
    <w:p w14:paraId="7A55CF7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plat + príplatky) = 287,50 EUR</w:t>
      </w:r>
    </w:p>
    <w:p w14:paraId="7A55CF76" w14:textId="67AF82D1" w:rsidR="000D5577"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Odvody - 475,20 EUR </w:t>
      </w:r>
    </w:p>
    <w:p w14:paraId="08723973" w14:textId="77777777" w:rsidR="00466405" w:rsidRPr="0073389C" w:rsidRDefault="00466405"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7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Výpočet oprávnených odvodov za zamestnávateľa: </w:t>
      </w:r>
    </w:p>
    <w:p w14:paraId="7A55CF78" w14:textId="07A5E518"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287,50/1 350 (alikvotná časť oprávnenej mzdy na projekt/hrubá mzda)*475,20 = 101,20 EUR</w:t>
      </w:r>
    </w:p>
    <w:p w14:paraId="7A55CF7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7A"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C45668">
        <w:rPr>
          <w:b/>
          <w:u w:val="double"/>
        </w:rPr>
        <w:t>388,70 EUR</w:t>
      </w:r>
    </w:p>
    <w:p w14:paraId="1F0212CB" w14:textId="77777777" w:rsidR="00FB321F" w:rsidRDefault="00FB321F"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p>
    <w:p w14:paraId="6D346B8A" w14:textId="77777777" w:rsidR="00014B19" w:rsidRPr="00014B19" w:rsidRDefault="00014B19"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r w:rsidRPr="00014B19">
        <w:rPr>
          <w:b/>
        </w:rPr>
        <w:t>Príklad č. 2:</w:t>
      </w:r>
    </w:p>
    <w:p w14:paraId="7A55CF7D"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- 152 hodín</w:t>
      </w:r>
    </w:p>
    <w:p w14:paraId="7A55CF7E"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7A55CF7F"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- 16 hodín</w:t>
      </w:r>
    </w:p>
    <w:p w14:paraId="7A55CF80"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81"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905 EUR</w:t>
      </w:r>
    </w:p>
    <w:p w14:paraId="7A55CF82"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135 EUR</w:t>
      </w:r>
    </w:p>
    <w:p w14:paraId="7A55CF83"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lastRenderedPageBreak/>
        <w:t>Dovolenka -                110 EUR</w:t>
      </w:r>
    </w:p>
    <w:p w14:paraId="7A55CF84" w14:textId="347997BB"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7A55CF85"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Spolu hrubá mzda </w:t>
      </w:r>
      <w:r w:rsidR="00F864B6" w:rsidRPr="0073389C">
        <w:t xml:space="preserve">  </w:t>
      </w:r>
      <w:r w:rsidRPr="0073389C">
        <w:t xml:space="preserve"> 1 350 EUR</w:t>
      </w:r>
    </w:p>
    <w:p w14:paraId="7A55CF86"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87" w14:textId="065A78C8"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 + 4,4211 h)/168 h (počet odpracovaných hodín pre projekt vrátane </w:t>
      </w:r>
      <w:r w:rsidR="00014B19" w:rsidRPr="0073389C">
        <w:t>alikvotnej</w:t>
      </w:r>
      <w:r w:rsidRPr="0073389C">
        <w:t xml:space="preserve"> časti dovolenky (t.j. 42/152*16)/celkový odpracovaný čas vrátane dovolenky)*1 150 EUR (tarifný plat + príplatky) = 317,76 EUR</w:t>
      </w:r>
    </w:p>
    <w:p w14:paraId="7A55CF88"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89" w14:textId="57D837EB"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- 475,20 EUR</w:t>
      </w:r>
    </w:p>
    <w:p w14:paraId="7A55CF8A"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7A55CF8B" w14:textId="1CE6131B"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317,76/1 350*475,20 = 111,85 EUR</w:t>
      </w:r>
    </w:p>
    <w:p w14:paraId="7A55CF8C"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p>
    <w:p w14:paraId="7A55CF8D"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u w:val="double"/>
        </w:rPr>
      </w:pPr>
      <w:r w:rsidRPr="0073389C">
        <w:rPr>
          <w:b/>
        </w:rPr>
        <w:t xml:space="preserve">Celkové oprávnené mzdové výdavky = </w:t>
      </w:r>
      <w:r w:rsidRPr="0073389C">
        <w:rPr>
          <w:b/>
          <w:u w:val="double"/>
        </w:rPr>
        <w:t>429,61 EUR</w:t>
      </w:r>
    </w:p>
    <w:p w14:paraId="7A55CF8E" w14:textId="77777777" w:rsidR="000D5577" w:rsidRPr="0073389C" w:rsidRDefault="000D5577" w:rsidP="00ED03C8">
      <w:pPr>
        <w:autoSpaceDE w:val="0"/>
        <w:autoSpaceDN w:val="0"/>
        <w:adjustRightInd w:val="0"/>
        <w:spacing w:line="288" w:lineRule="auto"/>
        <w:jc w:val="both"/>
      </w:pPr>
    </w:p>
    <w:p w14:paraId="7A55CF8F" w14:textId="77777777" w:rsidR="000D5577" w:rsidRPr="0073389C" w:rsidRDefault="000D5577" w:rsidP="000D5577">
      <w:pPr>
        <w:jc w:val="right"/>
      </w:pPr>
    </w:p>
    <w:p w14:paraId="7A55CF90"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3</w:t>
      </w:r>
    </w:p>
    <w:p w14:paraId="7A55CF9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- 168 hodín</w:t>
      </w:r>
    </w:p>
    <w:p w14:paraId="7A55CF92"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- 16 hodín</w:t>
      </w:r>
    </w:p>
    <w:p w14:paraId="7A55CF9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7A55CF94"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9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14:paraId="7A55CF96"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                    150 EUR</w:t>
      </w:r>
    </w:p>
    <w:p w14:paraId="7A55CF9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150 EUR</w:t>
      </w:r>
    </w:p>
    <w:p w14:paraId="7A55CF98"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7A55CF9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1 500 EUR</w:t>
      </w:r>
    </w:p>
    <w:p w14:paraId="7A55CF9A"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9B"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9D" w14:textId="68247B4F"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42/184 (počet odpracovaných hodín pre projekt/celkový odpracovaný čas vrátane nadčasu)*1 300 EUR (tarifný plat + príplatky + nadčas) = 296,74 EUR</w:t>
      </w:r>
    </w:p>
    <w:p w14:paraId="7A55CF9E" w14:textId="5A9B66BB"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- 528 EUR</w:t>
      </w:r>
    </w:p>
    <w:p w14:paraId="7A55CF9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7A55CFA0" w14:textId="16C0F664"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296,74/1 500*528 = 104,45 EUR</w:t>
      </w:r>
    </w:p>
    <w:p w14:paraId="7A55CFA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A2"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73389C">
        <w:rPr>
          <w:b/>
          <w:u w:val="double"/>
        </w:rPr>
        <w:t>401,19 EUR</w:t>
      </w:r>
    </w:p>
    <w:p w14:paraId="7A55CFA3" w14:textId="77777777" w:rsidR="000D5577" w:rsidRPr="0073389C" w:rsidRDefault="000D5577" w:rsidP="000D5577">
      <w:pPr>
        <w:jc w:val="right"/>
      </w:pPr>
    </w:p>
    <w:p w14:paraId="7A55CFA6" w14:textId="53E1EC8A" w:rsidR="006E114F" w:rsidRPr="0073389C" w:rsidRDefault="00AE5A8F" w:rsidP="0067438F">
      <w:pPr>
        <w:autoSpaceDE w:val="0"/>
        <w:autoSpaceDN w:val="0"/>
        <w:adjustRightInd w:val="0"/>
        <w:spacing w:before="120" w:after="120" w:line="288" w:lineRule="auto"/>
        <w:jc w:val="both"/>
      </w:pPr>
      <w:r w:rsidRPr="0073389C">
        <w:t xml:space="preserve">Prijímateľ predkladá nárokované </w:t>
      </w:r>
      <w:r w:rsidR="00DC7630">
        <w:t xml:space="preserve">personálne </w:t>
      </w:r>
      <w:r w:rsidRPr="0073389C">
        <w:t>výdavky na zamestnancov, vrátane príspevku na stravovanie a cestovných náhrad</w:t>
      </w:r>
      <w:r w:rsidR="00FE7016">
        <w:t xml:space="preserve"> za rovnaké obdobie</w:t>
      </w:r>
      <w:r w:rsidRPr="0073389C">
        <w:t xml:space="preserve">, pokiaľ je to možné, v jednej žiadosti o platbu. </w:t>
      </w:r>
    </w:p>
    <w:p w14:paraId="7A55CFA7" w14:textId="3626D9C3" w:rsidR="006E114F" w:rsidRPr="0073389C" w:rsidRDefault="006E114F"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Za neoprávnené výdavky sa budú </w:t>
      </w:r>
      <w:r w:rsidRPr="00D04407">
        <w:rPr>
          <w:rFonts w:ascii="Arial" w:hAnsi="Arial" w:cs="Arial"/>
          <w:sz w:val="19"/>
          <w:szCs w:val="19"/>
          <w:lang w:val="sk-SK" w:eastAsia="en-US"/>
        </w:rPr>
        <w:t xml:space="preserve">považovať </w:t>
      </w:r>
      <w:r w:rsidRPr="0073389C">
        <w:rPr>
          <w:rFonts w:ascii="Arial" w:hAnsi="Arial" w:cs="Arial"/>
          <w:b/>
          <w:sz w:val="19"/>
          <w:szCs w:val="19"/>
          <w:lang w:val="sk-SK" w:eastAsia="en-US"/>
        </w:rPr>
        <w:t xml:space="preserve">výdavky pri obchádzaní </w:t>
      </w:r>
      <w:r w:rsidR="003E050D">
        <w:rPr>
          <w:rFonts w:ascii="Arial" w:hAnsi="Arial" w:cs="Arial"/>
          <w:b/>
          <w:sz w:val="19"/>
          <w:szCs w:val="19"/>
          <w:lang w:val="sk-SK" w:eastAsia="en-US"/>
        </w:rPr>
        <w:t>Z</w:t>
      </w:r>
      <w:r w:rsidRPr="0073389C">
        <w:rPr>
          <w:rFonts w:ascii="Arial" w:hAnsi="Arial" w:cs="Arial"/>
          <w:b/>
          <w:sz w:val="19"/>
          <w:szCs w:val="19"/>
          <w:lang w:val="sk-SK" w:eastAsia="en-US"/>
        </w:rPr>
        <w:t>ákonník</w:t>
      </w:r>
      <w:r w:rsidR="003777E5" w:rsidRPr="0073389C">
        <w:rPr>
          <w:rFonts w:ascii="Arial" w:hAnsi="Arial" w:cs="Arial"/>
          <w:b/>
          <w:sz w:val="19"/>
          <w:szCs w:val="19"/>
          <w:lang w:val="sk-SK" w:eastAsia="en-US"/>
        </w:rPr>
        <w:t>a</w:t>
      </w:r>
      <w:r w:rsidRPr="0073389C">
        <w:rPr>
          <w:rFonts w:ascii="Arial" w:hAnsi="Arial" w:cs="Arial"/>
          <w:b/>
          <w:sz w:val="19"/>
          <w:szCs w:val="19"/>
          <w:lang w:val="sk-SK" w:eastAsia="en-US"/>
        </w:rPr>
        <w:t xml:space="preserve"> práce</w:t>
      </w:r>
      <w:r w:rsidRPr="0073389C">
        <w:rPr>
          <w:rFonts w:ascii="Arial" w:hAnsi="Arial" w:cs="Arial"/>
          <w:sz w:val="19"/>
          <w:szCs w:val="19"/>
          <w:lang w:val="sk-SK" w:eastAsia="en-US"/>
        </w:rPr>
        <w:t xml:space="preserve"> v prípadoch, ak s jednou a tou istou osobou sa uzatvorí reťazenie pracovnoprávnych vzťahov, napr. najskôr dohoda o vykonaní práce a po vyčerpaní stanoveného rozsahu pracovných hodín (350 hodín) sa uzatvorí ďalší zmluvný vzťah</w:t>
      </w:r>
      <w:r w:rsidR="009C4906">
        <w:rPr>
          <w:rFonts w:ascii="Arial" w:hAnsi="Arial" w:cs="Arial"/>
          <w:sz w:val="19"/>
          <w:szCs w:val="19"/>
          <w:lang w:val="sk-SK" w:eastAsia="en-US"/>
        </w:rPr>
        <w:t>,</w:t>
      </w:r>
      <w:r w:rsidRPr="0073389C">
        <w:rPr>
          <w:rFonts w:ascii="Arial" w:hAnsi="Arial" w:cs="Arial"/>
          <w:sz w:val="19"/>
          <w:szCs w:val="19"/>
          <w:lang w:val="sk-SK" w:eastAsia="en-US"/>
        </w:rPr>
        <w:t xml:space="preserve"> napr. príkazná zmluva, alebo dohoda o pracovnej činností a pod., pričom vykonávaná činnosť stále javí znaky závislej práce. </w:t>
      </w:r>
    </w:p>
    <w:p w14:paraId="19218724" w14:textId="6E8FA697" w:rsidR="009B4AEF" w:rsidRPr="009B4AEF" w:rsidRDefault="006E114F" w:rsidP="00B573C4">
      <w:pPr>
        <w:pStyle w:val="Zkladntext"/>
        <w:spacing w:before="120" w:after="120" w:line="288" w:lineRule="auto"/>
        <w:rPr>
          <w:rFonts w:ascii="Arial" w:hAnsi="Arial" w:cs="Arial"/>
          <w:color w:val="000000"/>
          <w:sz w:val="19"/>
          <w:szCs w:val="19"/>
          <w:lang w:eastAsia="en-AU"/>
        </w:rPr>
      </w:pPr>
      <w:r w:rsidRPr="0073389C">
        <w:rPr>
          <w:rFonts w:ascii="Arial" w:hAnsi="Arial" w:cs="Arial"/>
          <w:b/>
          <w:sz w:val="19"/>
          <w:szCs w:val="19"/>
          <w:lang w:val="sk-SK" w:eastAsia="en-US"/>
        </w:rPr>
        <w:t>Odmeny</w:t>
      </w:r>
      <w:r w:rsidRPr="0073389C">
        <w:rPr>
          <w:rStyle w:val="Odkaznapoznmkupodiarou"/>
          <w:rFonts w:cs="Arial"/>
          <w:sz w:val="19"/>
          <w:szCs w:val="19"/>
          <w:lang w:val="sk-SK" w:eastAsia="en-US"/>
        </w:rPr>
        <w:footnoteReference w:id="34"/>
      </w:r>
      <w:r w:rsidRPr="0073389C">
        <w:rPr>
          <w:rFonts w:ascii="Arial" w:hAnsi="Arial" w:cs="Arial"/>
          <w:sz w:val="19"/>
          <w:szCs w:val="19"/>
          <w:lang w:val="sk-SK" w:eastAsia="en-US"/>
        </w:rPr>
        <w:t xml:space="preserve"> </w:t>
      </w:r>
      <w:r w:rsidRPr="009B4AEF">
        <w:rPr>
          <w:rFonts w:ascii="Arial" w:hAnsi="Arial" w:cs="Arial"/>
          <w:color w:val="000000"/>
          <w:sz w:val="19"/>
          <w:szCs w:val="19"/>
          <w:lang w:val="sk-SK" w:eastAsia="en-AU"/>
        </w:rPr>
        <w:t xml:space="preserve">(resp. prémie alebo rôzne variabilné zložky naviazané napr. </w:t>
      </w:r>
      <w:r w:rsidR="009B4AEF" w:rsidRPr="009B4AEF">
        <w:rPr>
          <w:rFonts w:ascii="Arial" w:hAnsi="Arial" w:cs="Arial"/>
          <w:color w:val="000000"/>
          <w:sz w:val="19"/>
          <w:szCs w:val="19"/>
          <w:lang w:val="sk-SK" w:eastAsia="en-AU"/>
        </w:rPr>
        <w:t>na hospodárske výsledky prijímateľa) nie sú oprávneným výdavkom s výnimkou prípadov, kedy sa vzťahujú na odmeňovanie zamestnancov, pri ktorých sú splnené nasledovné podmienky pre poskytnutie odmien:</w:t>
      </w:r>
    </w:p>
    <w:p w14:paraId="569EA09C" w14:textId="1B204F1D" w:rsidR="009B4AEF" w:rsidRPr="009B4AEF" w:rsidRDefault="009B4AEF" w:rsidP="0027405B">
      <w:pPr>
        <w:pStyle w:val="Odsekzoznamu"/>
        <w:numPr>
          <w:ilvl w:val="0"/>
          <w:numId w:val="96"/>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lastRenderedPageBreak/>
        <w:t>odmena ako zložka mzdy je oprávnený výdavok, ak je poskytnutá zamestnancovi, ktorý pracuje na pracovnú zmluvu/služobnú zmluvu na pracovný úväzok 100% činností na projekte (projektoch) spolufinancovanom z OP EVS, t. j. nevykonáva iné pracovné činnosti financované z iných zdrojov žiadateľa (bez ohľadu na dĺžku pracovného času zamestnanca zamestnaného u konkrétneho žiadateľa);</w:t>
      </w:r>
    </w:p>
    <w:p w14:paraId="5682C5E8" w14:textId="4DBA7062" w:rsidR="009B4AEF" w:rsidRPr="009B4AEF" w:rsidRDefault="009B4AEF" w:rsidP="0027405B">
      <w:pPr>
        <w:pStyle w:val="Odsekzoznamu"/>
        <w:numPr>
          <w:ilvl w:val="0"/>
          <w:numId w:val="96"/>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t>výška priznanej mesačnej odmeny</w:t>
      </w:r>
      <w:r w:rsidRPr="009B4AEF">
        <w:rPr>
          <w:rStyle w:val="Odkaznapoznmkupodiarou"/>
          <w:rFonts w:cs="Arial"/>
          <w:color w:val="000000"/>
          <w:sz w:val="19"/>
          <w:szCs w:val="19"/>
          <w:lang w:eastAsia="en-AU"/>
        </w:rPr>
        <w:footnoteReference w:id="35"/>
      </w:r>
      <w:r w:rsidRPr="009B4AEF">
        <w:rPr>
          <w:rFonts w:cs="Arial"/>
          <w:color w:val="000000"/>
          <w:szCs w:val="19"/>
          <w:lang w:eastAsia="en-AU"/>
        </w:rPr>
        <w:t xml:space="preserve"> je oprávnená maximálne do výšky 30% súčtu funkčných platov/miezd uvedených v platových dekrétoch (bez odmien)</w:t>
      </w:r>
      <w:ins w:id="116" w:author="Autor">
        <w:r w:rsidR="00DC2DD6">
          <w:rPr>
            <w:rStyle w:val="Odkaznapoznmkupodiarou"/>
            <w:rFonts w:cs="Arial"/>
            <w:color w:val="000000"/>
            <w:szCs w:val="19"/>
            <w:lang w:eastAsia="en-AU"/>
          </w:rPr>
          <w:footnoteReference w:id="36"/>
        </w:r>
      </w:ins>
      <w:r w:rsidRPr="009B4AEF">
        <w:rPr>
          <w:rFonts w:cs="Arial"/>
          <w:color w:val="000000"/>
          <w:szCs w:val="19"/>
          <w:lang w:eastAsia="en-AU"/>
        </w:rPr>
        <w:t xml:space="preserve"> za predchádzajúcich 6 mesiacov (vrátane mesiaca, keď je odmena priznaná)</w:t>
      </w:r>
      <w:r w:rsidRPr="009B4AEF">
        <w:rPr>
          <w:rStyle w:val="Odkaznapoznmkupodiarou"/>
          <w:rFonts w:cs="Arial"/>
          <w:color w:val="000000"/>
          <w:sz w:val="19"/>
          <w:szCs w:val="19"/>
          <w:lang w:eastAsia="en-AU"/>
        </w:rPr>
        <w:footnoteReference w:id="37"/>
      </w:r>
      <w:r w:rsidRPr="009B4AEF">
        <w:rPr>
          <w:rFonts w:cs="Arial"/>
          <w:color w:val="000000"/>
          <w:szCs w:val="19"/>
          <w:lang w:eastAsia="en-AU"/>
        </w:rPr>
        <w:t xml:space="preserve"> za kalendárny rok príslušného zamestnanca, pričom kumulovaná výška priznaných odmien</w:t>
      </w:r>
      <w:r w:rsidRPr="009B4AEF">
        <w:rPr>
          <w:rStyle w:val="Odkaznapoznmkupodiarou"/>
          <w:rFonts w:cs="Arial"/>
          <w:color w:val="000000"/>
          <w:sz w:val="19"/>
          <w:szCs w:val="19"/>
          <w:lang w:eastAsia="en-AU"/>
        </w:rPr>
        <w:footnoteReference w:id="38"/>
      </w:r>
      <w:r w:rsidRPr="009B4AEF">
        <w:rPr>
          <w:rFonts w:cs="Arial"/>
          <w:color w:val="000000"/>
          <w:szCs w:val="19"/>
          <w:lang w:eastAsia="en-AU"/>
        </w:rPr>
        <w:t xml:space="preserve"> za kalendárny rok je oprávnená maximálne do výšky 30% súčtu funkčných platov/miezd uvedených v platových dekrétoch (bez odmien) za kalendárny rok príslušného zamestnanca; </w:t>
      </w:r>
    </w:p>
    <w:p w14:paraId="7A55CFA8" w14:textId="2AA5EC20" w:rsidR="006E114F" w:rsidRPr="0073389C" w:rsidRDefault="009B4AEF" w:rsidP="0027405B">
      <w:pPr>
        <w:pStyle w:val="Zkladntext"/>
        <w:numPr>
          <w:ilvl w:val="0"/>
          <w:numId w:val="96"/>
        </w:numPr>
        <w:spacing w:before="120" w:after="120" w:line="288" w:lineRule="auto"/>
        <w:rPr>
          <w:rFonts w:ascii="Arial" w:hAnsi="Arial" w:cs="Arial"/>
          <w:sz w:val="19"/>
          <w:szCs w:val="19"/>
          <w:lang w:val="sk-SK" w:eastAsia="en-US"/>
        </w:rPr>
      </w:pPr>
      <w:r w:rsidRPr="009B4AEF">
        <w:rPr>
          <w:rFonts w:ascii="Arial" w:hAnsi="Arial" w:cs="Arial"/>
          <w:color w:val="000000"/>
          <w:sz w:val="19"/>
          <w:szCs w:val="19"/>
          <w:lang w:eastAsia="en-AU"/>
        </w:rPr>
        <w:t>je nevyhnutné, aby žiadateľ rešpektoval odmeňovanie jednotlivých pracovných pozícií s ohľadom na jeho predchádzajúcu mzdovú politiku, t. j. nie je možné akceptovať navýšenie mzdy, resp. odmeny za vykonanú prácu iba z dôvodu prác vykonávaných na projekte financovanom z prostriedkov EŠIF</w:t>
      </w:r>
      <w:r>
        <w:rPr>
          <w:color w:val="000000"/>
          <w:sz w:val="19"/>
          <w:lang w:eastAsia="en-AU"/>
        </w:rPr>
        <w:t>.</w:t>
      </w:r>
    </w:p>
    <w:p w14:paraId="7A55CFA9" w14:textId="759F908F" w:rsidR="006E114F" w:rsidRPr="0073389C" w:rsidRDefault="006E114F"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Náhrada mzdy za práceneschopnosť, ošetrovania člena rodiny a návštevu u lekára</w:t>
      </w:r>
      <w:r w:rsidRPr="0073389C">
        <w:rPr>
          <w:rFonts w:ascii="Arial" w:hAnsi="Arial" w:cs="Arial"/>
          <w:sz w:val="19"/>
          <w:szCs w:val="19"/>
          <w:lang w:val="sk-SK"/>
        </w:rPr>
        <w:t xml:space="preserve"> je oprávneným výdavkom, ak je zamestnávateľom poskytnutá v súlade s platnou legislatívnou úpravou, v zákonnej výške a predstavuje konečný výdavok prijímateľa</w:t>
      </w:r>
      <w:r w:rsidR="00B224FF" w:rsidRPr="0073389C">
        <w:rPr>
          <w:rFonts w:ascii="Arial" w:hAnsi="Arial" w:cs="Arial"/>
          <w:sz w:val="19"/>
          <w:szCs w:val="19"/>
          <w:lang w:val="sk-SK"/>
        </w:rPr>
        <w:t xml:space="preserve">. </w:t>
      </w:r>
      <w:r w:rsidRPr="0073389C">
        <w:rPr>
          <w:rFonts w:ascii="Arial" w:hAnsi="Arial" w:cs="Arial"/>
          <w:sz w:val="19"/>
          <w:szCs w:val="19"/>
          <w:lang w:val="sk-SK"/>
        </w:rPr>
        <w:t xml:space="preserve">Nemocenské dávky hradené zo strany Sociálnej poisťovne nie sú oprávneným výdavkom, keďže nie sú výdavkom prijímateľa. Výška oprávnenej náhrady mzdy pri dočasnej pracovnej neschopnosti, </w:t>
      </w:r>
      <w:r w:rsidR="00B64838">
        <w:rPr>
          <w:rFonts w:ascii="Arial" w:hAnsi="Arial" w:cs="Arial"/>
          <w:sz w:val="19"/>
          <w:szCs w:val="19"/>
          <w:lang w:val="sk-SK"/>
        </w:rPr>
        <w:t>ošetrovaní člena rodiny (ďalej len „</w:t>
      </w:r>
      <w:r w:rsidRPr="0073389C">
        <w:rPr>
          <w:rFonts w:ascii="Arial" w:hAnsi="Arial" w:cs="Arial"/>
          <w:sz w:val="19"/>
          <w:szCs w:val="19"/>
          <w:lang w:val="sk-SK"/>
        </w:rPr>
        <w:t>OČR</w:t>
      </w:r>
      <w:r w:rsidR="00B64838">
        <w:rPr>
          <w:rFonts w:ascii="Arial" w:hAnsi="Arial" w:cs="Arial"/>
          <w:sz w:val="19"/>
          <w:szCs w:val="19"/>
          <w:lang w:val="sk-SK"/>
        </w:rPr>
        <w:t>“)</w:t>
      </w:r>
      <w:r w:rsidRPr="0073389C">
        <w:rPr>
          <w:rFonts w:ascii="Arial" w:hAnsi="Arial" w:cs="Arial"/>
          <w:sz w:val="19"/>
          <w:szCs w:val="19"/>
          <w:lang w:val="sk-SK"/>
        </w:rPr>
        <w:t xml:space="preserve"> a návšteve lekára musí zodpovedať miere zapojenia zamestnanca do realizácie daného projektu. </w:t>
      </w:r>
    </w:p>
    <w:p w14:paraId="7A55CFAA" w14:textId="717397C5" w:rsidR="006E114F" w:rsidRPr="0073389C" w:rsidRDefault="006E114F" w:rsidP="0067438F">
      <w:pPr>
        <w:autoSpaceDE w:val="0"/>
        <w:autoSpaceDN w:val="0"/>
        <w:adjustRightInd w:val="0"/>
        <w:spacing w:before="120" w:after="120" w:line="288" w:lineRule="auto"/>
        <w:jc w:val="both"/>
      </w:pPr>
      <w:r w:rsidRPr="00043A75">
        <w:rPr>
          <w:b/>
        </w:rPr>
        <w:t>Výdavky týkajúce sa výkonu práce sú limitované rozsahom práce maximálne 12 hodín/deň za všetky pracovné úväzky osoby kumulatívne</w:t>
      </w:r>
      <w:r w:rsidRPr="0073389C">
        <w:t>, t.</w:t>
      </w:r>
      <w:r w:rsidR="00B224FF" w:rsidRPr="0073389C">
        <w:t xml:space="preserve"> </w:t>
      </w:r>
      <w:r w:rsidRPr="0073389C">
        <w:t xml:space="preserve">j. za všetky pracovné pomery, dohody </w:t>
      </w:r>
      <w:r w:rsidR="00720C57">
        <w:t xml:space="preserve">o prácach vykonávaných </w:t>
      </w:r>
      <w:r w:rsidRPr="0073389C">
        <w:t>mimo pracovného pomeru a štátnozamestnanecký pomer</w:t>
      </w:r>
      <w:r w:rsidRPr="0073389C">
        <w:rPr>
          <w:rStyle w:val="Odkaznapoznmkupodiarou"/>
          <w:sz w:val="19"/>
        </w:rPr>
        <w:footnoteReference w:id="39"/>
      </w:r>
      <w:r w:rsidRPr="0073389C">
        <w:t>.</w:t>
      </w:r>
    </w:p>
    <w:p w14:paraId="7A55CFAB" w14:textId="52D4466C" w:rsidR="00C41F25" w:rsidRPr="0073389C" w:rsidRDefault="00C41F25" w:rsidP="0067438F">
      <w:pPr>
        <w:autoSpaceDE w:val="0"/>
        <w:autoSpaceDN w:val="0"/>
        <w:adjustRightInd w:val="0"/>
        <w:spacing w:before="120" w:after="120" w:line="288" w:lineRule="auto"/>
        <w:jc w:val="both"/>
      </w:pPr>
      <w:r w:rsidRPr="0073389C">
        <w:rPr>
          <w:b/>
        </w:rPr>
        <w:t xml:space="preserve">Výdavky týkajúce sa činností na </w:t>
      </w:r>
      <w:r w:rsidRPr="00043A75">
        <w:rPr>
          <w:b/>
        </w:rPr>
        <w:t>projekte vykonávaných počas práceneschopnosti, ošetrovania člena rodiny a návštevy lekára</w:t>
      </w:r>
      <w:r w:rsidRPr="0073389C">
        <w:t xml:space="preserve"> nie sú považované za oprávnené výdavky (ak napr. zamestnanec nepracuje z dôvodu práceneschopnosti alebo </w:t>
      </w:r>
      <w:r w:rsidR="006B099D">
        <w:t>OČR</w:t>
      </w:r>
      <w:r w:rsidRPr="0073389C">
        <w:t xml:space="preserve"> či navštívi lekára a súčasne v tom istom čase vykonáva aktivity na základe, napr. </w:t>
      </w:r>
      <w:r w:rsidR="00AF0A84">
        <w:t>O</w:t>
      </w:r>
      <w:r w:rsidRPr="0073389C">
        <w:t xml:space="preserve">bčianskeho zákonníka alebo </w:t>
      </w:r>
      <w:r w:rsidR="00AF0A84">
        <w:t>Z</w:t>
      </w:r>
      <w:r w:rsidRPr="0073389C">
        <w:t>ákonníka práce pre projekt, budú výdavky na tieto aktivity považované za neoprávnené).</w:t>
      </w:r>
    </w:p>
    <w:p w14:paraId="7A55CFAC" w14:textId="77777777"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Doplnkové dôchodkové sporenie</w:t>
      </w:r>
      <w:r w:rsidRPr="0073389C">
        <w:rPr>
          <w:rFonts w:ascii="Arial" w:hAnsi="Arial" w:cs="Arial"/>
          <w:sz w:val="19"/>
          <w:szCs w:val="19"/>
          <w:lang w:val="sk-SK"/>
        </w:rPr>
        <w:t xml:space="preserve"> je založené na báze dobrovoľnosti, takže netvorí povinnú zložku mzdy zamestnanca, z toho dôvodu </w:t>
      </w:r>
      <w:r w:rsidRPr="0073389C">
        <w:rPr>
          <w:rFonts w:ascii="Arial" w:hAnsi="Arial" w:cs="Arial"/>
          <w:b/>
          <w:sz w:val="19"/>
          <w:szCs w:val="19"/>
          <w:lang w:val="sk-SK"/>
        </w:rPr>
        <w:t>nie je považované za oprávnený mzdový výdavok</w:t>
      </w:r>
      <w:r w:rsidRPr="0073389C">
        <w:rPr>
          <w:rFonts w:ascii="Arial" w:hAnsi="Arial" w:cs="Arial"/>
          <w:sz w:val="19"/>
          <w:szCs w:val="19"/>
          <w:lang w:val="sk-SK"/>
        </w:rPr>
        <w:t xml:space="preserve">. V prípade, ak do odvodov na zdravotné poistenie vstupuje aj odvod za sumu doplnkového dôchodkového sporenia, je potrebné túto sumu odpočítať od celkových odvodov zamestnávateľa. </w:t>
      </w:r>
    </w:p>
    <w:p w14:paraId="7A55CFAD" w14:textId="0178730A"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Ostatné </w:t>
      </w:r>
      <w:r w:rsidRPr="0073389C">
        <w:rPr>
          <w:rFonts w:ascii="Arial" w:hAnsi="Arial" w:cs="Arial"/>
          <w:b/>
          <w:sz w:val="19"/>
          <w:szCs w:val="19"/>
          <w:lang w:val="sk-SK"/>
        </w:rPr>
        <w:t>výdavky na zamestnanca, ktoré nie sú pre zamestnávateľov povinné</w:t>
      </w:r>
      <w:r w:rsidRPr="0073389C">
        <w:rPr>
          <w:rFonts w:ascii="Arial" w:hAnsi="Arial" w:cs="Arial"/>
          <w:sz w:val="19"/>
          <w:szCs w:val="19"/>
          <w:lang w:val="sk-SK"/>
        </w:rPr>
        <w:t xml:space="preserve"> podľa osobitných právnych predpisov (napr. dary, benefity</w:t>
      </w:r>
      <w:r w:rsidR="006E114F" w:rsidRPr="0073389C">
        <w:rPr>
          <w:rFonts w:ascii="Arial" w:hAnsi="Arial" w:cs="Arial"/>
          <w:sz w:val="19"/>
          <w:szCs w:val="19"/>
          <w:lang w:val="sk-SK"/>
        </w:rPr>
        <w:t xml:space="preserve"> a pod.</w:t>
      </w:r>
      <w:r w:rsidRPr="0073389C">
        <w:rPr>
          <w:rFonts w:ascii="Arial" w:hAnsi="Arial" w:cs="Arial"/>
          <w:sz w:val="19"/>
          <w:szCs w:val="19"/>
          <w:lang w:val="sk-SK"/>
        </w:rPr>
        <w:t xml:space="preserve">), </w:t>
      </w:r>
      <w:r w:rsidRPr="0073389C">
        <w:rPr>
          <w:rFonts w:ascii="Arial" w:hAnsi="Arial" w:cs="Arial"/>
          <w:b/>
          <w:sz w:val="19"/>
          <w:szCs w:val="19"/>
          <w:lang w:val="sk-SK"/>
        </w:rPr>
        <w:t>nie sú oprávnenými výdavkami</w:t>
      </w:r>
      <w:r w:rsidRPr="0073389C">
        <w:rPr>
          <w:rFonts w:ascii="Arial" w:hAnsi="Arial" w:cs="Arial"/>
          <w:sz w:val="19"/>
          <w:szCs w:val="19"/>
          <w:lang w:val="sk-SK"/>
        </w:rPr>
        <w:t>. V prípade, ak do povinných odvodov za zamestnávateľa vstupuje aj odvod za sumu ostatných výdavkov na zamestnanca, je potrebné túto sumu odpočítať od celkových odvodov zamestnávateľa.</w:t>
      </w:r>
    </w:p>
    <w:p w14:paraId="7A55CFAE" w14:textId="7E2345C9"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lastRenderedPageBreak/>
        <w:t>Výdavky na odstupné a odchodné sú považované za neoprávnené výdavky</w:t>
      </w:r>
      <w:r w:rsidRPr="0073389C">
        <w:rPr>
          <w:rFonts w:ascii="Arial" w:hAnsi="Arial" w:cs="Arial"/>
          <w:sz w:val="19"/>
          <w:szCs w:val="19"/>
          <w:lang w:val="sk-SK"/>
        </w:rPr>
        <w:t xml:space="preserve"> z dôvodu, že medzi nimi a realizáciou projektu neexistuje príčinný vzťah. V prípade, ak do povinných odvodov za zamestnávateľa vstupuje aj odvod za </w:t>
      </w:r>
      <w:r w:rsidR="006F656E" w:rsidRPr="0073389C">
        <w:rPr>
          <w:rFonts w:ascii="Arial" w:hAnsi="Arial" w:cs="Arial"/>
          <w:sz w:val="19"/>
          <w:szCs w:val="19"/>
          <w:lang w:val="sk-SK"/>
        </w:rPr>
        <w:t>výdavk</w:t>
      </w:r>
      <w:r w:rsidR="006F656E">
        <w:rPr>
          <w:rFonts w:ascii="Arial" w:hAnsi="Arial" w:cs="Arial"/>
          <w:sz w:val="19"/>
          <w:szCs w:val="19"/>
          <w:lang w:val="sk-SK"/>
        </w:rPr>
        <w:t>y</w:t>
      </w:r>
      <w:r w:rsidR="006F656E" w:rsidRPr="0073389C">
        <w:rPr>
          <w:rFonts w:ascii="Arial" w:hAnsi="Arial" w:cs="Arial"/>
          <w:sz w:val="19"/>
          <w:szCs w:val="19"/>
          <w:lang w:val="sk-SK"/>
        </w:rPr>
        <w:t xml:space="preserve"> </w:t>
      </w:r>
      <w:r w:rsidRPr="0073389C">
        <w:rPr>
          <w:rFonts w:ascii="Arial" w:hAnsi="Arial" w:cs="Arial"/>
          <w:sz w:val="19"/>
          <w:szCs w:val="19"/>
          <w:lang w:val="sk-SK"/>
        </w:rPr>
        <w:t>na odstupné a odchodné, je potrebné túto sumu odpočítať od celkových odvodov zamestnávateľa.</w:t>
      </w:r>
    </w:p>
    <w:p w14:paraId="7A55CFAF" w14:textId="0B675196" w:rsidR="00C41F25" w:rsidRPr="00187DE6" w:rsidRDefault="00C41F25" w:rsidP="0067438F">
      <w:pPr>
        <w:pStyle w:val="Odsekzoznamu"/>
        <w:spacing w:before="120" w:after="120" w:line="288" w:lineRule="auto"/>
        <w:ind w:left="0"/>
        <w:contextualSpacing w:val="0"/>
        <w:jc w:val="both"/>
      </w:pPr>
      <w:r w:rsidRPr="0073389C">
        <w:rPr>
          <w:b/>
        </w:rPr>
        <w:t>Tvorba sociálneho fondu</w:t>
      </w:r>
      <w:r w:rsidRPr="0073389C">
        <w:t xml:space="preserve"> je pre zamestnávateľa povinnosťou, nakoľko však jeho čerpanie nesúvisí s realizáciu projektu, </w:t>
      </w:r>
      <w:r w:rsidRPr="0073389C">
        <w:rPr>
          <w:b/>
        </w:rPr>
        <w:t>tieto výdavky nie sú oprávnenými</w:t>
      </w:r>
      <w:r w:rsidR="00187DE6">
        <w:rPr>
          <w:b/>
        </w:rPr>
        <w:t xml:space="preserve"> </w:t>
      </w:r>
      <w:r w:rsidR="00187DE6" w:rsidRPr="00187DE6">
        <w:t>(napr. príspevky zo sociálneho fondu na dopravu alebo kultúrne podujatia a pod.)</w:t>
      </w:r>
      <w:r w:rsidRPr="00187DE6">
        <w:t>.</w:t>
      </w:r>
      <w:r w:rsidR="00187DE6">
        <w:t xml:space="preserve"> </w:t>
      </w:r>
      <w:r w:rsidR="00187DE6" w:rsidRPr="00187DE6">
        <w:t>V prípade, ak do povinných odvodov za zamestnávateľa vstupuje aj odvod za sumu ostatných výdavkov na zamestnanca, je potrebné túto sumu odpočítať od celkových odvodov zamestnávateľa.</w:t>
      </w:r>
    </w:p>
    <w:p w14:paraId="7A55CFB0" w14:textId="4B3EFAE1" w:rsidR="00C41F25" w:rsidRDefault="00C41F25" w:rsidP="0067438F">
      <w:pPr>
        <w:spacing w:before="120" w:after="120" w:line="288" w:lineRule="auto"/>
        <w:jc w:val="both"/>
      </w:pPr>
      <w:r w:rsidRPr="0073389C">
        <w:rPr>
          <w:b/>
        </w:rPr>
        <w:t>Pracovné úväzky osôb pracujúcich na projekte sa nesmú prekrývať</w:t>
      </w:r>
      <w:r w:rsidRPr="0073389C">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pričom nie je podstatné, na základe akého zmluvného vzťahu osoba pracovala. Pri zistení prekrývania sa výdavkov v projekte je </w:t>
      </w:r>
      <w:r w:rsidR="00160BA5" w:rsidRPr="0073389C">
        <w:t>poskytovateľ</w:t>
      </w:r>
      <w:r w:rsidR="005A28B2" w:rsidRPr="0073389C">
        <w:t xml:space="preserve"> oprávnený odstúpiť od z</w:t>
      </w:r>
      <w:r w:rsidRPr="0073389C">
        <w:t xml:space="preserve">mluvy o NFP. </w:t>
      </w:r>
      <w:r w:rsidR="00CC7DDB">
        <w:t>P</w:t>
      </w:r>
      <w:r w:rsidR="00FA0BB7">
        <w:t xml:space="preserve">ostup krátenia výdavkov zo strany poskytovateľa v prípade identifikácie prekrývania sa pracovného času </w:t>
      </w:r>
      <w:r w:rsidR="00C02B42" w:rsidRPr="0073389C">
        <w:t>osôb na základe predložených pracovných výkazov</w:t>
      </w:r>
      <w:r w:rsidR="00C02B42">
        <w:t xml:space="preserve"> </w:t>
      </w:r>
      <w:r w:rsidR="00FA0BB7">
        <w:t xml:space="preserve">je </w:t>
      </w:r>
      <w:r w:rsidR="00CC7DDB">
        <w:t xml:space="preserve">bližšie </w:t>
      </w:r>
      <w:r w:rsidR="00FA0BB7">
        <w:t xml:space="preserve">definovaný </w:t>
      </w:r>
      <w:r w:rsidR="000E4CA4">
        <w:t xml:space="preserve">v bode </w:t>
      </w:r>
      <w:r w:rsidR="00C315AD">
        <w:t xml:space="preserve">20 </w:t>
      </w:r>
      <w:r w:rsidR="000E4CA4">
        <w:t>tejto kapitoly</w:t>
      </w:r>
      <w:r w:rsidR="00CC7DDB">
        <w:t>.</w:t>
      </w:r>
    </w:p>
    <w:p w14:paraId="4F9F34D1" w14:textId="77777777" w:rsidR="00D91343" w:rsidRPr="0073389C" w:rsidRDefault="00D91343" w:rsidP="0067438F">
      <w:pPr>
        <w:spacing w:before="120" w:after="120" w:line="288" w:lineRule="auto"/>
        <w:jc w:val="both"/>
      </w:pPr>
    </w:p>
    <w:p w14:paraId="7A55CFB1" w14:textId="349E877C" w:rsidR="00C41F25" w:rsidRPr="0073389C" w:rsidRDefault="00810AC0" w:rsidP="0067438F">
      <w:pPr>
        <w:spacing w:before="120" w:after="120" w:line="288" w:lineRule="auto"/>
        <w:jc w:val="both"/>
        <w:rPr>
          <w:b/>
        </w:rPr>
      </w:pPr>
      <w:r>
        <w:rPr>
          <w:b/>
        </w:rPr>
        <w:t>3</w:t>
      </w:r>
      <w:r w:rsidR="00221CEF" w:rsidRPr="0073389C">
        <w:rPr>
          <w:b/>
        </w:rPr>
        <w:t>.</w:t>
      </w:r>
      <w:r w:rsidR="00221CEF" w:rsidRPr="0073389C">
        <w:t xml:space="preserve"> </w:t>
      </w:r>
      <w:r w:rsidR="00C41F25" w:rsidRPr="0073389C">
        <w:rPr>
          <w:b/>
        </w:rPr>
        <w:t>Cestovné výdavky</w:t>
      </w:r>
      <w:r w:rsidR="00AF0A84">
        <w:rPr>
          <w:rStyle w:val="Odkaznapoznmkupodiarou"/>
          <w:b/>
        </w:rPr>
        <w:footnoteReference w:id="40"/>
      </w:r>
    </w:p>
    <w:p w14:paraId="7A55CFB2" w14:textId="4187B8DE" w:rsidR="00C41F25" w:rsidRPr="0073389C" w:rsidRDefault="00C41F25" w:rsidP="0067438F">
      <w:pPr>
        <w:pStyle w:val="Odsekzoznamu"/>
        <w:spacing w:before="120" w:after="120" w:line="288" w:lineRule="auto"/>
        <w:ind w:left="0"/>
        <w:contextualSpacing w:val="0"/>
        <w:jc w:val="both"/>
      </w:pPr>
      <w:r w:rsidRPr="0073389C">
        <w:t>Výšku náhrad výdavkov vzniknutých v súvislosti s pracovnou cestou upravuje zákon</w:t>
      </w:r>
      <w:r w:rsidR="003777E5" w:rsidRPr="0073389C">
        <w:t xml:space="preserve"> </w:t>
      </w:r>
      <w:r w:rsidRPr="0073389C">
        <w:t>o cestovných náhradách</w:t>
      </w:r>
      <w:r w:rsidR="00221CEF" w:rsidRPr="0073389C">
        <w:t xml:space="preserve">. Cestovné náhrady sú oprávnenými výdavkami vo výške a za podmienok, ktoré stanovuje zákon o cestovných náhradách, prípadne interná norma organizácie </w:t>
      </w:r>
      <w:r w:rsidR="00F9250E">
        <w:t>zamestnávateľa</w:t>
      </w:r>
      <w:r w:rsidR="00221CEF" w:rsidRPr="0073389C">
        <w:t>.</w:t>
      </w:r>
      <w:r w:rsidRPr="0073389C">
        <w:t xml:space="preserve"> </w:t>
      </w:r>
    </w:p>
    <w:p w14:paraId="7A55CFB3" w14:textId="19577736"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w:t>
      </w:r>
      <w:r w:rsidR="00F9250E">
        <w:rPr>
          <w:rFonts w:ascii="Arial" w:hAnsi="Arial" w:cs="Arial"/>
          <w:sz w:val="19"/>
          <w:szCs w:val="19"/>
        </w:rPr>
        <w:t xml:space="preserve">alebo sú osobami cieľovej skupiny </w:t>
      </w:r>
      <w:r w:rsidRPr="0073389C">
        <w:rPr>
          <w:rFonts w:ascii="Arial" w:hAnsi="Arial" w:cs="Arial"/>
          <w:sz w:val="19"/>
          <w:szCs w:val="19"/>
        </w:rPr>
        <w:t>a zároveň spĺňať pravidlá hospodárnosti, efektívnosti, účelnosti a účinnosti, pričom oprávnenými sú domáce</w:t>
      </w:r>
      <w:r w:rsidR="00221CEF" w:rsidRPr="0073389C">
        <w:rPr>
          <w:rFonts w:ascii="Arial" w:hAnsi="Arial" w:cs="Arial"/>
          <w:sz w:val="19"/>
          <w:szCs w:val="19"/>
        </w:rPr>
        <w:t xml:space="preserve"> aj</w:t>
      </w:r>
      <w:r w:rsidRPr="0073389C">
        <w:rPr>
          <w:rFonts w:ascii="Arial" w:hAnsi="Arial" w:cs="Arial"/>
          <w:sz w:val="19"/>
          <w:szCs w:val="19"/>
        </w:rPr>
        <w:t xml:space="preserve"> zahraničné cesty. </w:t>
      </w:r>
    </w:p>
    <w:p w14:paraId="7A55CFB4"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Ak zamestnancovi/osobe počas pracovnej cesty vznikli výdavky, za ktoré musel priamo zaplatiť, prijímateľ musí zdokladovať, že ich tomuto zamestnancovi/osobe skutočne vyplatil.</w:t>
      </w:r>
    </w:p>
    <w:p w14:paraId="7A55CFB5"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Oprávnenými výdavkami v rámci cestovných náhrad sú:</w:t>
      </w:r>
    </w:p>
    <w:p w14:paraId="7A55CFB6"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cestovn</w:t>
      </w:r>
      <w:r w:rsidR="00221CEF" w:rsidRPr="0073389C">
        <w:rPr>
          <w:rFonts w:ascii="Arial" w:hAnsi="Arial" w:cs="Arial"/>
          <w:sz w:val="19"/>
          <w:szCs w:val="19"/>
        </w:rPr>
        <w:t>ých</w:t>
      </w:r>
      <w:r w:rsidRPr="0073389C">
        <w:rPr>
          <w:rFonts w:ascii="Arial" w:hAnsi="Arial" w:cs="Arial"/>
          <w:sz w:val="19"/>
          <w:szCs w:val="19"/>
        </w:rPr>
        <w:t xml:space="preserve"> výdavk</w:t>
      </w:r>
      <w:r w:rsidR="00221CEF" w:rsidRPr="0073389C">
        <w:rPr>
          <w:rFonts w:ascii="Arial" w:hAnsi="Arial" w:cs="Arial"/>
          <w:sz w:val="19"/>
          <w:szCs w:val="19"/>
        </w:rPr>
        <w:t>ov</w:t>
      </w:r>
      <w:r w:rsidRPr="0073389C">
        <w:rPr>
          <w:rFonts w:ascii="Arial" w:hAnsi="Arial" w:cs="Arial"/>
          <w:sz w:val="19"/>
          <w:szCs w:val="19"/>
        </w:rPr>
        <w:t>,</w:t>
      </w:r>
    </w:p>
    <w:p w14:paraId="7A55CFB7"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výdavkov na ubytovanie,</w:t>
      </w:r>
    </w:p>
    <w:p w14:paraId="7A55CFB8" w14:textId="04E2073A"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stravné,</w:t>
      </w:r>
    </w:p>
    <w:p w14:paraId="7A55CFB9"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 xml:space="preserve">náhrada preukázaných potrebných vedľajších výdavkov. </w:t>
      </w:r>
    </w:p>
    <w:p w14:paraId="7A55CFBA" w14:textId="2B85E02E" w:rsidR="00221CEF" w:rsidRPr="0073389C" w:rsidRDefault="00221CEF" w:rsidP="0067438F">
      <w:pPr>
        <w:pStyle w:val="Zkladntext"/>
        <w:spacing w:before="120" w:after="120" w:line="288" w:lineRule="auto"/>
        <w:rPr>
          <w:rFonts w:ascii="Arial" w:hAnsi="Arial" w:cs="Arial"/>
          <w:sz w:val="19"/>
          <w:szCs w:val="19"/>
          <w:lang w:val="sk-SK" w:eastAsia="en-US"/>
        </w:rPr>
      </w:pPr>
      <w:r w:rsidRPr="0073389C">
        <w:rPr>
          <w:rFonts w:ascii="Arial" w:hAnsi="Arial"/>
          <w:sz w:val="19"/>
          <w:szCs w:val="19"/>
          <w:lang w:val="sk-SK" w:eastAsia="en-US"/>
        </w:rPr>
        <w:t>V prípade stravného poskytnutého dodávateľsky (na faktúru) nesmie maximálna výška stravného v súlade so zásadou hospodárnosti presiahnuť limity podľa opatrenia Ministerstva práce, sociálnych vecí a rodiny Slovenskej republiky o sumách stravného v jednotlivých časových pásmach na osobu/deň</w:t>
      </w:r>
      <w:r w:rsidRPr="0073389C">
        <w:rPr>
          <w:rFonts w:ascii="Arial" w:hAnsi="Arial" w:cs="Arial"/>
          <w:sz w:val="19"/>
          <w:szCs w:val="19"/>
          <w:lang w:val="sk-SK" w:eastAsia="en-US"/>
        </w:rPr>
        <w:t>, pričom ak má zamestnanec/osoba vyslaná na pracovnú cestu zabezpečené stravné uvedeným spôsobom, nepatrí mu náhrada za stravné (v zmysle § 1 ods. 4 zákona o cestovných náhradách).</w:t>
      </w:r>
      <w:r w:rsidR="00CA53F3">
        <w:rPr>
          <w:rFonts w:ascii="Arial" w:hAnsi="Arial" w:cs="Arial"/>
          <w:sz w:val="19"/>
          <w:szCs w:val="19"/>
          <w:lang w:val="sk-SK" w:eastAsia="en-US"/>
        </w:rPr>
        <w:t xml:space="preserve"> </w:t>
      </w:r>
      <w:r w:rsidR="00CA53F3" w:rsidRPr="00CA53F3">
        <w:rPr>
          <w:rFonts w:ascii="Arial" w:hAnsi="Arial" w:cs="Arial"/>
          <w:sz w:val="19"/>
          <w:szCs w:val="19"/>
          <w:lang w:val="sk-SK" w:eastAsia="en-US"/>
        </w:rPr>
        <w:t>Zároveň je potrebné rešpektovať § 152 Zákonníka práce, aby nedochádzalo k duplicitnému poskytnutiu stravného (či už v prípade zamestnancov alebo iných osôb (napr. cieľovej skupiny).</w:t>
      </w:r>
    </w:p>
    <w:p w14:paraId="7A55CFBB" w14:textId="6F32E6BC"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lastRenderedPageBreak/>
        <w:t>Oprávnenými výdavkami sú výdavky na dopravu všetkými druhmi verejnej dopravy (vrátane výdavkov na letenky, mestskú hromadnú dopravu a diaľkovú verejnú hromadnú dopravu v 2. triede</w:t>
      </w:r>
      <w:r w:rsidR="00C75046">
        <w:rPr>
          <w:rFonts w:ascii="Arial" w:hAnsi="Arial" w:cs="Arial"/>
          <w:sz w:val="19"/>
          <w:szCs w:val="19"/>
          <w:lang w:val="sk-SK"/>
        </w:rPr>
        <w:t xml:space="preserve"> </w:t>
      </w:r>
      <w:r w:rsidR="00C75046" w:rsidRPr="00C75046">
        <w:rPr>
          <w:rFonts w:ascii="Arial" w:hAnsi="Arial" w:cs="Arial"/>
          <w:sz w:val="19"/>
          <w:szCs w:val="19"/>
          <w:lang w:val="sk-SK"/>
        </w:rPr>
        <w:t>(v 1. triede ak vzdialenosť presahuje 200 km)</w:t>
      </w:r>
      <w:r w:rsidRPr="0073389C">
        <w:rPr>
          <w:rFonts w:ascii="Arial" w:hAnsi="Arial" w:cs="Arial"/>
          <w:sz w:val="19"/>
          <w:szCs w:val="19"/>
          <w:lang w:val="sk-SK"/>
        </w:rPr>
        <w:t>, miestenky, ležadlá alebo lôžka) a náhrady za použitie vlastného osobného motorového vozidla a služobných motorových vozidiel.</w:t>
      </w:r>
    </w:p>
    <w:p w14:paraId="7A55CFBC" w14:textId="77777777" w:rsidR="00C41F25" w:rsidRPr="0073389C" w:rsidRDefault="00C41F25" w:rsidP="0067438F">
      <w:pPr>
        <w:pStyle w:val="Zkladntext"/>
        <w:spacing w:before="120" w:after="120" w:line="288" w:lineRule="auto"/>
        <w:rPr>
          <w:rFonts w:ascii="Arial" w:hAnsi="Arial" w:cs="Arial"/>
          <w:sz w:val="19"/>
          <w:szCs w:val="19"/>
          <w:lang w:val="sk-SK"/>
        </w:rPr>
      </w:pPr>
      <w:r w:rsidRPr="0088392D">
        <w:rPr>
          <w:rFonts w:ascii="Arial" w:hAnsi="Arial" w:cs="Arial"/>
          <w:b/>
          <w:sz w:val="19"/>
          <w:szCs w:val="19"/>
          <w:lang w:val="sk-SK"/>
        </w:rPr>
        <w:t>Použitie miestnej verejnej dopravy</w:t>
      </w:r>
      <w:r w:rsidRPr="0073389C">
        <w:rPr>
          <w:rFonts w:ascii="Arial" w:hAnsi="Arial" w:cs="Arial"/>
          <w:sz w:val="19"/>
          <w:szCs w:val="19"/>
          <w:lang w:val="sk-SK"/>
        </w:rPr>
        <w:t xml:space="preserve">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14:paraId="7A55CFBD" w14:textId="2D6A52B5"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lietadla</w:t>
      </w:r>
      <w:r w:rsidRPr="0073389C">
        <w:t xml:space="preserve"> – pri použití </w:t>
      </w:r>
      <w:r w:rsidR="00BB0E89" w:rsidRPr="0073389C">
        <w:t>leteckej dopravy</w:t>
      </w:r>
      <w:r w:rsidRPr="0073389C">
        <w:t xml:space="preserve"> je oprávneným výdavkom letenka v ekonomickej triede a priamo súvisiace poplatky (napr. letiskové poplatky). </w:t>
      </w:r>
      <w:r w:rsidR="00684752" w:rsidRPr="0073389C">
        <w:t xml:space="preserve">Za priamo súvisiace poplatky sa nepovažuje odplata za vystavenie letenky. </w:t>
      </w:r>
      <w:r w:rsidRPr="0073389C">
        <w:t>V prípade tuzemských pracovných ciest musí</w:t>
      </w:r>
      <w:r w:rsidRPr="0073389C" w:rsidDel="001C23A7">
        <w:t xml:space="preserve"> </w:t>
      </w:r>
      <w:r w:rsidRPr="0073389C">
        <w:t xml:space="preserve">prijímateľ preukázať, že využitie tohto spôsobu dopravy je hospodárnejšie a efektívnejšie ako využitie iného dopravného prostriedku. </w:t>
      </w:r>
      <w:r w:rsidR="00684752" w:rsidRPr="0073389C">
        <w:t xml:space="preserve">Pri využití leteckej dopravy na tuzemské pracovné cesty sa za oprávnený výdavok bude považovať max. cena </w:t>
      </w:r>
      <w:r w:rsidR="00DD78AC">
        <w:rPr>
          <w:rFonts w:cs="Arial"/>
          <w:szCs w:val="19"/>
        </w:rPr>
        <w:t>cestovného lístka na</w:t>
      </w:r>
      <w:r w:rsidR="00DD78AC" w:rsidRPr="0073389C">
        <w:t xml:space="preserve"> </w:t>
      </w:r>
      <w:r w:rsidR="00684752" w:rsidRPr="0073389C">
        <w:t xml:space="preserve">vlak pre </w:t>
      </w:r>
      <w:r w:rsidR="006112F2">
        <w:t>1</w:t>
      </w:r>
      <w:r w:rsidR="00684752" w:rsidRPr="0073389C">
        <w:t xml:space="preserve">. triedu + miestenka, ak </w:t>
      </w:r>
      <w:r w:rsidR="00DD78AC">
        <w:t xml:space="preserve">však cena </w:t>
      </w:r>
      <w:r w:rsidR="00684752" w:rsidRPr="0073389C">
        <w:t>letenk</w:t>
      </w:r>
      <w:r w:rsidR="00DD78AC">
        <w:t>y</w:t>
      </w:r>
      <w:r w:rsidR="00684752" w:rsidRPr="0073389C">
        <w:t xml:space="preserve"> bude </w:t>
      </w:r>
      <w:r w:rsidR="00DD78AC">
        <w:t>niž</w:t>
      </w:r>
      <w:r w:rsidR="00684752" w:rsidRPr="0073389C">
        <w:t xml:space="preserve">šia ako cena </w:t>
      </w:r>
      <w:r w:rsidR="00DD78AC">
        <w:t xml:space="preserve">cestovného </w:t>
      </w:r>
      <w:r w:rsidR="00684752" w:rsidRPr="0073389C">
        <w:t xml:space="preserve">lístka pre </w:t>
      </w:r>
      <w:r w:rsidR="006112F2">
        <w:t>1</w:t>
      </w:r>
      <w:r w:rsidR="00684752" w:rsidRPr="0073389C">
        <w:t xml:space="preserve">. triedu + miestenka, preplatí </w:t>
      </w:r>
      <w:r w:rsidR="00DD78AC" w:rsidRPr="0073389C">
        <w:t xml:space="preserve">sa </w:t>
      </w:r>
      <w:r w:rsidR="00684752" w:rsidRPr="0073389C">
        <w:t>cena letenky.</w:t>
      </w:r>
    </w:p>
    <w:p w14:paraId="7A55CFBE" w14:textId="30159E08"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súkromného motorového vozidla</w:t>
      </w:r>
      <w:r w:rsidRPr="0073389C">
        <w:t xml:space="preserve"> – ak sa zamestnanec/osoba </w:t>
      </w:r>
      <w:r w:rsidR="009415FF">
        <w:t xml:space="preserve">písomne </w:t>
      </w:r>
      <w:r w:rsidRPr="0073389C">
        <w:t>dohodne so zamestnávateľom, že pri pracovnej ceste použije cestné motorové vozidlo</w:t>
      </w:r>
      <w:r w:rsidR="0067100F">
        <w:t xml:space="preserve"> okrem cestného motorového vozidla poskytnutého zamestnávateľom</w:t>
      </w:r>
      <w:r w:rsidRPr="0073389C">
        <w:t xml:space="preserve">, </w:t>
      </w:r>
      <w:r w:rsidR="0067100F">
        <w:t>zamestnancovi patrí základná náhrada za každý 1 km jazdy a náhrada za spotrebované pohonné látky</w:t>
      </w:r>
      <w:r w:rsidRPr="0073389C">
        <w:t>. Nárok na úhradu cestovného má iba vodič motorového vozidla, t.</w:t>
      </w:r>
      <w:r w:rsidR="00560345">
        <w:t xml:space="preserve"> </w:t>
      </w:r>
      <w:r w:rsidRPr="0073389C">
        <w:t>j. ak sú v motorovom vozidle viaceré osoby, nárok na úhradu má iba jedna osoba - vodič motorového vozidla.</w:t>
      </w:r>
      <w:r w:rsidR="005C3DC3">
        <w:t xml:space="preserve"> V prípade, že prijímateľ nepreukáže vyššie uvedené podmienky, môže mu byť zo strany </w:t>
      </w:r>
      <w:r w:rsidR="00C56063">
        <w:t xml:space="preserve">poskytovateľa </w:t>
      </w:r>
      <w:r w:rsidR="005C3DC3">
        <w:t>pri pracovných cestách priznaná výška náhrady určená podľa výšky zodpovedajúcej použitiu verejnej osobnej dopravy.</w:t>
      </w:r>
    </w:p>
    <w:p w14:paraId="7A55CFBF" w14:textId="485C78E4"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služobného motorového vozidla</w:t>
      </w:r>
      <w:r w:rsidRPr="0073389C">
        <w:t xml:space="preserve"> - ak zamestnanec/osoba použije na cestu cestné motorové vozidlo prijímateľa, oprávnené sú výdavky na nákup pohonných hmôt (podľa počtu odjazdených kilometrov uvedených v knihe jázd a vo vyúčtovaní pracovnej cesty). Použitie služobného motorového vozidla je pre realizáciu projektu nevyhnutné pri dodržaní zásady hospodárnosti a efektívnosti (najmä v porovnaní s verejnou dopravou) V prípade, že prijímateľ nepreukáže vyššie uvedené podmienky môže mu byť zo strany </w:t>
      </w:r>
      <w:r w:rsidR="00160BA5" w:rsidRPr="0073389C">
        <w:t>poskytovateľa</w:t>
      </w:r>
      <w:r w:rsidRPr="0073389C">
        <w:t xml:space="preserve"> pri pracovných cestách priznaná výška náhrady určená podľa výšky zodpovedajúcej použitiu verejnej dopravy.</w:t>
      </w:r>
      <w:r w:rsidR="005C3DC3">
        <w:t xml:space="preserve"> V prípade, že prijímateľ nepreukáže vyššie uvedené podmienky, môže mu byť zo strany </w:t>
      </w:r>
      <w:r w:rsidR="00CC78BC">
        <w:t>poskytovateľa</w:t>
      </w:r>
      <w:r w:rsidR="005C3DC3">
        <w:t xml:space="preserve"> pri pracovných cestách priznaná výška náhrady určená podľa výšky zodpovedajúcej použitiu verejnej osobnej dopravy.</w:t>
      </w:r>
    </w:p>
    <w:p w14:paraId="7A55CFC0" w14:textId="31F4DFD0"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taxi služby</w:t>
      </w:r>
      <w:r w:rsidRPr="0073389C">
        <w:t xml:space="preserve"> – </w:t>
      </w:r>
      <w:r w:rsidR="00B958F0" w:rsidRPr="00323A97">
        <w:rPr>
          <w:rFonts w:cs="Arial"/>
          <w:szCs w:val="19"/>
        </w:rPr>
        <w:t>RO pre OP EVS považuje výdavok na použitie taxi služby za oprávnený</w:t>
      </w:r>
      <w:r w:rsidR="00B958F0">
        <w:rPr>
          <w:rFonts w:cs="Arial"/>
          <w:szCs w:val="19"/>
        </w:rPr>
        <w:t xml:space="preserve"> </w:t>
      </w:r>
      <w:r w:rsidR="00B958F0" w:rsidRPr="00C2664E">
        <w:rPr>
          <w:rFonts w:cs="Arial"/>
          <w:szCs w:val="19"/>
        </w:rPr>
        <w:t xml:space="preserve">len v mimoriadnych prípadoch </w:t>
      </w:r>
      <w:r w:rsidR="00B958F0">
        <w:rPr>
          <w:rFonts w:cs="Arial"/>
          <w:szCs w:val="19"/>
        </w:rPr>
        <w:t>(</w:t>
      </w:r>
      <w:r w:rsidR="00B958F0" w:rsidRPr="00C2664E">
        <w:rPr>
          <w:rFonts w:cs="Arial"/>
          <w:szCs w:val="19"/>
        </w:rPr>
        <w:t>napr. náklady na použitie taxi služby vynaložené osobou so zdravotným postihnutím; skoré odchody a/alebo neskoré príchody, kedy už nepremávajú žiadne letiskové autobusy alebo vlaky (</w:t>
      </w:r>
      <w:r w:rsidR="00B958F0">
        <w:rPr>
          <w:rFonts w:cs="Arial"/>
          <w:szCs w:val="19"/>
        </w:rPr>
        <w:t>spravidla</w:t>
      </w:r>
      <w:r w:rsidR="00B958F0" w:rsidRPr="00C2664E">
        <w:rPr>
          <w:rFonts w:cs="Arial"/>
          <w:szCs w:val="19"/>
        </w:rPr>
        <w:t xml:space="preserve"> pred 7</w:t>
      </w:r>
      <w:r w:rsidR="00DA182F">
        <w:rPr>
          <w:rFonts w:cs="Arial"/>
          <w:szCs w:val="19"/>
        </w:rPr>
        <w:t>.</w:t>
      </w:r>
      <w:r w:rsidR="00B958F0" w:rsidRPr="00C2664E">
        <w:rPr>
          <w:rFonts w:cs="Arial"/>
          <w:szCs w:val="19"/>
        </w:rPr>
        <w:t xml:space="preserve"> hodinou ráno</w:t>
      </w:r>
      <w:r w:rsidR="00B958F0">
        <w:rPr>
          <w:rFonts w:cs="Arial"/>
          <w:szCs w:val="19"/>
        </w:rPr>
        <w:t xml:space="preserve"> a</w:t>
      </w:r>
      <w:r w:rsidR="00B958F0" w:rsidRPr="00C2664E">
        <w:rPr>
          <w:rFonts w:cs="Arial"/>
          <w:szCs w:val="19"/>
        </w:rPr>
        <w:t xml:space="preserve"> po 22:00 )</w:t>
      </w:r>
      <w:r w:rsidR="00B958F0">
        <w:rPr>
          <w:rFonts w:cs="Arial"/>
          <w:szCs w:val="19"/>
        </w:rPr>
        <w:t>,</w:t>
      </w:r>
      <w:r w:rsidR="00B958F0" w:rsidRPr="00C2664E">
        <w:rPr>
          <w:rFonts w:cs="Arial"/>
          <w:szCs w:val="19"/>
        </w:rPr>
        <w:t xml:space="preserve"> v prípade štrajku verejnej dopravy</w:t>
      </w:r>
      <w:r w:rsidR="00B958F0">
        <w:rPr>
          <w:rFonts w:cs="Arial"/>
          <w:szCs w:val="19"/>
        </w:rPr>
        <w:t>)</w:t>
      </w:r>
      <w:r w:rsidR="00B958F0" w:rsidRPr="00C2664E">
        <w:rPr>
          <w:rFonts w:cs="Arial"/>
          <w:szCs w:val="19"/>
        </w:rPr>
        <w:t xml:space="preserve"> a za podmienky predloženia dokladu (účet z taxi služby) a zdôvodňujúceho dokladu použitia taxi služby</w:t>
      </w:r>
      <w:r w:rsidR="00263750" w:rsidRPr="0073389C">
        <w:t>.</w:t>
      </w:r>
    </w:p>
    <w:p w14:paraId="7A55CFC1" w14:textId="3A60631D" w:rsidR="00C41F25" w:rsidRPr="0073389C" w:rsidRDefault="00C41F25" w:rsidP="0067438F">
      <w:pPr>
        <w:pStyle w:val="Zoznamsodrkami2"/>
        <w:numPr>
          <w:ilvl w:val="0"/>
          <w:numId w:val="0"/>
        </w:numPr>
        <w:spacing w:before="120" w:after="120" w:line="288" w:lineRule="auto"/>
        <w:contextualSpacing w:val="0"/>
        <w:jc w:val="both"/>
      </w:pPr>
      <w:r w:rsidRPr="0073389C">
        <w:t>Zamestnancovi/osobe vyslanému/vyslanej na pracovnú cestu patrí náhrada preukázaných výdavkov za ubytovanie. Aj v tomto prípade platí, že výdavky na ubytovanie majú zohľadňovať obvyklé ceny v danom mieste a</w:t>
      </w:r>
      <w:r w:rsidR="00B17102">
        <w:t> </w:t>
      </w:r>
      <w:r w:rsidRPr="0073389C">
        <w:t xml:space="preserve">čase, aby bolo dodržané pravidlo hospodárnosti, efektívnosti, účelnosti a účinnosti. </w:t>
      </w:r>
      <w:r w:rsidR="00263750" w:rsidRPr="0073389C">
        <w:t xml:space="preserve">V prípade ubytovania na území SR bude akceptovaná cena </w:t>
      </w:r>
      <w:r w:rsidR="00B17102">
        <w:rPr>
          <w:rFonts w:cs="Arial"/>
          <w:szCs w:val="19"/>
        </w:rPr>
        <w:t xml:space="preserve">maximálne </w:t>
      </w:r>
      <w:r w:rsidR="006C050E">
        <w:rPr>
          <w:rFonts w:cs="Arial"/>
          <w:b/>
          <w:szCs w:val="19"/>
        </w:rPr>
        <w:t>60</w:t>
      </w:r>
      <w:r w:rsidR="00B17102" w:rsidRPr="003F240F">
        <w:rPr>
          <w:rFonts w:cs="Arial"/>
          <w:b/>
          <w:szCs w:val="19"/>
        </w:rPr>
        <w:t xml:space="preserve"> € osoba/noc</w:t>
      </w:r>
      <w:r w:rsidR="00B17102">
        <w:rPr>
          <w:rFonts w:cs="Arial"/>
          <w:szCs w:val="19"/>
        </w:rPr>
        <w:t xml:space="preserve"> vrátane dane za ubytovanie</w:t>
      </w:r>
      <w:r w:rsidR="00B17102" w:rsidRPr="00323A97">
        <w:rPr>
          <w:rFonts w:cs="Arial"/>
          <w:szCs w:val="19"/>
        </w:rPr>
        <w:t xml:space="preserve"> </w:t>
      </w:r>
      <w:r w:rsidR="00263750" w:rsidRPr="0073389C">
        <w:t xml:space="preserve">za podmienky, že uvedená cena zodpovedá obvyklým cenám v danom mieste a čase (tuzemská pracovná cesta). Zároveň však </w:t>
      </w:r>
      <w:r w:rsidR="00EC028B">
        <w:t>prijímateľ</w:t>
      </w:r>
      <w:r w:rsidR="00EC028B" w:rsidRPr="0073389C">
        <w:t xml:space="preserve"> </w:t>
      </w:r>
      <w:r w:rsidR="00263750" w:rsidRPr="0073389C">
        <w:t>musí dodržať vlastné interné predpisy organizácie, ak stanovujú nižší cenový limit.</w:t>
      </w:r>
    </w:p>
    <w:p w14:paraId="7A55CFC2" w14:textId="16EC3FF9" w:rsidR="00C41F25" w:rsidRPr="0073389C" w:rsidRDefault="00C41F25" w:rsidP="0067438F">
      <w:pPr>
        <w:pStyle w:val="Zoznamsodrkami2"/>
        <w:numPr>
          <w:ilvl w:val="0"/>
          <w:numId w:val="0"/>
        </w:numPr>
        <w:spacing w:before="120" w:after="120" w:line="288" w:lineRule="auto"/>
        <w:contextualSpacing w:val="0"/>
        <w:jc w:val="both"/>
      </w:pPr>
      <w:r w:rsidRPr="0073389C">
        <w:t xml:space="preserve">Zamestnancovi/osobe vyslanému/vyslanej na pracovnú cestu patrí stravné za každý kalendárny deň pracovnej cesty za podmienok ustanovených zákonom o cestovných náhradách. Suma stravného je stanovená v závislosti od času trvania pracovnej cesty v kalendárnom dni. Sadzby stravného pre domácu pracovnú cestu upravuje aktuálne platné opatrenie k zákonu o cestovných náhradách (aktuálne platné </w:t>
      </w:r>
      <w:hyperlink r:id="rId19" w:tooltip="Opatrenie Ministerstva práce, sociálnych vecí a rodiny Slovenskej republiky č. 248/2012 Z. z. o sumách stravného" w:history="1">
        <w:r w:rsidRPr="0073389C">
          <w:t>Opatrenie Ministerstva práce, sociálnych vecí a rodiny Slovenskej republiky o sumách stravného</w:t>
        </w:r>
      </w:hyperlink>
      <w:r w:rsidRPr="0073389C">
        <w:t xml:space="preserve">). </w:t>
      </w:r>
    </w:p>
    <w:p w14:paraId="7A55CFC3" w14:textId="77777777" w:rsidR="00C41F25" w:rsidRPr="0073389C" w:rsidRDefault="00C41F25" w:rsidP="0067438F">
      <w:pPr>
        <w:pStyle w:val="Zoznamsodrkami2"/>
        <w:numPr>
          <w:ilvl w:val="0"/>
          <w:numId w:val="0"/>
        </w:numPr>
        <w:spacing w:before="120" w:after="120" w:line="288" w:lineRule="auto"/>
        <w:contextualSpacing w:val="0"/>
        <w:jc w:val="both"/>
      </w:pPr>
      <w:r w:rsidRPr="0073389C">
        <w:lastRenderedPageBreak/>
        <w:t xml:space="preserve">Pri zahraničnej pracovnej ceste zamestnancovi/osobe patrí za každý kalendárny deň zahraničnej pracovnej cesty za podmienok ustanovených zákonom o cestovných náhradách stravné v </w:t>
      </w:r>
      <w:r w:rsidR="00263750" w:rsidRPr="0073389C">
        <w:t>eurách alebo v cudzej mene</w:t>
      </w:r>
      <w:r w:rsidRPr="0073389C">
        <w:t xml:space="preserv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20" w:tooltip="Opatrenie Ministerstva financií Slovenskej republiky č. 401/2012 Z. z., ktorým sa ustanovujú  základné sadzby stravného v eurách alebo v cudzej mene pri zahraničných pracovných cestách" w:history="1">
        <w:r w:rsidRPr="0073389C">
          <w:t>opatrenie Ministerstva financií Slovenskej republiky, ktorým sa ustanovujú základné sadzby stravného v eurách alebo v cudzej mene pri zahraničných pracovných cestách</w:t>
        </w:r>
      </w:hyperlink>
      <w:r w:rsidRPr="0073389C">
        <w:t>).</w:t>
      </w:r>
    </w:p>
    <w:p w14:paraId="7A55CFC4" w14:textId="1A3AFAB1" w:rsidR="00263750" w:rsidRPr="0073389C" w:rsidRDefault="00263750" w:rsidP="0067438F">
      <w:pPr>
        <w:pStyle w:val="Zoznamsodrkami2"/>
        <w:numPr>
          <w:ilvl w:val="0"/>
          <w:numId w:val="0"/>
        </w:numPr>
        <w:spacing w:before="120" w:after="120" w:line="288" w:lineRule="auto"/>
        <w:contextualSpacing w:val="0"/>
        <w:jc w:val="both"/>
      </w:pPr>
      <w:r w:rsidRPr="0073389C">
        <w:t>V prípade potrebných vedľajších výdavkov</w:t>
      </w:r>
      <w:r w:rsidRPr="0073389C">
        <w:rPr>
          <w:rStyle w:val="Odkaznapoznmkupodiarou"/>
          <w:sz w:val="19"/>
        </w:rPr>
        <w:footnoteReference w:id="41"/>
      </w:r>
      <w:r w:rsidRPr="0073389C">
        <w:t xml:space="preserve"> ide o výdavky spojené s pracovnou cestou ako napr. parkovné, vstupenky na veľtrh, poplatky za úschovňu batožiny, konferenčné poplatky, miestne dane pri ubytovaní a</w:t>
      </w:r>
      <w:r w:rsidR="006F6166">
        <w:t xml:space="preserve"> </w:t>
      </w:r>
      <w:r w:rsidRPr="0073389C">
        <w:t xml:space="preserve">pod. </w:t>
      </w:r>
      <w:r w:rsidRPr="00CB4603">
        <w:rPr>
          <w:b/>
        </w:rPr>
        <w:t>Vreckové</w:t>
      </w:r>
      <w:r w:rsidRPr="0073389C">
        <w:t xml:space="preserve"> poskytnuté na základe zákona o cestovných náhradách je neoprávneným výdavkom pretože naň nevzniká právny nárok.</w:t>
      </w:r>
    </w:p>
    <w:p w14:paraId="7A55CFC5" w14:textId="390BA023" w:rsidR="00C41F25" w:rsidRDefault="00C41F25" w:rsidP="000F684D">
      <w:pPr>
        <w:spacing w:line="288" w:lineRule="auto"/>
        <w:jc w:val="both"/>
      </w:pPr>
      <w:r w:rsidRPr="0073389C">
        <w:t xml:space="preserve">Zahraničné pracovné cesty sú oprávnené v odôvodnených prípadoch a za predpokladu, že boli schválené v žiadosti o NFP a sú zahrnuté v zmluve o NFP </w:t>
      </w:r>
      <w:r w:rsidR="00CB4603">
        <w:t xml:space="preserve">(Opis projektu) </w:t>
      </w:r>
      <w:r w:rsidRPr="0073389C">
        <w:t xml:space="preserve">pri rešpektovaní pravidiel týkajúcich sa geografickej oprávnenosti vyplývajúcej zo všeobecného nariadenia ako aj nariadenia o ESF. Výdavky na </w:t>
      </w:r>
      <w:r w:rsidRPr="00B24827">
        <w:rPr>
          <w:rFonts w:cs="Arial"/>
          <w:szCs w:val="19"/>
        </w:rPr>
        <w:t>ubytovanie v hoteli v zahraničí musia zodpovedať cenám, ktoré sú v danom mieste a čase obvyklé</w:t>
      </w:r>
      <w:r w:rsidR="00B275B2">
        <w:rPr>
          <w:rStyle w:val="Odkaznapoznmkupodiarou"/>
          <w:rFonts w:cs="Arial"/>
          <w:szCs w:val="19"/>
        </w:rPr>
        <w:footnoteReference w:id="42"/>
      </w:r>
      <w:r w:rsidR="00263750" w:rsidRPr="00B24827">
        <w:rPr>
          <w:rFonts w:cs="Arial"/>
          <w:szCs w:val="19"/>
        </w:rPr>
        <w:t xml:space="preserve">. </w:t>
      </w:r>
      <w:r w:rsidR="00263750" w:rsidRPr="0073389C">
        <w:t xml:space="preserve">Zároveň však </w:t>
      </w:r>
      <w:r w:rsidR="00EC028B">
        <w:t>prijímateľ</w:t>
      </w:r>
      <w:r w:rsidR="00EC028B" w:rsidRPr="0073389C">
        <w:t xml:space="preserve"> </w:t>
      </w:r>
      <w:r w:rsidR="00263750" w:rsidRPr="0073389C">
        <w:t>musí dodržať vlastné interné predpisy organizácie, ak stanovujú nižší cenový limit</w:t>
      </w:r>
      <w:r w:rsidRPr="0073389C">
        <w:t>.</w:t>
      </w:r>
    </w:p>
    <w:p w14:paraId="2A314F5B" w14:textId="77777777" w:rsidR="000F684D" w:rsidRPr="0073389C" w:rsidRDefault="000F684D" w:rsidP="000F684D">
      <w:pPr>
        <w:spacing w:line="288" w:lineRule="auto"/>
        <w:jc w:val="both"/>
      </w:pPr>
    </w:p>
    <w:p w14:paraId="4B684809" w14:textId="77777777" w:rsidR="008F3E50" w:rsidRPr="00B13AD8" w:rsidRDefault="008F3E50" w:rsidP="000F684D">
      <w:pPr>
        <w:autoSpaceDE w:val="0"/>
        <w:autoSpaceDN w:val="0"/>
        <w:adjustRightInd w:val="0"/>
        <w:spacing w:line="288" w:lineRule="auto"/>
        <w:jc w:val="both"/>
        <w:rPr>
          <w:rFonts w:cs="Arial"/>
          <w:szCs w:val="19"/>
        </w:rPr>
      </w:pPr>
      <w:r w:rsidRPr="00B13AD8">
        <w:rPr>
          <w:rFonts w:cs="Arial"/>
          <w:szCs w:val="19"/>
        </w:rPr>
        <w:t xml:space="preserve">Oprávneným výdavkom sú aj výdavky na </w:t>
      </w:r>
      <w:r w:rsidRPr="00B13AD8">
        <w:rPr>
          <w:rFonts w:cs="Arial"/>
          <w:b/>
          <w:szCs w:val="19"/>
        </w:rPr>
        <w:t>pracovné cesty</w:t>
      </w:r>
      <w:r w:rsidRPr="00B13AD8">
        <w:rPr>
          <w:rStyle w:val="Odkaznapoznmkupodiarou"/>
          <w:rFonts w:cs="Arial"/>
          <w:b/>
          <w:sz w:val="19"/>
          <w:szCs w:val="19"/>
        </w:rPr>
        <w:footnoteReference w:id="43"/>
      </w:r>
      <w:r w:rsidRPr="00B13AD8">
        <w:rPr>
          <w:rFonts w:cs="Arial"/>
          <w:b/>
          <w:szCs w:val="19"/>
        </w:rPr>
        <w:t xml:space="preserve"> zahraničných expertov</w:t>
      </w:r>
      <w:r w:rsidRPr="00B13AD8">
        <w:rPr>
          <w:rFonts w:cs="Arial"/>
          <w:szCs w:val="19"/>
        </w:rPr>
        <w:t xml:space="preserve"> alebo zamestnancov partnera, ktorým je zahraničný subjekt, resp. medzinárodná organizácia pri rešpektovaní zásad, že ide o krátkodobé hosťovanie zahraničných expertov (napr. experti prizvaní na konferencie, organizované vzdelávacie podujatia, krátkodobé hosťovania zahraničných špecialistov a pod.). Oprávnená výška náhrad nesmie presiahnuť sumu uplatňovaných náhrad EK, tzv. </w:t>
      </w:r>
      <w:r w:rsidRPr="00B13AD8">
        <w:rPr>
          <w:rFonts w:cs="Arial"/>
          <w:b/>
          <w:szCs w:val="19"/>
        </w:rPr>
        <w:t>„per diems“</w:t>
      </w:r>
      <w:r w:rsidRPr="00B13AD8">
        <w:rPr>
          <w:rStyle w:val="Odkaznapoznmkupodiarou"/>
          <w:rFonts w:cs="Arial"/>
          <w:sz w:val="19"/>
          <w:szCs w:val="19"/>
        </w:rPr>
        <w:footnoteReference w:id="44"/>
      </w:r>
      <w:r w:rsidRPr="00B13AD8">
        <w:rPr>
          <w:rFonts w:cs="Arial"/>
          <w:szCs w:val="19"/>
        </w:rPr>
        <w:t>, ktorá zahŕňa výdavky na ubytovanie, stravné a cestovné v SR</w:t>
      </w:r>
      <w:r w:rsidRPr="00B13AD8">
        <w:rPr>
          <w:rStyle w:val="Odkaznapoznmkupodiarou"/>
          <w:rFonts w:cs="Arial"/>
          <w:sz w:val="19"/>
          <w:szCs w:val="19"/>
        </w:rPr>
        <w:footnoteReference w:id="45"/>
      </w:r>
      <w:r w:rsidRPr="00B13AD8">
        <w:rPr>
          <w:rFonts w:cs="Arial"/>
          <w:szCs w:val="19"/>
        </w:rPr>
        <w:t xml:space="preserve">. </w:t>
      </w:r>
    </w:p>
    <w:p w14:paraId="4064042C" w14:textId="5AF4EEC7" w:rsidR="008F3E50" w:rsidRDefault="008F3E50" w:rsidP="000F684D">
      <w:pPr>
        <w:spacing w:line="288" w:lineRule="auto"/>
        <w:jc w:val="both"/>
        <w:rPr>
          <w:rFonts w:cs="Arial"/>
          <w:szCs w:val="19"/>
        </w:rPr>
      </w:pPr>
      <w:r w:rsidRPr="00B13AD8">
        <w:rPr>
          <w:rFonts w:cs="Arial"/>
          <w:szCs w:val="19"/>
        </w:rPr>
        <w:t>Uplatnenie náhrad per diems nie je možné pri dlhodobých pobytoch alebo u osôb, ktoré sa na realizácii projektu podieľajú na základe pracovnoprávnych alebo štátnozamestnaneckých vzťahov podľa slovenských právnych predpisov. V prípade stravného sú expertovi hradené per diems v plnej výške 80 EUR</w:t>
      </w:r>
      <w:r w:rsidRPr="00B13AD8">
        <w:rPr>
          <w:rStyle w:val="Odkaznapoznmkupodiarou"/>
          <w:rFonts w:cs="Arial"/>
          <w:sz w:val="19"/>
          <w:szCs w:val="19"/>
        </w:rPr>
        <w:footnoteReference w:id="46"/>
      </w:r>
      <w:r w:rsidRPr="00B13AD8">
        <w:rPr>
          <w:rFonts w:cs="Arial"/>
          <w:szCs w:val="19"/>
        </w:rPr>
        <w:t>, príp. môžu byť stanovené v nižšej sume, resp. len ako doplatok po poskytnutí stravovania v rámci aktivity/podujatia, na ktorú bol expert pozvaný z dôvodu zamedzenia dvojitého financovania. V prípade ubytovania sa za oprávnený výdavok považujú skutočné náklady za podmienky dodržania maximálneho limitu 125 EUR osoba/noc vrátane dane za ubytovanie. Letenka, príp. lístok na vlak/autobus</w:t>
      </w:r>
      <w:r w:rsidRPr="00B13AD8">
        <w:rPr>
          <w:rStyle w:val="Odkaznapoznmkupodiarou"/>
          <w:rFonts w:cs="Arial"/>
          <w:sz w:val="19"/>
          <w:szCs w:val="19"/>
        </w:rPr>
        <w:footnoteReference w:id="47"/>
      </w:r>
      <w:r w:rsidRPr="00B13AD8">
        <w:rPr>
          <w:rFonts w:cs="Arial"/>
          <w:szCs w:val="19"/>
        </w:rPr>
        <w:t xml:space="preserve"> za prepravu zahraničného experta do/zo SR je oprávneným výdavkom nad rámec per diems.</w:t>
      </w:r>
    </w:p>
    <w:p w14:paraId="7A55CFC6" w14:textId="77777777" w:rsidR="00263750" w:rsidRPr="0073389C" w:rsidRDefault="00263750" w:rsidP="0027405B">
      <w:pPr>
        <w:pStyle w:val="Odsekzoznamu"/>
        <w:numPr>
          <w:ilvl w:val="0"/>
          <w:numId w:val="81"/>
        </w:numPr>
        <w:spacing w:before="120" w:after="120" w:line="288" w:lineRule="auto"/>
        <w:ind w:left="426" w:hanging="426"/>
        <w:contextualSpacing w:val="0"/>
        <w:jc w:val="both"/>
        <w:rPr>
          <w:b/>
        </w:rPr>
      </w:pPr>
      <w:r w:rsidRPr="0073389C">
        <w:rPr>
          <w:b/>
        </w:rPr>
        <w:t>Výdavky na občerstvenie</w:t>
      </w:r>
    </w:p>
    <w:p w14:paraId="5DF05F2A" w14:textId="2987CB67" w:rsidR="00017C8D" w:rsidRDefault="00263750" w:rsidP="0067438F">
      <w:pPr>
        <w:pStyle w:val="Odsekzoznamu"/>
        <w:spacing w:before="120" w:after="120" w:line="288" w:lineRule="auto"/>
        <w:ind w:left="0"/>
        <w:contextualSpacing w:val="0"/>
        <w:jc w:val="both"/>
      </w:pPr>
      <w:r w:rsidRPr="0073389C">
        <w:t>Občerstvenie sa považuje za oprávnený výdavok</w:t>
      </w:r>
      <w:r w:rsidR="005238D3">
        <w:t>,</w:t>
      </w:r>
      <w:r w:rsidRPr="0073389C">
        <w:t xml:space="preserve"> </w:t>
      </w:r>
      <w:r w:rsidR="008A682E">
        <w:t xml:space="preserve">maximálne </w:t>
      </w:r>
      <w:r w:rsidR="005238D3">
        <w:t xml:space="preserve">do </w:t>
      </w:r>
      <w:r w:rsidRPr="0073389C">
        <w:t>výšk</w:t>
      </w:r>
      <w:r w:rsidR="005238D3">
        <w:t>y</w:t>
      </w:r>
      <w:r w:rsidRPr="0073389C">
        <w:t xml:space="preserve"> stravného pri tuzemských pracovných cestách v časovom pásme od 5 do 12 hodín na osobu/deň podľa opatrenia Ministerstva práce, sociálnych vecí a rodiny Slovenskej republiky o sumách stravného. Za občerstvenie sa považuje - káva, čaj, cukor, nealkoholické nápoje, sladké a slané pečivo a obložené chlebíčky. Ostatné výdavky spojené s občerstvením ako aj výdavky na občerstvenie, ktoré nespĺňajú podmienky uvedené vyššie, sa považujú za neoprávnené.</w:t>
      </w:r>
    </w:p>
    <w:p w14:paraId="7783EE35" w14:textId="10ECAF4C" w:rsidR="0050522F" w:rsidRPr="00AA6482" w:rsidRDefault="0050522F" w:rsidP="0027405B">
      <w:pPr>
        <w:pStyle w:val="Odsekzoznamu"/>
        <w:numPr>
          <w:ilvl w:val="0"/>
          <w:numId w:val="81"/>
        </w:numPr>
        <w:spacing w:before="120" w:after="120" w:line="288" w:lineRule="auto"/>
        <w:ind w:left="426"/>
        <w:contextualSpacing w:val="0"/>
        <w:jc w:val="both"/>
        <w:rPr>
          <w:b/>
        </w:rPr>
      </w:pPr>
      <w:r w:rsidRPr="00AA6482">
        <w:rPr>
          <w:b/>
        </w:rPr>
        <w:t xml:space="preserve">Výdavky na </w:t>
      </w:r>
      <w:r w:rsidR="00AA6482" w:rsidRPr="00AA6482">
        <w:rPr>
          <w:b/>
        </w:rPr>
        <w:t>vzdelávacie aktivity</w:t>
      </w:r>
    </w:p>
    <w:p w14:paraId="64123F20" w14:textId="59930496" w:rsidR="00017C8D" w:rsidRPr="0073389C" w:rsidRDefault="0050522F" w:rsidP="00017C8D">
      <w:pPr>
        <w:pStyle w:val="Highlight3"/>
        <w:spacing w:before="120" w:after="120" w:line="288" w:lineRule="auto"/>
        <w:jc w:val="both"/>
      </w:pPr>
      <w:r>
        <w:rPr>
          <w:rFonts w:cs="Arial"/>
          <w:b w:val="0"/>
          <w:color w:val="auto"/>
          <w:sz w:val="19"/>
          <w:szCs w:val="19"/>
          <w:lang w:val="sk-SK"/>
        </w:rPr>
        <w:lastRenderedPageBreak/>
        <w:t xml:space="preserve">V prípade neúspešného absolvovania vzdelávacej aktivity </w:t>
      </w:r>
      <w:r w:rsidR="00AA6482">
        <w:rPr>
          <w:rFonts w:cs="Arial"/>
          <w:b w:val="0"/>
          <w:color w:val="auto"/>
          <w:sz w:val="19"/>
          <w:szCs w:val="19"/>
          <w:lang w:val="sk-SK"/>
        </w:rPr>
        <w:t xml:space="preserve">(kurzy, školenia, semináre a pod.) </w:t>
      </w:r>
      <w:r>
        <w:rPr>
          <w:rFonts w:cs="Arial"/>
          <w:b w:val="0"/>
          <w:color w:val="auto"/>
          <w:sz w:val="19"/>
          <w:szCs w:val="19"/>
          <w:lang w:val="sk-SK"/>
        </w:rPr>
        <w:t>budú všetky výdavky súvisiace so vzdelávaním</w:t>
      </w:r>
      <w:r w:rsidR="005035DD">
        <w:rPr>
          <w:rFonts w:cs="Arial"/>
          <w:b w:val="0"/>
          <w:color w:val="auto"/>
          <w:sz w:val="19"/>
          <w:szCs w:val="19"/>
          <w:lang w:val="sk-SK"/>
        </w:rPr>
        <w:t xml:space="preserve"> daného</w:t>
      </w:r>
      <w:r>
        <w:rPr>
          <w:rFonts w:cs="Arial"/>
          <w:b w:val="0"/>
          <w:color w:val="auto"/>
          <w:sz w:val="19"/>
          <w:szCs w:val="19"/>
          <w:lang w:val="sk-SK"/>
        </w:rPr>
        <w:t xml:space="preserve"> účastníka považované za neoprávnené.</w:t>
      </w:r>
    </w:p>
    <w:p w14:paraId="7A55CFC8" w14:textId="1963CF1B" w:rsidR="00263750" w:rsidRPr="0073389C" w:rsidRDefault="00263750" w:rsidP="0027405B">
      <w:pPr>
        <w:pStyle w:val="Odsekzoznamu"/>
        <w:numPr>
          <w:ilvl w:val="0"/>
          <w:numId w:val="81"/>
        </w:numPr>
        <w:spacing w:before="120" w:after="120" w:line="288" w:lineRule="auto"/>
        <w:ind w:left="426" w:hanging="426"/>
        <w:contextualSpacing w:val="0"/>
        <w:jc w:val="both"/>
        <w:rPr>
          <w:b/>
        </w:rPr>
      </w:pPr>
      <w:r w:rsidRPr="0073389C">
        <w:rPr>
          <w:b/>
        </w:rPr>
        <w:t>Výdavky na zariadenie/vybavenie (vrátane nehmotného majetku)</w:t>
      </w:r>
      <w:r w:rsidR="00A577B4">
        <w:rPr>
          <w:rStyle w:val="Odkaznapoznmkupodiarou"/>
          <w:b/>
        </w:rPr>
        <w:footnoteReference w:id="48"/>
      </w:r>
    </w:p>
    <w:p w14:paraId="7A55CFC9" w14:textId="245FD6B1" w:rsidR="00263750" w:rsidRPr="0073389C" w:rsidRDefault="003F626E" w:rsidP="0067438F">
      <w:pPr>
        <w:pStyle w:val="SRKNorm"/>
        <w:numPr>
          <w:ilvl w:val="0"/>
          <w:numId w:val="0"/>
        </w:numPr>
        <w:spacing w:before="120" w:after="120" w:line="288" w:lineRule="auto"/>
        <w:contextualSpacing w:val="0"/>
        <w:rPr>
          <w:rFonts w:ascii="Arial" w:hAnsi="Arial" w:cs="Arial"/>
          <w:sz w:val="19"/>
          <w:szCs w:val="19"/>
          <w:lang w:eastAsia="en-US"/>
        </w:rPr>
      </w:pPr>
      <w:r>
        <w:rPr>
          <w:rFonts w:ascii="Arial" w:hAnsi="Arial" w:cs="Arial"/>
          <w:sz w:val="19"/>
          <w:szCs w:val="19"/>
          <w:lang w:eastAsia="en-US"/>
        </w:rPr>
        <w:t>Za oprávnený výdavok sa považuje obstaranie</w:t>
      </w:r>
      <w:r w:rsidRPr="0073389C">
        <w:rPr>
          <w:rFonts w:ascii="Arial" w:hAnsi="Arial" w:cs="Arial"/>
          <w:sz w:val="19"/>
          <w:szCs w:val="19"/>
          <w:lang w:eastAsia="en-US"/>
        </w:rPr>
        <w:t xml:space="preserve"> </w:t>
      </w:r>
      <w:r w:rsidR="00263750" w:rsidRPr="0073389C">
        <w:rPr>
          <w:rFonts w:ascii="Arial" w:hAnsi="Arial" w:cs="Arial"/>
          <w:sz w:val="19"/>
          <w:szCs w:val="19"/>
          <w:lang w:eastAsia="en-US"/>
        </w:rPr>
        <w:t>zariadeni</w:t>
      </w:r>
      <w:r>
        <w:rPr>
          <w:rFonts w:ascii="Arial" w:hAnsi="Arial" w:cs="Arial"/>
          <w:sz w:val="19"/>
          <w:szCs w:val="19"/>
          <w:lang w:eastAsia="en-US"/>
        </w:rPr>
        <w:t>a</w:t>
      </w:r>
      <w:r w:rsidR="00263750" w:rsidRPr="0073389C">
        <w:rPr>
          <w:rFonts w:ascii="Arial" w:hAnsi="Arial" w:cs="Arial"/>
          <w:sz w:val="19"/>
          <w:szCs w:val="19"/>
          <w:lang w:eastAsia="en-US"/>
        </w:rPr>
        <w:t>/vybaveni</w:t>
      </w:r>
      <w:r>
        <w:rPr>
          <w:rFonts w:ascii="Arial" w:hAnsi="Arial" w:cs="Arial"/>
          <w:sz w:val="19"/>
          <w:szCs w:val="19"/>
          <w:lang w:eastAsia="en-US"/>
        </w:rPr>
        <w:t>a</w:t>
      </w:r>
      <w:r w:rsidR="00772F95">
        <w:rPr>
          <w:rStyle w:val="Odkaznapoznmkupodiarou"/>
          <w:rFonts w:cs="Arial"/>
          <w:szCs w:val="19"/>
          <w:lang w:eastAsia="en-US"/>
        </w:rPr>
        <w:footnoteReference w:id="49"/>
      </w:r>
      <w:r>
        <w:rPr>
          <w:rFonts w:ascii="Arial" w:hAnsi="Arial" w:cs="Arial"/>
          <w:sz w:val="19"/>
          <w:szCs w:val="19"/>
          <w:lang w:eastAsia="en-US"/>
        </w:rPr>
        <w:t>, ktoré</w:t>
      </w:r>
      <w:r w:rsidR="00263750" w:rsidRPr="0073389C">
        <w:rPr>
          <w:rFonts w:ascii="Arial" w:hAnsi="Arial" w:cs="Arial"/>
          <w:sz w:val="19"/>
          <w:szCs w:val="19"/>
          <w:lang w:eastAsia="en-US"/>
        </w:rPr>
        <w:t xml:space="preserve"> musí byť nevyhnutné pre realizáciu projektu spolufinancovaného z</w:t>
      </w:r>
      <w:r>
        <w:rPr>
          <w:rFonts w:ascii="Arial" w:hAnsi="Arial" w:cs="Arial"/>
          <w:sz w:val="19"/>
          <w:szCs w:val="19"/>
          <w:lang w:eastAsia="en-US"/>
        </w:rPr>
        <w:t> </w:t>
      </w:r>
      <w:r w:rsidR="00263750" w:rsidRPr="0073389C">
        <w:rPr>
          <w:rFonts w:ascii="Arial" w:hAnsi="Arial" w:cs="Arial"/>
          <w:sz w:val="19"/>
          <w:szCs w:val="19"/>
          <w:lang w:eastAsia="en-US"/>
        </w:rPr>
        <w:t>EŠIF</w:t>
      </w:r>
      <w:r>
        <w:rPr>
          <w:rFonts w:ascii="Arial" w:hAnsi="Arial" w:cs="Arial"/>
          <w:sz w:val="19"/>
          <w:szCs w:val="19"/>
          <w:lang w:eastAsia="en-US"/>
        </w:rPr>
        <w:t xml:space="preserve"> a prijímateľ ho musí využívať len pre účely projektu</w:t>
      </w:r>
      <w:r w:rsidR="00D41171">
        <w:rPr>
          <w:rFonts w:ascii="Arial" w:hAnsi="Arial" w:cs="Arial"/>
          <w:sz w:val="19"/>
          <w:szCs w:val="19"/>
          <w:lang w:eastAsia="en-US"/>
        </w:rPr>
        <w:t>/ov v rámci OP EVS</w:t>
      </w:r>
      <w:r w:rsidR="00263750" w:rsidRPr="0073389C">
        <w:rPr>
          <w:rFonts w:ascii="Arial" w:hAnsi="Arial" w:cs="Arial"/>
          <w:sz w:val="19"/>
          <w:szCs w:val="19"/>
          <w:lang w:eastAsia="en-US"/>
        </w:rPr>
        <w:t xml:space="preserve">. </w:t>
      </w:r>
      <w:r w:rsidR="00032465" w:rsidRPr="00032465">
        <w:rPr>
          <w:rFonts w:ascii="Arial" w:hAnsi="Arial" w:cs="Arial"/>
          <w:b/>
          <w:sz w:val="19"/>
          <w:szCs w:val="19"/>
        </w:rPr>
        <w:t>Pri obstaraní a využívaní zariadenia/vybavenia musí byť dodržaný princíp hospodárnosti, efektívnosti, účelnosti a</w:t>
      </w:r>
      <w:r w:rsidR="008A522F">
        <w:rPr>
          <w:rFonts w:ascii="Arial" w:hAnsi="Arial" w:cs="Arial"/>
          <w:b/>
          <w:sz w:val="19"/>
          <w:szCs w:val="19"/>
        </w:rPr>
        <w:t> </w:t>
      </w:r>
      <w:r w:rsidR="00032465" w:rsidRPr="00032465">
        <w:rPr>
          <w:rFonts w:ascii="Arial" w:hAnsi="Arial" w:cs="Arial"/>
          <w:b/>
          <w:sz w:val="19"/>
          <w:szCs w:val="19"/>
        </w:rPr>
        <w:t>účinnosti</w:t>
      </w:r>
      <w:r w:rsidR="008A522F">
        <w:rPr>
          <w:rFonts w:ascii="Arial" w:hAnsi="Arial" w:cs="Arial"/>
          <w:b/>
          <w:sz w:val="19"/>
          <w:szCs w:val="19"/>
        </w:rPr>
        <w:t>.</w:t>
      </w:r>
      <w:r w:rsidR="008A522F">
        <w:rPr>
          <w:rStyle w:val="Odkaznapoznmkupodiarou"/>
          <w:rFonts w:cs="Arial"/>
          <w:b/>
          <w:szCs w:val="19"/>
        </w:rPr>
        <w:footnoteReference w:id="50"/>
      </w:r>
      <w:r w:rsidR="00032465" w:rsidRPr="00032465" w:rsidDel="00EC028B">
        <w:rPr>
          <w:rFonts w:ascii="Arial" w:hAnsi="Arial" w:cs="Arial"/>
          <w:sz w:val="19"/>
          <w:szCs w:val="19"/>
          <w:lang w:eastAsia="en-US"/>
        </w:rPr>
        <w:t xml:space="preserve"> </w:t>
      </w:r>
    </w:p>
    <w:p w14:paraId="7A55CFCA" w14:textId="4ADFCF1B" w:rsidR="00263750" w:rsidRDefault="002A0EA7" w:rsidP="0067438F">
      <w:pPr>
        <w:pStyle w:val="Highlight3"/>
        <w:spacing w:before="120" w:after="120" w:line="288" w:lineRule="auto"/>
        <w:jc w:val="both"/>
        <w:rPr>
          <w:rFonts w:cs="Arial"/>
          <w:b w:val="0"/>
          <w:color w:val="auto"/>
          <w:sz w:val="19"/>
          <w:szCs w:val="19"/>
          <w:lang w:val="sk-SK"/>
        </w:rPr>
      </w:pPr>
      <w:r w:rsidRPr="002A0EA7">
        <w:rPr>
          <w:rFonts w:cs="Arial"/>
          <w:b w:val="0"/>
          <w:color w:val="auto"/>
          <w:sz w:val="19"/>
          <w:szCs w:val="19"/>
          <w:lang w:val="sk-SK"/>
        </w:rPr>
        <w:t>V prípade kúpy nového majetku musí byť splnená podmienka, že</w:t>
      </w:r>
      <w:r w:rsidR="00263750" w:rsidRPr="0073389C">
        <w:rPr>
          <w:rFonts w:cs="Arial"/>
          <w:b w:val="0"/>
          <w:color w:val="auto"/>
          <w:sz w:val="19"/>
          <w:szCs w:val="19"/>
          <w:lang w:val="sk-SK"/>
        </w:rPr>
        <w:t xml:space="preserve"> nebol používaný a prijímateľ s ním v minulosti žiadnym spôsobom nedisponoval (čo i len sčasti, ak bol k dispozíci</w:t>
      </w:r>
      <w:r w:rsidR="00D76DD9">
        <w:rPr>
          <w:rFonts w:cs="Arial"/>
          <w:b w:val="0"/>
          <w:color w:val="auto"/>
          <w:sz w:val="19"/>
          <w:szCs w:val="19"/>
          <w:lang w:val="sk-SK"/>
        </w:rPr>
        <w:t>i</w:t>
      </w:r>
      <w:r w:rsidR="00263750" w:rsidRPr="0073389C">
        <w:rPr>
          <w:rFonts w:cs="Arial"/>
          <w:b w:val="0"/>
          <w:color w:val="auto"/>
          <w:sz w:val="19"/>
          <w:szCs w:val="19"/>
          <w:lang w:val="sk-SK"/>
        </w:rPr>
        <w:t xml:space="preserve"> prijímateľovi). </w:t>
      </w:r>
    </w:p>
    <w:p w14:paraId="54387E63" w14:textId="04A9008E" w:rsidR="00032465" w:rsidRPr="003E1348" w:rsidRDefault="00032465" w:rsidP="0067438F">
      <w:pPr>
        <w:pStyle w:val="Highlight3"/>
        <w:spacing w:before="120" w:after="120" w:line="288" w:lineRule="auto"/>
        <w:jc w:val="both"/>
        <w:rPr>
          <w:rFonts w:cs="Arial"/>
          <w:color w:val="auto"/>
          <w:sz w:val="19"/>
          <w:szCs w:val="19"/>
          <w:lang w:val="sk-SK"/>
        </w:rPr>
      </w:pPr>
      <w:r>
        <w:rPr>
          <w:rFonts w:cs="Arial"/>
          <w:b w:val="0"/>
          <w:color w:val="auto"/>
          <w:sz w:val="19"/>
          <w:szCs w:val="19"/>
          <w:lang w:val="sk-SK"/>
        </w:rPr>
        <w:t xml:space="preserve">Obstaranie počítača/notebooku a príslušného softvérového vybavenia pre odborný </w:t>
      </w:r>
      <w:r w:rsidRPr="0016704B">
        <w:rPr>
          <w:rFonts w:cs="Arial"/>
          <w:b w:val="0"/>
          <w:color w:val="auto"/>
          <w:sz w:val="19"/>
          <w:szCs w:val="19"/>
          <w:lang w:val="sk-SK"/>
        </w:rPr>
        <w:t>a riadiaci/administratívny</w:t>
      </w:r>
      <w:r>
        <w:rPr>
          <w:rFonts w:cs="Arial"/>
          <w:b w:val="0"/>
          <w:color w:val="auto"/>
          <w:sz w:val="19"/>
          <w:szCs w:val="19"/>
          <w:lang w:val="sk-SK"/>
        </w:rPr>
        <w:t xml:space="preserve"> personál </w:t>
      </w:r>
      <w:r w:rsidRPr="003E1348">
        <w:rPr>
          <w:rFonts w:cs="Arial"/>
          <w:color w:val="auto"/>
          <w:sz w:val="19"/>
          <w:szCs w:val="19"/>
          <w:lang w:val="sk-SK"/>
        </w:rPr>
        <w:t xml:space="preserve">je oprávnené iba pre zamestnancov pracujúcich na pracovnú zmluvu/služobnú zmluvu </w:t>
      </w:r>
      <w:r w:rsidR="008A522F" w:rsidRPr="003E1348">
        <w:rPr>
          <w:rFonts w:cs="Arial"/>
          <w:color w:val="auto"/>
          <w:sz w:val="19"/>
          <w:szCs w:val="19"/>
          <w:lang w:val="sk-SK"/>
        </w:rPr>
        <w:t xml:space="preserve">na plný pracovný úväzok </w:t>
      </w:r>
      <w:r w:rsidRPr="003E1348">
        <w:rPr>
          <w:rFonts w:cs="Arial"/>
          <w:color w:val="auto"/>
          <w:sz w:val="19"/>
          <w:szCs w:val="19"/>
          <w:lang w:val="sk-SK"/>
        </w:rPr>
        <w:t>100</w:t>
      </w:r>
      <w:r w:rsidR="008F2E18" w:rsidRPr="003E1348">
        <w:rPr>
          <w:rFonts w:cs="Arial"/>
          <w:color w:val="auto"/>
          <w:sz w:val="19"/>
          <w:szCs w:val="19"/>
          <w:lang w:val="sk-SK"/>
        </w:rPr>
        <w:t xml:space="preserve"> </w:t>
      </w:r>
      <w:r w:rsidRPr="003E1348">
        <w:rPr>
          <w:rFonts w:cs="Arial"/>
          <w:color w:val="auto"/>
          <w:sz w:val="19"/>
          <w:szCs w:val="19"/>
          <w:lang w:val="sk-SK"/>
        </w:rPr>
        <w:t xml:space="preserve">% </w:t>
      </w:r>
      <w:r w:rsidR="00EA0C99">
        <w:rPr>
          <w:rFonts w:cs="Arial"/>
          <w:color w:val="auto"/>
          <w:sz w:val="19"/>
          <w:szCs w:val="19"/>
          <w:lang w:val="sk-SK"/>
        </w:rPr>
        <w:t xml:space="preserve">činností </w:t>
      </w:r>
      <w:r w:rsidRPr="003E1348">
        <w:rPr>
          <w:rFonts w:cs="Arial"/>
          <w:color w:val="auto"/>
          <w:sz w:val="19"/>
          <w:szCs w:val="19"/>
          <w:lang w:val="sk-SK"/>
        </w:rPr>
        <w:t>na projekte</w:t>
      </w:r>
      <w:r w:rsidR="008A522F" w:rsidRPr="003E1348">
        <w:rPr>
          <w:rFonts w:cs="Arial"/>
          <w:color w:val="auto"/>
          <w:sz w:val="19"/>
          <w:szCs w:val="19"/>
          <w:lang w:val="sk-SK"/>
        </w:rPr>
        <w:t>/och v rámci OP EVS</w:t>
      </w:r>
      <w:r w:rsidRPr="003E1348">
        <w:rPr>
          <w:rFonts w:cs="Arial"/>
          <w:color w:val="auto"/>
          <w:sz w:val="19"/>
          <w:szCs w:val="19"/>
          <w:lang w:val="sk-SK"/>
        </w:rPr>
        <w:t xml:space="preserve"> pri tých pracovných pozíciách, ktoré sú plánované v projekte na prevažnú časť doby realizácie projektu, minimálne však 1 rok.</w:t>
      </w:r>
    </w:p>
    <w:p w14:paraId="7A55CFE6" w14:textId="4CEDFD9C" w:rsidR="00263750" w:rsidRPr="009258CF" w:rsidRDefault="00767B44" w:rsidP="00767B44">
      <w:pPr>
        <w:pStyle w:val="Highlight3"/>
        <w:pBdr>
          <w:top w:val="single" w:sz="4" w:space="1" w:color="auto"/>
          <w:left w:val="single" w:sz="4" w:space="4" w:color="auto"/>
          <w:bottom w:val="single" w:sz="4" w:space="1" w:color="auto"/>
          <w:right w:val="single" w:sz="4" w:space="4" w:color="auto"/>
        </w:pBdr>
        <w:shd w:val="clear" w:color="auto" w:fill="00A1DE"/>
        <w:spacing w:line="288" w:lineRule="auto"/>
        <w:jc w:val="both"/>
        <w:rPr>
          <w:rFonts w:cs="Arial"/>
          <w:b w:val="0"/>
          <w:color w:val="auto"/>
          <w:sz w:val="19"/>
          <w:szCs w:val="19"/>
          <w:lang w:val="sk-SK"/>
        </w:rPr>
      </w:pPr>
      <w:r w:rsidRPr="009258CF">
        <w:rPr>
          <w:rFonts w:cs="Arial"/>
          <w:i/>
          <w:color w:val="auto"/>
          <w:sz w:val="19"/>
          <w:szCs w:val="19"/>
          <w:lang w:val="sk-SK"/>
        </w:rPr>
        <w:t>Dôležité upozornenie:</w:t>
      </w:r>
      <w:r w:rsidRPr="009258CF">
        <w:rPr>
          <w:rFonts w:cs="Arial"/>
          <w:b w:val="0"/>
          <w:color w:val="auto"/>
          <w:sz w:val="19"/>
          <w:szCs w:val="19"/>
          <w:lang w:val="sk-SK"/>
        </w:rPr>
        <w:t xml:space="preserve"> </w:t>
      </w:r>
      <w:r w:rsidR="00CA16B2" w:rsidRPr="009258CF">
        <w:rPr>
          <w:rFonts w:cs="Arial"/>
          <w:b w:val="0"/>
          <w:color w:val="auto"/>
          <w:sz w:val="19"/>
          <w:szCs w:val="19"/>
          <w:lang w:val="sk-SK"/>
        </w:rPr>
        <w:t>Prijímateľ preukáže spôsob výpočtu nárokovanej časti výdavku</w:t>
      </w:r>
      <w:r w:rsidR="00263750" w:rsidRPr="009258CF">
        <w:rPr>
          <w:rFonts w:cs="Arial"/>
          <w:b w:val="0"/>
          <w:color w:val="auto"/>
          <w:sz w:val="19"/>
          <w:szCs w:val="19"/>
          <w:lang w:val="sk-SK"/>
        </w:rPr>
        <w:t xml:space="preserve"> napr. pomocou metód</w:t>
      </w:r>
      <w:r w:rsidR="00DA0EED" w:rsidRPr="009258CF">
        <w:rPr>
          <w:rFonts w:cs="Arial"/>
          <w:b w:val="0"/>
          <w:color w:val="auto"/>
          <w:sz w:val="19"/>
          <w:szCs w:val="19"/>
          <w:lang w:val="sk-SK"/>
        </w:rPr>
        <w:t xml:space="preserve"> uvedených </w:t>
      </w:r>
      <w:r w:rsidR="00DA0EED" w:rsidRPr="009258CF">
        <w:rPr>
          <w:rFonts w:cs="Arial"/>
          <w:color w:val="auto"/>
          <w:sz w:val="19"/>
          <w:szCs w:val="19"/>
          <w:lang w:val="sk-SK"/>
        </w:rPr>
        <w:t xml:space="preserve">v Metodickom </w:t>
      </w:r>
      <w:r w:rsidR="004D3866" w:rsidRPr="009258CF">
        <w:rPr>
          <w:rFonts w:cs="Arial"/>
          <w:color w:val="auto"/>
          <w:sz w:val="19"/>
          <w:szCs w:val="19"/>
          <w:lang w:val="sk-SK"/>
        </w:rPr>
        <w:t>pokyne CKO č. 6 k</w:t>
      </w:r>
      <w:r w:rsidR="00DA0EED" w:rsidRPr="009258CF">
        <w:rPr>
          <w:color w:val="000000" w:themeColor="text1"/>
          <w:sz w:val="19"/>
          <w:szCs w:val="19"/>
        </w:rPr>
        <w:t xml:space="preserve"> pravidlám oprávnenosti pre </w:t>
      </w:r>
      <w:r w:rsidR="00DA0EED" w:rsidRPr="009258CF">
        <w:rPr>
          <w:color w:val="000000"/>
          <w:sz w:val="19"/>
          <w:szCs w:val="19"/>
        </w:rPr>
        <w:t>najčastejšie sa vyskytujúce skupiny výdavkov</w:t>
      </w:r>
      <w:r w:rsidR="002F183D" w:rsidRPr="009258CF">
        <w:rPr>
          <w:rFonts w:cs="Arial"/>
          <w:color w:val="auto"/>
          <w:sz w:val="19"/>
          <w:szCs w:val="19"/>
          <w:lang w:val="sk-SK"/>
        </w:rPr>
        <w:t>, ktorý je zverejnený na webovom sídle</w:t>
      </w:r>
      <w:r w:rsidR="002F183D" w:rsidRPr="009258CF">
        <w:rPr>
          <w:rFonts w:cs="Arial"/>
          <w:color w:val="000000" w:themeColor="text1"/>
          <w:sz w:val="19"/>
          <w:szCs w:val="19"/>
          <w:lang w:val="sk-SK"/>
        </w:rPr>
        <w:t xml:space="preserve"> </w:t>
      </w:r>
      <w:hyperlink r:id="rId21" w:history="1">
        <w:r w:rsidR="002F183D" w:rsidRPr="009258CF">
          <w:rPr>
            <w:rStyle w:val="Hypertextovprepojenie"/>
            <w:rFonts w:cs="Arial"/>
            <w:color w:val="000000" w:themeColor="text1"/>
            <w:szCs w:val="19"/>
            <w:lang w:val="sk-SK"/>
          </w:rPr>
          <w:t>www.partnerskadohoda.gov.sk</w:t>
        </w:r>
      </w:hyperlink>
      <w:r w:rsidR="002F183D" w:rsidRPr="009258CF">
        <w:rPr>
          <w:rFonts w:cs="Arial"/>
          <w:color w:val="auto"/>
          <w:sz w:val="19"/>
          <w:szCs w:val="19"/>
          <w:lang w:val="sk-SK"/>
        </w:rPr>
        <w:t>.</w:t>
      </w:r>
      <w:r w:rsidR="002F183D" w:rsidRPr="009258CF">
        <w:rPr>
          <w:rFonts w:cs="Arial"/>
          <w:b w:val="0"/>
          <w:color w:val="auto"/>
          <w:sz w:val="19"/>
          <w:szCs w:val="19"/>
          <w:lang w:val="sk-SK"/>
        </w:rPr>
        <w:t xml:space="preserve">  </w:t>
      </w:r>
      <w:r w:rsidR="00263750" w:rsidRPr="009258CF">
        <w:rPr>
          <w:rFonts w:cs="Arial"/>
          <w:b w:val="0"/>
          <w:color w:val="auto"/>
          <w:sz w:val="19"/>
          <w:szCs w:val="19"/>
          <w:lang w:val="sk-SK"/>
        </w:rPr>
        <w:t>Prijímateľ si sám zvolí vhodnú metódu priradenia výdavkov k projektu a v plnej miere zodpovedá za zvolenú metódu, t.</w:t>
      </w:r>
      <w:r w:rsidR="00273108" w:rsidRPr="009258CF">
        <w:rPr>
          <w:rFonts w:cs="Arial"/>
          <w:b w:val="0"/>
          <w:color w:val="auto"/>
          <w:sz w:val="19"/>
          <w:szCs w:val="19"/>
          <w:lang w:val="sk-SK"/>
        </w:rPr>
        <w:t xml:space="preserve"> </w:t>
      </w:r>
      <w:r w:rsidR="00263750" w:rsidRPr="009258CF">
        <w:rPr>
          <w:rFonts w:cs="Arial"/>
          <w:b w:val="0"/>
          <w:color w:val="auto"/>
          <w:sz w:val="19"/>
          <w:szCs w:val="19"/>
          <w:lang w:val="sk-SK"/>
        </w:rPr>
        <w:t>j. uvedené metódy prijímateľ môže využiť alebo si môže určiť inú metódu. V prípade nesprávne zvolenej metódy môžu vzniknúť neoprávnené výdavky.</w:t>
      </w:r>
    </w:p>
    <w:p w14:paraId="5E3D4D88" w14:textId="42080818" w:rsidR="00DB1EE6" w:rsidRPr="007A5085" w:rsidRDefault="00DB1EE6" w:rsidP="00DB1EE6">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Ak </w:t>
      </w:r>
      <w:r>
        <w:rPr>
          <w:rFonts w:cs="Arial"/>
          <w:b w:val="0"/>
          <w:color w:val="auto"/>
          <w:sz w:val="19"/>
          <w:szCs w:val="19"/>
          <w:lang w:val="sk-SK"/>
        </w:rPr>
        <w:t xml:space="preserve">je </w:t>
      </w:r>
      <w:r w:rsidRPr="007A5085">
        <w:rPr>
          <w:rFonts w:cs="Arial"/>
          <w:b w:val="0"/>
          <w:color w:val="auto"/>
          <w:sz w:val="19"/>
          <w:szCs w:val="19"/>
          <w:lang w:val="sk-SK"/>
        </w:rPr>
        <w:t xml:space="preserve">majetok </w:t>
      </w:r>
      <w:r>
        <w:rPr>
          <w:rFonts w:cs="Arial"/>
          <w:b w:val="0"/>
          <w:color w:val="auto"/>
          <w:sz w:val="19"/>
          <w:szCs w:val="19"/>
          <w:lang w:val="sk-SK"/>
        </w:rPr>
        <w:t>v</w:t>
      </w:r>
      <w:r w:rsidRPr="007A5085">
        <w:rPr>
          <w:rFonts w:cs="Arial"/>
          <w:b w:val="0"/>
          <w:color w:val="auto"/>
          <w:sz w:val="19"/>
          <w:szCs w:val="19"/>
          <w:lang w:val="sk-SK"/>
        </w:rPr>
        <w:t>yužívaný súčasne vo viacerých hlavných aktivitách</w:t>
      </w:r>
      <w:r>
        <w:rPr>
          <w:rFonts w:cs="Arial"/>
          <w:b w:val="0"/>
          <w:color w:val="auto"/>
          <w:sz w:val="19"/>
          <w:szCs w:val="19"/>
          <w:lang w:val="sk-SK"/>
        </w:rPr>
        <w:t xml:space="preserve"> projektu</w:t>
      </w:r>
      <w:r w:rsidRPr="007A5085">
        <w:rPr>
          <w:rFonts w:cs="Arial"/>
          <w:b w:val="0"/>
          <w:color w:val="auto"/>
          <w:sz w:val="19"/>
          <w:szCs w:val="19"/>
          <w:lang w:val="sk-SK"/>
        </w:rPr>
        <w:t xml:space="preserve">, </w:t>
      </w:r>
      <w:r>
        <w:rPr>
          <w:rFonts w:cs="Arial"/>
          <w:b w:val="0"/>
          <w:color w:val="auto"/>
          <w:sz w:val="19"/>
          <w:szCs w:val="19"/>
          <w:lang w:val="sk-SK"/>
        </w:rPr>
        <w:t>prijímateľ zaradil</w:t>
      </w:r>
      <w:r w:rsidRPr="007A5085">
        <w:rPr>
          <w:rFonts w:cs="Arial"/>
          <w:b w:val="0"/>
          <w:color w:val="auto"/>
          <w:sz w:val="19"/>
          <w:szCs w:val="19"/>
          <w:lang w:val="sk-SK"/>
        </w:rPr>
        <w:t xml:space="preserve"> tento majetok do jednej rozpočtovej podpoložky, pričom však v komentári presne </w:t>
      </w:r>
      <w:r>
        <w:rPr>
          <w:rFonts w:cs="Arial"/>
          <w:b w:val="0"/>
          <w:color w:val="auto"/>
          <w:sz w:val="19"/>
          <w:szCs w:val="19"/>
          <w:lang w:val="sk-SK"/>
        </w:rPr>
        <w:t xml:space="preserve">uviedol všetky hlavné aktivity, v rámci ktorých je daný majetok využívaný. Ak je majetok využívaný súčasne v podporných </w:t>
      </w:r>
      <w:r w:rsidRPr="007A5085">
        <w:rPr>
          <w:rFonts w:cs="Arial"/>
          <w:b w:val="0"/>
          <w:color w:val="auto"/>
          <w:sz w:val="19"/>
          <w:szCs w:val="19"/>
          <w:lang w:val="sk-SK"/>
        </w:rPr>
        <w:t xml:space="preserve">ako aj </w:t>
      </w:r>
      <w:r>
        <w:rPr>
          <w:rFonts w:cs="Arial"/>
          <w:b w:val="0"/>
          <w:color w:val="auto"/>
          <w:sz w:val="19"/>
          <w:szCs w:val="19"/>
          <w:lang w:val="sk-SK"/>
        </w:rPr>
        <w:t>hlavných aktivitách</w:t>
      </w:r>
      <w:r w:rsidRPr="007A5085">
        <w:rPr>
          <w:rFonts w:cs="Arial"/>
          <w:b w:val="0"/>
          <w:color w:val="auto"/>
          <w:sz w:val="19"/>
          <w:szCs w:val="19"/>
          <w:lang w:val="sk-SK"/>
        </w:rPr>
        <w:t xml:space="preserve"> projektu, </w:t>
      </w:r>
      <w:r>
        <w:rPr>
          <w:rFonts w:cs="Arial"/>
          <w:b w:val="0"/>
          <w:color w:val="auto"/>
          <w:sz w:val="19"/>
          <w:szCs w:val="19"/>
          <w:lang w:val="sk-SK"/>
        </w:rPr>
        <w:t xml:space="preserve">prijímateľ zaradil tento majetok do dvoch rozpočtových položiek (v rámci časti 1.6 </w:t>
      </w:r>
      <w:r w:rsidRPr="00F71F48">
        <w:rPr>
          <w:rFonts w:cs="Arial"/>
          <w:b w:val="0"/>
          <w:color w:val="auto"/>
          <w:sz w:val="19"/>
          <w:szCs w:val="19"/>
          <w:lang w:val="sk-SK"/>
        </w:rPr>
        <w:t>Zariadenie/vybavenie projektu (mimo krížového financovania) - nepriame výdavky</w:t>
      </w:r>
      <w:r>
        <w:rPr>
          <w:rFonts w:cs="Arial"/>
          <w:b w:val="0"/>
          <w:color w:val="auto"/>
          <w:sz w:val="19"/>
          <w:szCs w:val="19"/>
          <w:lang w:val="sk-SK"/>
        </w:rPr>
        <w:t xml:space="preserve"> a 2.2 </w:t>
      </w:r>
      <w:r w:rsidRPr="00F71F48">
        <w:rPr>
          <w:rFonts w:cs="Arial"/>
          <w:b w:val="0"/>
          <w:color w:val="auto"/>
          <w:sz w:val="19"/>
          <w:szCs w:val="19"/>
          <w:lang w:val="sk-SK"/>
        </w:rPr>
        <w:t>Zariadenie/vybavenie - mimo krížového financovania – priame aktivity),</w:t>
      </w:r>
      <w:r w:rsidRPr="007A5085">
        <w:rPr>
          <w:rFonts w:cs="Arial"/>
          <w:b w:val="0"/>
          <w:color w:val="auto"/>
          <w:sz w:val="19"/>
          <w:szCs w:val="19"/>
          <w:lang w:val="sk-SK"/>
        </w:rPr>
        <w:t xml:space="preserve"> aby bolo možné posúdiť, či percentuáln</w:t>
      </w:r>
      <w:r>
        <w:rPr>
          <w:rFonts w:cs="Arial"/>
          <w:b w:val="0"/>
          <w:color w:val="auto"/>
          <w:sz w:val="19"/>
          <w:szCs w:val="19"/>
          <w:lang w:val="sk-SK"/>
        </w:rPr>
        <w:t>y</w:t>
      </w:r>
      <w:r w:rsidRPr="007A5085">
        <w:rPr>
          <w:rFonts w:cs="Arial"/>
          <w:b w:val="0"/>
          <w:color w:val="auto"/>
          <w:sz w:val="19"/>
          <w:szCs w:val="19"/>
          <w:lang w:val="sk-SK"/>
        </w:rPr>
        <w:t xml:space="preserve"> limit</w:t>
      </w:r>
      <w:r>
        <w:rPr>
          <w:rFonts w:cs="Arial"/>
          <w:b w:val="0"/>
          <w:color w:val="auto"/>
          <w:sz w:val="19"/>
          <w:szCs w:val="19"/>
          <w:lang w:val="sk-SK"/>
        </w:rPr>
        <w:t xml:space="preserve"> na nepriame výdavky</w:t>
      </w:r>
      <w:r w:rsidRPr="007A5085">
        <w:rPr>
          <w:rFonts w:cs="Arial"/>
          <w:b w:val="0"/>
          <w:color w:val="auto"/>
          <w:sz w:val="19"/>
          <w:szCs w:val="19"/>
          <w:lang w:val="sk-SK"/>
        </w:rPr>
        <w:t xml:space="preserve"> bol dodržan</w:t>
      </w:r>
      <w:r>
        <w:rPr>
          <w:rFonts w:cs="Arial"/>
          <w:b w:val="0"/>
          <w:color w:val="auto"/>
          <w:sz w:val="19"/>
          <w:szCs w:val="19"/>
          <w:lang w:val="sk-SK"/>
        </w:rPr>
        <w:t>ý</w:t>
      </w:r>
      <w:r w:rsidRPr="007A5085">
        <w:rPr>
          <w:rFonts w:cs="Arial"/>
          <w:b w:val="0"/>
          <w:color w:val="auto"/>
          <w:sz w:val="19"/>
          <w:szCs w:val="19"/>
          <w:lang w:val="sk-SK"/>
        </w:rPr>
        <w:t>. V prípade, ak sa v procese implementácie projektu identifikuje, že rozpočtovaný majetok bol pôvodne určený na hlavné aktivity projektu (nie na riadenie projektu, informovanie a komunik</w:t>
      </w:r>
      <w:r>
        <w:rPr>
          <w:rFonts w:cs="Arial"/>
          <w:b w:val="0"/>
          <w:color w:val="auto"/>
          <w:sz w:val="19"/>
          <w:szCs w:val="19"/>
          <w:lang w:val="sk-SK"/>
        </w:rPr>
        <w:t>áciu, monitorovanie) a </w:t>
      </w:r>
      <w:r w:rsidRPr="007A5085">
        <w:rPr>
          <w:rFonts w:cs="Arial"/>
          <w:b w:val="0"/>
          <w:color w:val="auto"/>
          <w:sz w:val="19"/>
          <w:szCs w:val="19"/>
          <w:lang w:val="sk-SK"/>
        </w:rPr>
        <w:t>prijímateľ uvedený majetok používa na riadenie projektu, informovanie a komunikáciu alebo monitorovanie (v rozpore so zadefinovaným účelom) výdavky súvisiace s obstaraním zariadenia/vybavenia budú v plnej výške posúdené ako neoprávnené</w:t>
      </w:r>
      <w:r>
        <w:rPr>
          <w:rFonts w:cs="Arial"/>
          <w:b w:val="0"/>
          <w:color w:val="auto"/>
          <w:sz w:val="19"/>
          <w:szCs w:val="19"/>
          <w:lang w:val="sk-SK"/>
        </w:rPr>
        <w:t xml:space="preserve"> (uvedené platí  aj v prípade odpisov)</w:t>
      </w:r>
      <w:r w:rsidRPr="007A5085">
        <w:rPr>
          <w:rFonts w:cs="Arial"/>
          <w:b w:val="0"/>
          <w:color w:val="auto"/>
          <w:sz w:val="19"/>
          <w:szCs w:val="19"/>
          <w:lang w:val="sk-SK"/>
        </w:rPr>
        <w:t>.</w:t>
      </w:r>
    </w:p>
    <w:p w14:paraId="41BBECF5" w14:textId="0DE840E5" w:rsidR="004D0994" w:rsidRPr="004D0994" w:rsidRDefault="004D0994" w:rsidP="00024BF3">
      <w:pPr>
        <w:pStyle w:val="Odsekzoznamu"/>
        <w:spacing w:before="120" w:after="120" w:line="288" w:lineRule="auto"/>
        <w:ind w:left="0"/>
        <w:contextualSpacing w:val="0"/>
        <w:jc w:val="both"/>
      </w:pPr>
      <w:r w:rsidRPr="004D0994">
        <w:t xml:space="preserve">Ak cena obstarávaného zariadenia/vybavenia (vrátane nehmotného majetku), ktoré prijímateľ bude využívať </w:t>
      </w:r>
      <w:r>
        <w:t>len pre účely projektu/ov v rámci OP EVS,</w:t>
      </w:r>
      <w:r w:rsidRPr="004D0994">
        <w:t xml:space="preserve"> </w:t>
      </w:r>
      <w:r w:rsidRPr="00BF1649">
        <w:rPr>
          <w:b/>
        </w:rPr>
        <w:t>nepresiahne</w:t>
      </w:r>
      <w:r w:rsidRPr="004D0994">
        <w:t xml:space="preserve"> výšku</w:t>
      </w:r>
      <w:r w:rsidR="00BF1649">
        <w:rPr>
          <w:rStyle w:val="Odkaznapoznmkupodiarou"/>
        </w:rPr>
        <w:footnoteReference w:id="51"/>
      </w:r>
      <w:r w:rsidRPr="004D0994">
        <w:t xml:space="preserve"> uvedenú v zákone o dani z príjmov, </w:t>
      </w:r>
      <w:r w:rsidR="00C0773C">
        <w:t>prijímateľovi</w:t>
      </w:r>
      <w:r w:rsidRPr="004D0994">
        <w:t xml:space="preserve"> bude uhradená celková suma obstarávaného zariadenia alebo vybavenia za predpokladu, že uvedené zariadenie/vybavenie </w:t>
      </w:r>
      <w:r w:rsidRPr="00BF1649">
        <w:rPr>
          <w:b/>
        </w:rPr>
        <w:t>bude zaúčtované do zásob (alebo priamo do spotreby)</w:t>
      </w:r>
      <w:r w:rsidRPr="004D0994">
        <w:t xml:space="preserve">, ale zároveň uvedené zariadenie/vybavenie musí byť zaevidované u </w:t>
      </w:r>
      <w:r w:rsidR="00C0773C">
        <w:t>prijímateľa</w:t>
      </w:r>
      <w:r w:rsidRPr="004D0994">
        <w:t xml:space="preserve"> (napr. inventárna karta majetku).</w:t>
      </w:r>
    </w:p>
    <w:p w14:paraId="63C01775" w14:textId="5E50B88B" w:rsidR="00EF3696" w:rsidRPr="007A5085" w:rsidRDefault="00EF3696" w:rsidP="00EF3696">
      <w:pPr>
        <w:pStyle w:val="Highlight3"/>
        <w:spacing w:before="120" w:after="120" w:line="288" w:lineRule="auto"/>
        <w:jc w:val="both"/>
        <w:rPr>
          <w:rFonts w:cs="Arial"/>
          <w:b w:val="0"/>
          <w:color w:val="auto"/>
          <w:sz w:val="19"/>
          <w:szCs w:val="19"/>
          <w:lang w:val="sk-SK"/>
        </w:rPr>
      </w:pPr>
      <w:r w:rsidRPr="00F93C7B">
        <w:rPr>
          <w:rFonts w:cs="Arial"/>
          <w:b w:val="0"/>
          <w:color w:val="auto"/>
          <w:sz w:val="19"/>
          <w:szCs w:val="19"/>
          <w:lang w:val="sk-SK"/>
        </w:rPr>
        <w:lastRenderedPageBreak/>
        <w:t>Ak cena obstarávaného zariadenia/vybavenia (vrátane nehmotného majetku) presiahne alebo nepresiahne výšku definovanú v zákone o dani z príjmov (podľa § 22 uvedeného zákona), t. j. uvedené zariadenie/vybavenie (vrátane nehmotného majetku) je vykázané ako (drobný) dlhodobý hmotný/nehmotný majetok</w:t>
      </w:r>
      <w:r w:rsidR="00EB2275">
        <w:rPr>
          <w:rStyle w:val="Odkaznapoznmkupodiarou"/>
          <w:rFonts w:cs="Arial"/>
          <w:b w:val="0"/>
          <w:color w:val="auto"/>
          <w:szCs w:val="19"/>
          <w:lang w:val="sk-SK"/>
        </w:rPr>
        <w:footnoteReference w:id="52"/>
      </w:r>
      <w:r w:rsidRPr="00F93C7B">
        <w:rPr>
          <w:rFonts w:cs="Arial"/>
          <w:b w:val="0"/>
          <w:color w:val="auto"/>
          <w:sz w:val="19"/>
          <w:szCs w:val="19"/>
          <w:lang w:val="sk-SK"/>
        </w:rPr>
        <w:t>,</w:t>
      </w:r>
      <w:r>
        <w:rPr>
          <w:rFonts w:cs="Arial"/>
          <w:b w:val="0"/>
          <w:color w:val="auto"/>
          <w:sz w:val="19"/>
          <w:szCs w:val="19"/>
          <w:lang w:val="sk-SK"/>
        </w:rPr>
        <w:t xml:space="preserve"> sa suma oprávneného výdavku určí</w:t>
      </w:r>
      <w:r w:rsidRPr="00F93C7B">
        <w:rPr>
          <w:rFonts w:cs="Arial"/>
          <w:b w:val="0"/>
          <w:color w:val="auto"/>
          <w:sz w:val="19"/>
          <w:szCs w:val="19"/>
          <w:lang w:val="sk-SK"/>
        </w:rPr>
        <w:t xml:space="preserve"> vo výške zodpovedajúcej plánovanej dobe využitia obstaraného zariadenia/vybavenia počas trvania projektu a daňového odpisu v zmysle zákona o dani z príjmov - sadzba pre rovnomerné odpisovanie (daňový odpis sa bude preplácať v alikvotnej výške pre projekt v prípade, ak uvedený majetok sa využíva pre viacero projektov v rámci OP EVS, t. j. za oprávnený výdavok sa bude považovať iba daňový odpis za prislúchajúce obdobie realizácie </w:t>
      </w:r>
      <w:r w:rsidRPr="001A0863">
        <w:rPr>
          <w:rFonts w:cs="Arial"/>
          <w:b w:val="0"/>
          <w:color w:val="auto"/>
          <w:sz w:val="19"/>
          <w:szCs w:val="19"/>
          <w:lang w:val="sk-SK"/>
        </w:rPr>
        <w:t>projek</w:t>
      </w:r>
      <w:r w:rsidRPr="001A0863">
        <w:rPr>
          <w:rFonts w:cs="Arial"/>
          <w:b w:val="0"/>
          <w:color w:val="auto"/>
          <w:szCs w:val="19"/>
          <w:lang w:val="sk-SK"/>
        </w:rPr>
        <w:t>tu</w:t>
      </w:r>
      <w:r w:rsidRPr="00EF3696">
        <w:rPr>
          <w:rFonts w:cs="Arial"/>
          <w:b w:val="0"/>
          <w:szCs w:val="19"/>
        </w:rPr>
        <w:t>.</w:t>
      </w:r>
      <w:r w:rsidRPr="00EF3696">
        <w:rPr>
          <w:rFonts w:cs="Arial"/>
          <w:b w:val="0"/>
          <w:color w:val="auto"/>
          <w:sz w:val="19"/>
          <w:szCs w:val="19"/>
          <w:lang w:val="sk-SK"/>
        </w:rPr>
        <w:t xml:space="preserve"> </w:t>
      </w:r>
      <w:r>
        <w:rPr>
          <w:rFonts w:cs="Arial"/>
          <w:b w:val="0"/>
          <w:color w:val="auto"/>
          <w:sz w:val="19"/>
          <w:szCs w:val="19"/>
          <w:lang w:val="sk-SK"/>
        </w:rPr>
        <w:t xml:space="preserve">V prípade, že </w:t>
      </w:r>
      <w:r w:rsidRPr="007A5085">
        <w:rPr>
          <w:rFonts w:cs="Arial"/>
          <w:b w:val="0"/>
          <w:color w:val="auto"/>
          <w:sz w:val="19"/>
          <w:szCs w:val="19"/>
          <w:lang w:val="sk-SK"/>
        </w:rPr>
        <w:t>zariadeni</w:t>
      </w:r>
      <w:r>
        <w:rPr>
          <w:rFonts w:cs="Arial"/>
          <w:b w:val="0"/>
          <w:color w:val="auto"/>
          <w:sz w:val="19"/>
          <w:szCs w:val="19"/>
          <w:lang w:val="sk-SK"/>
        </w:rPr>
        <w:t>e</w:t>
      </w:r>
      <w:r w:rsidRPr="007A5085">
        <w:rPr>
          <w:rFonts w:cs="Arial"/>
          <w:b w:val="0"/>
          <w:color w:val="auto"/>
          <w:sz w:val="19"/>
          <w:szCs w:val="19"/>
          <w:lang w:val="sk-SK"/>
        </w:rPr>
        <w:t>/vybaveni</w:t>
      </w:r>
      <w:r>
        <w:rPr>
          <w:rFonts w:cs="Arial"/>
          <w:b w:val="0"/>
          <w:color w:val="auto"/>
          <w:sz w:val="19"/>
          <w:szCs w:val="19"/>
          <w:lang w:val="sk-SK"/>
        </w:rPr>
        <w:t>e</w:t>
      </w:r>
      <w:r w:rsidRPr="007A5085">
        <w:rPr>
          <w:rFonts w:cs="Arial"/>
          <w:b w:val="0"/>
          <w:color w:val="auto"/>
          <w:sz w:val="19"/>
          <w:szCs w:val="19"/>
          <w:lang w:val="sk-SK"/>
        </w:rPr>
        <w:t xml:space="preserve"> (vrátane nehmotného majetku)</w:t>
      </w:r>
      <w:r>
        <w:rPr>
          <w:rFonts w:cs="Arial"/>
          <w:b w:val="0"/>
          <w:color w:val="auto"/>
          <w:sz w:val="19"/>
          <w:szCs w:val="19"/>
          <w:lang w:val="sk-SK"/>
        </w:rPr>
        <w:t xml:space="preserve"> </w:t>
      </w:r>
      <w:r w:rsidRPr="007A5085">
        <w:rPr>
          <w:rFonts w:cs="Arial"/>
          <w:b w:val="0"/>
          <w:color w:val="auto"/>
          <w:sz w:val="19"/>
          <w:szCs w:val="19"/>
          <w:lang w:val="sk-SK"/>
        </w:rPr>
        <w:t>vykázané ako dlhodobý hmotný/nehmotný majetok</w:t>
      </w:r>
      <w:r>
        <w:rPr>
          <w:rFonts w:cs="Arial"/>
          <w:b w:val="0"/>
          <w:color w:val="auto"/>
          <w:sz w:val="19"/>
          <w:szCs w:val="19"/>
          <w:lang w:val="sk-SK"/>
        </w:rPr>
        <w:t xml:space="preserve"> je obstarané za účelom naplnenia cieľa projektu a bude využívané aj počas následného monitorovania projektu, bude prijímateľovi uhradená celková suma obstarávaného zariadenia/vybavenia.</w:t>
      </w:r>
    </w:p>
    <w:p w14:paraId="7CC98D80" w14:textId="77777777" w:rsidR="000627E6" w:rsidRPr="0073389C" w:rsidRDefault="000627E6" w:rsidP="00024BF3">
      <w:pPr>
        <w:pStyle w:val="Odsekzoznamu"/>
        <w:spacing w:before="120" w:after="120" w:line="288" w:lineRule="auto"/>
        <w:ind w:left="0"/>
        <w:contextualSpacing w:val="0"/>
        <w:jc w:val="both"/>
      </w:pPr>
    </w:p>
    <w:p w14:paraId="7A55CFE9" w14:textId="77777777" w:rsidR="00263750" w:rsidRPr="0073389C" w:rsidRDefault="00F864B6"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w:t>
      </w:r>
      <w:r w:rsidR="00263750" w:rsidRPr="0073389C">
        <w:t>Ak prijímateľ obstaral majetok v priebehu roka „N“ (napr. júl), uvedený majetok je zaradený do prvej odpisovej skupiny, hodnota majetku je 2 000 €, dĺžka realizácie projektu je 24 mesiacov (predpokladáme, že realizácia začne v roku „N“ v januári) a majetok sa bude využívať počas realizácie projektu iba na projektové aktivity, prijímateľ určí oprávnenú výšku nasledovne:</w:t>
      </w:r>
    </w:p>
    <w:p w14:paraId="7A55CFEB"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ročný daňový odpis sa rovná ¼ hodnoty majetku (500 €);</w:t>
      </w:r>
    </w:p>
    <w:p w14:paraId="7A55CFEC"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doba využiteľnosti majetku 18 mesiacov (6 mesiacov v roku „N“ a 12 mesiacov v roku „N+1“);</w:t>
      </w:r>
    </w:p>
    <w:p w14:paraId="7A55CFED"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142" w:hanging="142"/>
        <w:contextualSpacing w:val="0"/>
        <w:jc w:val="both"/>
      </w:pPr>
      <w:r w:rsidRPr="0073389C">
        <w:t>- výška oprávneného výdavku sa rovná ½ ročného daňového odpisu v roku „N“ plus ročný daňový odpis v roku „N+1“ (spolu 750 €).</w:t>
      </w:r>
    </w:p>
    <w:p w14:paraId="3E1DDC69" w14:textId="77777777" w:rsidR="00636C0F" w:rsidRDefault="00636C0F" w:rsidP="00636C0F">
      <w:pPr>
        <w:pStyle w:val="Odsekzoznamu"/>
        <w:spacing w:before="120" w:after="120" w:line="288" w:lineRule="auto"/>
        <w:ind w:left="426"/>
        <w:contextualSpacing w:val="0"/>
        <w:jc w:val="both"/>
        <w:rPr>
          <w:b/>
        </w:rPr>
      </w:pPr>
    </w:p>
    <w:p w14:paraId="7A55CFEF" w14:textId="77777777" w:rsidR="00263750" w:rsidRPr="0073389C" w:rsidRDefault="00263750" w:rsidP="0027405B">
      <w:pPr>
        <w:pStyle w:val="Odsekzoznamu"/>
        <w:numPr>
          <w:ilvl w:val="0"/>
          <w:numId w:val="81"/>
        </w:numPr>
        <w:spacing w:before="120" w:after="120" w:line="288" w:lineRule="auto"/>
        <w:ind w:left="426" w:hanging="426"/>
        <w:contextualSpacing w:val="0"/>
        <w:jc w:val="both"/>
        <w:rPr>
          <w:b/>
        </w:rPr>
      </w:pPr>
      <w:r w:rsidRPr="0073389C">
        <w:rPr>
          <w:b/>
        </w:rPr>
        <w:t>Odpisy hmotného a nehmotného majetku</w:t>
      </w:r>
    </w:p>
    <w:p w14:paraId="7A55CFF0" w14:textId="1E969075" w:rsidR="00263750" w:rsidRPr="0073389C" w:rsidRDefault="00263750" w:rsidP="00024BF3">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 xml:space="preserve">Odpisy sú oprávnené, ak obstaraný odpisovaný majetok (hmotný/nehmotný majetok) nebol financovaný z </w:t>
      </w:r>
      <w:r w:rsidR="004F71A2">
        <w:rPr>
          <w:rFonts w:ascii="Arial" w:hAnsi="Arial" w:cs="Arial"/>
          <w:b/>
          <w:sz w:val="19"/>
          <w:szCs w:val="19"/>
          <w:lang w:val="sk-SK" w:eastAsia="en-US"/>
        </w:rPr>
        <w:t xml:space="preserve">grantov financovaných z </w:t>
      </w:r>
      <w:r w:rsidRPr="0073389C">
        <w:rPr>
          <w:rFonts w:ascii="Arial" w:hAnsi="Arial" w:cs="Arial"/>
          <w:b/>
          <w:sz w:val="19"/>
          <w:szCs w:val="19"/>
          <w:lang w:val="sk-SK" w:eastAsia="en-US"/>
        </w:rPr>
        <w:t xml:space="preserve">verejných zdrojov (zdroje EÚ, </w:t>
      </w:r>
      <w:r w:rsidR="00C61F50">
        <w:rPr>
          <w:rFonts w:ascii="Arial" w:hAnsi="Arial" w:cs="Arial"/>
          <w:b/>
          <w:sz w:val="19"/>
          <w:szCs w:val="19"/>
          <w:lang w:val="sk-SK" w:eastAsia="en-US"/>
        </w:rPr>
        <w:t>zdroje ŠR</w:t>
      </w:r>
      <w:r w:rsidRPr="0073389C">
        <w:rPr>
          <w:rFonts w:ascii="Arial" w:hAnsi="Arial" w:cs="Arial"/>
          <w:b/>
          <w:sz w:val="19"/>
          <w:szCs w:val="19"/>
          <w:lang w:val="sk-SK" w:eastAsia="en-US"/>
        </w:rPr>
        <w:t>, zdroje obce, VÚC a iné verejné zdroje)</w:t>
      </w:r>
      <w:r w:rsidR="00391F1C">
        <w:rPr>
          <w:rStyle w:val="Odkaznapoznmkupodiarou"/>
          <w:rFonts w:cs="Arial"/>
          <w:b/>
          <w:szCs w:val="19"/>
          <w:lang w:val="sk-SK" w:eastAsia="en-US"/>
        </w:rPr>
        <w:footnoteReference w:id="53"/>
      </w:r>
      <w:r w:rsidRPr="0073389C">
        <w:rPr>
          <w:rFonts w:ascii="Arial" w:hAnsi="Arial" w:cs="Arial"/>
          <w:b/>
          <w:sz w:val="19"/>
          <w:szCs w:val="19"/>
          <w:lang w:val="sk-SK" w:eastAsia="en-US"/>
        </w:rPr>
        <w:t xml:space="preserve">. </w:t>
      </w:r>
    </w:p>
    <w:p w14:paraId="7A55CFF1" w14:textId="1737D6A2" w:rsidR="00263750" w:rsidRPr="0073389C" w:rsidRDefault="00263750" w:rsidP="00024BF3">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Odpisy dlhodobého hmotného a nehmotného majetku používaného na účely projektu sú oprávneným výdavkom počas realizácie projektu za predpokladu, že nákup takéhoto majetku nie je súčasťou oprávnených výdavkov na projekt. Prijímateľ si nesmie nárokovať na majetok jeho obstarávaciu cenu, t.</w:t>
      </w:r>
      <w:r w:rsidR="00040E9F">
        <w:rPr>
          <w:rFonts w:ascii="Arial" w:hAnsi="Arial" w:cs="Arial"/>
          <w:sz w:val="19"/>
          <w:szCs w:val="19"/>
          <w:lang w:val="sk-SK" w:eastAsia="en-US"/>
        </w:rPr>
        <w:t xml:space="preserve"> </w:t>
      </w:r>
      <w:r w:rsidRPr="0073389C">
        <w:rPr>
          <w:rFonts w:ascii="Arial" w:hAnsi="Arial" w:cs="Arial"/>
          <w:sz w:val="19"/>
          <w:szCs w:val="19"/>
          <w:lang w:val="sk-SK" w:eastAsia="en-US"/>
        </w:rPr>
        <w:t xml:space="preserve">j. obstaranie majetku a zároveň aj príslušné odpisy. </w:t>
      </w:r>
    </w:p>
    <w:p w14:paraId="7A55CFF2" w14:textId="45D9D096" w:rsidR="00263750"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Odpisy môžu byť nárokované počas realizácie projektu a iba pre účely projektu, t. j. v prípade, že prijímateľ využíva majetok na účely projektu iba čiastočne, prijímateľ predloží </w:t>
      </w:r>
      <w:r w:rsidR="00160BA5" w:rsidRPr="0073389C">
        <w:rPr>
          <w:rFonts w:cs="Arial"/>
          <w:b w:val="0"/>
          <w:color w:val="auto"/>
          <w:sz w:val="19"/>
          <w:szCs w:val="19"/>
          <w:lang w:val="sk-SK"/>
        </w:rPr>
        <w:t>poskytovateľovi</w:t>
      </w:r>
      <w:r w:rsidRPr="0073389C">
        <w:rPr>
          <w:rFonts w:cs="Arial"/>
          <w:b w:val="0"/>
          <w:color w:val="auto"/>
          <w:sz w:val="19"/>
          <w:szCs w:val="19"/>
          <w:lang w:val="sk-SK"/>
        </w:rPr>
        <w:t xml:space="preserve"> spôsob výpočtu relevantnej výšky odpisu a za oprávnený výdavok bude považovaná iba proporcionálna časť odpisov vzťahujúca sa na projekt. </w:t>
      </w:r>
    </w:p>
    <w:p w14:paraId="71001B3C" w14:textId="49D1BC59" w:rsidR="00C47255" w:rsidRPr="0073389C" w:rsidRDefault="00C47255" w:rsidP="00024BF3">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 xml:space="preserve">Odpisy vzťahujúce sa na obstaraný </w:t>
      </w:r>
      <w:r w:rsidRPr="00E77306">
        <w:rPr>
          <w:rFonts w:cs="Arial"/>
          <w:b w:val="0"/>
          <w:color w:val="auto"/>
          <w:sz w:val="19"/>
          <w:szCs w:val="19"/>
          <w:lang w:val="sk-SK"/>
        </w:rPr>
        <w:t>p</w:t>
      </w:r>
      <w:r>
        <w:rPr>
          <w:rFonts w:cs="Arial"/>
          <w:b w:val="0"/>
          <w:color w:val="auto"/>
          <w:sz w:val="19"/>
          <w:szCs w:val="19"/>
          <w:lang w:val="sk-SK"/>
        </w:rPr>
        <w:t>očítač</w:t>
      </w:r>
      <w:r w:rsidRPr="00E77306">
        <w:rPr>
          <w:rFonts w:cs="Arial"/>
          <w:b w:val="0"/>
          <w:color w:val="auto"/>
          <w:sz w:val="19"/>
          <w:szCs w:val="19"/>
          <w:lang w:val="sk-SK"/>
        </w:rPr>
        <w:t>/</w:t>
      </w:r>
      <w:r>
        <w:rPr>
          <w:rFonts w:cs="Arial"/>
          <w:b w:val="0"/>
          <w:color w:val="auto"/>
          <w:sz w:val="19"/>
          <w:szCs w:val="19"/>
          <w:lang w:val="sk-SK"/>
        </w:rPr>
        <w:t>notebook</w:t>
      </w:r>
      <w:r w:rsidRPr="00E77306">
        <w:rPr>
          <w:rFonts w:cs="Arial"/>
          <w:b w:val="0"/>
          <w:color w:val="auto"/>
          <w:sz w:val="19"/>
          <w:szCs w:val="19"/>
          <w:lang w:val="sk-SK"/>
        </w:rPr>
        <w:t xml:space="preserve"> a prís</w:t>
      </w:r>
      <w:r>
        <w:rPr>
          <w:rFonts w:cs="Arial"/>
          <w:b w:val="0"/>
          <w:color w:val="auto"/>
          <w:sz w:val="19"/>
          <w:szCs w:val="19"/>
          <w:lang w:val="sk-SK"/>
        </w:rPr>
        <w:t>lušné</w:t>
      </w:r>
      <w:r w:rsidRPr="00E77306">
        <w:rPr>
          <w:rFonts w:cs="Arial"/>
          <w:b w:val="0"/>
          <w:color w:val="auto"/>
          <w:sz w:val="19"/>
          <w:szCs w:val="19"/>
          <w:lang w:val="sk-SK"/>
        </w:rPr>
        <w:t xml:space="preserve"> </w:t>
      </w:r>
      <w:r>
        <w:rPr>
          <w:rFonts w:cs="Arial"/>
          <w:b w:val="0"/>
          <w:color w:val="auto"/>
          <w:sz w:val="19"/>
          <w:szCs w:val="19"/>
          <w:lang w:val="sk-SK"/>
        </w:rPr>
        <w:t>softvérové</w:t>
      </w:r>
      <w:r w:rsidRPr="00E77306">
        <w:rPr>
          <w:rFonts w:cs="Arial"/>
          <w:b w:val="0"/>
          <w:color w:val="auto"/>
          <w:sz w:val="19"/>
          <w:szCs w:val="19"/>
          <w:lang w:val="sk-SK"/>
        </w:rPr>
        <w:t xml:space="preserve"> vybave</w:t>
      </w:r>
      <w:r>
        <w:rPr>
          <w:rFonts w:cs="Arial"/>
          <w:b w:val="0"/>
          <w:color w:val="auto"/>
          <w:sz w:val="19"/>
          <w:szCs w:val="19"/>
          <w:lang w:val="sk-SK"/>
        </w:rPr>
        <w:t>nie</w:t>
      </w:r>
      <w:r w:rsidRPr="00E77306">
        <w:rPr>
          <w:rFonts w:cs="Arial"/>
          <w:b w:val="0"/>
          <w:color w:val="auto"/>
          <w:sz w:val="19"/>
          <w:szCs w:val="19"/>
          <w:lang w:val="sk-SK"/>
        </w:rPr>
        <w:t xml:space="preserve"> pre odborný a riadiaci/</w:t>
      </w:r>
      <w:r>
        <w:rPr>
          <w:rFonts w:cs="Arial"/>
          <w:b w:val="0"/>
          <w:color w:val="auto"/>
          <w:sz w:val="19"/>
          <w:szCs w:val="19"/>
          <w:lang w:val="sk-SK"/>
        </w:rPr>
        <w:t>administratívny personál sú</w:t>
      </w:r>
      <w:r w:rsidRPr="00E77306">
        <w:rPr>
          <w:rFonts w:cs="Arial"/>
          <w:b w:val="0"/>
          <w:color w:val="auto"/>
          <w:sz w:val="19"/>
          <w:szCs w:val="19"/>
          <w:lang w:val="sk-SK"/>
        </w:rPr>
        <w:t xml:space="preserve"> oprávnené iba pre zamestnancov pracujúcich na pracov</w:t>
      </w:r>
      <w:r w:rsidR="003A2A3E">
        <w:rPr>
          <w:rFonts w:cs="Arial"/>
          <w:b w:val="0"/>
          <w:color w:val="auto"/>
          <w:sz w:val="19"/>
          <w:szCs w:val="19"/>
          <w:lang w:val="sk-SK"/>
        </w:rPr>
        <w:t>nú</w:t>
      </w:r>
      <w:r w:rsidRPr="00E77306">
        <w:rPr>
          <w:rFonts w:cs="Arial"/>
          <w:b w:val="0"/>
          <w:color w:val="auto"/>
          <w:sz w:val="19"/>
          <w:szCs w:val="19"/>
          <w:lang w:val="sk-SK"/>
        </w:rPr>
        <w:t xml:space="preserve"> zmluvu/služobnú zmluvu na plný pracovný úväzok 100% </w:t>
      </w:r>
      <w:r w:rsidR="00525D08">
        <w:rPr>
          <w:rFonts w:cs="Arial"/>
          <w:b w:val="0"/>
          <w:color w:val="auto"/>
          <w:sz w:val="19"/>
          <w:szCs w:val="19"/>
          <w:lang w:val="sk-SK"/>
        </w:rPr>
        <w:t xml:space="preserve">činností </w:t>
      </w:r>
      <w:r w:rsidRPr="00E77306">
        <w:rPr>
          <w:rFonts w:cs="Arial"/>
          <w:b w:val="0"/>
          <w:color w:val="auto"/>
          <w:sz w:val="19"/>
          <w:szCs w:val="19"/>
          <w:lang w:val="sk-SK"/>
        </w:rPr>
        <w:t>na projekte/och v rámci OP EVS pri tých pracovných pozíciách, ktoré sú plánované v projekte na prevažnú časť doby realizácie projektu, minimálne však 1 rok.</w:t>
      </w:r>
    </w:p>
    <w:p w14:paraId="7A55CFF3" w14:textId="39156D22" w:rsidR="00263750" w:rsidRPr="0073389C"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Na účely posudzovania oprávnenosti výdavkov sa za oprávnený výdavok považuje účtovný odpis maximálne do výšky daňového odpisu</w:t>
      </w:r>
      <w:r w:rsidRPr="0073389C">
        <w:rPr>
          <w:rFonts w:cs="Arial"/>
          <w:color w:val="auto"/>
          <w:sz w:val="19"/>
          <w:szCs w:val="19"/>
          <w:vertAlign w:val="superscript"/>
          <w:lang w:val="sk-SK"/>
        </w:rPr>
        <w:footnoteReference w:id="54"/>
      </w:r>
      <w:r w:rsidRPr="0073389C">
        <w:rPr>
          <w:rFonts w:cs="Arial"/>
          <w:b w:val="0"/>
          <w:color w:val="auto"/>
          <w:sz w:val="19"/>
          <w:szCs w:val="19"/>
          <w:lang w:val="sk-SK"/>
        </w:rPr>
        <w:t xml:space="preserve"> (vypočítaný z oprávnenej vstupnej ceny majetku) a maximálne do </w:t>
      </w:r>
      <w:r w:rsidRPr="0073389C">
        <w:rPr>
          <w:rFonts w:cs="Arial"/>
          <w:b w:val="0"/>
          <w:color w:val="auto"/>
          <w:sz w:val="19"/>
          <w:szCs w:val="19"/>
          <w:lang w:val="sk-SK"/>
        </w:rPr>
        <w:lastRenderedPageBreak/>
        <w:t xml:space="preserve">výšky pomernej časti ročných odpisov stanovenej s presnosťou na mesiace pripadajúce na dobu realizácie projektu. </w:t>
      </w:r>
      <w:r w:rsidR="00621957">
        <w:rPr>
          <w:rFonts w:cs="Arial"/>
          <w:b w:val="0"/>
          <w:color w:val="auto"/>
          <w:sz w:val="19"/>
          <w:szCs w:val="19"/>
          <w:lang w:val="sk-SK"/>
        </w:rPr>
        <w:t xml:space="preserve">Pokiaľ sa majetok využíva na realizáciu projektu len z časti alebo v obmedzenom časovom rozsahu, uvedené odpisy sa zahrnú do oprávnených výdavkov len v danej časti a v rozsahu skutočného používania majetku. </w:t>
      </w:r>
      <w:r w:rsidR="003A2A3E" w:rsidRPr="003A2A3E">
        <w:rPr>
          <w:rFonts w:cs="Arial"/>
          <w:b w:val="0"/>
          <w:color w:val="auto"/>
          <w:sz w:val="19"/>
          <w:szCs w:val="19"/>
          <w:lang w:val="sk-SK"/>
        </w:rPr>
        <w:t>(metodika výpočtu nemôže byť v priebehu projektu ani pri finančnom vyúčtovaní zmenená).</w:t>
      </w:r>
    </w:p>
    <w:p w14:paraId="7A55CFF4" w14:textId="77777777"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 zmysle čl. 69 všeobecného nariadenia sú odpisy oprávnené, ak sú kumulatívne splnené tieto podmienky: </w:t>
      </w:r>
    </w:p>
    <w:p w14:paraId="7A55CFF5"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umožňujú to pravidlá oprávnenosti programu;</w:t>
      </w:r>
    </w:p>
    <w:p w14:paraId="7A55CFF6"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výška výdavkov</w:t>
      </w:r>
      <w:r w:rsidRPr="0073389C">
        <w:rPr>
          <w:rFonts w:ascii="Arial" w:hAnsi="Arial" w:cs="Arial"/>
          <w:sz w:val="19"/>
          <w:szCs w:val="19"/>
          <w:vertAlign w:val="superscript"/>
        </w:rPr>
        <w:footnoteReference w:id="55"/>
      </w:r>
      <w:r w:rsidRPr="0073389C">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73389C">
        <w:rPr>
          <w:rFonts w:ascii="Arial" w:hAnsi="Arial" w:cs="Arial"/>
          <w:sz w:val="19"/>
          <w:szCs w:val="19"/>
          <w:vertAlign w:val="superscript"/>
        </w:rPr>
        <w:footnoteReference w:id="56"/>
      </w:r>
      <w:r w:rsidRPr="0073389C">
        <w:rPr>
          <w:rFonts w:ascii="Arial" w:hAnsi="Arial" w:cs="Arial"/>
          <w:sz w:val="19"/>
          <w:szCs w:val="19"/>
        </w:rPr>
        <w:t xml:space="preserve">); </w:t>
      </w:r>
    </w:p>
    <w:p w14:paraId="7A55CFF7"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výdavky sa vzťahujú výlučne na obdobie realizácie projektu;</w:t>
      </w:r>
    </w:p>
    <w:p w14:paraId="7A55CFF8" w14:textId="113092E0" w:rsidR="00263750" w:rsidRPr="0073389C" w:rsidRDefault="00177B63" w:rsidP="0027405B">
      <w:pPr>
        <w:pStyle w:val="Zoznamsodrkami"/>
        <w:numPr>
          <w:ilvl w:val="0"/>
          <w:numId w:val="34"/>
        </w:numPr>
        <w:spacing w:before="120" w:after="120" w:line="288" w:lineRule="auto"/>
        <w:ind w:left="567" w:hanging="283"/>
        <w:rPr>
          <w:rFonts w:ascii="Arial" w:hAnsi="Arial" w:cs="Arial"/>
          <w:sz w:val="19"/>
          <w:szCs w:val="19"/>
        </w:rPr>
      </w:pPr>
      <w:r w:rsidRPr="0030423E">
        <w:rPr>
          <w:rFonts w:ascii="Arial" w:hAnsi="Arial" w:cs="Arial"/>
          <w:sz w:val="19"/>
          <w:szCs w:val="19"/>
        </w:rPr>
        <w:t>na obstaranie odpisovaného majetku neboli použité granty</w:t>
      </w:r>
      <w:r>
        <w:rPr>
          <w:sz w:val="24"/>
          <w:szCs w:val="24"/>
        </w:rPr>
        <w:t xml:space="preserve"> </w:t>
      </w:r>
      <w:r w:rsidR="00263750" w:rsidRPr="0073389C">
        <w:rPr>
          <w:rFonts w:ascii="Arial" w:hAnsi="Arial" w:cs="Arial"/>
          <w:sz w:val="19"/>
          <w:szCs w:val="19"/>
        </w:rPr>
        <w:t>z verejných zdrojov.</w:t>
      </w:r>
    </w:p>
    <w:p w14:paraId="7A55CFF9" w14:textId="5023E082"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Vstupná cena, ktorá je základom pre vypočítanie daňových odpisov</w:t>
      </w:r>
      <w:r w:rsidR="006E16DD">
        <w:rPr>
          <w:rFonts w:ascii="Arial" w:hAnsi="Arial" w:cs="Arial"/>
          <w:sz w:val="19"/>
          <w:szCs w:val="19"/>
          <w:lang w:val="sk-SK" w:eastAsia="en-US"/>
        </w:rPr>
        <w:t>,</w:t>
      </w:r>
      <w:r w:rsidRPr="0073389C">
        <w:rPr>
          <w:rFonts w:ascii="Arial" w:hAnsi="Arial" w:cs="Arial"/>
          <w:sz w:val="19"/>
          <w:szCs w:val="19"/>
          <w:lang w:val="sk-SK" w:eastAsia="en-US"/>
        </w:rPr>
        <w:t xml:space="preserve"> musí byť pre účely vymedzenia oprávnených výdavkov upravená tak, aby obsahovala iba oprávnené položky. Odpisy je možné uznať za oprávnený výdavok až v</w:t>
      </w:r>
      <w:r w:rsidR="0021123E">
        <w:rPr>
          <w:rFonts w:ascii="Arial" w:hAnsi="Arial" w:cs="Arial"/>
          <w:sz w:val="19"/>
          <w:szCs w:val="19"/>
          <w:lang w:val="sk-SK" w:eastAsia="en-US"/>
        </w:rPr>
        <w:t> </w:t>
      </w:r>
      <w:r w:rsidRPr="0073389C">
        <w:rPr>
          <w:rFonts w:ascii="Arial" w:hAnsi="Arial" w:cs="Arial"/>
          <w:sz w:val="19"/>
          <w:szCs w:val="19"/>
          <w:lang w:val="sk-SK" w:eastAsia="en-US"/>
        </w:rPr>
        <w:t>čase</w:t>
      </w:r>
      <w:r w:rsidR="0021123E">
        <w:rPr>
          <w:rFonts w:ascii="Arial" w:hAnsi="Arial" w:cs="Arial"/>
          <w:sz w:val="19"/>
          <w:szCs w:val="19"/>
          <w:lang w:val="sk-SK" w:eastAsia="en-US"/>
        </w:rPr>
        <w:t>,</w:t>
      </w:r>
      <w:r w:rsidRPr="0073389C">
        <w:rPr>
          <w:rFonts w:ascii="Arial" w:hAnsi="Arial" w:cs="Arial"/>
          <w:sz w:val="19"/>
          <w:szCs w:val="19"/>
          <w:lang w:val="sk-SK" w:eastAsia="en-US"/>
        </w:rPr>
        <w:t xml:space="preserve"> kedy skutočne vznikli, napr. uplynul kalendárny mesiac, ku ktorému je príslušný odpis vypočítaný.</w:t>
      </w:r>
    </w:p>
    <w:p w14:paraId="798AE263" w14:textId="179CFB74" w:rsidR="00CF3365" w:rsidRPr="0073389C" w:rsidRDefault="00F65A07" w:rsidP="00D3030C">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Prijímateľ</w:t>
      </w:r>
      <w:r w:rsidRPr="0073389C">
        <w:rPr>
          <w:rFonts w:cs="Arial"/>
          <w:b w:val="0"/>
          <w:color w:val="auto"/>
          <w:sz w:val="19"/>
          <w:szCs w:val="19"/>
          <w:lang w:val="sk-SK"/>
        </w:rPr>
        <w:t xml:space="preserve"> </w:t>
      </w:r>
      <w:r w:rsidR="00263750" w:rsidRPr="0073389C">
        <w:rPr>
          <w:rFonts w:cs="Arial"/>
          <w:b w:val="0"/>
          <w:color w:val="auto"/>
          <w:sz w:val="19"/>
          <w:szCs w:val="19"/>
          <w:lang w:val="sk-SK"/>
        </w:rPr>
        <w:t xml:space="preserve">vedie podrobnú odpisovú dokumentáciu, na základe ktorej sa dá považovať daný odpis za oprávnenú položku (výdavky, odpisy, metóda nakupovania, nadobúdacia cena.). </w:t>
      </w:r>
    </w:p>
    <w:p w14:paraId="7A55D02C" w14:textId="77777777" w:rsidR="00263750" w:rsidRPr="0073389C" w:rsidRDefault="00263750" w:rsidP="0027405B">
      <w:pPr>
        <w:pStyle w:val="Odsekzoznamu"/>
        <w:numPr>
          <w:ilvl w:val="0"/>
          <w:numId w:val="81"/>
        </w:numPr>
        <w:spacing w:before="120" w:after="120" w:line="288" w:lineRule="auto"/>
        <w:ind w:left="426" w:hanging="426"/>
        <w:contextualSpacing w:val="0"/>
        <w:jc w:val="both"/>
        <w:rPr>
          <w:b/>
        </w:rPr>
      </w:pPr>
      <w:r w:rsidRPr="0073389C">
        <w:rPr>
          <w:b/>
        </w:rPr>
        <w:t>Nákup použitého zariadenia</w:t>
      </w:r>
    </w:p>
    <w:p w14:paraId="7A55D02D" w14:textId="77777777" w:rsidR="00263750" w:rsidRPr="0073389C" w:rsidRDefault="00263750" w:rsidP="00D3030C">
      <w:pPr>
        <w:spacing w:before="120" w:after="120" w:line="288" w:lineRule="auto"/>
        <w:jc w:val="both"/>
      </w:pPr>
      <w:r w:rsidRPr="0073389C">
        <w:t>Výdavky na nákup použitého zariadenia sú oprávnenými výdavkami za predpokladu splnenia nasledujúcich podmienok:</w:t>
      </w:r>
    </w:p>
    <w:p w14:paraId="7A55D02E"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obstarávacia cena</w:t>
      </w:r>
      <w:r w:rsidRPr="0073389C">
        <w:rPr>
          <w:rStyle w:val="Odkaznapoznmkupodiarou"/>
          <w:sz w:val="19"/>
        </w:rPr>
        <w:footnoteReference w:id="57"/>
      </w:r>
      <w:r w:rsidRPr="0073389C">
        <w:t xml:space="preserve"> použitého zariadenia je nižšia ako výdavky na obdobné nové zariadenie; </w:t>
      </w:r>
    </w:p>
    <w:p w14:paraId="7A55D02F"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 xml:space="preserve">použité zariadenie bude ohodnotené znaleckým posudkom vyhotoveným znalcom podľa zákona o znalcoch, tlmočníkoch a prekladateľoch; </w:t>
      </w:r>
    </w:p>
    <w:p w14:paraId="7A55D030"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oprávneným výdavkom je obstarávacia cena vysúťažená VO, maximálne však do výšky všeobecnej hodnoty zistenej znaleckým posudkom</w:t>
      </w:r>
      <w:r w:rsidRPr="0073389C">
        <w:rPr>
          <w:rStyle w:val="Odkaznapoznmkupodiarou"/>
          <w:sz w:val="19"/>
        </w:rPr>
        <w:footnoteReference w:id="58"/>
      </w:r>
      <w:r w:rsidRPr="0073389C">
        <w:t xml:space="preserve">; </w:t>
      </w:r>
    </w:p>
    <w:p w14:paraId="7A55D031"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použité zariadenie je potrebné pre daný projekt a vyhovuje platným normám a štandardom;</w:t>
      </w:r>
    </w:p>
    <w:p w14:paraId="7A55D032"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súčasný, či niektorý z predchádzajúcich vlastníkov zariadenia nezískal pred predložením žiadosti o NFP príspevok z verejných zdrojov na nákup daného použitého zariadenia, čo by v prípade spolufinancovania nákupu z prostriedkov EŠIF viedlo k duplicitnému financovaniu, a tým k vzniku neoprávnených výdavkov.</w:t>
      </w:r>
    </w:p>
    <w:p w14:paraId="7A55D033" w14:textId="44AB6F78"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V ostatných prípadoch, ktoré nespĺňajú definíciu v zmysle § 22, odsek 2 písm. a) zákona o dani z príjmov je potrebné splniť podmienky uvedené </w:t>
      </w:r>
      <w:r w:rsidR="00F65A07">
        <w:rPr>
          <w:rFonts w:cs="Arial"/>
          <w:b w:val="0"/>
          <w:color w:val="auto"/>
          <w:sz w:val="19"/>
          <w:szCs w:val="19"/>
          <w:lang w:val="sk-SK"/>
        </w:rPr>
        <w:t>pod</w:t>
      </w:r>
      <w:r w:rsidRPr="0073389C">
        <w:rPr>
          <w:rFonts w:cs="Arial"/>
          <w:b w:val="0"/>
          <w:color w:val="auto"/>
          <w:sz w:val="19"/>
          <w:szCs w:val="19"/>
          <w:lang w:val="sk-SK"/>
        </w:rPr>
        <w:t xml:space="preserve"> písm. a), d) a e) pri dodržaní zásady riadneho finančného hospodárenia.</w:t>
      </w:r>
    </w:p>
    <w:p w14:paraId="17D7CDA4" w14:textId="7D8C14F4" w:rsidR="00277C68"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Zariadenie, ktoré mal prijímateľ čo i len z časti k dispozícii pred predložením žiadosti o NFP, nie je oprávnené na financovanie z EŠIF.</w:t>
      </w:r>
    </w:p>
    <w:p w14:paraId="7A55D039" w14:textId="77777777" w:rsidR="00263750" w:rsidRPr="0073389C" w:rsidRDefault="00263750" w:rsidP="0027405B">
      <w:pPr>
        <w:pStyle w:val="Highlight3"/>
        <w:numPr>
          <w:ilvl w:val="0"/>
          <w:numId w:val="81"/>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t>Subdodávka (subdodávateľské zmluvy)</w:t>
      </w:r>
    </w:p>
    <w:p w14:paraId="7A55D03A" w14:textId="77777777"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Výdavky súvisiace s uzatváraním subdodávateľských zmlúv</w:t>
      </w:r>
      <w:r w:rsidRPr="0073389C">
        <w:rPr>
          <w:rStyle w:val="Odkaznapoznmkupodiarou"/>
          <w:rFonts w:cs="Arial"/>
          <w:b w:val="0"/>
          <w:color w:val="auto"/>
          <w:szCs w:val="19"/>
          <w:lang w:val="sk-SK"/>
        </w:rPr>
        <w:footnoteReference w:id="59"/>
      </w:r>
      <w:r w:rsidRPr="0073389C">
        <w:rPr>
          <w:rFonts w:cs="Arial"/>
          <w:b w:val="0"/>
          <w:color w:val="auto"/>
          <w:sz w:val="19"/>
          <w:szCs w:val="19"/>
          <w:lang w:val="sk-SK"/>
        </w:rPr>
        <w:t xml:space="preserve"> nie sú oprávnené, ak:</w:t>
      </w:r>
    </w:p>
    <w:p w14:paraId="7A55D03B" w14:textId="77777777" w:rsidR="00263750" w:rsidRPr="0073389C" w:rsidRDefault="00F864B6" w:rsidP="00D3030C">
      <w:pPr>
        <w:pStyle w:val="Bulletslevel2"/>
        <w:spacing w:after="120" w:line="288" w:lineRule="auto"/>
        <w:ind w:left="567" w:hanging="283"/>
        <w:rPr>
          <w:lang w:val="sk-SK"/>
        </w:rPr>
      </w:pPr>
      <w:r w:rsidRPr="0073389C">
        <w:rPr>
          <w:lang w:val="sk-SK"/>
        </w:rPr>
        <w:lastRenderedPageBreak/>
        <w:t>s</w:t>
      </w:r>
      <w:r w:rsidR="00263750" w:rsidRPr="0073389C">
        <w:rPr>
          <w:lang w:val="sk-SK"/>
        </w:rPr>
        <w:t>ubdodávka neprináša navýšenie pridanej hodnoty projektu,</w:t>
      </w:r>
    </w:p>
    <w:p w14:paraId="7A55D03C" w14:textId="020CD78B" w:rsidR="00263750" w:rsidRPr="0073389C" w:rsidRDefault="00263750" w:rsidP="00C34202">
      <w:pPr>
        <w:pStyle w:val="Bulletslevel2"/>
        <w:spacing w:after="120" w:line="288" w:lineRule="auto"/>
        <w:ind w:left="567" w:hanging="283"/>
        <w:jc w:val="both"/>
        <w:rPr>
          <w:lang w:val="sk-SK"/>
        </w:rPr>
      </w:pPr>
      <w:r w:rsidRPr="0073389C">
        <w:rPr>
          <w:lang w:val="sk-SK"/>
        </w:rPr>
        <w:t xml:space="preserve">subdodávky </w:t>
      </w:r>
      <w:r w:rsidR="00811FC2">
        <w:rPr>
          <w:lang w:val="sk-SK"/>
        </w:rPr>
        <w:t xml:space="preserve">sú uzatvorené </w:t>
      </w:r>
      <w:r w:rsidRPr="0073389C">
        <w:rPr>
          <w:lang w:val="sk-SK"/>
        </w:rPr>
        <w:t>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7A55D03D" w14:textId="56E0F0A6"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Prijímateľ je povinný poskytnúť oprávneným orgánom uvedený</w:t>
      </w:r>
      <w:r w:rsidR="00346985">
        <w:rPr>
          <w:rFonts w:cs="Arial"/>
          <w:b w:val="0"/>
          <w:color w:val="auto"/>
          <w:sz w:val="19"/>
          <w:szCs w:val="19"/>
          <w:lang w:val="sk-SK"/>
        </w:rPr>
        <w:t>m</w:t>
      </w:r>
      <w:r w:rsidRPr="0073389C">
        <w:rPr>
          <w:rFonts w:cs="Arial"/>
          <w:b w:val="0"/>
          <w:color w:val="auto"/>
          <w:sz w:val="19"/>
          <w:szCs w:val="19"/>
          <w:lang w:val="sk-SK"/>
        </w:rPr>
        <w:t xml:space="preserve"> v</w:t>
      </w:r>
      <w:r w:rsidR="00346985">
        <w:rPr>
          <w:rFonts w:cs="Arial"/>
          <w:b w:val="0"/>
          <w:color w:val="auto"/>
          <w:sz w:val="19"/>
          <w:szCs w:val="19"/>
          <w:lang w:val="sk-SK"/>
        </w:rPr>
        <w:t>o všeobecnom</w:t>
      </w:r>
      <w:r w:rsidRPr="0073389C">
        <w:rPr>
          <w:rFonts w:cs="Arial"/>
          <w:b w:val="0"/>
          <w:color w:val="auto"/>
          <w:sz w:val="19"/>
          <w:szCs w:val="19"/>
          <w:lang w:val="sk-SK"/>
        </w:rPr>
        <w:t> nariadení, všetky potrebné informácie súvisiace so subdodávkou (zahŕňa aj informácie od dodávateľov, subdodávateľov ako je napríklad cenová kalkulácia tovaru, služby alebo práce).</w:t>
      </w:r>
    </w:p>
    <w:p w14:paraId="7A55D03E" w14:textId="0E7CE67A" w:rsidR="00A82D53" w:rsidRPr="0073389C" w:rsidRDefault="00A82D53"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Odporúčame prijímateľovi </w:t>
      </w:r>
      <w:r w:rsidR="00E97529" w:rsidRPr="0073389C">
        <w:t>dôsledne zvážiť uzatváranie tzv. subdodávateľských zmlúv, nakoľko</w:t>
      </w:r>
      <w:r w:rsidRPr="0073389C">
        <w:t xml:space="preserve"> tzv. reťazenie (viacstupňové dodanie predmetu zmluvy vo vertikálnej štruktúre dodávateľského reťazca) neúmerne zvyšuje cenu predmetu zmluvy bez pridanej hodnoty</w:t>
      </w:r>
      <w:r w:rsidR="00652463" w:rsidRPr="0073389C">
        <w:t xml:space="preserve"> a prijímateľ je povinný preukázať</w:t>
      </w:r>
      <w:r w:rsidRPr="0073389C">
        <w:t xml:space="preserve"> </w:t>
      </w:r>
      <w:r w:rsidR="000C385D" w:rsidRPr="0073389C">
        <w:t xml:space="preserve">poskytovateľovi </w:t>
      </w:r>
      <w:r w:rsidR="00652463" w:rsidRPr="0073389C">
        <w:t>uplatnenie</w:t>
      </w:r>
      <w:r w:rsidR="00E97529" w:rsidRPr="0073389C">
        <w:t xml:space="preserve"> </w:t>
      </w:r>
      <w:r w:rsidR="00E97529" w:rsidRPr="0073389C">
        <w:rPr>
          <w:b/>
        </w:rPr>
        <w:t>zásad</w:t>
      </w:r>
      <w:r w:rsidR="00652463" w:rsidRPr="0073389C">
        <w:rPr>
          <w:b/>
        </w:rPr>
        <w:t>y</w:t>
      </w:r>
      <w:r w:rsidR="00E97529" w:rsidRPr="0073389C">
        <w:rPr>
          <w:b/>
        </w:rPr>
        <w:t xml:space="preserve"> „hodnota za peniaze/value for money“</w:t>
      </w:r>
      <w:r w:rsidR="00652463" w:rsidRPr="0073389C">
        <w:rPr>
          <w:b/>
        </w:rPr>
        <w:t>.</w:t>
      </w:r>
    </w:p>
    <w:p w14:paraId="5E2A6B49" w14:textId="77777777" w:rsidR="00636C0F" w:rsidRDefault="00636C0F" w:rsidP="00636C0F">
      <w:pPr>
        <w:spacing w:before="120" w:after="120" w:line="288" w:lineRule="auto"/>
        <w:ind w:left="426"/>
        <w:jc w:val="both"/>
        <w:rPr>
          <w:b/>
        </w:rPr>
      </w:pPr>
    </w:p>
    <w:p w14:paraId="7A55D03F" w14:textId="77777777" w:rsidR="00263750" w:rsidRPr="0073389C" w:rsidRDefault="00263750" w:rsidP="0027405B">
      <w:pPr>
        <w:numPr>
          <w:ilvl w:val="0"/>
          <w:numId w:val="81"/>
        </w:numPr>
        <w:spacing w:before="120" w:after="120" w:line="288" w:lineRule="auto"/>
        <w:ind w:left="426" w:hanging="426"/>
        <w:jc w:val="both"/>
        <w:rPr>
          <w:b/>
        </w:rPr>
      </w:pPr>
      <w:r w:rsidRPr="0073389C">
        <w:rPr>
          <w:b/>
        </w:rPr>
        <w:t>Externé služby (outsourcing)</w:t>
      </w:r>
    </w:p>
    <w:p w14:paraId="7A55D040"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Externé služby zahŕňajú najrôznejšie položky podľa typu projektu, ku ktorému sa viažu. Vybrané služby musia prispievať k dosahovaniu cieľov projektu a byť pre jeho realizáciu nevyhnutné. Pri obstarávaní služieb dodávateľom je prijímateľ povinný postupovať v súlade so zákonom o verejnom obstarávaní. </w:t>
      </w:r>
    </w:p>
    <w:p w14:paraId="7A55D041"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Prijímateľ môže využívať služby dodávateľov v tých prípadoch a pre tie činnosti, kedy nie je možné alebo efektívne </w:t>
      </w:r>
      <w:r w:rsidR="00066E17" w:rsidRPr="0073389C">
        <w:rPr>
          <w:rFonts w:ascii="Arial" w:hAnsi="Arial" w:cs="Arial"/>
          <w:sz w:val="19"/>
          <w:szCs w:val="19"/>
          <w:lang w:val="sk-SK"/>
        </w:rPr>
        <w:t>a hospodárne</w:t>
      </w:r>
      <w:r w:rsidRPr="0073389C">
        <w:rPr>
          <w:rFonts w:ascii="Arial" w:hAnsi="Arial" w:cs="Arial"/>
          <w:sz w:val="19"/>
          <w:szCs w:val="19"/>
          <w:lang w:val="sk-SK"/>
        </w:rPr>
        <w:t xml:space="preserve"> tieto služby/činnosti zabezpečiť vlastnými kapacitami. Podmienkou zostáva, že tieto služby musia byť preukázateľne nevyhnutné pre realizáciu projektu. </w:t>
      </w:r>
    </w:p>
    <w:p w14:paraId="376A1509" w14:textId="40DB20D3" w:rsidR="007466F9"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Výška odplaty medzi prijímateľom a dodávateľom </w:t>
      </w:r>
      <w:r w:rsidR="007466F9">
        <w:rPr>
          <w:rFonts w:ascii="Arial" w:hAnsi="Arial" w:cs="Arial"/>
          <w:sz w:val="19"/>
          <w:szCs w:val="19"/>
          <w:lang w:val="sk-SK"/>
        </w:rPr>
        <w:t xml:space="preserve">externých </w:t>
      </w:r>
      <w:r w:rsidRPr="0073389C">
        <w:rPr>
          <w:rFonts w:ascii="Arial" w:hAnsi="Arial" w:cs="Arial"/>
          <w:sz w:val="19"/>
          <w:szCs w:val="19"/>
          <w:lang w:val="sk-SK"/>
        </w:rPr>
        <w:t xml:space="preserve">služieb </w:t>
      </w:r>
      <w:r w:rsidR="007466F9" w:rsidRPr="0073389C">
        <w:rPr>
          <w:rFonts w:ascii="Arial" w:hAnsi="Arial" w:cs="Arial"/>
          <w:sz w:val="19"/>
          <w:szCs w:val="19"/>
          <w:lang w:val="sk-SK"/>
        </w:rPr>
        <w:t>týkajúcich sa riadenia projektu (externý manažment)</w:t>
      </w:r>
      <w:r w:rsidR="007466F9">
        <w:rPr>
          <w:rStyle w:val="Odkaznapoznmkupodiarou"/>
          <w:rFonts w:cs="Arial"/>
          <w:szCs w:val="19"/>
          <w:lang w:val="sk-SK"/>
        </w:rPr>
        <w:footnoteReference w:id="60"/>
      </w:r>
      <w:r w:rsidR="007466F9" w:rsidRPr="0073389C">
        <w:rPr>
          <w:rFonts w:ascii="Arial" w:hAnsi="Arial" w:cs="Arial"/>
          <w:sz w:val="19"/>
          <w:szCs w:val="19"/>
          <w:lang w:val="sk-SK"/>
        </w:rPr>
        <w:t xml:space="preserve"> </w:t>
      </w:r>
      <w:r w:rsidRPr="0073389C">
        <w:rPr>
          <w:rFonts w:ascii="Arial" w:hAnsi="Arial" w:cs="Arial"/>
          <w:sz w:val="19"/>
          <w:szCs w:val="19"/>
          <w:lang w:val="sk-SK"/>
        </w:rPr>
        <w:t xml:space="preserve">dohodnutá percentuálne (napr. z hodnoty nenávratného finančného príspevku) je neoprávnená v plnej výške. </w:t>
      </w:r>
    </w:p>
    <w:p w14:paraId="7A55D042" w14:textId="350E6DDB" w:rsidR="00263750" w:rsidRPr="0073389C" w:rsidRDefault="000B61B5"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Maximálna hodnota, ktorá je oprávnená na financovanie vo forme osobohodín je stanovená v </w:t>
      </w:r>
      <w:r w:rsidR="00791EA1">
        <w:rPr>
          <w:rFonts w:ascii="Arial" w:hAnsi="Arial" w:cs="Arial"/>
          <w:sz w:val="19"/>
          <w:szCs w:val="19"/>
          <w:lang w:val="sk-SK"/>
        </w:rPr>
        <w:t xml:space="preserve">Usmernení RO pre OP EVS k oprávnenosti </w:t>
      </w:r>
      <w:r w:rsidR="003D6AF4">
        <w:rPr>
          <w:rFonts w:ascii="Arial" w:hAnsi="Arial" w:cs="Arial"/>
          <w:sz w:val="19"/>
          <w:szCs w:val="19"/>
          <w:lang w:val="sk-SK"/>
        </w:rPr>
        <w:t xml:space="preserve">vybraných skupín </w:t>
      </w:r>
      <w:r w:rsidR="00791EA1">
        <w:rPr>
          <w:rFonts w:ascii="Arial" w:hAnsi="Arial" w:cs="Arial"/>
          <w:sz w:val="19"/>
          <w:szCs w:val="19"/>
          <w:lang w:val="sk-SK"/>
        </w:rPr>
        <w:t>výdavkov</w:t>
      </w:r>
      <w:r w:rsidR="003D6AF4">
        <w:rPr>
          <w:rFonts w:ascii="Arial" w:hAnsi="Arial" w:cs="Arial"/>
          <w:sz w:val="19"/>
          <w:szCs w:val="19"/>
          <w:lang w:val="sk-SK"/>
        </w:rPr>
        <w:t xml:space="preserve"> pre PO 2014</w:t>
      </w:r>
      <w:r w:rsidR="009258CF">
        <w:rPr>
          <w:rFonts w:ascii="Arial" w:hAnsi="Arial" w:cs="Arial"/>
          <w:sz w:val="19"/>
          <w:szCs w:val="19"/>
          <w:lang w:val="sk-SK"/>
        </w:rPr>
        <w:t xml:space="preserve"> </w:t>
      </w:r>
      <w:r w:rsidR="003D6AF4">
        <w:rPr>
          <w:rFonts w:ascii="Arial" w:hAnsi="Arial" w:cs="Arial"/>
          <w:sz w:val="19"/>
          <w:szCs w:val="19"/>
          <w:lang w:val="sk-SK"/>
        </w:rPr>
        <w:t>-</w:t>
      </w:r>
      <w:r w:rsidR="009258CF">
        <w:rPr>
          <w:rFonts w:ascii="Arial" w:hAnsi="Arial" w:cs="Arial"/>
          <w:sz w:val="19"/>
          <w:szCs w:val="19"/>
          <w:lang w:val="sk-SK"/>
        </w:rPr>
        <w:t xml:space="preserve"> </w:t>
      </w:r>
      <w:r w:rsidR="003D6AF4">
        <w:rPr>
          <w:rFonts w:ascii="Arial" w:hAnsi="Arial" w:cs="Arial"/>
          <w:sz w:val="19"/>
          <w:szCs w:val="19"/>
          <w:lang w:val="sk-SK"/>
        </w:rPr>
        <w:t>2020</w:t>
      </w:r>
      <w:r w:rsidRPr="0073389C">
        <w:rPr>
          <w:rFonts w:ascii="Arial" w:hAnsi="Arial" w:cs="Arial"/>
          <w:sz w:val="19"/>
          <w:szCs w:val="19"/>
          <w:lang w:val="sk-SK"/>
        </w:rPr>
        <w:t xml:space="preserve">. Týmto nie je dotknutá možnosť, že odplata za služby dohodnutá medzi dodávateľom a prijímateľom je vyššia ako maximálna hodnota určená </w:t>
      </w:r>
      <w:r w:rsidR="00160BA5" w:rsidRPr="0073389C">
        <w:rPr>
          <w:rFonts w:ascii="Arial" w:hAnsi="Arial" w:cs="Arial"/>
          <w:sz w:val="19"/>
          <w:szCs w:val="19"/>
          <w:lang w:val="sk-SK"/>
        </w:rPr>
        <w:t>poskytovateľom</w:t>
      </w:r>
      <w:r w:rsidRPr="0073389C">
        <w:rPr>
          <w:rFonts w:ascii="Arial" w:hAnsi="Arial" w:cs="Arial"/>
          <w:sz w:val="19"/>
          <w:szCs w:val="19"/>
          <w:lang w:val="sk-SK"/>
        </w:rPr>
        <w:t xml:space="preserve">, pričom rozdiel medzi dohodnutou odplatou a maximálnou hodnotou je určený ako neoprávnený výdavok. </w:t>
      </w:r>
      <w:r w:rsidR="00263750" w:rsidRPr="0073389C">
        <w:rPr>
          <w:rFonts w:ascii="Arial" w:hAnsi="Arial" w:cs="Arial"/>
          <w:sz w:val="19"/>
          <w:szCs w:val="19"/>
          <w:lang w:val="sk-SK"/>
        </w:rPr>
        <w:t xml:space="preserve">Medzi najčastejšie typy služieb, ktoré je možné zaradiť pod oprávnené výdavky patria nasledovné: </w:t>
      </w:r>
    </w:p>
    <w:p w14:paraId="7A55D043" w14:textId="77777777" w:rsidR="00263750" w:rsidRPr="0073389C" w:rsidRDefault="005907EF"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odborné </w:t>
      </w:r>
      <w:r w:rsidR="00263750" w:rsidRPr="0073389C">
        <w:rPr>
          <w:rFonts w:ascii="Arial" w:hAnsi="Arial" w:cs="Arial"/>
          <w:sz w:val="19"/>
          <w:szCs w:val="19"/>
        </w:rPr>
        <w:t xml:space="preserve">školiace materiály – ak ide o nákup </w:t>
      </w:r>
      <w:r w:rsidRPr="0073389C">
        <w:rPr>
          <w:rFonts w:ascii="Arial" w:hAnsi="Arial" w:cs="Arial"/>
          <w:sz w:val="19"/>
          <w:szCs w:val="19"/>
        </w:rPr>
        <w:t xml:space="preserve"> odborných </w:t>
      </w:r>
      <w:r w:rsidR="00263750" w:rsidRPr="0073389C">
        <w:rPr>
          <w:rFonts w:ascii="Arial" w:hAnsi="Arial" w:cs="Arial"/>
          <w:sz w:val="19"/>
          <w:szCs w:val="19"/>
        </w:rPr>
        <w:t xml:space="preserve">školiacich materiálov; </w:t>
      </w:r>
    </w:p>
    <w:p w14:paraId="7A55D044"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odborné služby/štúdie</w:t>
      </w:r>
      <w:r w:rsidR="005907EF" w:rsidRPr="0073389C">
        <w:rPr>
          <w:rFonts w:ascii="Arial" w:hAnsi="Arial" w:cs="Arial"/>
          <w:sz w:val="19"/>
          <w:szCs w:val="19"/>
        </w:rPr>
        <w:t xml:space="preserve">/analýzy, expertízy </w:t>
      </w:r>
      <w:r w:rsidRPr="0073389C">
        <w:rPr>
          <w:rFonts w:ascii="Arial" w:hAnsi="Arial" w:cs="Arial"/>
          <w:sz w:val="19"/>
          <w:szCs w:val="19"/>
        </w:rPr>
        <w:t>– zahŕňajú napr. výdavky na spracovanie štúdi</w:t>
      </w:r>
      <w:r w:rsidR="005907EF" w:rsidRPr="0073389C">
        <w:rPr>
          <w:rFonts w:ascii="Arial" w:hAnsi="Arial" w:cs="Arial"/>
          <w:sz w:val="19"/>
          <w:szCs w:val="19"/>
        </w:rPr>
        <w:t>í</w:t>
      </w:r>
      <w:r w:rsidRPr="0073389C">
        <w:rPr>
          <w:rFonts w:ascii="Arial" w:hAnsi="Arial" w:cs="Arial"/>
          <w:sz w:val="19"/>
          <w:szCs w:val="19"/>
        </w:rPr>
        <w:t>, analýz</w:t>
      </w:r>
      <w:r w:rsidR="005907EF" w:rsidRPr="0073389C">
        <w:rPr>
          <w:rFonts w:ascii="Arial" w:hAnsi="Arial" w:cs="Arial"/>
          <w:sz w:val="19"/>
          <w:szCs w:val="19"/>
        </w:rPr>
        <w:t xml:space="preserve"> </w:t>
      </w:r>
      <w:r w:rsidRPr="0073389C">
        <w:rPr>
          <w:rFonts w:ascii="Arial" w:hAnsi="Arial" w:cs="Arial"/>
          <w:sz w:val="19"/>
          <w:szCs w:val="19"/>
        </w:rPr>
        <w:t xml:space="preserve">potrebných pre realizáciu projektu; </w:t>
      </w:r>
    </w:p>
    <w:p w14:paraId="7A55D045"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výdavky na konferencie/kurzy – zahŕňajú výdavky na organizáciu a zabezpečenie realizácie konferencií alebo kurzov organizovaných pre účely projektu, do ktorých budú zapojené cieľové skupiny, hosťujúci účastníci alebo širšia verejnosť. Tieto výdavky najčastejšie pokrývajú prenájom priestorov, potrebnej techniky a občerstvenie; </w:t>
      </w:r>
    </w:p>
    <w:p w14:paraId="7A55D046"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podpora účastníkov (strava, ubytovanie) – ide o výdavky na zabezpečenie občerstvenia, stravy a ubytovania účastníkov podujatí (napr. konferencie, kurzy) organizovaných v rámci projektu</w:t>
      </w:r>
      <w:r w:rsidR="000834A4" w:rsidRPr="0073389C">
        <w:rPr>
          <w:rFonts w:ascii="Arial" w:hAnsi="Arial" w:cs="Arial"/>
          <w:sz w:val="19"/>
          <w:szCs w:val="19"/>
        </w:rPr>
        <w:t>;</w:t>
      </w:r>
      <w:r w:rsidRPr="0073389C">
        <w:rPr>
          <w:rFonts w:ascii="Arial" w:hAnsi="Arial" w:cs="Arial"/>
          <w:sz w:val="19"/>
          <w:szCs w:val="19"/>
        </w:rPr>
        <w:t xml:space="preserve"> </w:t>
      </w:r>
    </w:p>
    <w:p w14:paraId="7A55D047"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iné výdavky </w:t>
      </w:r>
      <w:r w:rsidRPr="0073389C">
        <w:rPr>
          <w:rFonts w:ascii="Arial" w:hAnsi="Arial"/>
          <w:sz w:val="19"/>
          <w:szCs w:val="19"/>
        </w:rPr>
        <w:t>– napríklad znalecké posudky a ďalšie vyššie nešpecifikované služby</w:t>
      </w:r>
      <w:r w:rsidR="00421DB4" w:rsidRPr="0073389C">
        <w:rPr>
          <w:rStyle w:val="Odkaznapoznmkupodiarou"/>
          <w:sz w:val="19"/>
          <w:szCs w:val="19"/>
        </w:rPr>
        <w:footnoteReference w:id="61"/>
      </w:r>
      <w:r w:rsidR="00421DB4" w:rsidRPr="0073389C">
        <w:rPr>
          <w:rFonts w:ascii="Arial" w:hAnsi="Arial" w:cs="Arial"/>
          <w:sz w:val="19"/>
          <w:szCs w:val="19"/>
        </w:rPr>
        <w:t>,</w:t>
      </w:r>
      <w:r w:rsidRPr="0073389C">
        <w:rPr>
          <w:rFonts w:ascii="Arial" w:hAnsi="Arial" w:cs="Arial"/>
          <w:sz w:val="19"/>
          <w:szCs w:val="19"/>
        </w:rPr>
        <w:t xml:space="preserve"> ktoré priamo súvisia s realizáciou projektu a sú pre projekt nevyhnutné.</w:t>
      </w:r>
    </w:p>
    <w:p w14:paraId="7A55D048" w14:textId="32CE0CD4" w:rsidR="00263750" w:rsidRPr="0073389C" w:rsidRDefault="00263750" w:rsidP="0027405B">
      <w:pPr>
        <w:pStyle w:val="Highlight3"/>
        <w:numPr>
          <w:ilvl w:val="0"/>
          <w:numId w:val="81"/>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lastRenderedPageBreak/>
        <w:t>Výdavky na financovanie analýz</w:t>
      </w:r>
      <w:r w:rsidR="00751C91">
        <w:rPr>
          <w:rFonts w:cs="Arial"/>
          <w:color w:val="auto"/>
          <w:sz w:val="19"/>
          <w:szCs w:val="19"/>
          <w:lang w:val="sk-SK"/>
        </w:rPr>
        <w:t xml:space="preserve">, </w:t>
      </w:r>
      <w:r w:rsidRPr="0073389C">
        <w:rPr>
          <w:rFonts w:cs="Arial"/>
          <w:color w:val="auto"/>
          <w:sz w:val="19"/>
          <w:szCs w:val="19"/>
          <w:lang w:val="sk-SK"/>
        </w:rPr>
        <w:t>stratégií</w:t>
      </w:r>
      <w:r w:rsidR="00751C91">
        <w:rPr>
          <w:rFonts w:cs="Arial"/>
          <w:color w:val="auto"/>
          <w:sz w:val="19"/>
          <w:szCs w:val="19"/>
          <w:lang w:val="sk-SK"/>
        </w:rPr>
        <w:t xml:space="preserve">, </w:t>
      </w:r>
      <w:r w:rsidRPr="0073389C">
        <w:rPr>
          <w:rFonts w:cs="Arial"/>
          <w:color w:val="auto"/>
          <w:sz w:val="19"/>
          <w:szCs w:val="19"/>
          <w:lang w:val="sk-SK"/>
        </w:rPr>
        <w:t>štúdií</w:t>
      </w:r>
      <w:r w:rsidR="00751C91">
        <w:rPr>
          <w:rFonts w:cs="Arial"/>
          <w:color w:val="auto"/>
          <w:sz w:val="19"/>
          <w:szCs w:val="19"/>
          <w:lang w:val="sk-SK"/>
        </w:rPr>
        <w:t xml:space="preserve">, </w:t>
      </w:r>
      <w:r w:rsidRPr="0073389C">
        <w:rPr>
          <w:rFonts w:cs="Arial"/>
          <w:color w:val="auto"/>
          <w:sz w:val="19"/>
          <w:szCs w:val="19"/>
          <w:lang w:val="sk-SK"/>
        </w:rPr>
        <w:t>expertíz</w:t>
      </w:r>
      <w:r w:rsidR="00751C91">
        <w:rPr>
          <w:rFonts w:cs="Arial"/>
          <w:color w:val="auto"/>
          <w:sz w:val="19"/>
          <w:szCs w:val="19"/>
          <w:lang w:val="sk-SK"/>
        </w:rPr>
        <w:t xml:space="preserve">, auditov, </w:t>
      </w:r>
      <w:r w:rsidRPr="0073389C">
        <w:rPr>
          <w:rFonts w:cs="Arial"/>
          <w:color w:val="auto"/>
          <w:sz w:val="19"/>
          <w:szCs w:val="19"/>
          <w:lang w:val="sk-SK"/>
        </w:rPr>
        <w:t>plánov</w:t>
      </w:r>
      <w:r w:rsidR="00751C91">
        <w:rPr>
          <w:rFonts w:cs="Arial"/>
          <w:color w:val="auto"/>
          <w:sz w:val="19"/>
          <w:szCs w:val="19"/>
          <w:lang w:val="sk-SK"/>
        </w:rPr>
        <w:t>, posudkov, koncepcií</w:t>
      </w:r>
      <w:r w:rsidRPr="0073389C">
        <w:rPr>
          <w:rFonts w:cs="Arial"/>
          <w:color w:val="auto"/>
          <w:sz w:val="19"/>
          <w:szCs w:val="19"/>
          <w:lang w:val="sk-SK"/>
        </w:rPr>
        <w:t xml:space="preserve"> a iných odborných vyjadrení</w:t>
      </w:r>
      <w:r w:rsidRPr="0073389C">
        <w:rPr>
          <w:rStyle w:val="Odkaznapoznmkupodiarou"/>
          <w:rFonts w:cs="Arial"/>
          <w:color w:val="auto"/>
          <w:sz w:val="19"/>
          <w:szCs w:val="19"/>
          <w:lang w:val="sk-SK"/>
        </w:rPr>
        <w:footnoteReference w:id="62"/>
      </w:r>
    </w:p>
    <w:p w14:paraId="7A55D049" w14:textId="7AD7A2CA" w:rsidR="00263750" w:rsidRPr="0073389C" w:rsidRDefault="00E40792" w:rsidP="001F73A1">
      <w:pPr>
        <w:spacing w:before="120" w:after="120" w:line="288" w:lineRule="auto"/>
        <w:jc w:val="both"/>
      </w:pPr>
      <w:r>
        <w:t>Prijímateľ pri v</w:t>
      </w:r>
      <w:r w:rsidR="00263750" w:rsidRPr="0073389C">
        <w:t>ýdavk</w:t>
      </w:r>
      <w:r>
        <w:t>och</w:t>
      </w:r>
      <w:r w:rsidR="00263750" w:rsidRPr="0073389C">
        <w:t xml:space="preserve"> týkajúc</w:t>
      </w:r>
      <w:r>
        <w:t>ich</w:t>
      </w:r>
      <w:r w:rsidR="00263750" w:rsidRPr="0073389C">
        <w:t xml:space="preserve"> sa všetkých druhov </w:t>
      </w:r>
      <w:r w:rsidR="00957B19" w:rsidRPr="0073389C">
        <w:t xml:space="preserve">analýz, </w:t>
      </w:r>
      <w:r w:rsidR="00957B19">
        <w:t xml:space="preserve">stratégií, štúdií, </w:t>
      </w:r>
      <w:r w:rsidR="00957B19" w:rsidRPr="0073389C">
        <w:t xml:space="preserve">expertíz, </w:t>
      </w:r>
      <w:r w:rsidR="00957B19">
        <w:t>auditov, plánov,</w:t>
      </w:r>
      <w:r w:rsidR="00957B19" w:rsidRPr="0073389C">
        <w:t xml:space="preserve"> </w:t>
      </w:r>
      <w:r w:rsidR="00263750" w:rsidRPr="0073389C">
        <w:t xml:space="preserve">posudkov, </w:t>
      </w:r>
      <w:r w:rsidR="00957B19">
        <w:t>koncepcií</w:t>
      </w:r>
      <w:r w:rsidR="00263750" w:rsidRPr="0073389C">
        <w:t xml:space="preserve"> a iných odborných vyjadrení </w:t>
      </w:r>
      <w:r w:rsidR="006552A6">
        <w:t xml:space="preserve">(ďalej len „výstup“) </w:t>
      </w:r>
      <w:r>
        <w:t xml:space="preserve">musí preukázať pridanú hodnotu </w:t>
      </w:r>
      <w:r w:rsidR="006552A6">
        <w:t xml:space="preserve">daného výstupu </w:t>
      </w:r>
      <w:r>
        <w:t>pre projekt.</w:t>
      </w:r>
    </w:p>
    <w:p w14:paraId="4D3AAFE1" w14:textId="05994C45"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Za účelom posúdenia odbornej kvality </w:t>
      </w:r>
      <w:r w:rsidR="004A3B24">
        <w:rPr>
          <w:rFonts w:ascii="Arial" w:hAnsi="Arial" w:cs="Arial"/>
          <w:sz w:val="19"/>
          <w:szCs w:val="19"/>
          <w:lang w:eastAsia="en-US"/>
        </w:rPr>
        <w:t>výstupov</w:t>
      </w:r>
      <w:r w:rsidR="00821B5D">
        <w:rPr>
          <w:rFonts w:ascii="Arial" w:hAnsi="Arial" w:cs="Arial"/>
          <w:sz w:val="19"/>
          <w:szCs w:val="19"/>
          <w:lang w:eastAsia="en-US"/>
        </w:rPr>
        <w:t xml:space="preserve"> </w:t>
      </w:r>
      <w:r w:rsidR="00821B5D" w:rsidRPr="00F07C32">
        <w:rPr>
          <w:rFonts w:ascii="Arial" w:hAnsi="Arial" w:cs="Arial"/>
          <w:sz w:val="19"/>
          <w:szCs w:val="19"/>
          <w:lang w:eastAsia="en-US"/>
        </w:rPr>
        <w:t>vypracovaných</w:t>
      </w:r>
      <w:r w:rsidR="00821B5D">
        <w:rPr>
          <w:rFonts w:ascii="Arial" w:hAnsi="Arial" w:cs="Arial"/>
          <w:sz w:val="19"/>
          <w:szCs w:val="19"/>
          <w:lang w:eastAsia="en-US"/>
        </w:rPr>
        <w:t xml:space="preserve"> externým dodávateľom</w:t>
      </w:r>
      <w:r w:rsidR="004A3B24">
        <w:rPr>
          <w:rFonts w:ascii="Arial" w:hAnsi="Arial" w:cs="Arial"/>
          <w:sz w:val="19"/>
          <w:szCs w:val="19"/>
          <w:lang w:eastAsia="en-US"/>
        </w:rPr>
        <w:t xml:space="preserve"> </w:t>
      </w:r>
      <w:r w:rsidRPr="00F07C32">
        <w:rPr>
          <w:rFonts w:ascii="Arial" w:hAnsi="Arial" w:cs="Arial"/>
          <w:sz w:val="19"/>
          <w:szCs w:val="19"/>
          <w:lang w:eastAsia="en-US"/>
        </w:rPr>
        <w:t xml:space="preserve">je </w:t>
      </w:r>
      <w:r w:rsidR="00134645">
        <w:rPr>
          <w:rFonts w:ascii="Arial" w:hAnsi="Arial" w:cs="Arial"/>
          <w:sz w:val="19"/>
          <w:szCs w:val="19"/>
          <w:lang w:eastAsia="en-US"/>
        </w:rPr>
        <w:t>prijímateľ</w:t>
      </w:r>
      <w:r w:rsidRPr="00F07C32">
        <w:rPr>
          <w:rFonts w:ascii="Arial" w:hAnsi="Arial" w:cs="Arial"/>
          <w:sz w:val="19"/>
          <w:szCs w:val="19"/>
          <w:lang w:eastAsia="en-US"/>
        </w:rPr>
        <w:t xml:space="preserve"> povinný k relevantným hlavným aktivitám projektu zriadiť expertnú komisiu, pričom výdavky na zriadenie a činnosť expertnej komisie nie sú oprávnené.</w:t>
      </w:r>
    </w:p>
    <w:p w14:paraId="5F7A2E51" w14:textId="6893F4FA"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Expertná komisia bude pozostávať minimálne z 3 členov, pričom výber členov expertnej komisie je v plnej kompetencii prijímateľa s prihliadnutím na odbornosť členov expertnej komisie. Členom expertnej komisie môže byť len osoba, ktorá sa nepodieľa na aktivitách projektu.</w:t>
      </w:r>
    </w:p>
    <w:p w14:paraId="6D4FC29F" w14:textId="64B285B7"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Po vypracovaní návrhu výstupu je dodávateľ</w:t>
      </w:r>
      <w:r w:rsidR="00F572B5">
        <w:rPr>
          <w:rFonts w:ascii="Arial" w:hAnsi="Arial" w:cs="Arial"/>
          <w:sz w:val="19"/>
          <w:szCs w:val="19"/>
          <w:lang w:eastAsia="en-US"/>
        </w:rPr>
        <w:t xml:space="preserve"> </w:t>
      </w:r>
      <w:r w:rsidRPr="00F07C32">
        <w:rPr>
          <w:rFonts w:ascii="Arial" w:hAnsi="Arial" w:cs="Arial"/>
          <w:sz w:val="19"/>
          <w:szCs w:val="19"/>
          <w:lang w:eastAsia="en-US"/>
        </w:rPr>
        <w:t xml:space="preserve"> povinn</w:t>
      </w:r>
      <w:r w:rsidR="00F572B5">
        <w:rPr>
          <w:rFonts w:ascii="Arial" w:hAnsi="Arial" w:cs="Arial"/>
          <w:sz w:val="19"/>
          <w:szCs w:val="19"/>
          <w:lang w:eastAsia="en-US"/>
        </w:rPr>
        <w:t>ý</w:t>
      </w:r>
      <w:r w:rsidRPr="00F07C32">
        <w:rPr>
          <w:rFonts w:ascii="Arial" w:hAnsi="Arial" w:cs="Arial"/>
          <w:sz w:val="19"/>
          <w:szCs w:val="19"/>
          <w:lang w:eastAsia="en-US"/>
        </w:rPr>
        <w:t xml:space="preserve"> tento návrh predložiť prijímateľovi na posúdenie. Zodpovedná osoba u prijímateľa návrh výstupu následne predloží expertnej komisii na posúdenie odbornej kvality. </w:t>
      </w:r>
    </w:p>
    <w:p w14:paraId="27EA4EDD" w14:textId="1741CF49"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Prijímateľ je povinný preukázateľným spôsobom viesť a uchovávať dokumentáciu týkajúcu sa činnosti expertnej komisie (napr. zápisnica zo zasadnutia expertnej komisie, dokument obsahujúci vznesené pripomienky, prezenčné listiny a iná relevantná dokumentácia). </w:t>
      </w:r>
      <w:r w:rsidR="006E0405">
        <w:rPr>
          <w:rFonts w:ascii="Arial" w:hAnsi="Arial" w:cs="Arial"/>
          <w:sz w:val="19"/>
          <w:szCs w:val="19"/>
          <w:lang w:eastAsia="en-US"/>
        </w:rPr>
        <w:t>Poskytovateľ</w:t>
      </w:r>
      <w:r w:rsidRPr="00F07C32">
        <w:rPr>
          <w:rFonts w:ascii="Arial" w:hAnsi="Arial" w:cs="Arial"/>
          <w:sz w:val="19"/>
          <w:szCs w:val="19"/>
          <w:lang w:eastAsia="en-US"/>
        </w:rPr>
        <w:t xml:space="preserve"> môže od prijímateľa v prípade potreby požadovať predloženie predmetnej dokumentácie.</w:t>
      </w:r>
    </w:p>
    <w:p w14:paraId="62E04CEC" w14:textId="1AE5BAD3" w:rsidR="00F07C32" w:rsidRPr="00375C69" w:rsidRDefault="00F07C32" w:rsidP="00787EEA">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375C69">
        <w:rPr>
          <w:b/>
          <w:i/>
        </w:rPr>
        <w:t xml:space="preserve">Odporúčanie pre prijímateľa: </w:t>
      </w:r>
      <w:r w:rsidRPr="00375C69">
        <w:t>Činnosť expertnej komisie môže mať vplyv na nedodržanie stanovených lehôt vyplývajúcich zo Systému finančného riadenia štrukturálnych fondov, Kohézneho fondu a Európskeho námorného a rybárskeho fondu na programové obdobie 2014 – 2020. Z tohto dôvodu odporúčame prijímateľovi dôkladné nastavenie zmluvných podmienok s dodávateľom.</w:t>
      </w:r>
    </w:p>
    <w:p w14:paraId="51F3F55E" w14:textId="2A0DCBEC" w:rsidR="00F07C32" w:rsidRPr="00F07C32" w:rsidRDefault="00F07C32" w:rsidP="0039294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Výdavky za vypracovanie výstupu </w:t>
      </w:r>
      <w:r w:rsidR="00F572B5">
        <w:rPr>
          <w:rFonts w:ascii="Arial" w:hAnsi="Arial" w:cs="Arial"/>
          <w:sz w:val="19"/>
          <w:szCs w:val="19"/>
          <w:lang w:eastAsia="en-US"/>
        </w:rPr>
        <w:t xml:space="preserve">dodávateľom </w:t>
      </w:r>
      <w:r w:rsidRPr="00F07C32">
        <w:rPr>
          <w:rFonts w:ascii="Arial" w:hAnsi="Arial" w:cs="Arial"/>
          <w:sz w:val="19"/>
          <w:szCs w:val="19"/>
          <w:lang w:eastAsia="en-US"/>
        </w:rPr>
        <w:t xml:space="preserve">je prijímateľ oprávnený si nárokovať v ŽoP až po schválení zo strany expertnej komisie na základe záverečného stanoviska. </w:t>
      </w:r>
    </w:p>
    <w:p w14:paraId="1718E5C0" w14:textId="7A3CE3D3" w:rsidR="00F07C32" w:rsidRPr="00F07C32" w:rsidRDefault="00F07C32" w:rsidP="0039294A">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sz w:val="19"/>
          <w:szCs w:val="19"/>
          <w:lang w:eastAsia="en-US"/>
        </w:rPr>
      </w:pPr>
      <w:r w:rsidRPr="00375C69">
        <w:rPr>
          <w:rFonts w:ascii="Arial" w:hAnsi="Arial" w:cs="Arial"/>
          <w:b/>
          <w:i/>
          <w:sz w:val="19"/>
          <w:szCs w:val="19"/>
          <w:lang w:eastAsia="en-US"/>
        </w:rPr>
        <w:t>Upozornenie pre prijímateľa:</w:t>
      </w:r>
      <w:r w:rsidRPr="00F07C32">
        <w:rPr>
          <w:rFonts w:ascii="Arial" w:hAnsi="Arial" w:cs="Arial"/>
          <w:sz w:val="19"/>
          <w:szCs w:val="19"/>
          <w:lang w:eastAsia="en-US"/>
        </w:rPr>
        <w:t xml:space="preserve"> V prípade uzatvorenia zmluvy na dodanie výstupu s použitím mernej jednotky „osobohodina“ je prijímateľ povinný predkladať poskytovateľovi aj pracovné výkazy odpracovaných hodín zamestnancov podieľajúcich sa na vypracovaní výstupu.</w:t>
      </w:r>
    </w:p>
    <w:p w14:paraId="7A55D04D" w14:textId="6ACF81E1" w:rsidR="00263750" w:rsidRPr="0073389C" w:rsidRDefault="00160BA5" w:rsidP="001F73A1">
      <w:pPr>
        <w:autoSpaceDE w:val="0"/>
        <w:autoSpaceDN w:val="0"/>
        <w:adjustRightInd w:val="0"/>
        <w:spacing w:before="120" w:after="120" w:line="288" w:lineRule="auto"/>
        <w:jc w:val="both"/>
      </w:pPr>
      <w:r w:rsidRPr="0073389C">
        <w:t>Poskytovateľ</w:t>
      </w:r>
      <w:r w:rsidR="00C92A1F" w:rsidRPr="0073389C">
        <w:t xml:space="preserve"> si môže zároveň vyhradiť právo posúdenia vykonanej služby prostredníctvom nezávislého posudku.</w:t>
      </w:r>
    </w:p>
    <w:p w14:paraId="7A55D04E" w14:textId="2FC0A09D" w:rsidR="00263750" w:rsidRPr="0073389C" w:rsidRDefault="0026375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Pri zabezpečovaní štúdií, </w:t>
      </w:r>
      <w:r w:rsidRPr="00FE723A">
        <w:t>analýz,</w:t>
      </w:r>
      <w:r w:rsidRPr="0073389C">
        <w:t xml:space="preserve"> expertíz, posudkov a obdobných dokumentov – </w:t>
      </w:r>
      <w:r w:rsidR="00B43CC5" w:rsidRPr="0073389C">
        <w:t xml:space="preserve">odborných </w:t>
      </w:r>
      <w:r w:rsidRPr="0073389C">
        <w:t xml:space="preserve">školiacich materiálov a pod., odporúčame prijímateľom konzultovať ich opodstatnenosť pre projekt, cieľ, obsah a rozsah s im prideleným projektovým manažérom, ešte pred ich obstaraním, resp. pred podpisom zmluvy s ich dodávateľom (v prípade, ak si chce prijímateľ nárokovať s nimi súvisiace výdavky). </w:t>
      </w:r>
    </w:p>
    <w:p w14:paraId="732A771B" w14:textId="047727E4" w:rsidR="00793D6D" w:rsidRPr="0073389C" w:rsidRDefault="00793D6D" w:rsidP="00793D6D">
      <w:pPr>
        <w:pStyle w:val="Odsekzoznamu"/>
        <w:numPr>
          <w:ilvl w:val="0"/>
          <w:numId w:val="81"/>
        </w:numPr>
        <w:spacing w:before="120" w:after="120" w:line="288" w:lineRule="auto"/>
        <w:ind w:left="426" w:hanging="426"/>
        <w:contextualSpacing w:val="0"/>
        <w:jc w:val="both"/>
        <w:rPr>
          <w:b/>
        </w:rPr>
      </w:pPr>
      <w:r>
        <w:rPr>
          <w:b/>
        </w:rPr>
        <w:t>Výdavky realizované z paušálnych sadzieb v rámci zjednodušeného vykazovania výdavkov</w:t>
      </w:r>
      <w:r w:rsidRPr="0073389C">
        <w:rPr>
          <w:b/>
        </w:rPr>
        <w:t xml:space="preserve"> </w:t>
      </w:r>
    </w:p>
    <w:p w14:paraId="3C3C9C31" w14:textId="5DE0D637" w:rsidR="00B449FC" w:rsidRPr="0027405B" w:rsidRDefault="00793D6D" w:rsidP="0027405B">
      <w:pPr>
        <w:spacing w:before="120" w:after="120" w:line="288" w:lineRule="auto"/>
        <w:jc w:val="both"/>
        <w:rPr>
          <w:rFonts w:cs="Arial"/>
        </w:rPr>
      </w:pPr>
      <w:r w:rsidRPr="0027405B">
        <w:t>V súvislosti s</w:t>
      </w:r>
      <w:r>
        <w:t xml:space="preserve"> realizáciou výdavkov </w:t>
      </w:r>
      <w:r w:rsidRPr="0027405B">
        <w:t>z paušáln</w:t>
      </w:r>
      <w:r w:rsidR="00096EC5">
        <w:t xml:space="preserve">ej sadzby </w:t>
      </w:r>
      <w:r w:rsidRPr="0027405B">
        <w:t>v rámci zjednodušeného vykazovania výdavkov</w:t>
      </w:r>
      <w:r>
        <w:t xml:space="preserve"> (ďalej len „ZVV“) </w:t>
      </w:r>
      <w:r w:rsidRPr="0027405B">
        <w:t xml:space="preserve"> </w:t>
      </w:r>
      <w:r>
        <w:t xml:space="preserve">v súlade s </w:t>
      </w:r>
      <w:r w:rsidRPr="0027405B">
        <w:t xml:space="preserve">§16a „Zjednodušené vykazovanie výdavkov“ zákona </w:t>
      </w:r>
      <w:r w:rsidRPr="0073389C">
        <w:rPr>
          <w:rFonts w:cs="Arial"/>
        </w:rPr>
        <w:t>o príspevku z</w:t>
      </w:r>
      <w:r>
        <w:rPr>
          <w:rFonts w:cs="Arial"/>
        </w:rPr>
        <w:t> </w:t>
      </w:r>
      <w:r w:rsidRPr="0073389C">
        <w:rPr>
          <w:rFonts w:cs="Arial"/>
        </w:rPr>
        <w:t>EŠIF</w:t>
      </w:r>
      <w:r>
        <w:rPr>
          <w:rFonts w:cs="Arial"/>
        </w:rPr>
        <w:t xml:space="preserve"> je</w:t>
      </w:r>
      <w:r w:rsidR="00CB778D">
        <w:rPr>
          <w:rFonts w:cs="Arial"/>
        </w:rPr>
        <w:t> </w:t>
      </w:r>
      <w:r>
        <w:rPr>
          <w:rFonts w:cs="Arial"/>
        </w:rPr>
        <w:t>prijímateľ</w:t>
      </w:r>
      <w:r w:rsidR="00CB778D">
        <w:rPr>
          <w:rFonts w:cs="Arial"/>
        </w:rPr>
        <w:t xml:space="preserve">/partner </w:t>
      </w:r>
      <w:r>
        <w:rPr>
          <w:rFonts w:cs="Arial"/>
        </w:rPr>
        <w:t xml:space="preserve">oprávnený použiť finančné prostriedky (verejné financie) určené na krytie ostatných nákladov projektu (výdavkov) z paušálnej sadzby najskôr po preukázanom vzniku </w:t>
      </w:r>
      <w:r w:rsidR="002E2814">
        <w:rPr>
          <w:rFonts w:cs="Arial"/>
        </w:rPr>
        <w:t>mzdových výdavkov</w:t>
      </w:r>
      <w:r>
        <w:rPr>
          <w:rFonts w:cs="Arial"/>
        </w:rPr>
        <w:t xml:space="preserve"> –</w:t>
      </w:r>
      <w:r w:rsidR="002E2814">
        <w:rPr>
          <w:rFonts w:cs="Arial"/>
        </w:rPr>
        <w:t xml:space="preserve"> priam</w:t>
      </w:r>
      <w:r w:rsidR="004044A4">
        <w:rPr>
          <w:rFonts w:cs="Arial"/>
        </w:rPr>
        <w:t>y</w:t>
      </w:r>
      <w:r w:rsidR="002E2814">
        <w:rPr>
          <w:rFonts w:cs="Arial"/>
        </w:rPr>
        <w:t>ch</w:t>
      </w:r>
      <w:r>
        <w:rPr>
          <w:rFonts w:cs="Arial"/>
        </w:rPr>
        <w:t xml:space="preserve"> mzdov</w:t>
      </w:r>
      <w:r w:rsidR="002E2814">
        <w:rPr>
          <w:rFonts w:cs="Arial"/>
        </w:rPr>
        <w:t>ých nákladov</w:t>
      </w:r>
      <w:r>
        <w:rPr>
          <w:rFonts w:cs="Arial"/>
        </w:rPr>
        <w:t xml:space="preserve"> </w:t>
      </w:r>
      <w:r w:rsidR="00CB778D">
        <w:rPr>
          <w:rFonts w:cs="Arial"/>
        </w:rPr>
        <w:t xml:space="preserve">v súlade s čl. 68 ods. 1 písm. b) Všeobecného nariadenia alebo </w:t>
      </w:r>
      <w:r w:rsidR="00DD32C7">
        <w:rPr>
          <w:rFonts w:cs="Arial"/>
        </w:rPr>
        <w:br/>
      </w:r>
      <w:r w:rsidR="00CB778D" w:rsidRPr="0027405B">
        <w:rPr>
          <w:rFonts w:cs="Arial"/>
        </w:rPr>
        <w:t>s čl. 14 ods. 2 Nariadenia o</w:t>
      </w:r>
      <w:r w:rsidR="00CB778D">
        <w:rPr>
          <w:rFonts w:cs="Arial"/>
        </w:rPr>
        <w:t> </w:t>
      </w:r>
      <w:r w:rsidR="00CB778D" w:rsidRPr="0027405B">
        <w:rPr>
          <w:rFonts w:cs="Arial"/>
        </w:rPr>
        <w:t>ESF</w:t>
      </w:r>
      <w:r w:rsidR="00CB778D">
        <w:rPr>
          <w:rFonts w:cs="Arial"/>
        </w:rPr>
        <w:t>. Oprávnená (nárokovateľná) výška</w:t>
      </w:r>
      <w:r w:rsidR="002E2814">
        <w:rPr>
          <w:rFonts w:cs="Arial"/>
        </w:rPr>
        <w:t xml:space="preserve"> ostatných nákladov projektu, t.j. </w:t>
      </w:r>
      <w:r w:rsidR="002E2814">
        <w:rPr>
          <w:rFonts w:cs="Arial"/>
        </w:rPr>
        <w:lastRenderedPageBreak/>
        <w:t>výdavkov z paušálnej sadzby</w:t>
      </w:r>
      <w:r w:rsidR="00CB778D">
        <w:rPr>
          <w:rFonts w:cs="Arial"/>
        </w:rPr>
        <w:t xml:space="preserve"> je určená Poskytovateľom vo výzve/vyzvaní</w:t>
      </w:r>
      <w:r w:rsidR="002E2814">
        <w:rPr>
          <w:rFonts w:cs="Arial"/>
        </w:rPr>
        <w:t xml:space="preserve"> v percentuálnej sadzbe, ktorá sa aplikuje na finančne vyjadrené mzdové výdavky – priame mzdové náklady. Nárokovateľná výška paušálnej sadzby sa pri priebežnom financovaní výdavkov projektu zaokrúhľuje na eurocenty nadol a prípadné nárokovateľné rozdiely </w:t>
      </w:r>
      <w:r w:rsidR="004044A4">
        <w:rPr>
          <w:rFonts w:cs="Arial"/>
        </w:rPr>
        <w:t xml:space="preserve">výšky paušálnej sadzby </w:t>
      </w:r>
      <w:r w:rsidR="002E2814">
        <w:rPr>
          <w:rFonts w:cs="Arial"/>
        </w:rPr>
        <w:t xml:space="preserve">vo financovaní je prijímateľ/partner oprávnený deklarovať a nárokovať </w:t>
      </w:r>
      <w:r w:rsidR="004044A4">
        <w:rPr>
          <w:rFonts w:cs="Arial"/>
        </w:rPr>
        <w:t xml:space="preserve">si </w:t>
      </w:r>
      <w:r w:rsidR="002E2814">
        <w:rPr>
          <w:rFonts w:cs="Arial"/>
        </w:rPr>
        <w:t>v záverečnej žiadosti o platbu.</w:t>
      </w:r>
    </w:p>
    <w:p w14:paraId="7A55D04F" w14:textId="77777777" w:rsidR="00AE5A8F" w:rsidRPr="0073389C" w:rsidRDefault="00AE5A8F" w:rsidP="0027405B">
      <w:pPr>
        <w:pStyle w:val="Odsekzoznamu"/>
        <w:numPr>
          <w:ilvl w:val="0"/>
          <w:numId w:val="81"/>
        </w:numPr>
        <w:spacing w:before="120" w:after="120" w:line="288" w:lineRule="auto"/>
        <w:ind w:left="426" w:hanging="426"/>
        <w:contextualSpacing w:val="0"/>
        <w:jc w:val="both"/>
        <w:rPr>
          <w:b/>
        </w:rPr>
      </w:pPr>
      <w:r w:rsidRPr="0073389C">
        <w:rPr>
          <w:b/>
        </w:rPr>
        <w:t xml:space="preserve">Hotovostné platby </w:t>
      </w:r>
    </w:p>
    <w:p w14:paraId="7A55D050" w14:textId="77777777" w:rsidR="00AE5A8F" w:rsidRPr="0073389C" w:rsidRDefault="00AE5A8F" w:rsidP="001F73A1">
      <w:pPr>
        <w:spacing w:before="120" w:after="120" w:line="288" w:lineRule="auto"/>
        <w:jc w:val="both"/>
      </w:pPr>
      <w:r w:rsidRPr="0073389C">
        <w:t xml:space="preserve">V zmysle § 2 zákona o obmedzení platieb v hotovosti sa platbou v hotovosti rozumie odovzdanie bankoviek alebo mincí v hotovosti v mene euro alebo bankoviek alebo mincí v hotovosti v inej mene </w:t>
      </w:r>
      <w:r w:rsidR="00C92A1F" w:rsidRPr="0073389C">
        <w:t xml:space="preserve">prijímateľom </w:t>
      </w:r>
      <w:r w:rsidRPr="0073389C">
        <w:t xml:space="preserve">a prijatie tejto hotovosti dodávateľom. </w:t>
      </w:r>
    </w:p>
    <w:p w14:paraId="7A55D051" w14:textId="77777777" w:rsidR="00AE5A8F" w:rsidRPr="0073389C" w:rsidRDefault="00AE5A8F" w:rsidP="001F73A1">
      <w:pPr>
        <w:spacing w:before="120" w:after="120" w:line="288" w:lineRule="auto"/>
        <w:jc w:val="both"/>
      </w:pPr>
      <w:r w:rsidRPr="0073389C">
        <w:t xml:space="preserve">Hotovostné platby zahŕňajúce výdavky na obstaranie dlhodobého hmotného a nehmotného majetku, vrátane výdavkov súvisiacich s obstaraním tohto majetku, nie sú oprávnené. </w:t>
      </w:r>
    </w:p>
    <w:p w14:paraId="7A55D052" w14:textId="77777777" w:rsidR="00AE5A8F" w:rsidRPr="0073389C" w:rsidRDefault="00AE5A8F" w:rsidP="001F73A1">
      <w:pPr>
        <w:spacing w:before="120" w:after="120" w:line="288" w:lineRule="auto"/>
        <w:jc w:val="both"/>
      </w:pPr>
      <w:r w:rsidRPr="0073389C">
        <w:t xml:space="preserve">V prípade úhrad spotrebného materiálu sú výdavky uhrádzané v hotovosti oprávnené, ak hotovostné platby jednotlivo neprekročia sumu 500 EUR, pričom maximálna hodnota realizovaných úhrad v hotovosti v jednom mesiaci nepresiahne 1 500 EUR.  </w:t>
      </w:r>
    </w:p>
    <w:p w14:paraId="7A55D053" w14:textId="77777777" w:rsidR="00AE5A8F" w:rsidRPr="0073389C" w:rsidRDefault="00AE5A8F" w:rsidP="001F73A1">
      <w:pPr>
        <w:spacing w:before="120" w:after="120" w:line="288" w:lineRule="auto"/>
        <w:jc w:val="both"/>
      </w:pPr>
      <w:r w:rsidRPr="0073389C">
        <w:t xml:space="preserve">Podľa § 4 zákona o obmedzení platieb v hotovosti pri právnických osobách a fyzických osobách - podnikateľoch sa zakazuje platba v hotovosti, ktorej hodnota prevyšuje 5 000 EUR.  </w:t>
      </w:r>
    </w:p>
    <w:p w14:paraId="7A55D054" w14:textId="77777777" w:rsidR="00C92A1F" w:rsidRPr="0073389C" w:rsidRDefault="00C92A1F" w:rsidP="0027405B">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Finančné výdavky a poplatky</w:t>
      </w:r>
    </w:p>
    <w:p w14:paraId="7A55D055"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Všeobecnou podmienkou oprávnenosti finančných výdavkov a poplatkov je ich nevyhnutnosť a priama väzba na projekt, resp. požiadavka </w:t>
      </w:r>
      <w:r w:rsidR="00160BA5" w:rsidRPr="0073389C">
        <w:rPr>
          <w:rFonts w:ascii="Arial" w:hAnsi="Arial" w:cs="Arial"/>
          <w:sz w:val="19"/>
          <w:szCs w:val="19"/>
          <w:lang w:val="sk-SK" w:eastAsia="en-US"/>
        </w:rPr>
        <w:t>poskytovateľa</w:t>
      </w:r>
      <w:r w:rsidRPr="0073389C">
        <w:rPr>
          <w:rFonts w:ascii="Arial" w:hAnsi="Arial" w:cs="Arial"/>
          <w:sz w:val="19"/>
          <w:szCs w:val="19"/>
          <w:lang w:val="sk-SK" w:eastAsia="en-US"/>
        </w:rPr>
        <w:t xml:space="preserve"> na ich vynaloženie v súvislosti s projektom. Táto podmienka sa vzťahuje i na poistenie majetku a na správne a miestne poplatky, ako sú, napr. notárske poplatky. Okrem správnych a miestnych poplatkov s priamou väzbou na projekt, sú oprávnenými výdavkami taktiež: </w:t>
      </w:r>
    </w:p>
    <w:p w14:paraId="7A55D056"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 xml:space="preserve">bankové poplatky za medzinárodné finančné transakcie; </w:t>
      </w:r>
    </w:p>
    <w:p w14:paraId="7A55D057"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za zriadenie a vedenie účtu alebo účtov a za finančné transakcie na tomto účte</w:t>
      </w:r>
      <w:r w:rsidRPr="0073389C">
        <w:rPr>
          <w:rFonts w:ascii="Arial" w:hAnsi="Arial" w:cs="Arial"/>
          <w:sz w:val="19"/>
          <w:szCs w:val="19"/>
          <w:vertAlign w:val="superscript"/>
        </w:rPr>
        <w:footnoteReference w:id="63"/>
      </w:r>
      <w:r w:rsidRPr="0073389C">
        <w:rPr>
          <w:rFonts w:ascii="Arial" w:hAnsi="Arial" w:cs="Arial"/>
          <w:sz w:val="19"/>
          <w:szCs w:val="19"/>
        </w:rPr>
        <w:t xml:space="preserve">; </w:t>
      </w:r>
    </w:p>
    <w:p w14:paraId="7A55D058"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na bankové záruky alebo záruky poskytnuté inými finančnými inštitúciami v rozsahu stanovenom právnymi predpismi SR alebo právnymi predpismi EÚ, pričom oprávneným výdavkom je len výdavok, ktorý sa týka zriadenia tejto záruky alebo poplatku za vedenie záruky, nie však jej hodnoty</w:t>
      </w:r>
      <w:r w:rsidRPr="0073389C">
        <w:rPr>
          <w:rFonts w:ascii="Arial" w:hAnsi="Arial" w:cs="Arial"/>
          <w:sz w:val="19"/>
          <w:szCs w:val="19"/>
          <w:vertAlign w:val="superscript"/>
        </w:rPr>
        <w:footnoteReference w:id="64"/>
      </w:r>
      <w:r w:rsidRPr="0073389C">
        <w:rPr>
          <w:rFonts w:ascii="Arial" w:hAnsi="Arial" w:cs="Arial"/>
          <w:sz w:val="19"/>
          <w:szCs w:val="19"/>
        </w:rPr>
        <w:t>;</w:t>
      </w:r>
    </w:p>
    <w:p w14:paraId="7A55D059"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na poistenie majetku spolufinancovaného z NFP</w:t>
      </w:r>
      <w:r w:rsidRPr="0073389C">
        <w:rPr>
          <w:rFonts w:ascii="Arial" w:hAnsi="Arial" w:cs="Arial"/>
          <w:sz w:val="19"/>
          <w:szCs w:val="19"/>
          <w:vertAlign w:val="superscript"/>
        </w:rPr>
        <w:footnoteReference w:id="65"/>
      </w:r>
      <w:r w:rsidRPr="0073389C">
        <w:rPr>
          <w:rFonts w:ascii="Arial" w:hAnsi="Arial" w:cs="Arial"/>
          <w:sz w:val="19"/>
          <w:szCs w:val="19"/>
        </w:rPr>
        <w:t xml:space="preserve">. </w:t>
      </w:r>
    </w:p>
    <w:p w14:paraId="7A55D05A" w14:textId="77777777" w:rsidR="00C92A1F" w:rsidRPr="0073389C" w:rsidRDefault="00C92A1F" w:rsidP="0027405B">
      <w:pPr>
        <w:pStyle w:val="Zkladntext"/>
        <w:numPr>
          <w:ilvl w:val="0"/>
          <w:numId w:val="81"/>
        </w:numPr>
        <w:spacing w:before="120" w:after="120" w:line="288" w:lineRule="auto"/>
        <w:ind w:left="426" w:hanging="426"/>
        <w:rPr>
          <w:rFonts w:ascii="Arial" w:hAnsi="Arial" w:cs="Arial"/>
          <w:b/>
          <w:sz w:val="19"/>
          <w:szCs w:val="19"/>
          <w:lang w:val="sk-SK"/>
        </w:rPr>
      </w:pPr>
      <w:r w:rsidRPr="0073389C">
        <w:rPr>
          <w:rFonts w:ascii="Arial" w:hAnsi="Arial" w:cs="Arial"/>
          <w:b/>
          <w:sz w:val="19"/>
          <w:szCs w:val="19"/>
          <w:lang w:val="sk-SK" w:eastAsia="en-US"/>
        </w:rPr>
        <w:t xml:space="preserve">Poistenie </w:t>
      </w:r>
    </w:p>
    <w:p w14:paraId="1F76574F" w14:textId="35D34E3B" w:rsidR="00AC7621" w:rsidRPr="004F11B5" w:rsidRDefault="00C92A1F" w:rsidP="00017C8D">
      <w:pPr>
        <w:pStyle w:val="Textkomentra"/>
        <w:spacing w:before="120" w:after="120" w:line="288" w:lineRule="auto"/>
        <w:jc w:val="both"/>
        <w:rPr>
          <w:rFonts w:cs="Arial"/>
          <w:sz w:val="19"/>
          <w:szCs w:val="19"/>
          <w:lang w:val="sk-SK" w:eastAsia="en-US"/>
        </w:rPr>
      </w:pPr>
      <w:r w:rsidRPr="00017C8D">
        <w:rPr>
          <w:rFonts w:cs="Arial"/>
          <w:sz w:val="19"/>
          <w:szCs w:val="19"/>
          <w:lang w:val="sk-SK" w:eastAsia="en-US"/>
        </w:rPr>
        <w:t xml:space="preserve">Nadobudnutý </w:t>
      </w:r>
      <w:r w:rsidR="00044512" w:rsidRPr="00017C8D">
        <w:rPr>
          <w:rFonts w:cs="Arial"/>
          <w:sz w:val="19"/>
          <w:szCs w:val="19"/>
          <w:lang w:val="sk-SK" w:eastAsia="en-US"/>
        </w:rPr>
        <w:t xml:space="preserve">dlhodobý </w:t>
      </w:r>
      <w:r w:rsidRPr="00017C8D">
        <w:rPr>
          <w:rFonts w:cs="Arial"/>
          <w:sz w:val="19"/>
          <w:szCs w:val="19"/>
          <w:lang w:val="sk-SK" w:eastAsia="en-US"/>
        </w:rPr>
        <w:t xml:space="preserve">majetok/zhodnotený majetok (hlavná položka 2. Zariadenie/vybavenie </w:t>
      </w:r>
      <w:r w:rsidR="00BF0A2A" w:rsidRPr="00017C8D">
        <w:rPr>
          <w:rFonts w:cs="Arial"/>
          <w:sz w:val="19"/>
          <w:szCs w:val="19"/>
          <w:lang w:val="sk-SK" w:eastAsia="en-US"/>
        </w:rPr>
        <w:t>projektu</w:t>
      </w:r>
      <w:r w:rsidRPr="00017C8D">
        <w:rPr>
          <w:rFonts w:cs="Arial"/>
          <w:sz w:val="19"/>
          <w:szCs w:val="19"/>
          <w:lang w:val="sk-SK" w:eastAsia="en-US"/>
        </w:rPr>
        <w:t xml:space="preserve">) v hodnote rovnej alebo vyššej ako </w:t>
      </w:r>
      <w:r w:rsidR="008324CE" w:rsidRPr="00017C8D">
        <w:rPr>
          <w:rFonts w:cs="Arial"/>
          <w:sz w:val="19"/>
          <w:szCs w:val="19"/>
          <w:lang w:val="sk-SK" w:eastAsia="en-US"/>
        </w:rPr>
        <w:t>4</w:t>
      </w:r>
      <w:r w:rsidRPr="00017C8D">
        <w:rPr>
          <w:rFonts w:cs="Arial"/>
          <w:sz w:val="19"/>
          <w:szCs w:val="19"/>
          <w:lang w:val="sk-SK" w:eastAsia="en-US"/>
        </w:rPr>
        <w:t>0,00 EUR je prijímateľ povinný poistiť</w:t>
      </w:r>
      <w:r w:rsidR="00AC7621">
        <w:rPr>
          <w:rFonts w:cs="Arial"/>
          <w:sz w:val="19"/>
          <w:szCs w:val="19"/>
          <w:lang w:val="sk-SK" w:eastAsia="en-US"/>
        </w:rPr>
        <w:t xml:space="preserve">. </w:t>
      </w:r>
      <w:r w:rsidRPr="00017C8D">
        <w:rPr>
          <w:rFonts w:cs="Arial"/>
          <w:sz w:val="19"/>
          <w:szCs w:val="19"/>
          <w:lang w:val="sk-SK" w:eastAsia="en-US"/>
        </w:rPr>
        <w:t xml:space="preserve"> </w:t>
      </w:r>
      <w:r w:rsidR="00AC7621" w:rsidRPr="00017C8D">
        <w:rPr>
          <w:rFonts w:cs="Arial"/>
          <w:sz w:val="19"/>
          <w:szCs w:val="19"/>
          <w:lang w:val="sk-SK" w:eastAsia="en-US"/>
        </w:rPr>
        <w:t xml:space="preserve"> </w:t>
      </w:r>
      <w:r w:rsidR="00AC7621" w:rsidRPr="004F11B5">
        <w:rPr>
          <w:rFonts w:cs="Arial"/>
          <w:sz w:val="19"/>
          <w:szCs w:val="19"/>
          <w:lang w:val="sk-SK" w:eastAsia="en-US"/>
        </w:rPr>
        <w:t>Výnimk</w:t>
      </w:r>
      <w:r w:rsidR="00AC7621">
        <w:rPr>
          <w:rFonts w:cs="Arial"/>
          <w:sz w:val="19"/>
          <w:szCs w:val="19"/>
          <w:lang w:val="sk-SK" w:eastAsia="en-US"/>
        </w:rPr>
        <w:t>a</w:t>
      </w:r>
      <w:r w:rsidR="00AC7621" w:rsidRPr="004F11B5">
        <w:rPr>
          <w:rFonts w:cs="Arial"/>
          <w:sz w:val="19"/>
          <w:szCs w:val="19"/>
          <w:lang w:val="sk-SK" w:eastAsia="en-US"/>
        </w:rPr>
        <w:t xml:space="preserve"> na povinnosť poistenia je možná vo vzťahu k poistným rizikám a poistnej sume, napr. ak sa právo alebo majetková hodnota nedá poistiť fakticky</w:t>
      </w:r>
      <w:r w:rsidR="00AC7621">
        <w:rPr>
          <w:rFonts w:cs="Arial"/>
          <w:sz w:val="19"/>
          <w:szCs w:val="19"/>
          <w:lang w:val="sk-SK" w:eastAsia="en-US"/>
        </w:rPr>
        <w:t xml:space="preserve"> (</w:t>
      </w:r>
      <w:r w:rsidR="00AC7621" w:rsidRPr="004F11B5">
        <w:rPr>
          <w:rFonts w:cs="Arial"/>
          <w:sz w:val="19"/>
          <w:szCs w:val="19"/>
          <w:lang w:val="sk-SK" w:eastAsia="en-US"/>
        </w:rPr>
        <w:t>napr. software, licencie na predmety priemyselného vlastníctva</w:t>
      </w:r>
      <w:r w:rsidR="00AC7621">
        <w:rPr>
          <w:rFonts w:cs="Arial"/>
          <w:sz w:val="19"/>
          <w:szCs w:val="19"/>
          <w:lang w:val="sk-SK" w:eastAsia="en-US"/>
        </w:rPr>
        <w:t xml:space="preserve"> atď)</w:t>
      </w:r>
      <w:r w:rsidR="00AC7621" w:rsidRPr="004F11B5">
        <w:rPr>
          <w:rFonts w:cs="Arial"/>
          <w:sz w:val="19"/>
          <w:szCs w:val="19"/>
          <w:lang w:val="sk-SK" w:eastAsia="en-US"/>
        </w:rPr>
        <w:t xml:space="preserve"> alebo z ekonomických dôvodov (výška poistného je likvidačná) .</w:t>
      </w:r>
    </w:p>
    <w:p w14:paraId="1A003F54" w14:textId="77777777" w:rsidR="00AC7621" w:rsidRPr="004F11B5" w:rsidRDefault="00AC7621" w:rsidP="00017C8D">
      <w:pPr>
        <w:pStyle w:val="Textkomentra"/>
        <w:spacing w:before="120" w:after="120" w:line="288" w:lineRule="auto"/>
        <w:jc w:val="both"/>
        <w:rPr>
          <w:rFonts w:cs="Arial"/>
          <w:sz w:val="19"/>
          <w:szCs w:val="19"/>
          <w:lang w:val="sk-SK" w:eastAsia="en-US"/>
        </w:rPr>
      </w:pPr>
      <w:r>
        <w:rPr>
          <w:rFonts w:cs="Arial"/>
          <w:sz w:val="19"/>
          <w:szCs w:val="19"/>
          <w:lang w:val="sk-SK" w:eastAsia="en-US"/>
        </w:rPr>
        <w:t>Od v</w:t>
      </w:r>
      <w:r w:rsidRPr="004F11B5">
        <w:rPr>
          <w:rFonts w:cs="Arial"/>
          <w:sz w:val="19"/>
          <w:szCs w:val="19"/>
          <w:lang w:val="sk-SK" w:eastAsia="en-US"/>
        </w:rPr>
        <w:t>šeobecnej povinnosti poistenia</w:t>
      </w:r>
      <w:r>
        <w:rPr>
          <w:rFonts w:cs="Arial"/>
          <w:sz w:val="19"/>
          <w:szCs w:val="19"/>
          <w:lang w:val="sk-SK" w:eastAsia="en-US"/>
        </w:rPr>
        <w:t xml:space="preserve"> majetku</w:t>
      </w:r>
      <w:r w:rsidRPr="004F11B5">
        <w:rPr>
          <w:rFonts w:cs="Arial"/>
          <w:sz w:val="19"/>
          <w:szCs w:val="19"/>
          <w:lang w:val="sk-SK" w:eastAsia="en-US"/>
        </w:rPr>
        <w:t xml:space="preserve"> sú </w:t>
      </w:r>
      <w:r>
        <w:rPr>
          <w:rFonts w:cs="Arial"/>
          <w:sz w:val="19"/>
          <w:szCs w:val="19"/>
          <w:lang w:val="sk-SK" w:eastAsia="en-US"/>
        </w:rPr>
        <w:t>oslobodení prijímatelia -</w:t>
      </w:r>
      <w:r w:rsidRPr="004F11B5">
        <w:rPr>
          <w:rFonts w:cs="Arial"/>
          <w:sz w:val="19"/>
          <w:szCs w:val="19"/>
          <w:lang w:val="sk-SK" w:eastAsia="en-US"/>
        </w:rPr>
        <w:t xml:space="preserve"> </w:t>
      </w:r>
      <w:r>
        <w:rPr>
          <w:rFonts w:cs="Arial"/>
          <w:sz w:val="19"/>
          <w:szCs w:val="19"/>
          <w:lang w:val="sk-SK" w:eastAsia="en-US"/>
        </w:rPr>
        <w:t xml:space="preserve">orgány </w:t>
      </w:r>
      <w:r w:rsidRPr="004F11B5">
        <w:rPr>
          <w:rFonts w:cs="Arial"/>
          <w:sz w:val="19"/>
          <w:szCs w:val="19"/>
          <w:lang w:val="sk-SK" w:eastAsia="en-US"/>
        </w:rPr>
        <w:t>štátne</w:t>
      </w:r>
      <w:r>
        <w:rPr>
          <w:rFonts w:cs="Arial"/>
          <w:sz w:val="19"/>
          <w:szCs w:val="19"/>
          <w:lang w:val="sk-SK" w:eastAsia="en-US"/>
        </w:rPr>
        <w:t>j</w:t>
      </w:r>
      <w:r w:rsidRPr="004F11B5">
        <w:rPr>
          <w:rFonts w:cs="Arial"/>
          <w:sz w:val="19"/>
          <w:szCs w:val="19"/>
          <w:lang w:val="sk-SK" w:eastAsia="en-US"/>
        </w:rPr>
        <w:t xml:space="preserve"> </w:t>
      </w:r>
      <w:r>
        <w:rPr>
          <w:rFonts w:cs="Arial"/>
          <w:sz w:val="19"/>
          <w:szCs w:val="19"/>
          <w:lang w:val="sk-SK" w:eastAsia="en-US"/>
        </w:rPr>
        <w:t>správy</w:t>
      </w:r>
      <w:r w:rsidRPr="004F11B5">
        <w:rPr>
          <w:rFonts w:cs="Arial"/>
          <w:sz w:val="19"/>
          <w:szCs w:val="19"/>
          <w:lang w:val="sk-SK" w:eastAsia="en-US"/>
        </w:rPr>
        <w:t>,</w:t>
      </w:r>
      <w:r>
        <w:rPr>
          <w:rFonts w:cs="Arial"/>
          <w:sz w:val="19"/>
          <w:szCs w:val="19"/>
          <w:lang w:val="sk-SK" w:eastAsia="en-US"/>
        </w:rPr>
        <w:t xml:space="preserve"> ktorí pri rovnakom alebo obdobnom majetku ako nadobudli alebo zhodnotili z projektu, nikdy</w:t>
      </w:r>
      <w:r w:rsidRPr="004F11B5">
        <w:rPr>
          <w:rFonts w:cs="Arial"/>
          <w:sz w:val="19"/>
          <w:szCs w:val="19"/>
          <w:lang w:val="sk-SK" w:eastAsia="en-US"/>
        </w:rPr>
        <w:t xml:space="preserve"> nevyužívajú inštitút poistenia. V prípade, že </w:t>
      </w:r>
      <w:r>
        <w:rPr>
          <w:rFonts w:cs="Arial"/>
          <w:sz w:val="19"/>
          <w:szCs w:val="19"/>
          <w:lang w:val="sk-SK" w:eastAsia="en-US"/>
        </w:rPr>
        <w:t xml:space="preserve">prijímatelia </w:t>
      </w:r>
      <w:r w:rsidRPr="004F11B5">
        <w:rPr>
          <w:rFonts w:cs="Arial"/>
          <w:sz w:val="19"/>
          <w:szCs w:val="19"/>
          <w:lang w:val="sk-SK" w:eastAsia="en-US"/>
        </w:rPr>
        <w:t>využijú možnosť nepoistiť majetok</w:t>
      </w:r>
      <w:r>
        <w:rPr>
          <w:rFonts w:cs="Arial"/>
          <w:sz w:val="19"/>
          <w:szCs w:val="19"/>
          <w:lang w:val="sk-SK" w:eastAsia="en-US"/>
        </w:rPr>
        <w:t xml:space="preserve"> podľa predchádzajúcej vety</w:t>
      </w:r>
      <w:r w:rsidRPr="004F11B5">
        <w:rPr>
          <w:rFonts w:cs="Arial"/>
          <w:sz w:val="19"/>
          <w:szCs w:val="19"/>
          <w:lang w:val="sk-SK" w:eastAsia="en-US"/>
        </w:rPr>
        <w:t>, musia si byť vedom</w:t>
      </w:r>
      <w:r>
        <w:rPr>
          <w:rFonts w:cs="Arial"/>
          <w:sz w:val="19"/>
          <w:szCs w:val="19"/>
          <w:lang w:val="sk-SK" w:eastAsia="en-US"/>
        </w:rPr>
        <w:t>í</w:t>
      </w:r>
      <w:r w:rsidRPr="004F11B5">
        <w:rPr>
          <w:rFonts w:cs="Arial"/>
          <w:sz w:val="19"/>
          <w:szCs w:val="19"/>
          <w:lang w:val="sk-SK" w:eastAsia="en-US"/>
        </w:rPr>
        <w:t>, že v prípade poškodenia, krádeže a pod. majú povinnosť náhrady majetku z vlastných zdrojov.</w:t>
      </w:r>
    </w:p>
    <w:p w14:paraId="7A55D05C" w14:textId="424B1A57" w:rsidR="009E479A" w:rsidRPr="0073389C" w:rsidRDefault="0058162C" w:rsidP="001F73A1">
      <w:pPr>
        <w:pStyle w:val="Zoznamsodrkami"/>
        <w:spacing w:before="120" w:after="120" w:line="288" w:lineRule="auto"/>
        <w:rPr>
          <w:rFonts w:ascii="Arial" w:hAnsi="Arial" w:cs="Arial"/>
          <w:sz w:val="19"/>
          <w:szCs w:val="19"/>
        </w:rPr>
      </w:pPr>
      <w:r w:rsidRPr="0073389C">
        <w:rPr>
          <w:rFonts w:ascii="Arial" w:hAnsi="Arial" w:cs="Arial"/>
          <w:sz w:val="19"/>
          <w:szCs w:val="19"/>
        </w:rPr>
        <w:lastRenderedPageBreak/>
        <w:t xml:space="preserve">Pri obstaraní </w:t>
      </w:r>
      <w:r w:rsidR="009B21C5" w:rsidRPr="0073389C">
        <w:rPr>
          <w:rFonts w:ascii="Arial" w:hAnsi="Arial" w:cs="Arial"/>
          <w:sz w:val="19"/>
          <w:szCs w:val="19"/>
        </w:rPr>
        <w:t xml:space="preserve">dlhodobého </w:t>
      </w:r>
      <w:r w:rsidRPr="0073389C">
        <w:rPr>
          <w:rFonts w:ascii="Arial" w:hAnsi="Arial" w:cs="Arial"/>
          <w:sz w:val="19"/>
          <w:szCs w:val="19"/>
        </w:rPr>
        <w:t>m</w:t>
      </w:r>
      <w:r w:rsidR="009E479A" w:rsidRPr="0073389C">
        <w:rPr>
          <w:rFonts w:ascii="Arial" w:hAnsi="Arial" w:cs="Arial"/>
          <w:sz w:val="19"/>
          <w:szCs w:val="19"/>
        </w:rPr>
        <w:t>ajetk</w:t>
      </w:r>
      <w:r w:rsidRPr="0073389C">
        <w:rPr>
          <w:rFonts w:ascii="Arial" w:hAnsi="Arial" w:cs="Arial"/>
          <w:sz w:val="19"/>
          <w:szCs w:val="19"/>
        </w:rPr>
        <w:t>u</w:t>
      </w:r>
      <w:r w:rsidR="009E479A" w:rsidRPr="0073389C">
        <w:rPr>
          <w:rFonts w:ascii="Arial" w:hAnsi="Arial" w:cs="Arial"/>
          <w:sz w:val="19"/>
          <w:szCs w:val="19"/>
        </w:rPr>
        <w:t xml:space="preserve">, ktorý prijímateľ účtuje priamo do </w:t>
      </w:r>
      <w:r w:rsidR="009B21C5" w:rsidRPr="0073389C">
        <w:rPr>
          <w:rFonts w:ascii="Arial" w:hAnsi="Arial" w:cs="Arial"/>
          <w:sz w:val="19"/>
          <w:szCs w:val="19"/>
        </w:rPr>
        <w:t>nákladov alebo zásob v zmysle vnútornej smernice</w:t>
      </w:r>
      <w:r w:rsidR="009E479A" w:rsidRPr="0073389C">
        <w:rPr>
          <w:rFonts w:ascii="Arial" w:hAnsi="Arial" w:cs="Arial"/>
          <w:sz w:val="19"/>
          <w:szCs w:val="19"/>
        </w:rPr>
        <w:t xml:space="preserve"> </w:t>
      </w:r>
      <w:r w:rsidRPr="0073389C">
        <w:rPr>
          <w:rFonts w:ascii="Arial" w:hAnsi="Arial" w:cs="Arial"/>
          <w:sz w:val="19"/>
          <w:szCs w:val="19"/>
        </w:rPr>
        <w:t xml:space="preserve">sa vzhľadom na jeho charakter (napr. počítač, tlačiareň) k nemu </w:t>
      </w:r>
      <w:r w:rsidR="00FD6620" w:rsidRPr="0073389C">
        <w:rPr>
          <w:rFonts w:ascii="Arial" w:hAnsi="Arial" w:cs="Arial"/>
          <w:sz w:val="19"/>
          <w:szCs w:val="19"/>
        </w:rPr>
        <w:t>pristup</w:t>
      </w:r>
      <w:r w:rsidR="00FD6620">
        <w:rPr>
          <w:rFonts w:ascii="Arial" w:hAnsi="Arial" w:cs="Arial"/>
          <w:sz w:val="19"/>
          <w:szCs w:val="19"/>
        </w:rPr>
        <w:t xml:space="preserve">uje </w:t>
      </w:r>
      <w:r w:rsidR="009E479A" w:rsidRPr="0073389C">
        <w:rPr>
          <w:rFonts w:ascii="Arial" w:hAnsi="Arial" w:cs="Arial"/>
          <w:sz w:val="19"/>
          <w:szCs w:val="19"/>
        </w:rPr>
        <w:t xml:space="preserve">ako k dlhodobému majetku, ktorý je </w:t>
      </w:r>
      <w:r w:rsidRPr="0073389C">
        <w:rPr>
          <w:rFonts w:ascii="Arial" w:hAnsi="Arial" w:cs="Arial"/>
          <w:sz w:val="19"/>
          <w:szCs w:val="19"/>
        </w:rPr>
        <w:t xml:space="preserve">prijímateľ </w:t>
      </w:r>
      <w:r w:rsidR="009E479A" w:rsidRPr="0073389C">
        <w:rPr>
          <w:rFonts w:ascii="Arial" w:hAnsi="Arial" w:cs="Arial"/>
          <w:sz w:val="19"/>
          <w:szCs w:val="19"/>
        </w:rPr>
        <w:t>povinný poistiť.</w:t>
      </w:r>
    </w:p>
    <w:p w14:paraId="7A55D05D" w14:textId="66F89654"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nie je možné poistiť majetok nadobudnutý/zhodnotený z prostriedkov projektu, je potrebné túto skutočnosť preukázať </w:t>
      </w:r>
      <w:r w:rsidR="00580EE1" w:rsidRPr="0073389C">
        <w:rPr>
          <w:rFonts w:ascii="Arial" w:hAnsi="Arial" w:cs="Arial"/>
          <w:sz w:val="19"/>
          <w:szCs w:val="19"/>
        </w:rPr>
        <w:t>poskytovateľovi</w:t>
      </w:r>
      <w:r w:rsidRPr="0073389C">
        <w:rPr>
          <w:rFonts w:ascii="Arial" w:hAnsi="Arial" w:cs="Arial"/>
          <w:sz w:val="19"/>
          <w:szCs w:val="19"/>
        </w:rPr>
        <w:t xml:space="preserve">. Skutočnosť, že prijímateľ si poistenie nerozpočtoval v projekte, ho nezbavuje povinnosti poistiť majetok z vlastných zdrojov. </w:t>
      </w:r>
    </w:p>
    <w:p w14:paraId="7A55D05E" w14:textId="5D93D536"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V prípade, ak nie je možné/potrebné poistiť majetok nadobudnutý</w:t>
      </w:r>
      <w:r w:rsidR="00810AC0">
        <w:rPr>
          <w:rFonts w:ascii="Arial" w:hAnsi="Arial" w:cs="Arial"/>
          <w:sz w:val="19"/>
          <w:szCs w:val="19"/>
        </w:rPr>
        <w:t>/</w:t>
      </w:r>
      <w:r w:rsidRPr="0073389C">
        <w:rPr>
          <w:rFonts w:ascii="Arial" w:hAnsi="Arial" w:cs="Arial"/>
          <w:sz w:val="19"/>
          <w:szCs w:val="19"/>
        </w:rPr>
        <w:t>zhodnotený z projektu, prijímateľ je povinný zabezpečiť z vlastných zdrojov opätovné zabezpečenie relevantného majetku na účely implementácie projektu, ak dôjde k poškodeniu alebo krádeži majetku, t.</w:t>
      </w:r>
      <w:r w:rsidR="00240C75" w:rsidRPr="0073389C">
        <w:rPr>
          <w:rFonts w:ascii="Arial" w:hAnsi="Arial" w:cs="Arial"/>
          <w:sz w:val="19"/>
          <w:szCs w:val="19"/>
        </w:rPr>
        <w:t xml:space="preserve"> </w:t>
      </w:r>
      <w:r w:rsidRPr="0073389C">
        <w:rPr>
          <w:rFonts w:ascii="Arial" w:hAnsi="Arial" w:cs="Arial"/>
          <w:sz w:val="19"/>
          <w:szCs w:val="19"/>
        </w:rPr>
        <w:t xml:space="preserve">j. ak majetok nebude môcť byť riadne využívaný pre účely projektu (až do ukončenia realizácie projektu). Opätovné zabezpečenie majetku podlieha predchádzajúcemu </w:t>
      </w:r>
      <w:r w:rsidR="00810AC0">
        <w:rPr>
          <w:rFonts w:ascii="Arial" w:hAnsi="Arial" w:cs="Arial"/>
          <w:sz w:val="19"/>
          <w:szCs w:val="19"/>
        </w:rPr>
        <w:t xml:space="preserve">písomnému </w:t>
      </w:r>
      <w:r w:rsidRPr="0073389C">
        <w:rPr>
          <w:rFonts w:ascii="Arial" w:hAnsi="Arial" w:cs="Arial"/>
          <w:sz w:val="19"/>
          <w:szCs w:val="19"/>
        </w:rPr>
        <w:t xml:space="preserve">súhlasu </w:t>
      </w:r>
      <w:r w:rsidR="00580EE1" w:rsidRPr="0073389C">
        <w:rPr>
          <w:rFonts w:ascii="Arial" w:hAnsi="Arial" w:cs="Arial"/>
          <w:sz w:val="19"/>
          <w:szCs w:val="19"/>
        </w:rPr>
        <w:t>poskytovateľa</w:t>
      </w:r>
      <w:r w:rsidRPr="0073389C">
        <w:rPr>
          <w:rFonts w:ascii="Arial" w:hAnsi="Arial" w:cs="Arial"/>
          <w:sz w:val="19"/>
          <w:szCs w:val="19"/>
        </w:rPr>
        <w:t xml:space="preserve">. Ak </w:t>
      </w:r>
      <w:r w:rsidR="00580EE1" w:rsidRPr="0073389C">
        <w:rPr>
          <w:rFonts w:ascii="Arial" w:hAnsi="Arial" w:cs="Arial"/>
          <w:sz w:val="19"/>
          <w:szCs w:val="19"/>
        </w:rPr>
        <w:t>poskytovateľ</w:t>
      </w:r>
      <w:r w:rsidRPr="0073389C">
        <w:rPr>
          <w:rFonts w:ascii="Arial" w:hAnsi="Arial" w:cs="Arial"/>
          <w:sz w:val="19"/>
          <w:szCs w:val="19"/>
        </w:rPr>
        <w:t xml:space="preserve"> neschváli opätovné zabezpečenie majetku</w:t>
      </w:r>
      <w:r w:rsidR="003B1566">
        <w:rPr>
          <w:rFonts w:ascii="Arial" w:hAnsi="Arial" w:cs="Arial"/>
          <w:sz w:val="19"/>
          <w:szCs w:val="19"/>
        </w:rPr>
        <w:t>,</w:t>
      </w:r>
      <w:r w:rsidRPr="0073389C">
        <w:rPr>
          <w:rFonts w:ascii="Arial" w:hAnsi="Arial" w:cs="Arial"/>
          <w:sz w:val="19"/>
          <w:szCs w:val="19"/>
        </w:rPr>
        <w:t xml:space="preserve"> prijímateľ je povinný vrátiť zodpovedajúcu výšku finančného príspevku, ktorá bola vynaložená na poškodený/odcudzený majetok v lehote, ktorú určí </w:t>
      </w:r>
      <w:r w:rsidR="00580EE1" w:rsidRPr="0073389C">
        <w:rPr>
          <w:rFonts w:ascii="Arial" w:hAnsi="Arial" w:cs="Arial"/>
          <w:sz w:val="19"/>
          <w:szCs w:val="19"/>
        </w:rPr>
        <w:t>poskytovateľ</w:t>
      </w:r>
      <w:r w:rsidRPr="0073389C">
        <w:rPr>
          <w:rFonts w:ascii="Arial" w:hAnsi="Arial" w:cs="Arial"/>
          <w:sz w:val="19"/>
          <w:szCs w:val="19"/>
        </w:rPr>
        <w:t xml:space="preserve">. </w:t>
      </w:r>
    </w:p>
    <w:p w14:paraId="7A55D05F" w14:textId="792C5D53"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nastane poistná udalosť, prijímateľ je povinný o tejto skutočnosti bezodkladne </w:t>
      </w:r>
      <w:r w:rsidR="004E01E7" w:rsidRPr="0073389C">
        <w:rPr>
          <w:rFonts w:ascii="Arial" w:hAnsi="Arial" w:cs="Arial"/>
          <w:sz w:val="19"/>
          <w:szCs w:val="19"/>
        </w:rPr>
        <w:t xml:space="preserve">písomne </w:t>
      </w:r>
      <w:r w:rsidRPr="0073389C">
        <w:rPr>
          <w:rFonts w:ascii="Arial" w:hAnsi="Arial" w:cs="Arial"/>
          <w:sz w:val="19"/>
          <w:szCs w:val="19"/>
        </w:rPr>
        <w:t xml:space="preserve">informovať </w:t>
      </w:r>
      <w:r w:rsidR="00762C5E" w:rsidRPr="0073389C">
        <w:rPr>
          <w:rFonts w:ascii="Arial" w:hAnsi="Arial" w:cs="Arial"/>
          <w:sz w:val="19"/>
          <w:szCs w:val="19"/>
        </w:rPr>
        <w:t>poskytovateľa</w:t>
      </w:r>
      <w:r w:rsidRPr="0073389C">
        <w:rPr>
          <w:rFonts w:ascii="Arial" w:hAnsi="Arial" w:cs="Arial"/>
          <w:sz w:val="19"/>
          <w:szCs w:val="19"/>
        </w:rPr>
        <w:t xml:space="preserve">. Po </w:t>
      </w:r>
      <w:r w:rsidR="00D01551">
        <w:rPr>
          <w:rFonts w:ascii="Arial" w:hAnsi="Arial" w:cs="Arial"/>
          <w:sz w:val="19"/>
          <w:szCs w:val="19"/>
        </w:rPr>
        <w:t xml:space="preserve">prijatí </w:t>
      </w:r>
      <w:r w:rsidRPr="0073389C">
        <w:rPr>
          <w:rFonts w:ascii="Arial" w:hAnsi="Arial" w:cs="Arial"/>
          <w:sz w:val="19"/>
          <w:szCs w:val="19"/>
        </w:rPr>
        <w:t xml:space="preserve">poistného krytia je prijímateľ povinný bezodkladne písomne informovať </w:t>
      </w:r>
      <w:r w:rsidR="00762C5E" w:rsidRPr="0073389C">
        <w:rPr>
          <w:rFonts w:ascii="Arial" w:hAnsi="Arial" w:cs="Arial"/>
          <w:sz w:val="19"/>
          <w:szCs w:val="19"/>
        </w:rPr>
        <w:t>poskytovateľa</w:t>
      </w:r>
      <w:r w:rsidRPr="0073389C">
        <w:rPr>
          <w:rFonts w:ascii="Arial" w:hAnsi="Arial" w:cs="Arial"/>
          <w:sz w:val="19"/>
          <w:szCs w:val="19"/>
        </w:rPr>
        <w:t xml:space="preserve">. Následne prijímateľ zabezpečí z vyplatenej sumy opätovne chýbajúce/poškodené zariadenie/vybavenie. </w:t>
      </w:r>
    </w:p>
    <w:p w14:paraId="7A55D060" w14:textId="7AFE375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Je možné využiť aj vlastné prostriedky prijímateľa a zabezpečiť nový majetok ešte pred vyplatením poistného krytia. Uvedené vlastné prostriedky prijímateľa si však prijímateľ nemôže nárokovať u </w:t>
      </w:r>
      <w:r w:rsidR="00762C5E" w:rsidRPr="0073389C">
        <w:rPr>
          <w:rFonts w:ascii="Arial" w:hAnsi="Arial" w:cs="Arial"/>
          <w:sz w:val="19"/>
          <w:szCs w:val="19"/>
        </w:rPr>
        <w:t>poskytovateľa</w:t>
      </w:r>
      <w:r w:rsidRPr="0073389C">
        <w:rPr>
          <w:rFonts w:ascii="Arial" w:hAnsi="Arial" w:cs="Arial"/>
          <w:sz w:val="19"/>
          <w:szCs w:val="19"/>
        </w:rPr>
        <w:t xml:space="preserve"> a to ani v prípade, pokiaľ by poisťovňa poistné krytie nevyplatila.</w:t>
      </w:r>
    </w:p>
    <w:p w14:paraId="7A55D061" w14:textId="66F6F111"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dôjde k poistnej udalosti počas realizácie projektu a poistné plnenie prijímateľ </w:t>
      </w:r>
      <w:r w:rsidR="00A11418">
        <w:rPr>
          <w:rFonts w:ascii="Arial" w:hAnsi="Arial" w:cs="Arial"/>
          <w:sz w:val="19"/>
          <w:szCs w:val="19"/>
        </w:rPr>
        <w:t>prijme</w:t>
      </w:r>
      <w:r w:rsidR="00D01551">
        <w:rPr>
          <w:rFonts w:ascii="Arial" w:hAnsi="Arial" w:cs="Arial"/>
          <w:sz w:val="19"/>
          <w:szCs w:val="19"/>
        </w:rPr>
        <w:t xml:space="preserve"> </w:t>
      </w:r>
      <w:r w:rsidRPr="0073389C">
        <w:rPr>
          <w:rFonts w:ascii="Arial" w:hAnsi="Arial" w:cs="Arial"/>
          <w:sz w:val="19"/>
          <w:szCs w:val="19"/>
        </w:rPr>
        <w:t>až po ukončení projektu</w:t>
      </w:r>
      <w:r w:rsidR="004306B9">
        <w:rPr>
          <w:rFonts w:ascii="Arial" w:hAnsi="Arial" w:cs="Arial"/>
          <w:sz w:val="19"/>
          <w:szCs w:val="19"/>
        </w:rPr>
        <w:t>,</w:t>
      </w:r>
      <w:r w:rsidRPr="0073389C">
        <w:rPr>
          <w:rFonts w:ascii="Arial" w:hAnsi="Arial" w:cs="Arial"/>
          <w:sz w:val="19"/>
          <w:szCs w:val="19"/>
        </w:rPr>
        <w:t xml:space="preserve"> je prijímateľ povinný opätovne zabezpečiť majetok, príp. vrátiť príspevok </w:t>
      </w:r>
      <w:r w:rsidR="00762C5E" w:rsidRPr="0073389C">
        <w:rPr>
          <w:rFonts w:ascii="Arial" w:hAnsi="Arial" w:cs="Arial"/>
          <w:sz w:val="19"/>
          <w:szCs w:val="19"/>
        </w:rPr>
        <w:t>poskytovateľovi</w:t>
      </w:r>
      <w:r w:rsidRPr="0073389C">
        <w:rPr>
          <w:rFonts w:ascii="Arial" w:hAnsi="Arial" w:cs="Arial"/>
          <w:sz w:val="19"/>
          <w:szCs w:val="19"/>
        </w:rPr>
        <w:t xml:space="preserve"> v lehote, ktorú určí </w:t>
      </w:r>
      <w:r w:rsidR="00762C5E" w:rsidRPr="0073389C">
        <w:rPr>
          <w:rFonts w:ascii="Arial" w:hAnsi="Arial" w:cs="Arial"/>
          <w:sz w:val="19"/>
          <w:szCs w:val="19"/>
        </w:rPr>
        <w:t>poskytovateľ</w:t>
      </w:r>
      <w:r w:rsidRPr="0073389C">
        <w:rPr>
          <w:rFonts w:ascii="Arial" w:hAnsi="Arial" w:cs="Arial"/>
          <w:sz w:val="19"/>
          <w:szCs w:val="19"/>
        </w:rPr>
        <w:t>.</w:t>
      </w:r>
    </w:p>
    <w:p w14:paraId="3D46767F" w14:textId="10DC550C" w:rsidR="0099274A"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Na opätovné zabezpečenie majetku sa vzťahujú ustanovenia o verejnom obstarávaní.</w:t>
      </w:r>
    </w:p>
    <w:p w14:paraId="7A55D06B" w14:textId="77777777" w:rsidR="00C92A1F" w:rsidRPr="0073389C" w:rsidRDefault="00C92A1F" w:rsidP="00151D4D">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Daň z pridanej hodnoty a iné dane</w:t>
      </w:r>
    </w:p>
    <w:p w14:paraId="7A55D06C" w14:textId="69F678CF"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 zmysle čl. 69 všeobecného nariadenia je daň z pridanej hodnoty neoprávneným výdavkom, avšak postup zdaňovania daňou z pridanej hodnoty umožňuje, aby DPH za určitých okolností bola oprávneným výdavkom. DPH nie je oprávneným výdavkom v prípade, že prijímateľ má nárok na jej odpočet na vstupe. Nárok na odpočet je vymedzený zákonom o DPH.</w:t>
      </w:r>
    </w:p>
    <w:p w14:paraId="7A55D06D" w14:textId="77777777" w:rsidR="00C92A1F" w:rsidRPr="0073389C" w:rsidRDefault="00C92A1F" w:rsidP="001F73A1">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Neoprávneným výdavkom je aj DPH, ktorej odpočet si platiteľ dane neuplatnil, hoci tak podľa platnej legislatívy urobiť mohol.</w:t>
      </w:r>
    </w:p>
    <w:p w14:paraId="7A55D06E"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Oprávnená DPH sa vzťahuje len k plneniam, ktoré sú považované za oprávnené. V prípade, ak je výdavok oprávnený iba čiastočne, daň z pridanej hodnoty vzťahujúca sa k tomuto výdavku je oprávneným výdavkom v rovnakom pomere. </w:t>
      </w:r>
    </w:p>
    <w:p w14:paraId="7A55D06F"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Akákoľvek činnosť vykonávaná počas realizácie projektu, resp. po jeho ukončení súvisiaca s nadobudnutím/zhodnotením majetku z prostriedkov EŠIF, ktorá bude potenciálne generovať zdaniteľné príjmy</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zakladá prijímateľovi povinnosť odvádzať DPH, t.</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 xml:space="preserve">j. vznikne povinnosť prijímateľa uplatňovať voči daňovému úradu odpočet dane. </w:t>
      </w:r>
      <w:r w:rsidRPr="0073389C">
        <w:rPr>
          <w:rFonts w:ascii="Arial" w:hAnsi="Arial" w:cs="Arial"/>
          <w:sz w:val="19"/>
          <w:lang w:val="sk-SK" w:eastAsia="en-US"/>
        </w:rPr>
        <w:t>V takomto prípade bude DPH (uhradená v rámci implementácie projektu ako oprávnený výdavok) spätne za obdobie realizácie projektu považovaná za neoprávnenú v rozsahu aktivít, z ktorých plynú zdaniteľné príjmy</w:t>
      </w:r>
      <w:r w:rsidRPr="0073389C">
        <w:rPr>
          <w:rFonts w:ascii="Arial" w:hAnsi="Arial" w:cs="Arial"/>
          <w:sz w:val="19"/>
          <w:vertAlign w:val="superscript"/>
          <w:lang w:val="sk-SK" w:eastAsia="en-US"/>
        </w:rPr>
        <w:footnoteReference w:id="66"/>
      </w:r>
      <w:r w:rsidRPr="0073389C">
        <w:rPr>
          <w:rFonts w:ascii="Arial" w:hAnsi="Arial" w:cs="Arial"/>
          <w:sz w:val="19"/>
          <w:lang w:val="sk-SK" w:eastAsia="en-US"/>
        </w:rPr>
        <w:t>.</w:t>
      </w:r>
      <w:r w:rsidRPr="0073389C">
        <w:rPr>
          <w:rFonts w:ascii="Arial" w:hAnsi="Arial" w:cs="Arial"/>
          <w:sz w:val="19"/>
          <w:szCs w:val="19"/>
          <w:lang w:val="sk-SK" w:eastAsia="en-US"/>
        </w:rPr>
        <w:t xml:space="preserve"> </w:t>
      </w:r>
    </w:p>
    <w:p w14:paraId="7A55D070"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Iné dane sú vo všeobecnosti neoprávneným výdavkom. Za neoprávnené výdavky sú považované predovšetkým priame dane (daň z nehnuteľnosti, daň z motorových vozidiel a pod.). Výnimku tvoria daň z príjmu fyzických osôb, ktorá je súčasťou hrubej mzdy, resp. odmeny za vykonanú prácu a je oprávneným </w:t>
      </w:r>
      <w:r w:rsidRPr="0073389C">
        <w:rPr>
          <w:rFonts w:ascii="Arial" w:hAnsi="Arial" w:cs="Arial"/>
          <w:sz w:val="19"/>
          <w:szCs w:val="19"/>
          <w:lang w:val="sk-SK" w:eastAsia="en-US"/>
        </w:rPr>
        <w:lastRenderedPageBreak/>
        <w:t>výdavkom v rámci osobných výdavkov a daň za ubytovanie, ktorá je oprávneným výdavkom v rámci cestovných náhrad.</w:t>
      </w:r>
    </w:p>
    <w:p w14:paraId="7A55D071" w14:textId="2F3D0068" w:rsidR="00C92A1F" w:rsidRPr="0073389C" w:rsidRDefault="00C92A1F" w:rsidP="00151D4D">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Žiadosť o platbu, monitorovacie správy/údaje, žiadosť o zmenu zmluvy, výkon verejného obstarávania, pracovné výkazy a štúdium dokumentov</w:t>
      </w:r>
    </w:p>
    <w:p w14:paraId="7A55D072" w14:textId="188DCEA1"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Aktivity týkajúce sa vypĺňania žiadosti o platbu sa nepovažujú za oprávnené, ak predchádzajúca žiadosť o platbu bola prijímateľovi opakovane vrátená na doplnenie alebo žiadosť o platbu bola zamietnutá a prijímateľ predložil ďalšiu žiadosť o platbu na rovnakú výšku ako zamietnutá a obsahuje rovnaké výdavky ako zamietnutá žiadosť o platbu, resp. žiadosť o platbu obsahuje rovnaké nedostatky ako predchádzajúca žiadosť. Ak sú monitorovacie správy/údaje/žiadosť o zmenu zmluvy/personálna matica </w:t>
      </w:r>
      <w:r w:rsidR="007B520F">
        <w:rPr>
          <w:rFonts w:ascii="Arial" w:hAnsi="Arial" w:cs="Arial"/>
          <w:sz w:val="19"/>
          <w:szCs w:val="19"/>
          <w:lang w:val="sk-SK" w:eastAsia="en-US"/>
        </w:rPr>
        <w:t xml:space="preserve">opakovane </w:t>
      </w:r>
      <w:r w:rsidRPr="0073389C">
        <w:rPr>
          <w:rFonts w:ascii="Arial" w:hAnsi="Arial" w:cs="Arial"/>
          <w:sz w:val="19"/>
          <w:szCs w:val="19"/>
          <w:lang w:val="sk-SK" w:eastAsia="en-US"/>
        </w:rPr>
        <w:t>vrátené prijímateľovi na doplnenie chýbajúcich náležitostí, výdavky na činnosti týkajúce sa odstraňovania nedostatkov sú neoprávneným výdavkom.</w:t>
      </w:r>
    </w:p>
    <w:p w14:paraId="7A55D073" w14:textId="38A4214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Vyplňovanie pracovných výkazov a štúdium dokumentov (napr. príručka pre prijímateľa, príručka pre žiadateľa, zmluva o NFP) ako individuálna (samostatná) aktivita, resp. činnosť nebude posúdená  ako oprávnená, t.</w:t>
      </w:r>
      <w:r w:rsidR="006B5CAE" w:rsidRPr="0073389C">
        <w:rPr>
          <w:rFonts w:ascii="Arial" w:hAnsi="Arial" w:cs="Arial"/>
          <w:sz w:val="19"/>
          <w:szCs w:val="19"/>
          <w:lang w:val="sk-SK" w:eastAsia="en-US"/>
        </w:rPr>
        <w:t xml:space="preserve"> </w:t>
      </w:r>
      <w:r w:rsidRPr="0073389C">
        <w:rPr>
          <w:rFonts w:ascii="Arial" w:hAnsi="Arial" w:cs="Arial"/>
          <w:sz w:val="19"/>
          <w:szCs w:val="19"/>
          <w:lang w:val="sk-SK" w:eastAsia="en-US"/>
        </w:rPr>
        <w:t>j. výdavky na vyššie uvedené aktivity, resp. činnosti sú neoprávnené.</w:t>
      </w:r>
    </w:p>
    <w:p w14:paraId="7A55D074" w14:textId="77777777" w:rsidR="00C92A1F" w:rsidRPr="0073389C" w:rsidRDefault="00C92A1F" w:rsidP="001F73A1">
      <w:pPr>
        <w:spacing w:before="120" w:after="120" w:line="288" w:lineRule="auto"/>
        <w:jc w:val="both"/>
      </w:pPr>
      <w:r w:rsidRPr="0073389C">
        <w:t>Výdavky súvisiace s procesom verejného obstarávania budú uznané za oprávnené iba raz, t.</w:t>
      </w:r>
      <w:r w:rsidR="00AA1060" w:rsidRPr="0073389C">
        <w:t xml:space="preserve"> </w:t>
      </w:r>
      <w:r w:rsidRPr="0073389C">
        <w:t xml:space="preserve">j. </w:t>
      </w:r>
      <w:r w:rsidR="00762C5E" w:rsidRPr="0073389C">
        <w:t>poskytovateľ</w:t>
      </w:r>
      <w:r w:rsidRPr="0073389C">
        <w:t xml:space="preserve"> uhradí výdavky týkajúce sa činností procesov verejného obstarávania iba jedenkrát bez ohľadu na počet opakovaní verejného obstarávania.</w:t>
      </w:r>
    </w:p>
    <w:p w14:paraId="7A55D075" w14:textId="77777777" w:rsidR="00C92A1F" w:rsidRPr="0073389C" w:rsidRDefault="00C92A1F" w:rsidP="00151D4D">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Vykazovanie činností v pracovných výkazoch</w:t>
      </w:r>
    </w:p>
    <w:p w14:paraId="7A55D076" w14:textId="38142F76" w:rsidR="00C92A1F" w:rsidRPr="0073389C" w:rsidRDefault="00C92A1F" w:rsidP="001F73A1">
      <w:pPr>
        <w:spacing w:before="120" w:after="120" w:line="288" w:lineRule="auto"/>
        <w:jc w:val="both"/>
      </w:pPr>
      <w:r w:rsidRPr="0073389C">
        <w:t>Aktivity vykonávané odbornými kapacitami sa nepovažujú za oprávnené v prípade, ak ide o činnosti, ktoré má vykonávať administratívny a riadiaci personál a naopak. Napríklad vypĺňanie žiadosti o platbu alebo monitorovacej správy odborným pracovníkom, vykonávanie administratívnych čin</w:t>
      </w:r>
      <w:r w:rsidR="008440AB" w:rsidRPr="0073389C">
        <w:t>n</w:t>
      </w:r>
      <w:r w:rsidRPr="0073389C">
        <w:t>ostí odborným pracovníkom (napr. tlač a kopírovanie materiálov), nemožno uznať ako oprávnený výdavok deklarovaný v rámci odbornej činnosti pracovníka.</w:t>
      </w:r>
    </w:p>
    <w:p w14:paraId="7A55D077" w14:textId="77777777" w:rsidR="00C92A1F" w:rsidRPr="0073389C" w:rsidRDefault="00C92A1F" w:rsidP="00151D4D">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Definovanie oprávnenosti nepriamych výdavkov na riadenie projektu vykonávaného prostredníctvom osôb v pracovnoprávnom alebo obdobnom pomere</w:t>
      </w:r>
    </w:p>
    <w:p w14:paraId="7A55D079" w14:textId="6C717282"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bola posúdená oprávnenosť výdavkov z hľadiska splnenia požadovaných kritérií jednotlivých pozícií riadenia projektu, v rámci žiadosti o platbu </w:t>
      </w:r>
      <w:r w:rsidR="0082781E" w:rsidRPr="0073389C">
        <w:t>poskytovateľ</w:t>
      </w:r>
      <w:r w:rsidRPr="0073389C">
        <w:t xml:space="preserve"> overí, či nedošlo k zmene na predmetnej pozícii a nie je  nutné opakovane predkladať podpornú dokumentáciu preukazujúcu splnenie kritérií pre odbornosť konkrétnej osoby. </w:t>
      </w:r>
    </w:p>
    <w:p w14:paraId="7A55D07A" w14:textId="1AC08F11"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nebola posúdená oprávnenosť výdavkov z hľadiska splnenia požadovaných kritérií jednotlivých pozícií zapojenia do riadenia projektu, v rámci žiadosti o platbu </w:t>
      </w:r>
      <w:r w:rsidR="0082781E" w:rsidRPr="0073389C">
        <w:t>poskytovateľ</w:t>
      </w:r>
      <w:r w:rsidRPr="0073389C">
        <w:t xml:space="preserve"> overí splnenie kritérií odbornosti stanovených predmetnou výzvou/vyzvaním pri jednotlivých osobách zapojených do riadenia projektu. V prípade, ak sú predmetom žiadosti o platbu výdavky na osobu, ktorá nespĺňa kvalifikačné, resp. odborné kritériá zadefinované vo výzve/vyzvaní, budú tieto výdavky vyhodnotené zo strany </w:t>
      </w:r>
      <w:r w:rsidR="0082781E" w:rsidRPr="0073389C">
        <w:t xml:space="preserve">poskytovateľa </w:t>
      </w:r>
      <w:r w:rsidRPr="0073389C">
        <w:t>ako neoprávnené.</w:t>
      </w:r>
    </w:p>
    <w:p w14:paraId="7A55D07D" w14:textId="51D0E667" w:rsidR="00AE5A8F" w:rsidRPr="0073389C" w:rsidRDefault="00AE5A8F" w:rsidP="00151D4D">
      <w:pPr>
        <w:pStyle w:val="Zkladntext"/>
        <w:numPr>
          <w:ilvl w:val="0"/>
          <w:numId w:val="81"/>
        </w:numPr>
        <w:spacing w:before="120" w:after="120" w:line="288" w:lineRule="auto"/>
        <w:ind w:left="426" w:hanging="426"/>
        <w:rPr>
          <w:rFonts w:ascii="Arial" w:hAnsi="Arial" w:cs="Arial"/>
          <w:b/>
          <w:sz w:val="19"/>
          <w:szCs w:val="19"/>
          <w:lang w:val="sk-SK" w:eastAsia="en-US"/>
        </w:rPr>
      </w:pPr>
      <w:bookmarkStart w:id="118" w:name="_Toc361131496"/>
      <w:r w:rsidRPr="0073389C">
        <w:rPr>
          <w:rFonts w:ascii="Arial" w:hAnsi="Arial" w:cs="Arial"/>
          <w:b/>
          <w:sz w:val="19"/>
          <w:szCs w:val="19"/>
          <w:lang w:val="sk-SK" w:eastAsia="en-US"/>
        </w:rPr>
        <w:t>Problematika prekrývania sa výdavkov</w:t>
      </w:r>
      <w:bookmarkEnd w:id="118"/>
    </w:p>
    <w:p w14:paraId="7A55D07E" w14:textId="77777777" w:rsidR="00AE5A8F" w:rsidRPr="0073389C" w:rsidRDefault="00AE5A8F" w:rsidP="001F73A1">
      <w:pPr>
        <w:tabs>
          <w:tab w:val="left" w:pos="540"/>
        </w:tabs>
        <w:spacing w:before="120" w:after="120" w:line="288" w:lineRule="auto"/>
        <w:jc w:val="both"/>
      </w:pPr>
      <w:r w:rsidRPr="0073389C">
        <w:t>Jedným zo základných kritérií oprávnenosti výdavkov je, že sa nárokovaný výdavok časovo a vecne neprekrýva a neprekrýva sa ani s inými prostriedkami z verejných zdrojov</w:t>
      </w:r>
      <w:r w:rsidR="00E55ACE" w:rsidRPr="0073389C">
        <w:t>.</w:t>
      </w:r>
    </w:p>
    <w:p w14:paraId="7A55D07F" w14:textId="76E57EC0" w:rsidR="00AE5A8F" w:rsidRPr="0073389C" w:rsidRDefault="00AE5A8F" w:rsidP="001F73A1">
      <w:pPr>
        <w:tabs>
          <w:tab w:val="left" w:pos="540"/>
        </w:tabs>
        <w:spacing w:before="120" w:after="120" w:line="288" w:lineRule="auto"/>
        <w:jc w:val="both"/>
      </w:pPr>
      <w:r w:rsidRPr="0073389C" w:rsidDel="005D4B2D">
        <w:t xml:space="preserve">Poskytovateľ </w:t>
      </w:r>
      <w:r w:rsidR="00E2665E" w:rsidRPr="0073389C">
        <w:t>vykonáva</w:t>
      </w:r>
      <w:r w:rsidRPr="0073389C">
        <w:t xml:space="preserve"> v rámci administratívnej </w:t>
      </w:r>
      <w:r w:rsidR="00332A61">
        <w:t>finančnej kontroly</w:t>
      </w:r>
      <w:r w:rsidR="005140D9">
        <w:t xml:space="preserve"> </w:t>
      </w:r>
      <w:r w:rsidRPr="0073389C">
        <w:t xml:space="preserve">žiadosti o platbu aj kontrolu neprekrývania sa vykázaného pracovného času osôb na základe predložených pracovných výkazov. Ak sa v rámci pracovných výkazov identifikuje prekrývanie vykázaného pracovného času, </w:t>
      </w:r>
      <w:r w:rsidRPr="0073389C" w:rsidDel="005D4B2D">
        <w:t xml:space="preserve">poskytovateľ </w:t>
      </w:r>
      <w:r w:rsidR="005D4B2D" w:rsidRPr="0073389C">
        <w:t xml:space="preserve"> </w:t>
      </w:r>
      <w:r w:rsidRPr="0073389C">
        <w:t xml:space="preserve">pristupuje ku kráteniu relevantných výdavkov, a to aj v prípade ak je prekrývanie identifikované v rámci žiadostí o platbu, ktoré už boli zo strany poskytovateľa schválené (vystaví nezrovnalosť). Pri krátení výdavkov postupuje </w:t>
      </w:r>
      <w:r w:rsidRPr="0073389C" w:rsidDel="005D4B2D">
        <w:t xml:space="preserve">poskytovateľ </w:t>
      </w:r>
      <w:r w:rsidRPr="0073389C">
        <w:t>nasledovne:</w:t>
      </w:r>
    </w:p>
    <w:p w14:paraId="7A55D080"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lastRenderedPageBreak/>
        <w:t xml:space="preserve">v prípade pracovných výkazov, kde je možné identifikovať prekrývanie vykázaného času minimálne na úrovni dňa (prekrývanie je možné identifikovať na úrovni jednotlivých hodín, resp. aspoň konkrétneho dňa), </w:t>
      </w:r>
      <w:r w:rsidRPr="0073389C">
        <w:rPr>
          <w:b/>
          <w:lang w:eastAsia="sk-SK"/>
        </w:rPr>
        <w:t xml:space="preserve">budú ako neoprávnené klasifikované všetky výdavky jednotlivých projektov spolufinancovaných z </w:t>
      </w:r>
      <w:r w:rsidR="005D4B2D" w:rsidRPr="0073389C">
        <w:rPr>
          <w:b/>
          <w:lang w:eastAsia="sk-SK"/>
        </w:rPr>
        <w:t>EŠIF</w:t>
      </w:r>
      <w:r w:rsidRPr="0073389C">
        <w:rPr>
          <w:b/>
          <w:lang w:eastAsia="sk-SK"/>
        </w:rPr>
        <w:t xml:space="preserve"> vzťahujúce sa</w:t>
      </w:r>
      <w:r w:rsidR="00C16E56" w:rsidRPr="0073389C">
        <w:rPr>
          <w:b/>
          <w:lang w:eastAsia="sk-SK"/>
        </w:rPr>
        <w:t xml:space="preserve"> </w:t>
      </w:r>
      <w:r w:rsidRPr="0073389C">
        <w:rPr>
          <w:b/>
          <w:lang w:eastAsia="sk-SK"/>
        </w:rPr>
        <w:t>na činnosti realizované v rámci daného dňa</w:t>
      </w:r>
      <w:r w:rsidRPr="0073389C">
        <w:rPr>
          <w:lang w:eastAsia="sk-SK"/>
        </w:rPr>
        <w:t>;</w:t>
      </w:r>
    </w:p>
    <w:p w14:paraId="7A55D081"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t xml:space="preserve">v prípade pracovných výkazov, kde nie je možné identifikovať prekrývanie vykázaného času minimálne na úrovni dňa, </w:t>
      </w:r>
      <w:r w:rsidRPr="0073389C">
        <w:rPr>
          <w:b/>
          <w:lang w:eastAsia="sk-SK"/>
        </w:rPr>
        <w:t>budú ako neoprávnené klasifikované všetky výdavky jednotlivých projektov spolufinancovaných z</w:t>
      </w:r>
      <w:r w:rsidR="006F10E8" w:rsidRPr="0073389C">
        <w:rPr>
          <w:b/>
          <w:lang w:eastAsia="sk-SK"/>
        </w:rPr>
        <w:t xml:space="preserve"> EŠIF </w:t>
      </w:r>
      <w:r w:rsidRPr="0073389C">
        <w:rPr>
          <w:b/>
          <w:lang w:eastAsia="sk-SK"/>
        </w:rPr>
        <w:t>vzťahujúce sa na všetky činnosti realizované v predmetných pracovných výkazoch</w:t>
      </w:r>
      <w:r w:rsidRPr="0073389C">
        <w:rPr>
          <w:lang w:eastAsia="sk-SK"/>
        </w:rPr>
        <w:t xml:space="preserve"> (t.</w:t>
      </w:r>
      <w:r w:rsidR="00480471" w:rsidRPr="0073389C">
        <w:rPr>
          <w:lang w:eastAsia="sk-SK"/>
        </w:rPr>
        <w:t xml:space="preserve"> </w:t>
      </w:r>
      <w:r w:rsidRPr="0073389C">
        <w:rPr>
          <w:lang w:eastAsia="sk-SK"/>
        </w:rPr>
        <w:t>j. ako celok budú všetky výdavky vzťahujúce sa na predmetné pracovné výkazy klasifikované ako neoprávnené).</w:t>
      </w:r>
    </w:p>
    <w:p w14:paraId="7A55D082" w14:textId="77777777" w:rsidR="00AE5A8F" w:rsidRPr="0073389C" w:rsidRDefault="00AE5A8F" w:rsidP="00BA25DE">
      <w:pPr>
        <w:spacing w:before="120" w:after="120" w:line="288" w:lineRule="auto"/>
        <w:jc w:val="both"/>
      </w:pPr>
      <w:r w:rsidRPr="0073389C" w:rsidDel="005D4B2D">
        <w:t xml:space="preserve">Poskytovateľ </w:t>
      </w:r>
      <w:r w:rsidRPr="0073389C">
        <w:t>zvol</w:t>
      </w:r>
      <w:r w:rsidR="00F11C12" w:rsidRPr="0073389C">
        <w:t>í</w:t>
      </w:r>
      <w:r w:rsidRPr="0073389C">
        <w:t xml:space="preserve"> prísnejší postup</w:t>
      </w:r>
      <w:r w:rsidR="00F11C12" w:rsidRPr="0073389C">
        <w:t xml:space="preserve"> v prípade, ak</w:t>
      </w:r>
      <w:r w:rsidRPr="0073389C">
        <w:t>, pracovník v rámci pracovného výkazu deklaruje, že okrem činností uvedených v predmetnom pracovnom výkaze sa už nepodieľa na realizácii žiadnych iných činností, či už formou pracovno-právneho alebo iného vzťahu u prijímateľa, ani žiadnych iných subjektov</w:t>
      </w:r>
      <w:r w:rsidR="00F06354" w:rsidRPr="0073389C">
        <w:t>,</w:t>
      </w:r>
      <w:r w:rsidR="007309F1" w:rsidRPr="0073389C">
        <w:t xml:space="preserve"> ale </w:t>
      </w:r>
      <w:r w:rsidR="00E2665E" w:rsidRPr="0073389C">
        <w:t>poskytovateľ</w:t>
      </w:r>
      <w:r w:rsidR="007309F1" w:rsidRPr="0073389C">
        <w:t xml:space="preserve"> zistí opak</w:t>
      </w:r>
      <w:r w:rsidRPr="0073389C">
        <w:t>. Tento postup bude jednotne uplatňovaný voči všetkým prijímateľom.</w:t>
      </w:r>
    </w:p>
    <w:p w14:paraId="46B21D99" w14:textId="7AC5704B" w:rsidR="004F3504" w:rsidRPr="00631EA1" w:rsidRDefault="004F3504" w:rsidP="00151D4D">
      <w:pPr>
        <w:pStyle w:val="Zkladntext"/>
        <w:numPr>
          <w:ilvl w:val="0"/>
          <w:numId w:val="81"/>
        </w:numPr>
        <w:spacing w:before="120" w:after="120" w:line="288" w:lineRule="auto"/>
        <w:ind w:left="426"/>
        <w:jc w:val="left"/>
        <w:rPr>
          <w:rFonts w:ascii="Arial" w:hAnsi="Arial" w:cs="Arial"/>
          <w:b/>
          <w:sz w:val="19"/>
          <w:szCs w:val="19"/>
          <w:lang w:val="sk-SK" w:eastAsia="en-US"/>
        </w:rPr>
      </w:pPr>
      <w:r w:rsidRPr="00631EA1">
        <w:rPr>
          <w:rFonts w:ascii="Arial" w:hAnsi="Arial" w:cs="Arial"/>
          <w:b/>
          <w:sz w:val="19"/>
          <w:szCs w:val="19"/>
          <w:lang w:val="sk-SK" w:eastAsia="en-US"/>
        </w:rPr>
        <w:t xml:space="preserve">Výdavky, ktoré nie sú oprávnenými výdavkami, sú najmä: </w:t>
      </w:r>
    </w:p>
    <w:p w14:paraId="6954B075" w14:textId="3D97AC76" w:rsidR="003D140B" w:rsidRPr="0073389C" w:rsidRDefault="003D140B" w:rsidP="00151D4D">
      <w:pPr>
        <w:pStyle w:val="Zkladntext"/>
        <w:numPr>
          <w:ilvl w:val="0"/>
          <w:numId w:val="37"/>
        </w:numPr>
        <w:spacing w:before="120" w:after="120" w:line="288" w:lineRule="auto"/>
        <w:ind w:left="567"/>
        <w:jc w:val="left"/>
        <w:rPr>
          <w:rFonts w:ascii="Arial" w:hAnsi="Arial" w:cs="Arial"/>
          <w:sz w:val="19"/>
          <w:szCs w:val="19"/>
        </w:rPr>
      </w:pPr>
      <w:r w:rsidRPr="0073389C">
        <w:rPr>
          <w:rFonts w:ascii="Arial" w:hAnsi="Arial" w:cs="Arial"/>
          <w:sz w:val="19"/>
          <w:szCs w:val="19"/>
        </w:rPr>
        <w:t>správne a miestne poplatky, ktoré nemajú priamu väzbu na projekt, resp. ich neoprávnenosť bola stanovená poskytovateľom;</w:t>
      </w:r>
    </w:p>
    <w:p w14:paraId="71026692"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výdavky na právne služby prijímateľa voči poskytovateľovi (napr. žaloba, vypracovanie stanoviska);</w:t>
      </w:r>
    </w:p>
    <w:p w14:paraId="0425E8BA"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sankčné poplatky, pokuty</w:t>
      </w:r>
      <w:r w:rsidRPr="0073389C">
        <w:rPr>
          <w:rFonts w:ascii="Arial" w:hAnsi="Arial" w:cs="Arial"/>
          <w:sz w:val="19"/>
          <w:szCs w:val="19"/>
          <w:vertAlign w:val="superscript"/>
        </w:rPr>
        <w:footnoteReference w:id="67"/>
      </w:r>
      <w:r w:rsidRPr="0073389C">
        <w:rPr>
          <w:rFonts w:ascii="Arial" w:hAnsi="Arial" w:cs="Arial"/>
          <w:sz w:val="19"/>
          <w:szCs w:val="19"/>
        </w:rPr>
        <w:t xml:space="preserve"> a penále, prípadne ďalšie sankčné výdavky, či už dohodnuté v zmluvách alebo vzniknuté z iných príčin; </w:t>
      </w:r>
    </w:p>
    <w:p w14:paraId="3D5DDA72"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manká a škody;</w:t>
      </w:r>
    </w:p>
    <w:p w14:paraId="54922E11"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úroky z úverov a pôžičiek</w:t>
      </w:r>
      <w:r w:rsidRPr="0073389C">
        <w:rPr>
          <w:rFonts w:ascii="Arial" w:hAnsi="Arial" w:cs="Arial"/>
          <w:sz w:val="19"/>
          <w:szCs w:val="19"/>
          <w:vertAlign w:val="superscript"/>
        </w:rPr>
        <w:footnoteReference w:id="68"/>
      </w:r>
      <w:r w:rsidRPr="0073389C">
        <w:rPr>
          <w:rFonts w:ascii="Arial" w:hAnsi="Arial" w:cs="Arial"/>
          <w:sz w:val="19"/>
          <w:szCs w:val="19"/>
        </w:rPr>
        <w:t>;</w:t>
      </w:r>
    </w:p>
    <w:p w14:paraId="06FE162D"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dary,</w:t>
      </w:r>
    </w:p>
    <w:p w14:paraId="0BC96B03" w14:textId="13412538" w:rsidR="00C17CAE" w:rsidRPr="003B2E8B"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poplatky, resp. iné náklady prijímateľa (vrátane prípadných kurzových strát), ktoré vznikajú z dôvodu vedenia účtu na príjem NFP v</w:t>
      </w:r>
      <w:r w:rsidR="00C17CAE">
        <w:rPr>
          <w:rFonts w:ascii="Arial" w:hAnsi="Arial" w:cs="Arial"/>
          <w:sz w:val="19"/>
          <w:szCs w:val="19"/>
        </w:rPr>
        <w:t> </w:t>
      </w:r>
      <w:r w:rsidRPr="0073389C">
        <w:rPr>
          <w:rFonts w:ascii="Arial" w:hAnsi="Arial" w:cs="Arial"/>
          <w:sz w:val="19"/>
          <w:szCs w:val="19"/>
        </w:rPr>
        <w:t>zahraničí</w:t>
      </w:r>
      <w:r w:rsidRPr="00C17CAE">
        <w:rPr>
          <w:rFonts w:ascii="Arial" w:hAnsi="Arial" w:cs="Arial"/>
          <w:sz w:val="19"/>
          <w:szCs w:val="19"/>
        </w:rPr>
        <w:t xml:space="preserve">. </w:t>
      </w:r>
    </w:p>
    <w:p w14:paraId="7A55D084" w14:textId="77777777" w:rsidR="00AE5A8F" w:rsidRPr="0073389C" w:rsidRDefault="00AE5A8F" w:rsidP="001F73A1">
      <w:pPr>
        <w:pStyle w:val="Nadpis3"/>
        <w:spacing w:line="288" w:lineRule="auto"/>
        <w:ind w:left="567" w:firstLine="0"/>
        <w:rPr>
          <w:lang w:val="sk-SK"/>
        </w:rPr>
      </w:pPr>
      <w:bookmarkStart w:id="119" w:name="_Toc410907859"/>
      <w:bookmarkStart w:id="120" w:name="_Toc440372873"/>
      <w:bookmarkStart w:id="121" w:name="_Toc440636384"/>
      <w:r w:rsidRPr="0073389C">
        <w:rPr>
          <w:lang w:val="sk-SK"/>
        </w:rPr>
        <w:t>Postupy pri žiadosti o platbu</w:t>
      </w:r>
      <w:bookmarkEnd w:id="119"/>
      <w:bookmarkEnd w:id="120"/>
      <w:bookmarkEnd w:id="121"/>
    </w:p>
    <w:p w14:paraId="7A55D085" w14:textId="77777777" w:rsidR="00AE5A8F" w:rsidRPr="008A2C57" w:rsidRDefault="006F7929" w:rsidP="001F73A1">
      <w:pPr>
        <w:pStyle w:val="Nadpis4"/>
        <w:spacing w:before="120" w:after="120" w:line="288" w:lineRule="auto"/>
        <w:ind w:left="1134" w:firstLine="0"/>
        <w:rPr>
          <w:sz w:val="19"/>
          <w:szCs w:val="19"/>
          <w:lang w:val="sk-SK"/>
        </w:rPr>
      </w:pPr>
      <w:r w:rsidRPr="008A2C57">
        <w:rPr>
          <w:sz w:val="19"/>
          <w:szCs w:val="19"/>
          <w:lang w:val="sk-SK"/>
        </w:rPr>
        <w:t>Systémy financovania projektov z EŠIF</w:t>
      </w:r>
    </w:p>
    <w:p w14:paraId="7A55D086" w14:textId="5623CECA"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Platby prijímateľovi sa realizujú </w:t>
      </w:r>
      <w:r w:rsidRPr="0073389C">
        <w:rPr>
          <w:rFonts w:ascii="Arial" w:hAnsi="Arial" w:cs="Arial"/>
          <w:b/>
          <w:sz w:val="19"/>
          <w:szCs w:val="19"/>
          <w:lang w:val="sk-SK"/>
        </w:rPr>
        <w:t>systémom zálohových platieb, systémom refundácie, systémom predfinancovania alebo kombináciou uvedených systémov</w:t>
      </w:r>
      <w:r w:rsidRPr="0073389C">
        <w:rPr>
          <w:rFonts w:ascii="Arial" w:hAnsi="Arial" w:cs="Arial"/>
          <w:sz w:val="19"/>
          <w:szCs w:val="19"/>
          <w:lang w:val="sk-SK"/>
        </w:rPr>
        <w:t xml:space="preserve"> v súlade so zmluvou o NFP. </w:t>
      </w:r>
    </w:p>
    <w:p w14:paraId="7A55D087" w14:textId="36C0FF43"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Jednotlivé ŽoP môže prijímateľ predkladať len na jeden z uvedených systémov, tzn., že výdavky realizované z poskytnutých zálohových platieb nemôže prijímateľ kombinovať spolu s výdavkami uplatňovanými systémom refundácie v jednej ŽoP. V takomto prípade prijímateľ predkladá samostatne ŽoP k  zúčtovaniu zálohovej platby a samostatne ŽoP k refundácii, resp. predfinancovaniu.</w:t>
      </w:r>
    </w:p>
    <w:p w14:paraId="7A55D088" w14:textId="32B5EEE4"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jednotlivých systémoch financovania sa postupuje v súlade so SFR.</w:t>
      </w:r>
    </w:p>
    <w:p w14:paraId="7A55D08A" w14:textId="250D8C0D" w:rsidR="000D5577" w:rsidRPr="0073389C" w:rsidRDefault="009F63A7"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Minimálna výška </w:t>
      </w:r>
      <w:r w:rsidR="00004CD8">
        <w:rPr>
          <w:rFonts w:ascii="Arial" w:hAnsi="Arial" w:cs="Arial"/>
          <w:sz w:val="19"/>
          <w:szCs w:val="19"/>
          <w:lang w:val="sk-SK"/>
        </w:rPr>
        <w:t>ŽoP</w:t>
      </w:r>
      <w:r w:rsidRPr="0073389C">
        <w:rPr>
          <w:rFonts w:ascii="Arial" w:hAnsi="Arial" w:cs="Arial"/>
          <w:sz w:val="19"/>
          <w:szCs w:val="19"/>
          <w:lang w:val="sk-SK"/>
        </w:rPr>
        <w:t xml:space="preserve">, ktorú predkladá prijímateľ je </w:t>
      </w:r>
      <w:r w:rsidR="00147E0C">
        <w:rPr>
          <w:rFonts w:ascii="Arial" w:hAnsi="Arial" w:cs="Arial"/>
          <w:b/>
          <w:sz w:val="19"/>
          <w:szCs w:val="19"/>
          <w:lang w:val="sk-SK"/>
        </w:rPr>
        <w:t>3</w:t>
      </w:r>
      <w:r w:rsidR="00147E0C" w:rsidRPr="0073389C">
        <w:rPr>
          <w:rFonts w:ascii="Arial" w:hAnsi="Arial" w:cs="Arial"/>
          <w:b/>
          <w:sz w:val="19"/>
          <w:szCs w:val="19"/>
          <w:lang w:val="sk-SK"/>
        </w:rPr>
        <w:t xml:space="preserve"> </w:t>
      </w:r>
      <w:r w:rsidRPr="0073389C">
        <w:rPr>
          <w:rFonts w:ascii="Arial" w:hAnsi="Arial" w:cs="Arial"/>
          <w:b/>
          <w:sz w:val="19"/>
          <w:szCs w:val="19"/>
          <w:lang w:val="sk-SK"/>
        </w:rPr>
        <w:t>000,00 €</w:t>
      </w:r>
      <w:r w:rsidRPr="0073389C">
        <w:rPr>
          <w:rFonts w:ascii="Arial" w:hAnsi="Arial" w:cs="Arial"/>
          <w:sz w:val="19"/>
          <w:szCs w:val="19"/>
          <w:lang w:val="sk-SK"/>
        </w:rPr>
        <w:t>, s výnimkou žiadosti o platbu – poskytnutie predfinancovania a zúčtovanie zálohovej platby v prípadoch nevyhnutných pre splnenie podmienok na zúčtovanie</w:t>
      </w:r>
      <w:r w:rsidR="008A6E87" w:rsidRPr="0073389C">
        <w:rPr>
          <w:rFonts w:ascii="Arial" w:hAnsi="Arial" w:cs="Arial"/>
          <w:sz w:val="19"/>
          <w:szCs w:val="19"/>
          <w:lang w:val="sk-SK"/>
        </w:rPr>
        <w:t>, resp.</w:t>
      </w:r>
      <w:r w:rsidR="00147E0C">
        <w:rPr>
          <w:rFonts w:ascii="Arial" w:hAnsi="Arial" w:cs="Arial"/>
          <w:sz w:val="19"/>
          <w:szCs w:val="19"/>
          <w:lang w:val="sk-SK"/>
        </w:rPr>
        <w:t xml:space="preserve"> v prípade</w:t>
      </w:r>
      <w:r w:rsidR="008A6E87" w:rsidRPr="0073389C">
        <w:rPr>
          <w:rFonts w:ascii="Arial" w:hAnsi="Arial" w:cs="Arial"/>
          <w:sz w:val="19"/>
          <w:szCs w:val="19"/>
          <w:lang w:val="sk-SK"/>
        </w:rPr>
        <w:t xml:space="preserve"> záverečnej platby</w:t>
      </w:r>
      <w:r w:rsidRPr="0073389C">
        <w:rPr>
          <w:rFonts w:ascii="Arial" w:hAnsi="Arial" w:cs="Arial"/>
          <w:sz w:val="19"/>
          <w:szCs w:val="19"/>
          <w:lang w:val="sk-SK"/>
        </w:rPr>
        <w:t>.</w:t>
      </w:r>
    </w:p>
    <w:p w14:paraId="7A55D08B" w14:textId="12913CC0" w:rsidR="001E3710" w:rsidRPr="0073389C" w:rsidRDefault="00902E2E"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rPr>
      </w:pPr>
      <w:r w:rsidRPr="0073389C">
        <w:rPr>
          <w:rFonts w:ascii="Arial" w:hAnsi="Arial" w:cs="Arial"/>
          <w:b/>
          <w:i/>
          <w:sz w:val="19"/>
          <w:szCs w:val="19"/>
          <w:lang w:val="sk-SK"/>
        </w:rPr>
        <w:t xml:space="preserve">Odporúčanie pre </w:t>
      </w:r>
      <w:r w:rsidR="00E55ACE" w:rsidRPr="0073389C">
        <w:rPr>
          <w:rFonts w:ascii="Arial" w:hAnsi="Arial" w:cs="Arial"/>
          <w:b/>
          <w:i/>
          <w:sz w:val="19"/>
          <w:szCs w:val="19"/>
          <w:lang w:val="sk-SK"/>
        </w:rPr>
        <w:t>prijím</w:t>
      </w:r>
      <w:r w:rsidR="00BD66E3" w:rsidRPr="0073389C">
        <w:rPr>
          <w:rFonts w:ascii="Arial" w:hAnsi="Arial" w:cs="Arial"/>
          <w:b/>
          <w:i/>
          <w:sz w:val="19"/>
          <w:szCs w:val="19"/>
          <w:lang w:val="sk-SK"/>
        </w:rPr>
        <w:t>a</w:t>
      </w:r>
      <w:r w:rsidR="00E55ACE" w:rsidRPr="0073389C">
        <w:rPr>
          <w:rFonts w:ascii="Arial" w:hAnsi="Arial" w:cs="Arial"/>
          <w:b/>
          <w:i/>
          <w:sz w:val="19"/>
          <w:szCs w:val="19"/>
          <w:lang w:val="sk-SK"/>
        </w:rPr>
        <w:t>teľa</w:t>
      </w:r>
      <w:r w:rsidRPr="0073389C">
        <w:rPr>
          <w:rFonts w:ascii="Arial" w:hAnsi="Arial" w:cs="Arial"/>
          <w:b/>
          <w:i/>
          <w:sz w:val="19"/>
          <w:szCs w:val="19"/>
          <w:lang w:val="sk-SK"/>
        </w:rPr>
        <w:t xml:space="preserve">: </w:t>
      </w:r>
      <w:r w:rsidR="001E3710" w:rsidRPr="0073389C">
        <w:rPr>
          <w:rFonts w:ascii="Arial" w:hAnsi="Arial" w:cs="Arial"/>
          <w:sz w:val="19"/>
          <w:szCs w:val="19"/>
          <w:lang w:val="sk-SK"/>
        </w:rPr>
        <w:t xml:space="preserve">Najčastejšou chybou v súvislosti s predkladaním ŽoP je, že prijímateľ počas plnenia množstva povinností vyplývajúcich z realizácie projektu často zabúda na priebežné zúčtovávanie </w:t>
      </w:r>
      <w:r w:rsidR="001E3710" w:rsidRPr="0073389C">
        <w:rPr>
          <w:rFonts w:ascii="Arial" w:hAnsi="Arial" w:cs="Arial"/>
          <w:sz w:val="19"/>
          <w:szCs w:val="19"/>
          <w:lang w:val="sk-SK"/>
        </w:rPr>
        <w:lastRenderedPageBreak/>
        <w:t xml:space="preserve">projektu, či na zúčtovanie poskytnutej zálohovej platby v zmluvne stanovenom časovom limite. Prijímateľ musí pamätať na to, že realizácia aktivít </w:t>
      </w:r>
      <w:r w:rsidR="00023F39" w:rsidRPr="0073389C">
        <w:rPr>
          <w:rFonts w:ascii="Arial" w:hAnsi="Arial" w:cs="Arial"/>
          <w:sz w:val="19"/>
          <w:szCs w:val="19"/>
          <w:lang w:val="sk-SK"/>
        </w:rPr>
        <w:t xml:space="preserve">by mala </w:t>
      </w:r>
      <w:r w:rsidR="001E3710" w:rsidRPr="0073389C">
        <w:rPr>
          <w:rFonts w:ascii="Arial" w:hAnsi="Arial" w:cs="Arial"/>
          <w:sz w:val="19"/>
          <w:szCs w:val="19"/>
          <w:lang w:val="sk-SK"/>
        </w:rPr>
        <w:t xml:space="preserve">ísť </w:t>
      </w:r>
      <w:r w:rsidR="00023F39" w:rsidRPr="0073389C">
        <w:rPr>
          <w:rFonts w:ascii="Arial" w:hAnsi="Arial" w:cs="Arial"/>
          <w:sz w:val="19"/>
          <w:szCs w:val="19"/>
          <w:lang w:val="sk-SK"/>
        </w:rPr>
        <w:t>„</w:t>
      </w:r>
      <w:r w:rsidR="001E3710" w:rsidRPr="0073389C">
        <w:rPr>
          <w:rFonts w:ascii="Arial" w:hAnsi="Arial" w:cs="Arial"/>
          <w:sz w:val="19"/>
          <w:szCs w:val="19"/>
          <w:lang w:val="sk-SK"/>
        </w:rPr>
        <w:t>ruka v</w:t>
      </w:r>
      <w:r w:rsidR="00023F39" w:rsidRPr="0073389C">
        <w:rPr>
          <w:rFonts w:ascii="Arial" w:hAnsi="Arial" w:cs="Arial"/>
          <w:sz w:val="19"/>
          <w:szCs w:val="19"/>
          <w:lang w:val="sk-SK"/>
        </w:rPr>
        <w:t> </w:t>
      </w:r>
      <w:r w:rsidR="001E3710" w:rsidRPr="0073389C">
        <w:rPr>
          <w:rFonts w:ascii="Arial" w:hAnsi="Arial" w:cs="Arial"/>
          <w:sz w:val="19"/>
          <w:szCs w:val="19"/>
          <w:lang w:val="sk-SK"/>
        </w:rPr>
        <w:t>ruke</w:t>
      </w:r>
      <w:r w:rsidR="00023F39" w:rsidRPr="0073389C">
        <w:rPr>
          <w:rFonts w:ascii="Arial" w:hAnsi="Arial" w:cs="Arial"/>
          <w:sz w:val="19"/>
          <w:szCs w:val="19"/>
          <w:lang w:val="sk-SK"/>
        </w:rPr>
        <w:t>“</w:t>
      </w:r>
      <w:r w:rsidR="001E3710" w:rsidRPr="0073389C">
        <w:rPr>
          <w:rFonts w:ascii="Arial" w:hAnsi="Arial" w:cs="Arial"/>
          <w:sz w:val="19"/>
          <w:szCs w:val="19"/>
          <w:lang w:val="sk-SK"/>
        </w:rPr>
        <w:t xml:space="preserve"> so zúčtovávaním projektu.</w:t>
      </w:r>
      <w:r w:rsidRPr="0073389C">
        <w:rPr>
          <w:rFonts w:ascii="Arial" w:hAnsi="Arial" w:cs="Arial"/>
          <w:sz w:val="19"/>
          <w:szCs w:val="19"/>
          <w:lang w:val="sk-SK"/>
        </w:rPr>
        <w:t xml:space="preserve"> </w:t>
      </w:r>
    </w:p>
    <w:p w14:paraId="7A55D08C" w14:textId="3968F848" w:rsidR="001B3120" w:rsidRPr="0073389C" w:rsidRDefault="001B3120" w:rsidP="001F73A1">
      <w:pPr>
        <w:tabs>
          <w:tab w:val="left" w:pos="426"/>
        </w:tabs>
        <w:spacing w:before="120" w:after="120" w:line="288" w:lineRule="auto"/>
        <w:jc w:val="both"/>
      </w:pPr>
      <w:r w:rsidRPr="0073389C">
        <w:t>V prípade zistených nedostatkov</w:t>
      </w:r>
      <w:r w:rsidR="00667313" w:rsidRPr="0073389C">
        <w:t xml:space="preserve"> </w:t>
      </w:r>
      <w:r w:rsidR="00FF387F" w:rsidRPr="0073389C">
        <w:t>poskytovateľ</w:t>
      </w:r>
      <w:r w:rsidRPr="0073389C">
        <w:t xml:space="preserve"> pozastaví výkon kontroly ŽoP a zašle prijímateľovi výzvu na doplnenie</w:t>
      </w:r>
      <w:r w:rsidRPr="0073389C">
        <w:rPr>
          <w:rStyle w:val="Odkaznapoznmkupodiarou"/>
        </w:rPr>
        <w:footnoteReference w:id="69"/>
      </w:r>
      <w:r w:rsidRPr="0073389C">
        <w:t>. Po doplnení ŽoP je vykonaná opätovná administratívna</w:t>
      </w:r>
      <w:r w:rsidR="0080651F">
        <w:t xml:space="preserve"> finančná</w:t>
      </w:r>
      <w:r w:rsidRPr="0073389C">
        <w:t xml:space="preserve"> kontrola.</w:t>
      </w:r>
    </w:p>
    <w:p w14:paraId="7A55D08D" w14:textId="5D3C8881" w:rsidR="001B3120" w:rsidRPr="0073389C" w:rsidRDefault="001B3120" w:rsidP="001F73A1">
      <w:pPr>
        <w:spacing w:before="120" w:after="120" w:line="288" w:lineRule="auto"/>
        <w:jc w:val="both"/>
        <w:rPr>
          <w:b/>
        </w:rPr>
      </w:pPr>
      <w:r w:rsidRPr="0073389C">
        <w:t xml:space="preserve">Výstupom z každej kontroly projektu je </w:t>
      </w:r>
      <w:r w:rsidR="00045CFC">
        <w:t>návrh čiastkovej správy z kontroly</w:t>
      </w:r>
      <w:r w:rsidR="001A7C8D">
        <w:rPr>
          <w:rStyle w:val="Odkaznapoznmkupodiarou"/>
        </w:rPr>
        <w:footnoteReference w:id="70"/>
      </w:r>
      <w:r w:rsidR="00045CFC">
        <w:t>/</w:t>
      </w:r>
      <w:r w:rsidRPr="0073389C">
        <w:t>návrh správy z kontroly (v prípade zistených nedostatkov) a</w:t>
      </w:r>
      <w:r w:rsidR="00045CFC">
        <w:t> čiastková sp</w:t>
      </w:r>
      <w:r w:rsidR="00582BDE">
        <w:t>r</w:t>
      </w:r>
      <w:r w:rsidR="00045CFC">
        <w:t>áva z kontroly/</w:t>
      </w:r>
      <w:r w:rsidRPr="0073389C">
        <w:t xml:space="preserve">správa z kontroly. </w:t>
      </w:r>
    </w:p>
    <w:p w14:paraId="7A55D08E" w14:textId="30F63EF9" w:rsidR="00AE5A8F" w:rsidRPr="0073389C" w:rsidRDefault="00AE5A8F" w:rsidP="001F73A1">
      <w:pPr>
        <w:tabs>
          <w:tab w:val="left" w:pos="426"/>
        </w:tabs>
        <w:spacing w:before="120" w:after="120" w:line="288" w:lineRule="auto"/>
        <w:jc w:val="both"/>
        <w:rPr>
          <w:rFonts w:eastAsia="Arial Unicode MS"/>
          <w:color w:val="000000"/>
          <w:u w:color="000000"/>
        </w:rPr>
      </w:pPr>
      <w:r w:rsidRPr="0073389C">
        <w:rPr>
          <w:rFonts w:eastAsia="Arial Unicode MS"/>
          <w:color w:val="000000"/>
          <w:u w:color="000000"/>
        </w:rPr>
        <w:t xml:space="preserve">Ak kontrolou neboli zistené nedostatky je momentom ukončenia kontroly zaslanie </w:t>
      </w:r>
      <w:r w:rsidR="00045CFC">
        <w:rPr>
          <w:rFonts w:eastAsia="Arial Unicode MS"/>
          <w:color w:val="000000"/>
          <w:u w:color="000000"/>
        </w:rPr>
        <w:t>čiastkovej správy z kontroly/</w:t>
      </w:r>
      <w:r w:rsidR="004C2448">
        <w:rPr>
          <w:rFonts w:eastAsia="Arial Unicode MS"/>
          <w:color w:val="000000"/>
          <w:u w:color="000000"/>
        </w:rPr>
        <w:t>s</w:t>
      </w:r>
      <w:r w:rsidRPr="0073389C">
        <w:rPr>
          <w:rFonts w:eastAsia="Arial Unicode MS"/>
          <w:color w:val="000000"/>
          <w:u w:color="000000"/>
        </w:rPr>
        <w:t>právy z kontroly prijímateľovi bez potreby vyžiadania si prípadných námietok zo strany prijímateľa.</w:t>
      </w:r>
      <w:r w:rsidR="003D1FE8">
        <w:rPr>
          <w:rFonts w:eastAsia="Arial Unicode MS"/>
          <w:color w:val="000000"/>
          <w:u w:color="000000"/>
        </w:rPr>
        <w:t xml:space="preserve"> </w:t>
      </w:r>
      <w:r w:rsidR="003D1FE8" w:rsidRPr="001C4524">
        <w:t xml:space="preserve">Zaslaním čiastkovej správy z kontroly je skončená tá časť finančnej kontroly, ktorej sa čiastková správa </w:t>
      </w:r>
      <w:r w:rsidR="003D1FE8">
        <w:t xml:space="preserve">z kontroly </w:t>
      </w:r>
      <w:r w:rsidR="003D1FE8" w:rsidRPr="001C4524">
        <w:t>týka.</w:t>
      </w:r>
    </w:p>
    <w:p w14:paraId="7A55D08F" w14:textId="43DF158A" w:rsidR="00AE5A8F" w:rsidRPr="0073389C" w:rsidRDefault="001B3120" w:rsidP="001F73A1">
      <w:pPr>
        <w:tabs>
          <w:tab w:val="left" w:pos="426"/>
        </w:tabs>
        <w:spacing w:before="120" w:after="120" w:line="288" w:lineRule="auto"/>
        <w:jc w:val="both"/>
      </w:pPr>
      <w:r w:rsidRPr="0073389C">
        <w:t xml:space="preserve">V prípade, ak boli v rámci kontroly zistené nedostatky, </w:t>
      </w:r>
      <w:r w:rsidR="00366D80" w:rsidRPr="0073389C">
        <w:t>poskytovateľ</w:t>
      </w:r>
      <w:r w:rsidRPr="0073389C">
        <w:t xml:space="preserve"> </w:t>
      </w:r>
      <w:r w:rsidR="002E4E93" w:rsidRPr="0073389C">
        <w:t>vypracuje</w:t>
      </w:r>
      <w:r w:rsidRPr="0073389C">
        <w:t xml:space="preserve"> </w:t>
      </w:r>
      <w:r w:rsidR="00337F7D">
        <w:t>návrh čiastkovej správy z kontroly/</w:t>
      </w:r>
      <w:r w:rsidRPr="0073389C">
        <w:t>návrh správy z kontroly s určením lehoty na podanie námietok a zároveň doruč</w:t>
      </w:r>
      <w:r w:rsidR="002E4E93" w:rsidRPr="0073389C">
        <w:t xml:space="preserve">í </w:t>
      </w:r>
      <w:r w:rsidR="00337F7D">
        <w:t>návrh čiastkovej správy z kontroly/</w:t>
      </w:r>
      <w:r w:rsidRPr="0073389C">
        <w:t>návrh správy z kontroly prijímateľovi</w:t>
      </w:r>
      <w:r w:rsidRPr="0073389C">
        <w:rPr>
          <w:color w:val="000000"/>
        </w:rPr>
        <w:t xml:space="preserve"> (doporučenou zásielkou s doručenkou s určenou úložnou (odbernou) lehotou 3 kalendárne dni)</w:t>
      </w:r>
      <w:r w:rsidRPr="0073389C">
        <w:t xml:space="preserve">. </w:t>
      </w:r>
    </w:p>
    <w:p w14:paraId="7A55D090" w14:textId="764DA755" w:rsidR="00A42288" w:rsidRPr="0073389C" w:rsidRDefault="00A42288" w:rsidP="001F73A1">
      <w:pPr>
        <w:spacing w:before="120" w:after="120" w:line="288" w:lineRule="auto"/>
        <w:jc w:val="both"/>
      </w:pPr>
      <w:r w:rsidRPr="0073389C" w:rsidDel="001B3120">
        <w:t xml:space="preserve">V prípade, ak </w:t>
      </w:r>
      <w:r w:rsidR="00AB5A1B" w:rsidRPr="0073389C">
        <w:t>poskytovateľ</w:t>
      </w:r>
      <w:r w:rsidR="005879C9" w:rsidRPr="0073389C">
        <w:t xml:space="preserve"> </w:t>
      </w:r>
      <w:r w:rsidRPr="0073389C">
        <w:t xml:space="preserve">neakceptuje námietky podané prijímateľom, resp. prijímateľ v stanovenej lehote nedoručí námietky, resp. ak prijímateľ doručí oznámenie, že nemá námietky k </w:t>
      </w:r>
      <w:r w:rsidR="00337F7D">
        <w:t>návrhu čiastkovej správy z kontroly/</w:t>
      </w:r>
      <w:r w:rsidRPr="0073389C">
        <w:t xml:space="preserve">návrhu správy z kontroly, </w:t>
      </w:r>
      <w:r w:rsidR="00CB28CF">
        <w:t>p</w:t>
      </w:r>
      <w:r w:rsidR="00AB5A1B" w:rsidRPr="0073389C">
        <w:t>oskytovateľ</w:t>
      </w:r>
      <w:r w:rsidR="005879C9" w:rsidRPr="0073389C">
        <w:t xml:space="preserve"> </w:t>
      </w:r>
      <w:r w:rsidRPr="0073389C">
        <w:t xml:space="preserve">vypracuje a zašle </w:t>
      </w:r>
      <w:r w:rsidR="00337F7D">
        <w:t>čiastkovú správu z kontroly/</w:t>
      </w:r>
      <w:r w:rsidRPr="0073389C">
        <w:t>správu z kontroly prijímateľovi. Momentom ukončenia kontroly je zaslanie</w:t>
      </w:r>
      <w:r w:rsidR="00337F7D">
        <w:t xml:space="preserve"> čiastkovej správy z kontroly/</w:t>
      </w:r>
      <w:r w:rsidRPr="0073389C">
        <w:t xml:space="preserve">správy z kontroly. </w:t>
      </w:r>
      <w:r w:rsidR="00DD1155" w:rsidRPr="001C4524">
        <w:t xml:space="preserve">Zaslaním čiastkovej správy z kontroly je skončená tá časť finančnej kontroly, ktorej sa čiastková správa </w:t>
      </w:r>
      <w:r w:rsidR="00DD1155">
        <w:t xml:space="preserve">z kontroly </w:t>
      </w:r>
      <w:r w:rsidR="00DD1155" w:rsidRPr="001C4524">
        <w:t>týka.</w:t>
      </w:r>
      <w:r w:rsidR="00C54C4D">
        <w:t xml:space="preserve"> </w:t>
      </w:r>
      <w:r w:rsidRPr="0073389C">
        <w:t xml:space="preserve">Uvedeným nie je dotknutý riadny postup určenia a schválenia ex-ante finančnej opravy za nedostatky pri VO.  </w:t>
      </w:r>
    </w:p>
    <w:p w14:paraId="7A55D091" w14:textId="4E7A1311" w:rsidR="00A42288" w:rsidRPr="0073389C" w:rsidRDefault="00A42288" w:rsidP="001F73A1">
      <w:pPr>
        <w:spacing w:before="120" w:after="120" w:line="288" w:lineRule="auto"/>
        <w:jc w:val="both"/>
      </w:pPr>
      <w:r w:rsidRPr="0073389C">
        <w:t xml:space="preserve">Ak </w:t>
      </w:r>
      <w:r w:rsidR="00AB5A1B" w:rsidRPr="0073389C">
        <w:t>poskytovateľ</w:t>
      </w:r>
      <w:r w:rsidRPr="0073389C">
        <w:t xml:space="preserve"> úplne alebo sčasti akceptuje námietky podané prijímateľom, je povinný zohľadniť opodstatnenosť týchto námietok v </w:t>
      </w:r>
      <w:r w:rsidR="00337F7D">
        <w:t>čiastkovej správe z kontroly/</w:t>
      </w:r>
      <w:r w:rsidRPr="0073389C">
        <w:t xml:space="preserve">správe z kontroly a zaslať túto </w:t>
      </w:r>
      <w:r w:rsidR="00337F7D">
        <w:t>čiastkovú správu z kontroly/</w:t>
      </w:r>
      <w:r w:rsidRPr="0073389C">
        <w:t xml:space="preserve">správu z kontroly prijímateľovi. Za moment ukončenia kontroly je v takomto prípade považovaný moment zaslania tejto </w:t>
      </w:r>
      <w:r w:rsidR="00337F7D">
        <w:t>čiastkovej správy z kontroly/</w:t>
      </w:r>
      <w:r w:rsidRPr="0073389C">
        <w:t xml:space="preserve">správy z kontroly prijímateľovi. </w:t>
      </w:r>
      <w:r w:rsidR="005602D1" w:rsidRPr="001C4524">
        <w:t xml:space="preserve">Zaslaním čiastkovej správy z kontroly je skončená tá časť finančnej kontroly, ktorej sa čiastková správa </w:t>
      </w:r>
      <w:r w:rsidR="005602D1">
        <w:t xml:space="preserve">z kontroly </w:t>
      </w:r>
      <w:r w:rsidR="005602D1" w:rsidRPr="001C4524">
        <w:t>týka.</w:t>
      </w:r>
    </w:p>
    <w:p w14:paraId="7A55D092" w14:textId="77777777" w:rsidR="00AE5A8F" w:rsidRPr="0073389C" w:rsidRDefault="00AE5A8F" w:rsidP="001F73A1">
      <w:pPr>
        <w:pStyle w:val="Default"/>
        <w:spacing w:before="120" w:after="120" w:line="288" w:lineRule="auto"/>
        <w:jc w:val="both"/>
        <w:rPr>
          <w:rFonts w:ascii="Arial" w:eastAsia="Arial Unicode MS" w:hAnsi="Arial" w:cs="Arial"/>
          <w:sz w:val="19"/>
          <w:szCs w:val="19"/>
          <w:u w:color="000000"/>
          <w:lang w:val="sk-SK"/>
        </w:rPr>
      </w:pPr>
      <w:r w:rsidRPr="0073389C">
        <w:rPr>
          <w:rFonts w:ascii="Arial" w:eastAsia="Arial Unicode MS" w:hAnsi="Arial" w:cs="Arial"/>
          <w:sz w:val="19"/>
          <w:szCs w:val="19"/>
          <w:u w:color="000000"/>
          <w:lang w:val="sk-SK"/>
        </w:rPr>
        <w:t xml:space="preserve">Záverom kontroly ŽoP vo vzťahu k nárokovaným finančným prostriedkom/deklarovaným výdavkom môže byť jedna z týchto skutočností: </w:t>
      </w:r>
    </w:p>
    <w:p w14:paraId="7A55D093" w14:textId="77777777" w:rsidR="00993A6C" w:rsidRPr="0073389C" w:rsidRDefault="00AE5A8F" w:rsidP="008D155B">
      <w:pPr>
        <w:pStyle w:val="BodyText1"/>
        <w:numPr>
          <w:ilvl w:val="0"/>
          <w:numId w:val="13"/>
        </w:numPr>
        <w:spacing w:before="120" w:after="120" w:line="288" w:lineRule="auto"/>
        <w:ind w:left="567" w:hanging="283"/>
        <w:jc w:val="both"/>
        <w:rPr>
          <w:rFonts w:eastAsia="Helvetica Neue" w:cs="Arial"/>
          <w:szCs w:val="19"/>
          <w:lang w:val="sk-SK"/>
        </w:rPr>
      </w:pPr>
      <w:r w:rsidRPr="0073389C" w:rsidDel="002F7F31">
        <w:rPr>
          <w:rFonts w:cs="Arial"/>
          <w:b/>
          <w:szCs w:val="19"/>
          <w:lang w:val="sk-SK"/>
        </w:rPr>
        <w:t xml:space="preserve">poskytovateľ </w:t>
      </w:r>
      <w:r w:rsidRPr="0073389C">
        <w:rPr>
          <w:rFonts w:cs="Arial"/>
          <w:b/>
          <w:szCs w:val="19"/>
          <w:lang w:val="sk-SK"/>
        </w:rPr>
        <w:t>navrhuje schváliť ŽoP</w:t>
      </w:r>
      <w:r w:rsidRPr="0073389C">
        <w:rPr>
          <w:rFonts w:cs="Arial"/>
          <w:szCs w:val="19"/>
          <w:lang w:val="sk-SK"/>
        </w:rPr>
        <w:t xml:space="preserve"> </w:t>
      </w:r>
      <w:r w:rsidRPr="0073389C">
        <w:rPr>
          <w:rFonts w:cs="Arial"/>
          <w:szCs w:val="19"/>
          <w:u w:val="single"/>
          <w:lang w:val="sk-SK"/>
        </w:rPr>
        <w:t xml:space="preserve">v plnej výške ŽoP alebo vo výške zníženej </w:t>
      </w:r>
      <w:r w:rsidRPr="0073389C" w:rsidDel="002F7F31">
        <w:rPr>
          <w:rFonts w:cs="Arial"/>
          <w:szCs w:val="19"/>
          <w:u w:val="single"/>
          <w:lang w:val="sk-SK"/>
        </w:rPr>
        <w:t xml:space="preserve">poskytovateľom </w:t>
      </w:r>
      <w:r w:rsidRPr="0073389C">
        <w:rPr>
          <w:rFonts w:cs="Arial"/>
          <w:szCs w:val="19"/>
          <w:u w:val="single"/>
          <w:lang w:val="sk-SK"/>
        </w:rPr>
        <w:t>(</w:t>
      </w:r>
      <w:r w:rsidRPr="0073389C">
        <w:rPr>
          <w:rFonts w:cs="Arial"/>
          <w:szCs w:val="19"/>
          <w:lang w:val="sk-SK"/>
        </w:rPr>
        <w:t xml:space="preserve">schváli nárokované finančné prostriedky vo výške zníženej o sumu neoprávnených finančných prostriedkov). </w:t>
      </w:r>
    </w:p>
    <w:p w14:paraId="7A55D095" w14:textId="74DFB718" w:rsidR="00AE5A8F" w:rsidRPr="002D4DD9" w:rsidRDefault="00AE5A8F" w:rsidP="001F73A1">
      <w:pPr>
        <w:pStyle w:val="BodyText1"/>
        <w:numPr>
          <w:ilvl w:val="0"/>
          <w:numId w:val="13"/>
        </w:numPr>
        <w:spacing w:before="120" w:after="120" w:line="288" w:lineRule="auto"/>
        <w:ind w:left="567" w:hanging="283"/>
        <w:jc w:val="both"/>
        <w:rPr>
          <w:rFonts w:eastAsia="Helvetica Neue" w:cs="Arial"/>
          <w:szCs w:val="19"/>
          <w:lang w:val="sk-SK"/>
        </w:rPr>
      </w:pPr>
      <w:r w:rsidRPr="0073389C">
        <w:rPr>
          <w:rFonts w:cs="Arial"/>
          <w:b/>
          <w:szCs w:val="19"/>
          <w:lang w:val="sk-SK"/>
        </w:rPr>
        <w:t>zamietne ŽoP</w:t>
      </w:r>
      <w:r w:rsidRPr="0073389C">
        <w:rPr>
          <w:rFonts w:cs="Arial"/>
          <w:szCs w:val="19"/>
          <w:lang w:val="sk-SK"/>
        </w:rPr>
        <w:t>.</w:t>
      </w:r>
    </w:p>
    <w:p w14:paraId="5AAC1762" w14:textId="77777777" w:rsidR="002D4DD9" w:rsidRPr="002D4DD9" w:rsidRDefault="002D4DD9" w:rsidP="002D4DD9">
      <w:pPr>
        <w:pStyle w:val="BodyText1"/>
        <w:spacing w:before="120" w:after="120" w:line="288" w:lineRule="auto"/>
        <w:ind w:left="567"/>
        <w:jc w:val="both"/>
        <w:rPr>
          <w:rFonts w:eastAsia="Helvetica Neue" w:cs="Arial"/>
          <w:szCs w:val="19"/>
          <w:lang w:val="sk-SK"/>
        </w:rPr>
      </w:pPr>
    </w:p>
    <w:p w14:paraId="7A55D096" w14:textId="77777777" w:rsidR="00AE5A8F" w:rsidRPr="0073389C" w:rsidRDefault="00AE5A8F" w:rsidP="001F73A1">
      <w:pPr>
        <w:pStyle w:val="Nadpis3"/>
        <w:spacing w:before="120" w:after="120" w:line="288" w:lineRule="auto"/>
        <w:ind w:left="567" w:firstLine="0"/>
        <w:rPr>
          <w:lang w:val="sk-SK"/>
        </w:rPr>
      </w:pPr>
      <w:bookmarkStart w:id="122" w:name="_Toc410907860"/>
      <w:bookmarkStart w:id="123" w:name="_Toc440372874"/>
      <w:bookmarkStart w:id="124" w:name="_Toc440636385"/>
      <w:r w:rsidRPr="0073389C">
        <w:rPr>
          <w:lang w:val="sk-SK"/>
        </w:rPr>
        <w:t>Špecifiká jednotlivých systémov financovania</w:t>
      </w:r>
      <w:bookmarkEnd w:id="122"/>
      <w:bookmarkEnd w:id="123"/>
      <w:bookmarkEnd w:id="124"/>
    </w:p>
    <w:p w14:paraId="7A55D097"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Systém predfinancovania – štátne rozpočtové organizácie</w:t>
      </w:r>
    </w:p>
    <w:p w14:paraId="7A55D098" w14:textId="77777777" w:rsidR="00AE5A8F" w:rsidRPr="0073389C" w:rsidRDefault="00AE5A8F" w:rsidP="00CF7FC1">
      <w:pPr>
        <w:autoSpaceDE w:val="0"/>
        <w:autoSpaceDN w:val="0"/>
        <w:adjustRightInd w:val="0"/>
        <w:spacing w:before="120" w:after="120" w:line="288" w:lineRule="auto"/>
        <w:jc w:val="both"/>
      </w:pPr>
      <w:r w:rsidRPr="0073389C" w:rsidDel="002F7F31">
        <w:t xml:space="preserve">Poskytovateľ </w:t>
      </w:r>
      <w:r w:rsidRPr="0073389C">
        <w:t>v spolupráci s prijímateľom v zmluve o </w:t>
      </w:r>
      <w:r w:rsidR="00BD66E3" w:rsidRPr="0073389C">
        <w:t>NFP</w:t>
      </w:r>
      <w:r w:rsidRPr="0073389C">
        <w:t xml:space="preserve"> </w:t>
      </w:r>
      <w:r w:rsidR="00B67E94" w:rsidRPr="0073389C">
        <w:t>identifikoval</w:t>
      </w:r>
      <w:r w:rsidRPr="0073389C">
        <w:t xml:space="preserve"> jednotliv</w:t>
      </w:r>
      <w:r w:rsidR="00B67E94" w:rsidRPr="0073389C">
        <w:t>é</w:t>
      </w:r>
      <w:r w:rsidRPr="0073389C" w:rsidDel="00B67E94">
        <w:t xml:space="preserve"> </w:t>
      </w:r>
      <w:r w:rsidR="00B67E94" w:rsidRPr="0073389C">
        <w:t xml:space="preserve">typy </w:t>
      </w:r>
      <w:r w:rsidRPr="0073389C">
        <w:t>výdavkov (rozpočtových položiek projektu) tak, že je jednoznačne určené, ktoré konkrétne výdavky (napr. investičné) sa vyplácajú výlučne systémom predfinancovania, a ktoré (napr. personálne) systémom zálohovej platby, resp. ktoré systémom refundácie.</w:t>
      </w:r>
    </w:p>
    <w:p w14:paraId="7A55D099" w14:textId="77777777" w:rsidR="00AE5A8F" w:rsidRPr="0073389C" w:rsidRDefault="00AE5A8F" w:rsidP="00CF7FC1">
      <w:pPr>
        <w:autoSpaceDE w:val="0"/>
        <w:autoSpaceDN w:val="0"/>
        <w:adjustRightInd w:val="0"/>
        <w:spacing w:before="120" w:after="120" w:line="288" w:lineRule="auto"/>
        <w:jc w:val="both"/>
        <w:rPr>
          <w:u w:val="single"/>
        </w:rPr>
      </w:pPr>
      <w:r w:rsidRPr="0073389C">
        <w:rPr>
          <w:u w:val="single"/>
        </w:rPr>
        <w:t>Predfinancovanie je prijímateľovi poskytované pomerne za prostriedky EÚ a </w:t>
      </w:r>
      <w:r w:rsidR="00941920" w:rsidRPr="0073389C">
        <w:rPr>
          <w:u w:val="single"/>
        </w:rPr>
        <w:t>ŠR</w:t>
      </w:r>
      <w:r w:rsidRPr="0073389C">
        <w:rPr>
          <w:u w:val="single"/>
        </w:rPr>
        <w:t xml:space="preserve"> na spolufinancovanie na základe ním predložených nezaplatených účtovných dokladov.</w:t>
      </w:r>
    </w:p>
    <w:p w14:paraId="7A55D09A" w14:textId="77777777" w:rsidR="00AE5A8F" w:rsidRPr="0073389C" w:rsidRDefault="00AE5A8F" w:rsidP="00CF7FC1">
      <w:pPr>
        <w:autoSpaceDE w:val="0"/>
        <w:autoSpaceDN w:val="0"/>
        <w:adjustRightInd w:val="0"/>
        <w:spacing w:before="120" w:after="120" w:line="288" w:lineRule="auto"/>
        <w:jc w:val="both"/>
      </w:pPr>
      <w:r w:rsidRPr="0073389C">
        <w:lastRenderedPageBreak/>
        <w:t>Pri využití systému predfinancovania sa vyplácanie prijímateľa – štátnej rozpočtovej organizácie uskutočňuje v dvoch etapách – etape poskytnutia predfinancovania a etape zúčtovania poskytnutého predfinancovania.</w:t>
      </w:r>
    </w:p>
    <w:p w14:paraId="7A55D09B" w14:textId="76874006" w:rsidR="00AE5A8F" w:rsidRPr="0073389C" w:rsidRDefault="00AE5A8F" w:rsidP="00CF7FC1">
      <w:pPr>
        <w:spacing w:before="120" w:after="120" w:line="288" w:lineRule="auto"/>
        <w:jc w:val="both"/>
        <w:rPr>
          <w:b/>
        </w:rPr>
      </w:pPr>
      <w:r w:rsidRPr="0073389C">
        <w:rPr>
          <w:b/>
        </w:rPr>
        <w:t xml:space="preserve">Žiadosť o platbu predkladá prijímateľ v lehote splatnosti záväzku dodávateľovi/zhotoviteľovi.  </w:t>
      </w:r>
      <w:r w:rsidRPr="0073389C">
        <w:t xml:space="preserve">Prijímateľ spolu so žiadosťou o platbu predkladá účtovné doklady prijaté od dodávateľa/zhotoviteľa a relevantnú podpornú dokumentáciu (bez bankového výpisu). </w:t>
      </w:r>
    </w:p>
    <w:p w14:paraId="7A55D09C" w14:textId="77777777" w:rsidR="00AE5A8F" w:rsidRPr="0073389C" w:rsidRDefault="00AE5A8F" w:rsidP="00CF7FC1">
      <w:pPr>
        <w:autoSpaceDE w:val="0"/>
        <w:autoSpaceDN w:val="0"/>
        <w:adjustRightInd w:val="0"/>
        <w:spacing w:before="120" w:after="120" w:line="288" w:lineRule="auto"/>
        <w:jc w:val="both"/>
      </w:pPr>
      <w:r w:rsidRPr="0073389C">
        <w:t>V prípade, ak súčasťou nárokovaných finančných prostriedkov prijímateľa sú aj hotovostné úhrady, zahrnie prijímateľ tieto výdavky do žiadosti o platbu a spolu so žiadosťou o platbu predloží aj rovnopisy, resp. kópie príslušných účtovných dokladov označené podpisom štatutárneho orgánu prijímateľa, ktoré potvrdzujú hotovostnú úhradu (napr. pokladničný blok).</w:t>
      </w:r>
    </w:p>
    <w:p w14:paraId="7A55D09D" w14:textId="659CFA5C" w:rsidR="00AE5A8F" w:rsidRPr="0073389C" w:rsidRDefault="00AE5A8F" w:rsidP="00CF7FC1">
      <w:pPr>
        <w:tabs>
          <w:tab w:val="left" w:pos="360"/>
        </w:tabs>
        <w:autoSpaceDE w:val="0"/>
        <w:autoSpaceDN w:val="0"/>
        <w:adjustRightInd w:val="0"/>
        <w:spacing w:before="120" w:after="120" w:line="288" w:lineRule="auto"/>
        <w:jc w:val="both"/>
      </w:pPr>
      <w:r w:rsidRPr="0073389C">
        <w:t xml:space="preserve">Prijímateľ je následne </w:t>
      </w:r>
      <w:r w:rsidR="003268FA">
        <w:t xml:space="preserve">povinný odo dňa pripísania prostriedkov na jeho účet </w:t>
      </w:r>
      <w:r w:rsidRPr="0073389C">
        <w:t xml:space="preserve">povinný bezodkladne </w:t>
      </w:r>
      <w:r w:rsidR="00B67E94" w:rsidRPr="0073389C">
        <w:rPr>
          <w:b/>
        </w:rPr>
        <w:t>(najneskôr do 3 pracovných dní)</w:t>
      </w:r>
      <w:r w:rsidR="00B67E94" w:rsidRPr="0073389C">
        <w:t xml:space="preserve"> </w:t>
      </w:r>
      <w:r w:rsidRPr="0073389C">
        <w:t xml:space="preserve">previesť prostriedky EÚ, </w:t>
      </w:r>
      <w:r w:rsidR="00BB1F0F">
        <w:t>ŠR</w:t>
      </w:r>
      <w:r w:rsidRPr="0073389C">
        <w:t xml:space="preserve"> na spolufinancovanie a vlastných zdrojov dodávateľovi/zhotoviteľovi na úhradu nezaplatených účtovných dokladov. Úrok z omeškania platby voči dodávateľovi/zhotoviteľovi znáša samotný prijímateľ.</w:t>
      </w:r>
    </w:p>
    <w:p w14:paraId="7A55D09E" w14:textId="77777777" w:rsidR="00AE5A8F" w:rsidRPr="0073389C" w:rsidRDefault="00AE5A8F" w:rsidP="00CF7FC1">
      <w:pPr>
        <w:autoSpaceDE w:val="0"/>
        <w:autoSpaceDN w:val="0"/>
        <w:adjustRightInd w:val="0"/>
        <w:spacing w:before="120" w:after="120" w:line="288" w:lineRule="auto"/>
        <w:jc w:val="both"/>
        <w:rPr>
          <w:b/>
        </w:rPr>
      </w:pPr>
      <w:r w:rsidRPr="0073389C">
        <w:rPr>
          <w:b/>
        </w:rPr>
        <w:t>Zúčtovanie predfinancovania</w:t>
      </w:r>
    </w:p>
    <w:p w14:paraId="7A55D09F" w14:textId="77777777" w:rsidR="00AE5A8F" w:rsidRPr="0073389C" w:rsidRDefault="00AE5A8F" w:rsidP="00CF7FC1">
      <w:pPr>
        <w:tabs>
          <w:tab w:val="left" w:pos="360"/>
        </w:tabs>
        <w:autoSpaceDE w:val="0"/>
        <w:autoSpaceDN w:val="0"/>
        <w:adjustRightInd w:val="0"/>
        <w:spacing w:before="120" w:after="120" w:line="288" w:lineRule="auto"/>
        <w:jc w:val="both"/>
      </w:pPr>
      <w:r w:rsidRPr="0073389C">
        <w:t>Po poskytnutí predfinancovania je prijímateľ povinný celú výšku poskytnutého predfinancovania zúčtovať najneskôr do </w:t>
      </w:r>
      <w:r w:rsidRPr="0073389C">
        <w:rPr>
          <w:b/>
        </w:rPr>
        <w:t>10 pracovných dní</w:t>
      </w:r>
      <w:r w:rsidRPr="0073389C">
        <w:t xml:space="preserve"> odo dňa pripísania týchto prostriedkov na jeho účet. Ku každej schválenej žiadosti o platbu (poskytnutie predfinancovania) prijímateľ </w:t>
      </w:r>
      <w:r w:rsidR="00B67E94" w:rsidRPr="0073389C">
        <w:t xml:space="preserve">predkladá </w:t>
      </w:r>
      <w:r w:rsidRPr="0073389C" w:rsidDel="008F2861">
        <w:t xml:space="preserve">poskytovateľovi </w:t>
      </w:r>
      <w:r w:rsidRPr="0073389C">
        <w:t>samostatnú žiadosť o platbu (zúčtovanie predfinancovania).</w:t>
      </w:r>
    </w:p>
    <w:p w14:paraId="7A55D0A0" w14:textId="6B56024B" w:rsidR="00AE5A8F" w:rsidRPr="0073389C" w:rsidRDefault="00AE5A8F" w:rsidP="00CF7FC1">
      <w:pPr>
        <w:tabs>
          <w:tab w:val="left" w:pos="360"/>
        </w:tabs>
        <w:autoSpaceDE w:val="0"/>
        <w:autoSpaceDN w:val="0"/>
        <w:adjustRightInd w:val="0"/>
        <w:spacing w:before="120" w:after="120" w:line="288" w:lineRule="auto"/>
        <w:jc w:val="both"/>
      </w:pPr>
      <w:r w:rsidRPr="0073389C">
        <w:t>Prijímateľ v rámci zúčtovania predfinancovania predkladá spolu so žiadosťou o platbu výpis z bankového účtu (originál alebo kópiu označenú podpisom štatutárneho orgánu prijímateľa) potvrdzujúci príjem prostriedkov EÚ a </w:t>
      </w:r>
      <w:r w:rsidR="00BB1F0F">
        <w:t>ŠR</w:t>
      </w:r>
      <w:r w:rsidRPr="0073389C">
        <w:t xml:space="preserve"> na spolufinancovanie, ako aj doklady preukazujúce skutočnú úhradu výdavkov deklarovaných v žiadosti o platbu (výpis z bankového účtu, resp. prehlásenie banky o úhrade výdavkov originál alebo kópiu označenú podpisom štatutárneho orgánu prijímateľa). </w:t>
      </w:r>
    </w:p>
    <w:p w14:paraId="7A55D0A1" w14:textId="77777777" w:rsidR="00AE5A8F" w:rsidRDefault="00AE5A8F" w:rsidP="00CF7FC1">
      <w:pPr>
        <w:tabs>
          <w:tab w:val="left" w:pos="360"/>
        </w:tabs>
        <w:autoSpaceDE w:val="0"/>
        <w:autoSpaceDN w:val="0"/>
        <w:adjustRightInd w:val="0"/>
        <w:spacing w:before="120" w:after="120" w:line="288" w:lineRule="auto"/>
        <w:jc w:val="both"/>
      </w:pPr>
      <w:r w:rsidRPr="0073389C">
        <w:t xml:space="preserve">Prijímateľ v rámci zúčtovania predfinancovania uvedie v žiadosti o platbu aj výdavky viažuce sa na hotovostné úhrady uvedené v ŽoP (poskytnutie predfinancovania), pričom prijímateľ nie je povinný opätovne predkladať tie isté overené kópie príslušných účtovných dokladov potvrdzujúce hotovostnú úhradu. </w:t>
      </w:r>
    </w:p>
    <w:p w14:paraId="363593F8" w14:textId="1C196C5B" w:rsidR="00AE1A0E" w:rsidRPr="00BB706D" w:rsidRDefault="00147E0C" w:rsidP="00147E0C">
      <w:pPr>
        <w:pStyle w:val="BodyText1"/>
        <w:spacing w:line="276" w:lineRule="auto"/>
        <w:jc w:val="both"/>
        <w:rPr>
          <w:rFonts w:cs="Arial"/>
          <w:color w:val="auto"/>
          <w:szCs w:val="19"/>
          <w:lang w:val="sk-SK"/>
        </w:rPr>
      </w:pPr>
      <w:r w:rsidRPr="00BB706D">
        <w:rPr>
          <w:rFonts w:cs="Arial"/>
          <w:color w:val="auto"/>
          <w:szCs w:val="19"/>
          <w:lang w:val="sk-SK"/>
        </w:rPr>
        <w:t>Nezúčtovaný rozdiel predfinancovania je prijímateľ povinný na základe vzájomnej komunikácie s </w:t>
      </w:r>
      <w:r>
        <w:rPr>
          <w:rFonts w:cs="Arial"/>
          <w:color w:val="auto"/>
          <w:szCs w:val="19"/>
          <w:lang w:val="sk-SK"/>
        </w:rPr>
        <w:t>poskytovateľom</w:t>
      </w:r>
      <w:r w:rsidRPr="00BB706D">
        <w:rPr>
          <w:rFonts w:cs="Arial"/>
          <w:color w:val="auto"/>
          <w:szCs w:val="19"/>
          <w:lang w:val="sk-SK"/>
        </w:rPr>
        <w:t xml:space="preserve"> vrátiť </w:t>
      </w:r>
      <w:r>
        <w:rPr>
          <w:rFonts w:cs="Arial"/>
          <w:color w:val="auto"/>
          <w:szCs w:val="19"/>
          <w:lang w:val="sk-SK"/>
        </w:rPr>
        <w:t>platobnej jednotke</w:t>
      </w:r>
      <w:r w:rsidRPr="00BB706D">
        <w:rPr>
          <w:rFonts w:cs="Arial"/>
          <w:color w:val="auto"/>
          <w:szCs w:val="19"/>
          <w:lang w:val="sk-SK"/>
        </w:rPr>
        <w:t xml:space="preserve"> bezodkladne, </w:t>
      </w:r>
      <w:r w:rsidRPr="00104006">
        <w:rPr>
          <w:rFonts w:cs="Arial"/>
          <w:b/>
          <w:color w:val="auto"/>
          <w:szCs w:val="19"/>
          <w:lang w:val="sk-SK"/>
        </w:rPr>
        <w:t>najneskôr do 5 pracovných dní</w:t>
      </w:r>
      <w:r w:rsidRPr="00BB706D">
        <w:rPr>
          <w:rFonts w:cs="Arial"/>
          <w:color w:val="auto"/>
          <w:szCs w:val="19"/>
          <w:lang w:val="sk-SK"/>
        </w:rPr>
        <w:t xml:space="preserve"> od ukončenia lehoty na zúčtovanie. Prijímateľ </w:t>
      </w:r>
      <w:r>
        <w:rPr>
          <w:rFonts w:cs="Arial"/>
          <w:color w:val="auto"/>
          <w:szCs w:val="19"/>
          <w:lang w:val="sk-SK"/>
        </w:rPr>
        <w:t xml:space="preserve">zároveň </w:t>
      </w:r>
      <w:r w:rsidRPr="00BB706D">
        <w:rPr>
          <w:rFonts w:cs="Arial"/>
          <w:color w:val="auto"/>
          <w:szCs w:val="19"/>
          <w:lang w:val="sk-SK"/>
        </w:rPr>
        <w:t xml:space="preserve">predloží </w:t>
      </w:r>
      <w:r>
        <w:rPr>
          <w:rFonts w:cs="Arial"/>
          <w:color w:val="auto"/>
          <w:szCs w:val="19"/>
          <w:lang w:val="sk-SK"/>
        </w:rPr>
        <w:t>poskytovateľovi</w:t>
      </w:r>
      <w:r w:rsidRPr="00BB706D">
        <w:rPr>
          <w:rFonts w:cs="Arial"/>
          <w:color w:val="auto"/>
          <w:szCs w:val="19"/>
          <w:lang w:val="sk-SK"/>
        </w:rPr>
        <w:t xml:space="preserve"> </w:t>
      </w:r>
      <w:r w:rsidR="00C04FC2">
        <w:rPr>
          <w:rFonts w:cs="Arial"/>
          <w:color w:val="auto"/>
          <w:szCs w:val="19"/>
          <w:lang w:val="sk-SK"/>
        </w:rPr>
        <w:t>výpis z bankového účtu potvrdzujúci úhradu/vytlačený aktivovaný ELÚR potvrdzujúci úpravu rozpočtu</w:t>
      </w:r>
      <w:r w:rsidR="00E00561">
        <w:rPr>
          <w:rFonts w:cs="Arial"/>
          <w:color w:val="auto"/>
          <w:szCs w:val="19"/>
          <w:lang w:val="sk-SK"/>
        </w:rPr>
        <w:t xml:space="preserve"> (v prípade prijímateľa – štátna rozpočtová organizácia)</w:t>
      </w:r>
      <w:r w:rsidRPr="00BB706D">
        <w:rPr>
          <w:rFonts w:cs="Arial"/>
          <w:color w:val="auto"/>
          <w:szCs w:val="19"/>
          <w:lang w:val="sk-SK"/>
        </w:rPr>
        <w:t xml:space="preserve">. </w:t>
      </w:r>
    </w:p>
    <w:p w14:paraId="7A55D0A2" w14:textId="77777777" w:rsidR="00AE5A8F" w:rsidRPr="0073389C" w:rsidRDefault="00AE5A8F" w:rsidP="00CF7FC1">
      <w:pPr>
        <w:spacing w:before="120" w:after="120" w:line="288" w:lineRule="auto"/>
        <w:jc w:val="both"/>
        <w:rPr>
          <w:b/>
        </w:rPr>
      </w:pPr>
      <w:r w:rsidRPr="0073389C">
        <w:rPr>
          <w:b/>
        </w:rPr>
        <w:t>Systém zálohových platieb</w:t>
      </w:r>
    </w:p>
    <w:p w14:paraId="7A55D0A3" w14:textId="77777777" w:rsidR="003E4866" w:rsidRPr="0073389C" w:rsidRDefault="003E4866" w:rsidP="00CF7FC1">
      <w:pPr>
        <w:autoSpaceDE w:val="0"/>
        <w:autoSpaceDN w:val="0"/>
        <w:adjustRightInd w:val="0"/>
        <w:spacing w:before="120" w:after="120" w:line="288" w:lineRule="auto"/>
        <w:jc w:val="both"/>
      </w:pPr>
      <w:r w:rsidRPr="0073389C">
        <w:t>Pri využití systému zálohových platieb sa vyplácanie prijímateľa uskutočňuje v troch etapách – etape poskytnutia zálohovej platby, etape zúčtovania poskytnutej zálohovej platby a etape refundácie</w:t>
      </w:r>
      <w:r w:rsidR="006739C3" w:rsidRPr="0073389C">
        <w:t xml:space="preserve"> (okrem štátnych rozpočtových organizácií)</w:t>
      </w:r>
      <w:r w:rsidRPr="0073389C">
        <w:t>.</w:t>
      </w:r>
    </w:p>
    <w:p w14:paraId="7A55D0A4" w14:textId="77777777" w:rsidR="003E4866" w:rsidRPr="0073389C" w:rsidRDefault="003E4866"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V prípade zmeny právnej formy prijímateľa na typ, ktorý nie je oprávnený ďalej využívať systém zálohových platieb, prijímateľovi nie sú poskytované žiadne platby až do zúčtovania poskytnutých zálohových platieb.</w:t>
      </w:r>
    </w:p>
    <w:p w14:paraId="7A55D0A7" w14:textId="0A572CAF" w:rsidR="0042368D" w:rsidRPr="0073389C" w:rsidRDefault="00B25894" w:rsidP="00CF7FC1">
      <w:pPr>
        <w:tabs>
          <w:tab w:val="left" w:pos="360"/>
        </w:tabs>
        <w:autoSpaceDE w:val="0"/>
        <w:autoSpaceDN w:val="0"/>
        <w:adjustRightInd w:val="0"/>
        <w:spacing w:before="120" w:after="120" w:line="288" w:lineRule="auto"/>
        <w:jc w:val="both"/>
        <w:rPr>
          <w:b/>
        </w:rPr>
      </w:pPr>
      <w:r w:rsidRPr="0073389C">
        <w:t>Prijímateľ po začatí realizácie projektu predkladá žiadosť o platbu (poskytnutie zálohovej platby) v zmysle podmienok zmluvy o NFP, a to maximálne do výšky 40 % z relevantnej časti rozpočtu projektu zodpovedajúcim 12 mesiacom realizácie aktivít projektu z prostriedkov zodpovedajúcich podielu EÚ a </w:t>
      </w:r>
      <w:r w:rsidR="00A54746">
        <w:t>ŠR</w:t>
      </w:r>
      <w:r w:rsidRPr="0073389C">
        <w:t xml:space="preserve"> na spolufinancovanie</w:t>
      </w:r>
      <w:r w:rsidR="001D3A7D" w:rsidRPr="0073389C">
        <w:rPr>
          <w:rStyle w:val="Odkaznapoznmkupodiarou"/>
          <w:sz w:val="19"/>
        </w:rPr>
        <w:footnoteReference w:id="71"/>
      </w:r>
      <w:r w:rsidR="00AE5A8F" w:rsidRPr="0073389C">
        <w:t>:</w:t>
      </w:r>
    </w:p>
    <w:p w14:paraId="77F4A561" w14:textId="67D74C28" w:rsidR="006B7BE8" w:rsidRPr="00561705" w:rsidRDefault="006B7BE8" w:rsidP="006B7BE8">
      <w:pPr>
        <w:autoSpaceDE w:val="0"/>
        <w:autoSpaceDN w:val="0"/>
        <w:adjustRightInd w:val="0"/>
        <w:spacing w:before="120" w:after="120"/>
        <w:jc w:val="both"/>
        <w:rPr>
          <w:rFonts w:cs="Arial"/>
          <w:b/>
          <w:szCs w:val="16"/>
        </w:rPr>
      </w:pPr>
      <w:r>
        <w:rPr>
          <w:b/>
        </w:rPr>
        <w:lastRenderedPageBreak/>
        <w:t>Poskytnutie zálohovej platby pri systéme zálohových platieb ako aj pri k</w:t>
      </w:r>
      <w:r w:rsidRPr="00561705">
        <w:rPr>
          <w:rFonts w:cs="Arial"/>
          <w:b/>
          <w:szCs w:val="16"/>
        </w:rPr>
        <w:t>ombináci</w:t>
      </w:r>
      <w:r>
        <w:rPr>
          <w:rFonts w:cs="Arial"/>
          <w:b/>
          <w:szCs w:val="16"/>
        </w:rPr>
        <w:t>i</w:t>
      </w:r>
      <w:r w:rsidRPr="00561705">
        <w:rPr>
          <w:rFonts w:cs="Arial"/>
          <w:b/>
          <w:szCs w:val="16"/>
        </w:rPr>
        <w:t xml:space="preserve"> systému zálohových platieb a systému refundácie</w:t>
      </w:r>
    </w:p>
    <w:p w14:paraId="397A1FB8" w14:textId="6B2B51F9" w:rsidR="00434F2E" w:rsidRDefault="00434F2E" w:rsidP="00CF7FC1">
      <w:pPr>
        <w:tabs>
          <w:tab w:val="left" w:pos="360"/>
        </w:tabs>
        <w:autoSpaceDE w:val="0"/>
        <w:autoSpaceDN w:val="0"/>
        <w:adjustRightInd w:val="0"/>
        <w:spacing w:before="120" w:after="120" w:line="288" w:lineRule="auto"/>
        <w:jc w:val="both"/>
        <w:rPr>
          <w:b/>
        </w:rPr>
      </w:pPr>
    </w:p>
    <w:p w14:paraId="3614987C" w14:textId="77777777" w:rsidR="00434F2E" w:rsidRDefault="00434F2E" w:rsidP="00151D4D">
      <w:pPr>
        <w:numPr>
          <w:ilvl w:val="0"/>
          <w:numId w:val="92"/>
        </w:numPr>
        <w:autoSpaceDE w:val="0"/>
        <w:autoSpaceDN w:val="0"/>
        <w:adjustRightInd w:val="0"/>
        <w:spacing w:before="120"/>
        <w:ind w:left="709" w:hanging="345"/>
        <w:jc w:val="both"/>
        <w:rPr>
          <w:rFonts w:cs="Arial"/>
          <w:szCs w:val="16"/>
        </w:rPr>
      </w:pPr>
      <w:r>
        <w:rPr>
          <w:rFonts w:cs="Arial"/>
          <w:szCs w:val="16"/>
        </w:rPr>
        <w:t>v prípade, ak plánovaná dĺžka realizácie projektu nepresahuje 12 mesiacov, výška zálohovej platby predstavuje maximálne 40 % oprávnených výdavkov rozpočtu projektu zodpovedajúcich podielu EÚ a štátneho rozpočtu na spolufinancovanie;</w:t>
      </w:r>
    </w:p>
    <w:p w14:paraId="6633F97D" w14:textId="24AF8283" w:rsidR="00434F2E" w:rsidRDefault="00434F2E" w:rsidP="00151D4D">
      <w:pPr>
        <w:numPr>
          <w:ilvl w:val="0"/>
          <w:numId w:val="92"/>
        </w:numPr>
        <w:autoSpaceDE w:val="0"/>
        <w:autoSpaceDN w:val="0"/>
        <w:adjustRightInd w:val="0"/>
        <w:spacing w:before="120"/>
        <w:ind w:left="709" w:hanging="345"/>
        <w:jc w:val="both"/>
        <w:rPr>
          <w:rFonts w:cs="Arial"/>
          <w:szCs w:val="16"/>
        </w:rPr>
      </w:pPr>
      <w:r>
        <w:rPr>
          <w:rFonts w:cs="Arial"/>
          <w:szCs w:val="16"/>
        </w:rPr>
        <w:t>v prípade, ak plánovaná dĺžka realizácie projektu presahuje 12 mesiacov, výška zálohovej platby sa vypočíta podľa nasledovného vzorca:</w:t>
      </w:r>
    </w:p>
    <w:p w14:paraId="5CF7ACDD" w14:textId="77777777" w:rsidR="00434F2E" w:rsidRPr="00434F2E" w:rsidRDefault="00434F2E" w:rsidP="00434F2E">
      <w:pPr>
        <w:autoSpaceDE w:val="0"/>
        <w:autoSpaceDN w:val="0"/>
        <w:adjustRightInd w:val="0"/>
        <w:spacing w:before="120"/>
        <w:ind w:left="709"/>
        <w:jc w:val="both"/>
        <w:rPr>
          <w:rFonts w:cs="Arial"/>
          <w:szCs w:val="16"/>
        </w:rPr>
      </w:pPr>
    </w:p>
    <w:tbl>
      <w:tblPr>
        <w:tblW w:w="82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8"/>
        <w:gridCol w:w="567"/>
        <w:gridCol w:w="937"/>
        <w:gridCol w:w="470"/>
        <w:gridCol w:w="2964"/>
        <w:gridCol w:w="376"/>
        <w:gridCol w:w="640"/>
      </w:tblGrid>
      <w:tr w:rsidR="00AE5A8F" w:rsidRPr="0073389C" w14:paraId="7A55D0B0" w14:textId="77777777" w:rsidTr="000D5577">
        <w:trPr>
          <w:trHeight w:val="279"/>
          <w:jc w:val="center"/>
        </w:trPr>
        <w:tc>
          <w:tcPr>
            <w:tcW w:w="2338" w:type="dxa"/>
            <w:vMerge w:val="restart"/>
            <w:tcBorders>
              <w:top w:val="single" w:sz="4" w:space="0" w:color="9ACD66"/>
              <w:left w:val="single" w:sz="4" w:space="0" w:color="9ACD66"/>
              <w:bottom w:val="nil"/>
              <w:right w:val="nil"/>
            </w:tcBorders>
            <w:vAlign w:val="center"/>
          </w:tcPr>
          <w:p w14:paraId="7A55D0A9" w14:textId="77777777" w:rsidR="00AE5A8F" w:rsidRPr="0073389C" w:rsidRDefault="00AE5A8F" w:rsidP="00CF7FC1">
            <w:pPr>
              <w:autoSpaceDE w:val="0"/>
              <w:autoSpaceDN w:val="0"/>
              <w:adjustRightInd w:val="0"/>
              <w:spacing w:before="120" w:after="120" w:line="288" w:lineRule="auto"/>
            </w:pPr>
            <w:r w:rsidRPr="0073389C">
              <w:t>maximálna výška poskytnutej zálohovej platby</w:t>
            </w:r>
          </w:p>
        </w:tc>
        <w:tc>
          <w:tcPr>
            <w:tcW w:w="567" w:type="dxa"/>
            <w:vMerge w:val="restart"/>
            <w:tcBorders>
              <w:top w:val="single" w:sz="4" w:space="0" w:color="9ACD66"/>
              <w:left w:val="nil"/>
              <w:bottom w:val="nil"/>
              <w:right w:val="nil"/>
            </w:tcBorders>
            <w:vAlign w:val="center"/>
          </w:tcPr>
          <w:p w14:paraId="7A55D0AA" w14:textId="77777777" w:rsidR="00AE5A8F" w:rsidRPr="0073389C" w:rsidRDefault="00AE5A8F" w:rsidP="00CF7FC1">
            <w:pPr>
              <w:autoSpaceDE w:val="0"/>
              <w:autoSpaceDN w:val="0"/>
              <w:adjustRightInd w:val="0"/>
              <w:spacing w:before="120" w:after="120" w:line="288" w:lineRule="auto"/>
            </w:pPr>
            <w:r w:rsidRPr="0073389C">
              <w:t>=</w:t>
            </w:r>
          </w:p>
        </w:tc>
        <w:tc>
          <w:tcPr>
            <w:tcW w:w="937" w:type="dxa"/>
            <w:vMerge w:val="restart"/>
            <w:tcBorders>
              <w:top w:val="single" w:sz="4" w:space="0" w:color="9ACD66"/>
              <w:left w:val="nil"/>
              <w:bottom w:val="nil"/>
              <w:right w:val="nil"/>
            </w:tcBorders>
            <w:vAlign w:val="center"/>
          </w:tcPr>
          <w:p w14:paraId="7A55D0AB" w14:textId="77777777" w:rsidR="00AE5A8F" w:rsidRPr="0073389C" w:rsidRDefault="00AE5A8F" w:rsidP="00CF7FC1">
            <w:pPr>
              <w:autoSpaceDE w:val="0"/>
              <w:autoSpaceDN w:val="0"/>
              <w:adjustRightInd w:val="0"/>
              <w:spacing w:before="120" w:after="120" w:line="288" w:lineRule="auto"/>
            </w:pPr>
            <w:r w:rsidRPr="0073389C">
              <w:t>0,4</w:t>
            </w:r>
          </w:p>
        </w:tc>
        <w:tc>
          <w:tcPr>
            <w:tcW w:w="470" w:type="dxa"/>
            <w:vMerge w:val="restart"/>
            <w:tcBorders>
              <w:top w:val="single" w:sz="4" w:space="0" w:color="9ACD66"/>
              <w:left w:val="nil"/>
              <w:bottom w:val="nil"/>
              <w:right w:val="nil"/>
            </w:tcBorders>
            <w:vAlign w:val="center"/>
          </w:tcPr>
          <w:p w14:paraId="7A55D0AC" w14:textId="77777777" w:rsidR="00AE5A8F" w:rsidRPr="0073389C" w:rsidRDefault="00AE5A8F" w:rsidP="00CF7FC1">
            <w:pPr>
              <w:autoSpaceDE w:val="0"/>
              <w:autoSpaceDN w:val="0"/>
              <w:adjustRightInd w:val="0"/>
              <w:spacing w:before="120" w:after="120" w:line="288" w:lineRule="auto"/>
            </w:pPr>
            <w:r w:rsidRPr="0073389C">
              <w:t>x</w:t>
            </w:r>
          </w:p>
        </w:tc>
        <w:tc>
          <w:tcPr>
            <w:tcW w:w="2964" w:type="dxa"/>
            <w:tcBorders>
              <w:top w:val="single" w:sz="4" w:space="0" w:color="9ACD66"/>
              <w:left w:val="nil"/>
              <w:right w:val="nil"/>
            </w:tcBorders>
            <w:vAlign w:val="center"/>
          </w:tcPr>
          <w:p w14:paraId="7A55D0AD" w14:textId="77777777" w:rsidR="00AE5A8F" w:rsidRPr="0073389C" w:rsidRDefault="00AE5A8F" w:rsidP="00CF7FC1">
            <w:pPr>
              <w:autoSpaceDE w:val="0"/>
              <w:autoSpaceDN w:val="0"/>
              <w:adjustRightInd w:val="0"/>
              <w:spacing w:before="120" w:after="120" w:line="288" w:lineRule="auto"/>
              <w:jc w:val="center"/>
            </w:pPr>
            <w:r w:rsidRPr="0073389C">
              <w:t>celková suma NFP</w:t>
            </w:r>
          </w:p>
        </w:tc>
        <w:tc>
          <w:tcPr>
            <w:tcW w:w="376" w:type="dxa"/>
            <w:vMerge w:val="restart"/>
            <w:tcBorders>
              <w:top w:val="single" w:sz="4" w:space="0" w:color="9ACD66"/>
              <w:left w:val="nil"/>
              <w:bottom w:val="nil"/>
              <w:right w:val="nil"/>
            </w:tcBorders>
            <w:vAlign w:val="center"/>
          </w:tcPr>
          <w:p w14:paraId="7A55D0AE" w14:textId="77777777" w:rsidR="00AE5A8F" w:rsidRPr="0073389C" w:rsidRDefault="00AE5A8F" w:rsidP="00CF7FC1">
            <w:pPr>
              <w:autoSpaceDE w:val="0"/>
              <w:autoSpaceDN w:val="0"/>
              <w:adjustRightInd w:val="0"/>
              <w:spacing w:before="120" w:after="120" w:line="288" w:lineRule="auto"/>
            </w:pPr>
            <w:r w:rsidRPr="0073389C">
              <w:t>x</w:t>
            </w:r>
          </w:p>
        </w:tc>
        <w:tc>
          <w:tcPr>
            <w:tcW w:w="640" w:type="dxa"/>
            <w:vMerge w:val="restart"/>
            <w:tcBorders>
              <w:top w:val="single" w:sz="4" w:space="0" w:color="9ACD66"/>
              <w:left w:val="nil"/>
              <w:bottom w:val="nil"/>
              <w:right w:val="single" w:sz="4" w:space="0" w:color="9ACD66"/>
            </w:tcBorders>
            <w:vAlign w:val="center"/>
          </w:tcPr>
          <w:p w14:paraId="7A55D0AF" w14:textId="77777777" w:rsidR="00AE5A8F" w:rsidRPr="0073389C" w:rsidRDefault="00AE5A8F" w:rsidP="00CF7FC1">
            <w:pPr>
              <w:autoSpaceDE w:val="0"/>
              <w:autoSpaceDN w:val="0"/>
              <w:adjustRightInd w:val="0"/>
              <w:spacing w:before="120" w:after="120" w:line="288" w:lineRule="auto"/>
            </w:pPr>
            <w:r w:rsidRPr="0073389C">
              <w:t>12</w:t>
            </w:r>
          </w:p>
        </w:tc>
      </w:tr>
      <w:tr w:rsidR="00AE5A8F" w:rsidRPr="0073389C" w14:paraId="7A55D0B8" w14:textId="77777777" w:rsidTr="000D5577">
        <w:trPr>
          <w:trHeight w:val="305"/>
          <w:jc w:val="center"/>
        </w:trPr>
        <w:tc>
          <w:tcPr>
            <w:tcW w:w="2338" w:type="dxa"/>
            <w:vMerge/>
            <w:tcBorders>
              <w:top w:val="nil"/>
              <w:left w:val="single" w:sz="4" w:space="0" w:color="9ACD66"/>
              <w:bottom w:val="single" w:sz="4" w:space="0" w:color="9ACD66"/>
              <w:right w:val="nil"/>
            </w:tcBorders>
            <w:vAlign w:val="center"/>
          </w:tcPr>
          <w:p w14:paraId="7A55D0B1" w14:textId="77777777" w:rsidR="00AE5A8F" w:rsidRPr="0073389C" w:rsidRDefault="00AE5A8F" w:rsidP="00CF7FC1">
            <w:pPr>
              <w:autoSpaceDE w:val="0"/>
              <w:autoSpaceDN w:val="0"/>
              <w:adjustRightInd w:val="0"/>
              <w:spacing w:before="120" w:after="120" w:line="288" w:lineRule="auto"/>
              <w:rPr>
                <w:color w:val="FF0000"/>
              </w:rPr>
            </w:pPr>
          </w:p>
        </w:tc>
        <w:tc>
          <w:tcPr>
            <w:tcW w:w="567" w:type="dxa"/>
            <w:vMerge/>
            <w:tcBorders>
              <w:top w:val="nil"/>
              <w:left w:val="nil"/>
              <w:bottom w:val="single" w:sz="4" w:space="0" w:color="9ACD66"/>
              <w:right w:val="nil"/>
            </w:tcBorders>
            <w:vAlign w:val="center"/>
          </w:tcPr>
          <w:p w14:paraId="7A55D0B2" w14:textId="77777777" w:rsidR="00AE5A8F" w:rsidRPr="0073389C" w:rsidRDefault="00AE5A8F" w:rsidP="00CF7FC1">
            <w:pPr>
              <w:autoSpaceDE w:val="0"/>
              <w:autoSpaceDN w:val="0"/>
              <w:adjustRightInd w:val="0"/>
              <w:spacing w:before="120" w:after="120" w:line="288" w:lineRule="auto"/>
              <w:rPr>
                <w:color w:val="FF0000"/>
              </w:rPr>
            </w:pPr>
          </w:p>
        </w:tc>
        <w:tc>
          <w:tcPr>
            <w:tcW w:w="937" w:type="dxa"/>
            <w:vMerge/>
            <w:tcBorders>
              <w:top w:val="nil"/>
              <w:left w:val="nil"/>
              <w:bottom w:val="single" w:sz="4" w:space="0" w:color="9ACD66"/>
              <w:right w:val="nil"/>
            </w:tcBorders>
            <w:vAlign w:val="center"/>
          </w:tcPr>
          <w:p w14:paraId="7A55D0B3" w14:textId="77777777" w:rsidR="00AE5A8F" w:rsidRPr="0073389C" w:rsidRDefault="00AE5A8F" w:rsidP="00CF7FC1">
            <w:pPr>
              <w:autoSpaceDE w:val="0"/>
              <w:autoSpaceDN w:val="0"/>
              <w:adjustRightInd w:val="0"/>
              <w:spacing w:before="120" w:after="120" w:line="288" w:lineRule="auto"/>
              <w:rPr>
                <w:color w:val="FF0000"/>
              </w:rPr>
            </w:pPr>
          </w:p>
        </w:tc>
        <w:tc>
          <w:tcPr>
            <w:tcW w:w="470" w:type="dxa"/>
            <w:vMerge/>
            <w:tcBorders>
              <w:top w:val="nil"/>
              <w:left w:val="nil"/>
              <w:bottom w:val="single" w:sz="4" w:space="0" w:color="9ACD66"/>
              <w:right w:val="nil"/>
            </w:tcBorders>
            <w:vAlign w:val="center"/>
          </w:tcPr>
          <w:p w14:paraId="7A55D0B4" w14:textId="77777777" w:rsidR="00AE5A8F" w:rsidRPr="0073389C" w:rsidRDefault="00AE5A8F" w:rsidP="00CF7FC1">
            <w:pPr>
              <w:autoSpaceDE w:val="0"/>
              <w:autoSpaceDN w:val="0"/>
              <w:adjustRightInd w:val="0"/>
              <w:spacing w:before="120" w:after="120" w:line="288" w:lineRule="auto"/>
              <w:rPr>
                <w:color w:val="FF0000"/>
              </w:rPr>
            </w:pPr>
          </w:p>
        </w:tc>
        <w:tc>
          <w:tcPr>
            <w:tcW w:w="2964" w:type="dxa"/>
            <w:tcBorders>
              <w:left w:val="nil"/>
              <w:bottom w:val="single" w:sz="4" w:space="0" w:color="9ACD66"/>
              <w:right w:val="nil"/>
            </w:tcBorders>
            <w:vAlign w:val="center"/>
          </w:tcPr>
          <w:p w14:paraId="7A55D0B5" w14:textId="77777777" w:rsidR="00AE5A8F" w:rsidRPr="0073389C" w:rsidRDefault="00AE5A8F" w:rsidP="00CF7FC1">
            <w:pPr>
              <w:autoSpaceDE w:val="0"/>
              <w:autoSpaceDN w:val="0"/>
              <w:adjustRightInd w:val="0"/>
              <w:spacing w:before="120" w:after="120" w:line="288" w:lineRule="auto"/>
              <w:jc w:val="center"/>
            </w:pPr>
            <w:r w:rsidRPr="0073389C">
              <w:t>celkový počet mesiacov realizácie</w:t>
            </w:r>
          </w:p>
        </w:tc>
        <w:tc>
          <w:tcPr>
            <w:tcW w:w="376" w:type="dxa"/>
            <w:vMerge/>
            <w:tcBorders>
              <w:top w:val="nil"/>
              <w:left w:val="nil"/>
              <w:bottom w:val="single" w:sz="4" w:space="0" w:color="9ACD66"/>
              <w:right w:val="nil"/>
            </w:tcBorders>
            <w:vAlign w:val="center"/>
          </w:tcPr>
          <w:p w14:paraId="7A55D0B6" w14:textId="77777777" w:rsidR="00AE5A8F" w:rsidRPr="0073389C" w:rsidRDefault="00AE5A8F" w:rsidP="00CF7FC1">
            <w:pPr>
              <w:autoSpaceDE w:val="0"/>
              <w:autoSpaceDN w:val="0"/>
              <w:adjustRightInd w:val="0"/>
              <w:spacing w:before="120" w:after="120" w:line="288" w:lineRule="auto"/>
              <w:rPr>
                <w:color w:val="FF0000"/>
              </w:rPr>
            </w:pPr>
          </w:p>
        </w:tc>
        <w:tc>
          <w:tcPr>
            <w:tcW w:w="640" w:type="dxa"/>
            <w:vMerge/>
            <w:tcBorders>
              <w:top w:val="nil"/>
              <w:left w:val="nil"/>
              <w:bottom w:val="single" w:sz="4" w:space="0" w:color="9ACD66"/>
              <w:right w:val="single" w:sz="4" w:space="0" w:color="9ACD66"/>
            </w:tcBorders>
            <w:vAlign w:val="center"/>
          </w:tcPr>
          <w:p w14:paraId="7A55D0B7" w14:textId="77777777" w:rsidR="00AE5A8F" w:rsidRPr="0073389C" w:rsidRDefault="00AE5A8F" w:rsidP="00CF7FC1">
            <w:pPr>
              <w:autoSpaceDE w:val="0"/>
              <w:autoSpaceDN w:val="0"/>
              <w:adjustRightInd w:val="0"/>
              <w:spacing w:before="120" w:after="120" w:line="288" w:lineRule="auto"/>
              <w:rPr>
                <w:color w:val="FF0000"/>
              </w:rPr>
            </w:pPr>
          </w:p>
        </w:tc>
      </w:tr>
    </w:tbl>
    <w:p w14:paraId="7A55D0B9" w14:textId="356A8BAF" w:rsidR="000D5577" w:rsidRPr="0073389C" w:rsidRDefault="00A672C4"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pPr>
      <w:r w:rsidRPr="0073389C">
        <w:rPr>
          <w:b/>
          <w:i/>
        </w:rPr>
        <w:t>Príklad</w:t>
      </w:r>
      <w:r w:rsidR="00C71D02">
        <w:t>:</w:t>
      </w:r>
    </w:p>
    <w:p w14:paraId="7A55D0BA" w14:textId="77777777" w:rsidR="00A672C4" w:rsidRPr="0073389C" w:rsidRDefault="00A672C4" w:rsidP="00C71D02">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line="288" w:lineRule="auto"/>
      </w:pPr>
      <w:r w:rsidRPr="0073389C">
        <w:t xml:space="preserve">Celková suma NFP je </w:t>
      </w:r>
      <w:r w:rsidRPr="0073389C">
        <w:rPr>
          <w:b/>
        </w:rPr>
        <w:t>150</w:t>
      </w:r>
      <w:r w:rsidR="00FA7852" w:rsidRPr="0073389C">
        <w:rPr>
          <w:b/>
        </w:rPr>
        <w:t xml:space="preserve"> </w:t>
      </w:r>
      <w:r w:rsidRPr="0073389C">
        <w:rPr>
          <w:b/>
        </w:rPr>
        <w:t>000€</w:t>
      </w:r>
      <w:r w:rsidRPr="0073389C">
        <w:t xml:space="preserve"> a projekt sa bude realizovať </w:t>
      </w:r>
      <w:r w:rsidRPr="0073389C">
        <w:rPr>
          <w:b/>
        </w:rPr>
        <w:t>24 mesiacov</w:t>
      </w:r>
      <w:r w:rsidRPr="0073389C">
        <w:t>.</w:t>
      </w:r>
    </w:p>
    <w:p w14:paraId="7A55D0BB" w14:textId="77777777" w:rsidR="00F5089A" w:rsidRPr="0073389C" w:rsidRDefault="00A672C4" w:rsidP="00C71D02">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line="288" w:lineRule="auto"/>
        <w:rPr>
          <w:b/>
        </w:rPr>
      </w:pPr>
      <w:r w:rsidRPr="0073389C">
        <w:t>Výška maximálnej poskytnutej zálohovej platby bude:</w:t>
      </w:r>
      <w:r w:rsidR="000D5577" w:rsidRPr="0073389C">
        <w:t xml:space="preserve"> </w:t>
      </w:r>
      <w:r w:rsidRPr="0073389C">
        <w:t xml:space="preserve"> 0,4 x (150</w:t>
      </w:r>
      <w:r w:rsidR="00FA7852" w:rsidRPr="0073389C">
        <w:t xml:space="preserve"> </w:t>
      </w:r>
      <w:r w:rsidRPr="0073389C">
        <w:t xml:space="preserve">000 / 24) x12 = </w:t>
      </w:r>
      <w:r w:rsidRPr="0073389C">
        <w:rPr>
          <w:b/>
        </w:rPr>
        <w:t>30</w:t>
      </w:r>
      <w:r w:rsidR="00FA7852" w:rsidRPr="0073389C">
        <w:rPr>
          <w:b/>
        </w:rPr>
        <w:t xml:space="preserve"> </w:t>
      </w:r>
      <w:r w:rsidRPr="0073389C">
        <w:rPr>
          <w:b/>
        </w:rPr>
        <w:t>000€</w:t>
      </w:r>
    </w:p>
    <w:p w14:paraId="7A55D0BC" w14:textId="598385FA" w:rsidR="006739C3" w:rsidRPr="0073389C" w:rsidRDefault="006739C3" w:rsidP="00CF7FC1">
      <w:pPr>
        <w:tabs>
          <w:tab w:val="left" w:pos="360"/>
        </w:tabs>
        <w:autoSpaceDE w:val="0"/>
        <w:autoSpaceDN w:val="0"/>
        <w:adjustRightInd w:val="0"/>
        <w:spacing w:before="120" w:after="120" w:line="288" w:lineRule="auto"/>
        <w:jc w:val="both"/>
        <w:rPr>
          <w:b/>
        </w:rPr>
      </w:pPr>
      <w:r w:rsidRPr="0073389C">
        <w:rPr>
          <w:b/>
        </w:rPr>
        <w:t xml:space="preserve">Poskytnutie zálohovej platby štátnej rozpočtovej organizácii pri využití kombinácie systému zálohových platieb, </w:t>
      </w:r>
      <w:r w:rsidR="006B7BE8" w:rsidRPr="0073389C">
        <w:rPr>
          <w:b/>
        </w:rPr>
        <w:t xml:space="preserve">systému refundácie </w:t>
      </w:r>
      <w:r w:rsidR="006B7BE8">
        <w:rPr>
          <w:b/>
        </w:rPr>
        <w:t xml:space="preserve">a </w:t>
      </w:r>
      <w:r w:rsidRPr="0073389C">
        <w:rPr>
          <w:b/>
        </w:rPr>
        <w:t>systému predfinancovania</w:t>
      </w:r>
    </w:p>
    <w:p w14:paraId="7A55D0BD" w14:textId="77777777" w:rsidR="006739C3" w:rsidRPr="0073389C" w:rsidRDefault="006739C3" w:rsidP="00CF7FC1">
      <w:pPr>
        <w:autoSpaceDE w:val="0"/>
        <w:autoSpaceDN w:val="0"/>
        <w:adjustRightInd w:val="0"/>
        <w:spacing w:before="120" w:after="120" w:line="288" w:lineRule="auto"/>
        <w:jc w:val="both"/>
      </w:pPr>
      <w:r w:rsidRPr="0073389C">
        <w:t>V prípade kombinácie systému zálohových platieb, systému refundácie a systému predfinancovania sa výška maximálnej zálohovej platby vypočíta nasledovne:</w:t>
      </w:r>
    </w:p>
    <w:p w14:paraId="7A55D0BE" w14:textId="4D1629E4" w:rsidR="006739C3" w:rsidRPr="0073389C" w:rsidRDefault="006739C3" w:rsidP="000A3F94">
      <w:pPr>
        <w:pStyle w:val="Bulletslevel2"/>
        <w:spacing w:after="120" w:line="288" w:lineRule="auto"/>
        <w:ind w:left="567" w:hanging="283"/>
        <w:jc w:val="both"/>
        <w:rPr>
          <w:lang w:val="sk-SK"/>
        </w:rPr>
      </w:pPr>
      <w:r w:rsidRPr="0073389C">
        <w:rPr>
          <w:lang w:val="sk-SK"/>
        </w:rPr>
        <w:t>z celkovej sumy (súčtu súm) identifikovaných typov oprávnených výdavkov (rozpočtových položiek projektu jednoznačne určených na financovanie výlučne systémom zálohovej platby) v relevantnom roku realizácie projektu do výšky maximálne 40 % z relevantnej časti rozpočtu projektu (v danom prípade sa pri výpočte zálohovej platby za relevantnú časť rozpočtu projektu považuje suma identifikovaných oprávnených výdavkov jednoznačne určených na financovanie výlučne systémom zálohovej platby, zohľadňujúc aktuálny stav už vyčerpaných finančných prostriedkov na predmetných položkách projektu) vo výške prostriedkov zodpovedajúcich podielu prostriedkov EÚ a </w:t>
      </w:r>
      <w:r w:rsidR="00BB1F0F">
        <w:rPr>
          <w:lang w:val="sk-SK"/>
        </w:rPr>
        <w:t xml:space="preserve">ŠR </w:t>
      </w:r>
      <w:r w:rsidRPr="0073389C">
        <w:rPr>
          <w:lang w:val="sk-SK"/>
        </w:rPr>
        <w:t>na spolufinancovanie.</w:t>
      </w:r>
    </w:p>
    <w:tbl>
      <w:tblPr>
        <w:tblW w:w="8931" w:type="dxa"/>
        <w:tblInd w:w="108" w:type="dxa"/>
        <w:tblBorders>
          <w:top w:val="single" w:sz="4" w:space="0" w:color="9ACD66"/>
          <w:left w:val="single" w:sz="4" w:space="0" w:color="9ACD66"/>
          <w:bottom w:val="single" w:sz="4" w:space="0" w:color="9ACD66"/>
          <w:right w:val="single" w:sz="4" w:space="0" w:color="9ACD66"/>
        </w:tblBorders>
        <w:tblLook w:val="04A0" w:firstRow="1" w:lastRow="0" w:firstColumn="1" w:lastColumn="0" w:noHBand="0" w:noVBand="1"/>
      </w:tblPr>
      <w:tblGrid>
        <w:gridCol w:w="2734"/>
        <w:gridCol w:w="567"/>
        <w:gridCol w:w="937"/>
        <w:gridCol w:w="470"/>
        <w:gridCol w:w="4223"/>
      </w:tblGrid>
      <w:tr w:rsidR="006739C3" w:rsidRPr="0073389C" w14:paraId="7A55D0C5" w14:textId="77777777" w:rsidTr="00CF7FC1">
        <w:trPr>
          <w:trHeight w:val="1694"/>
        </w:trPr>
        <w:tc>
          <w:tcPr>
            <w:tcW w:w="2734" w:type="dxa"/>
            <w:shd w:val="clear" w:color="auto" w:fill="FFFFFF"/>
            <w:vAlign w:val="center"/>
          </w:tcPr>
          <w:p w14:paraId="7A55D0BF" w14:textId="165E97EF" w:rsidR="006739C3" w:rsidRPr="0073389C" w:rsidRDefault="00FD0603" w:rsidP="00CF7FC1">
            <w:pPr>
              <w:autoSpaceDE w:val="0"/>
              <w:autoSpaceDN w:val="0"/>
              <w:adjustRightInd w:val="0"/>
              <w:spacing w:before="120" w:after="120" w:line="288" w:lineRule="auto"/>
              <w:jc w:val="center"/>
            </w:pPr>
            <w:r>
              <w:t>m</w:t>
            </w:r>
            <w:r w:rsidR="006739C3" w:rsidRPr="0073389C">
              <w:t>aximálna výška poskytnutej zálohovej platby</w:t>
            </w:r>
          </w:p>
        </w:tc>
        <w:tc>
          <w:tcPr>
            <w:tcW w:w="567" w:type="dxa"/>
            <w:shd w:val="clear" w:color="auto" w:fill="FFFFFF"/>
            <w:vAlign w:val="center"/>
          </w:tcPr>
          <w:p w14:paraId="7A55D0C0" w14:textId="77777777" w:rsidR="006739C3" w:rsidRPr="0073389C" w:rsidRDefault="006739C3" w:rsidP="00CF7FC1">
            <w:pPr>
              <w:autoSpaceDE w:val="0"/>
              <w:autoSpaceDN w:val="0"/>
              <w:adjustRightInd w:val="0"/>
              <w:spacing w:before="120" w:after="120" w:line="288" w:lineRule="auto"/>
              <w:jc w:val="center"/>
            </w:pPr>
            <w:r w:rsidRPr="0073389C">
              <w:t>=</w:t>
            </w:r>
          </w:p>
        </w:tc>
        <w:tc>
          <w:tcPr>
            <w:tcW w:w="937" w:type="dxa"/>
            <w:shd w:val="clear" w:color="auto" w:fill="FFFFFF"/>
            <w:vAlign w:val="center"/>
          </w:tcPr>
          <w:p w14:paraId="7A55D0C1" w14:textId="77777777" w:rsidR="006739C3" w:rsidRPr="0073389C" w:rsidRDefault="006739C3" w:rsidP="00CF7FC1">
            <w:pPr>
              <w:autoSpaceDE w:val="0"/>
              <w:autoSpaceDN w:val="0"/>
              <w:adjustRightInd w:val="0"/>
              <w:spacing w:before="120" w:after="120" w:line="288" w:lineRule="auto"/>
              <w:jc w:val="center"/>
            </w:pPr>
            <w:r w:rsidRPr="0073389C">
              <w:t>0,4</w:t>
            </w:r>
          </w:p>
        </w:tc>
        <w:tc>
          <w:tcPr>
            <w:tcW w:w="470" w:type="dxa"/>
            <w:shd w:val="clear" w:color="auto" w:fill="FFFFFF"/>
            <w:vAlign w:val="center"/>
          </w:tcPr>
          <w:p w14:paraId="7A55D0C2" w14:textId="77777777" w:rsidR="006739C3" w:rsidRPr="0073389C" w:rsidRDefault="006739C3" w:rsidP="00CF7FC1">
            <w:pPr>
              <w:autoSpaceDE w:val="0"/>
              <w:autoSpaceDN w:val="0"/>
              <w:adjustRightInd w:val="0"/>
              <w:spacing w:before="120" w:after="120" w:line="288" w:lineRule="auto"/>
              <w:jc w:val="center"/>
            </w:pPr>
            <w:r w:rsidRPr="0073389C">
              <w:t>X</w:t>
            </w:r>
          </w:p>
        </w:tc>
        <w:tc>
          <w:tcPr>
            <w:tcW w:w="4223" w:type="dxa"/>
            <w:shd w:val="clear" w:color="auto" w:fill="FFFFFF"/>
            <w:vAlign w:val="center"/>
          </w:tcPr>
          <w:p w14:paraId="7A55D0C3" w14:textId="77777777" w:rsidR="006739C3" w:rsidRPr="0073389C" w:rsidRDefault="006739C3" w:rsidP="00CF7FC1">
            <w:pPr>
              <w:tabs>
                <w:tab w:val="left" w:pos="720"/>
              </w:tabs>
              <w:autoSpaceDE w:val="0"/>
              <w:autoSpaceDN w:val="0"/>
              <w:adjustRightInd w:val="0"/>
              <w:spacing w:before="120" w:after="120" w:line="288" w:lineRule="auto"/>
              <w:jc w:val="center"/>
            </w:pPr>
            <w:r w:rsidRPr="0073389C">
              <w:t>celková suma identifikovaných typov oprávnených výdavkov (rozpočtových položiek projektu, ktoré sú jednoznačne určené na financovanie výlučne systémom zálohovej platby, zohľadňujúc aktuálny stav už vyčerpaných finančných prostriedkov na predmetných položkách projektu) v relevantnom roku realizácie projektu</w:t>
            </w:r>
          </w:p>
          <w:p w14:paraId="7A55D0C4" w14:textId="6651E53F" w:rsidR="006739C3" w:rsidRPr="0073389C" w:rsidRDefault="006739C3" w:rsidP="00CF7FC1">
            <w:pPr>
              <w:autoSpaceDE w:val="0"/>
              <w:autoSpaceDN w:val="0"/>
              <w:adjustRightInd w:val="0"/>
              <w:spacing w:before="120" w:after="120" w:line="288" w:lineRule="auto"/>
              <w:jc w:val="center"/>
            </w:pPr>
            <w:r w:rsidRPr="0073389C">
              <w:t>(vo výške prostriedkov zodpovedajúcich podielu prostriedkov EÚ a </w:t>
            </w:r>
            <w:r w:rsidR="00BB1F0F">
              <w:t>ŠR</w:t>
            </w:r>
            <w:r w:rsidRPr="0073389C">
              <w:t xml:space="preserve"> na spolufinancovanie)</w:t>
            </w:r>
          </w:p>
        </w:tc>
      </w:tr>
    </w:tbl>
    <w:p w14:paraId="1EE8FED7" w14:textId="77777777" w:rsidR="00AE1A0E" w:rsidRDefault="00AE1A0E" w:rsidP="00CF7FC1">
      <w:pPr>
        <w:autoSpaceDE w:val="0"/>
        <w:autoSpaceDN w:val="0"/>
        <w:adjustRightInd w:val="0"/>
        <w:spacing w:before="120" w:after="120" w:line="288" w:lineRule="auto"/>
        <w:jc w:val="both"/>
      </w:pPr>
    </w:p>
    <w:p w14:paraId="7A55D0C6" w14:textId="77777777" w:rsidR="002E06B3" w:rsidRPr="0073389C" w:rsidRDefault="002E06B3" w:rsidP="00CF7FC1">
      <w:pPr>
        <w:autoSpaceDE w:val="0"/>
        <w:autoSpaceDN w:val="0"/>
        <w:adjustRightInd w:val="0"/>
        <w:spacing w:before="120" w:after="120" w:line="288" w:lineRule="auto"/>
        <w:jc w:val="both"/>
      </w:pPr>
      <w:r w:rsidRPr="0073389C">
        <w:lastRenderedPageBreak/>
        <w:t>Výška vypočítanej zálohovej platby sa zaokrúhli matematicky na celé stovky smerom nadol (napr. prijímateľ vypočítal zálohovú platbu vo výške 146 953, 25 €, uvedenú sumu zaokrúhli na 146 900 €).</w:t>
      </w:r>
    </w:p>
    <w:p w14:paraId="7A55D0C7" w14:textId="77777777" w:rsidR="006739C3" w:rsidRPr="0073389C" w:rsidRDefault="003D2459" w:rsidP="00CF7FC1">
      <w:pPr>
        <w:tabs>
          <w:tab w:val="left" w:pos="360"/>
        </w:tabs>
        <w:autoSpaceDE w:val="0"/>
        <w:autoSpaceDN w:val="0"/>
        <w:adjustRightInd w:val="0"/>
        <w:spacing w:before="120" w:after="120" w:line="288" w:lineRule="auto"/>
        <w:jc w:val="both"/>
      </w:pPr>
      <w:r w:rsidRPr="0073389C">
        <w:t xml:space="preserve">Prijímateľ predkladá poskytovateľovi len formulár žiadosti o platbu, bez podpornej dokumentácie. </w:t>
      </w:r>
      <w:r w:rsidR="006739C3" w:rsidRPr="0073389C">
        <w:t>Pri zatriedení zálohovej platby do číselníka ekonomickej klasifikácie výdavkov do systému ITMS2014+ sa v prípade poskytnutia zálohovej platby štátnej rozpočtovej organizáci</w:t>
      </w:r>
      <w:r w:rsidR="00FA7852" w:rsidRPr="0073389C">
        <w:t>i</w:t>
      </w:r>
      <w:r w:rsidR="006739C3" w:rsidRPr="0073389C">
        <w:t xml:space="preserve"> uvedie kód 637033 - Zálohy na projekty Európskej únie. V prípade poskytnutia zálohovej platby ostatným prijímateľom (okrem štátnej rozpočtovej organizácie) sa uvedie kód podľa jeho typu.</w:t>
      </w:r>
    </w:p>
    <w:p w14:paraId="7A55D0C8" w14:textId="6ED47E6C" w:rsidR="003D2459" w:rsidRPr="0073389C" w:rsidRDefault="003D2459" w:rsidP="00CF7FC1">
      <w:pPr>
        <w:tabs>
          <w:tab w:val="left" w:pos="360"/>
        </w:tabs>
        <w:autoSpaceDE w:val="0"/>
        <w:autoSpaceDN w:val="0"/>
        <w:adjustRightInd w:val="0"/>
        <w:spacing w:before="120" w:after="120" w:line="288" w:lineRule="auto"/>
        <w:jc w:val="both"/>
      </w:pPr>
      <w:r w:rsidRPr="0073389C">
        <w:t xml:space="preserve">Prijímateľ je oprávnený požiadať o ďalšiu zálohovú platbu </w:t>
      </w:r>
      <w:r w:rsidR="006F4668" w:rsidRPr="0073389C">
        <w:t>najskôr súčasne s podaním žiadosti o platbu (zúčtovanie zálohovej platby).</w:t>
      </w:r>
      <w:r w:rsidR="002647D2" w:rsidRPr="0073389C">
        <w:t xml:space="preserve"> </w:t>
      </w:r>
      <w:r w:rsidRPr="0073389C">
        <w:t>V prípade, ak predchádzajúca zálohová platba nebola poskytnutá v maximálnej možnej výške, prijímateľ môže požiadať o ďalšiu zálohovú platbu vo výške súčtu schválených prostriedkov EÚ a </w:t>
      </w:r>
      <w:r w:rsidR="00394BCE">
        <w:t>ŠR</w:t>
      </w:r>
      <w:r w:rsidRPr="0073389C">
        <w:t xml:space="preserve"> na spolufinancovanie a sumy rovnajúcej sa rozdielu maximálnej výšky zálohovej platby a predchádzajúcej poskytnutej zálohovej platby. Súčet týchto prostriedkov, a teda výška poskytnutej zálohovej platby je maximálne 40 % relevantnej časti rozpočtu projektu zodpovedajúcim 12 mesiacom realizácie aktivít projektu. </w:t>
      </w:r>
    </w:p>
    <w:p w14:paraId="7A55D0C9" w14:textId="77777777" w:rsidR="00686855" w:rsidRPr="0073389C" w:rsidRDefault="00686855"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b/>
          <w:i/>
          <w:sz w:val="19"/>
          <w:szCs w:val="19"/>
          <w:lang w:val="sk-SK"/>
        </w:rPr>
      </w:pPr>
      <w:r w:rsidRPr="0073389C">
        <w:rPr>
          <w:rFonts w:ascii="Arial" w:hAnsi="Arial" w:cs="Arial"/>
          <w:b/>
          <w:i/>
          <w:sz w:val="19"/>
          <w:szCs w:val="19"/>
          <w:lang w:val="sk-SK"/>
        </w:rPr>
        <w:t xml:space="preserve">Odporúčanie pre prijímateľa: </w:t>
      </w:r>
      <w:r w:rsidR="00733BAF" w:rsidRPr="0073389C">
        <w:rPr>
          <w:rFonts w:ascii="Arial" w:hAnsi="Arial" w:cs="Arial"/>
          <w:sz w:val="19"/>
          <w:szCs w:val="19"/>
          <w:lang w:val="sk-SK"/>
        </w:rPr>
        <w:t xml:space="preserve">Prijímateľovi sa odporúča požiadať o ďalšiu zálohovú platbu </w:t>
      </w:r>
      <w:r w:rsidRPr="0073389C">
        <w:rPr>
          <w:rFonts w:ascii="Arial" w:hAnsi="Arial" w:cs="Arial"/>
          <w:sz w:val="19"/>
          <w:szCs w:val="19"/>
          <w:lang w:val="sk-SK"/>
        </w:rPr>
        <w:t xml:space="preserve">až po </w:t>
      </w:r>
      <w:r w:rsidR="00733BAF" w:rsidRPr="0073389C">
        <w:rPr>
          <w:rFonts w:ascii="Arial" w:hAnsi="Arial" w:cs="Arial"/>
          <w:sz w:val="19"/>
          <w:szCs w:val="19"/>
          <w:lang w:val="sk-SK"/>
        </w:rPr>
        <w:t>schválení predloženej</w:t>
      </w:r>
      <w:r w:rsidRPr="0073389C">
        <w:rPr>
          <w:rFonts w:ascii="Arial" w:hAnsi="Arial" w:cs="Arial"/>
          <w:sz w:val="19"/>
          <w:szCs w:val="19"/>
          <w:lang w:val="sk-SK"/>
        </w:rPr>
        <w:t xml:space="preserve"> žiadosti o platbu (zúčtovanie zálohovej platby) </w:t>
      </w:r>
      <w:r w:rsidR="00733BAF" w:rsidRPr="0073389C">
        <w:rPr>
          <w:rFonts w:ascii="Arial" w:hAnsi="Arial" w:cs="Arial"/>
          <w:sz w:val="19"/>
          <w:szCs w:val="19"/>
          <w:lang w:val="sk-SK"/>
        </w:rPr>
        <w:t>zo strany certifikačného orgánu, o čom bude prijímateľ informovaný prostredníctvom portálu ITMS2014+</w:t>
      </w:r>
      <w:r w:rsidR="00541144" w:rsidRPr="0073389C">
        <w:rPr>
          <w:rFonts w:ascii="Arial" w:hAnsi="Arial" w:cs="Arial"/>
          <w:sz w:val="19"/>
          <w:szCs w:val="19"/>
          <w:lang w:val="sk-SK"/>
        </w:rPr>
        <w:t xml:space="preserve"> (neplatí ak prijímateľ v predchádzajúcej </w:t>
      </w:r>
      <w:r w:rsidR="00FF10CF" w:rsidRPr="0073389C">
        <w:rPr>
          <w:rFonts w:ascii="Arial" w:hAnsi="Arial" w:cs="Arial"/>
          <w:sz w:val="19"/>
          <w:szCs w:val="19"/>
          <w:lang w:val="sk-SK"/>
        </w:rPr>
        <w:t xml:space="preserve">žiadosti o </w:t>
      </w:r>
      <w:r w:rsidR="00541144" w:rsidRPr="0073389C">
        <w:rPr>
          <w:rFonts w:ascii="Arial" w:hAnsi="Arial" w:cs="Arial"/>
          <w:sz w:val="19"/>
          <w:szCs w:val="19"/>
          <w:lang w:val="sk-SK"/>
        </w:rPr>
        <w:t>zálohov</w:t>
      </w:r>
      <w:r w:rsidR="00FF10CF" w:rsidRPr="0073389C">
        <w:rPr>
          <w:rFonts w:ascii="Arial" w:hAnsi="Arial" w:cs="Arial"/>
          <w:sz w:val="19"/>
          <w:szCs w:val="19"/>
          <w:lang w:val="sk-SK"/>
        </w:rPr>
        <w:t>ú</w:t>
      </w:r>
      <w:r w:rsidR="00541144" w:rsidRPr="0073389C">
        <w:rPr>
          <w:rFonts w:ascii="Arial" w:hAnsi="Arial" w:cs="Arial"/>
          <w:sz w:val="19"/>
          <w:szCs w:val="19"/>
          <w:lang w:val="sk-SK"/>
        </w:rPr>
        <w:t xml:space="preserve"> platb</w:t>
      </w:r>
      <w:r w:rsidR="00FF10CF" w:rsidRPr="0073389C">
        <w:rPr>
          <w:rFonts w:ascii="Arial" w:hAnsi="Arial" w:cs="Arial"/>
          <w:sz w:val="19"/>
          <w:szCs w:val="19"/>
          <w:lang w:val="sk-SK"/>
        </w:rPr>
        <w:t>u</w:t>
      </w:r>
      <w:r w:rsidR="00541144" w:rsidRPr="0073389C">
        <w:rPr>
          <w:rFonts w:ascii="Arial" w:hAnsi="Arial" w:cs="Arial"/>
          <w:sz w:val="19"/>
          <w:szCs w:val="19"/>
          <w:lang w:val="sk-SK"/>
        </w:rPr>
        <w:t xml:space="preserve"> nepožiadal o maximálnu možnú výšku zálohovej platby rovnajúcu sa 40 % z relevantnej časti rozpočtu)</w:t>
      </w:r>
      <w:r w:rsidR="00733BAF" w:rsidRPr="0073389C">
        <w:rPr>
          <w:rFonts w:ascii="Arial" w:hAnsi="Arial" w:cs="Arial"/>
          <w:sz w:val="19"/>
          <w:szCs w:val="19"/>
          <w:lang w:val="sk-SK"/>
        </w:rPr>
        <w:t>.</w:t>
      </w:r>
    </w:p>
    <w:p w14:paraId="7A55D0CA" w14:textId="77777777" w:rsidR="003D2459" w:rsidRPr="0073389C" w:rsidRDefault="003D2459" w:rsidP="00CF7FC1">
      <w:pPr>
        <w:autoSpaceDE w:val="0"/>
        <w:autoSpaceDN w:val="0"/>
        <w:adjustRightInd w:val="0"/>
        <w:spacing w:before="120" w:after="120" w:line="288" w:lineRule="auto"/>
        <w:jc w:val="both"/>
      </w:pPr>
    </w:p>
    <w:p w14:paraId="7A55D0CB" w14:textId="6902DB96" w:rsidR="003D2459" w:rsidRPr="0073389C" w:rsidRDefault="0027721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3D2459" w:rsidRPr="0073389C">
        <w:t>Prijímateľ môže disponovať finančnými prostriedkami EÚ a </w:t>
      </w:r>
      <w:r w:rsidR="000A6538">
        <w:t>ŠR</w:t>
      </w:r>
      <w:r w:rsidR="003D2459" w:rsidRPr="0073389C">
        <w:t xml:space="preserve"> na spolufinancovanie v maximálnej výške 40 % z relevantnej časti rozpočtu.</w:t>
      </w:r>
    </w:p>
    <w:p w14:paraId="7A55D0CC" w14:textId="0B62DF83" w:rsidR="00AE5A8F" w:rsidRPr="0073389C" w:rsidRDefault="0099274A" w:rsidP="00CF7FC1">
      <w:pPr>
        <w:spacing w:before="120" w:after="120" w:line="288" w:lineRule="auto"/>
        <w:jc w:val="both"/>
      </w:pPr>
      <w:r>
        <w:t xml:space="preserve">Poskytovateľ </w:t>
      </w:r>
      <w:r w:rsidR="003E4866" w:rsidRPr="0073389C">
        <w:t xml:space="preserve">vykonáva kontrolu žiadosti o platbu, pričom v prípade zistenia nedostatkov vyzve prijímateľa, aby ju v stanovenej lehote doplnil/zmenil. </w:t>
      </w:r>
      <w:r w:rsidR="00AE5A8F" w:rsidRPr="0073389C">
        <w:t xml:space="preserve"> </w:t>
      </w:r>
    </w:p>
    <w:p w14:paraId="7A55D0CD" w14:textId="77777777" w:rsidR="00AE5A8F" w:rsidRPr="0073389C" w:rsidRDefault="00AE5A8F" w:rsidP="00CF7FC1">
      <w:pPr>
        <w:autoSpaceDE w:val="0"/>
        <w:autoSpaceDN w:val="0"/>
        <w:adjustRightInd w:val="0"/>
        <w:spacing w:before="120" w:after="120" w:line="288" w:lineRule="auto"/>
        <w:jc w:val="both"/>
        <w:rPr>
          <w:b/>
        </w:rPr>
      </w:pPr>
      <w:r w:rsidRPr="0073389C">
        <w:rPr>
          <w:b/>
        </w:rPr>
        <w:t>Zúčtovanie zálohovej platby</w:t>
      </w:r>
    </w:p>
    <w:p w14:paraId="7A55D0CE" w14:textId="77777777" w:rsidR="0096313E" w:rsidRPr="0073389C" w:rsidRDefault="0096313E" w:rsidP="00CF7FC1">
      <w:pPr>
        <w:autoSpaceDE w:val="0"/>
        <w:autoSpaceDN w:val="0"/>
        <w:adjustRightInd w:val="0"/>
        <w:spacing w:before="120" w:after="120" w:line="288" w:lineRule="auto"/>
        <w:jc w:val="both"/>
      </w:pPr>
      <w:r w:rsidRPr="0073389C">
        <w:t>Zálohovú platbu možno zúčtovať predložením viacerých žiadostí o platbu (zúčtovanie zálohovej platby).</w:t>
      </w:r>
    </w:p>
    <w:p w14:paraId="7A55D0CF" w14:textId="1D21B2BF" w:rsidR="00023F39" w:rsidRPr="0073389C" w:rsidRDefault="00023F39"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Prijímateľ je povinný poskytnutú zálohovú platbu priebežne zúčtovávať, pričom najneskôr do </w:t>
      </w:r>
      <w:r w:rsidR="00AE5A8F" w:rsidRPr="0073389C">
        <w:rPr>
          <w:b/>
        </w:rPr>
        <w:t>9 mesiacov</w:t>
      </w:r>
      <w:r w:rsidR="00AE5A8F" w:rsidRPr="0073389C">
        <w:t xml:space="preserve"> odo dňa pripísania finančných prostriedkov na účte prijímateľa</w:t>
      </w:r>
      <w:r w:rsidR="001D3A7D" w:rsidRPr="0073389C">
        <w:t>, resp. odo dňa aktivácie rozpočtového opatrenia</w:t>
      </w:r>
      <w:r w:rsidR="00AE5A8F" w:rsidRPr="0073389C">
        <w:t xml:space="preserve"> je povinný zúčtovať 100 % z poskytnutej zálohovej platby (</w:t>
      </w:r>
      <w:r w:rsidR="00AE5A8F" w:rsidRPr="0073389C">
        <w:rPr>
          <w:b/>
        </w:rPr>
        <w:t>sumy každej poskytnutej zálohovej platby</w:t>
      </w:r>
      <w:r w:rsidR="00AE5A8F" w:rsidRPr="0073389C">
        <w:t>). V prípade nedodržania tejto podmienky je prijímateľ povinný bezodkladne, najneskôr do </w:t>
      </w:r>
      <w:r w:rsidR="00AE5A8F" w:rsidRPr="0073389C">
        <w:rPr>
          <w:b/>
        </w:rPr>
        <w:t>5 pracovných dní</w:t>
      </w:r>
      <w:r w:rsidR="00AE5A8F" w:rsidRPr="0073389C">
        <w:t xml:space="preserve"> od ukončenia uvedeného obdobia </w:t>
      </w:r>
      <w:r w:rsidR="00AE5A8F" w:rsidRPr="0073389C">
        <w:rPr>
          <w:b/>
        </w:rPr>
        <w:t>9 mesiacov</w:t>
      </w:r>
      <w:r w:rsidR="00AE5A8F" w:rsidRPr="0073389C">
        <w:t>, vrátiť platobnej jednotke sumu nezúčtovaného rozdielu</w:t>
      </w:r>
      <w:r w:rsidR="00754599">
        <w:t xml:space="preserve">. </w:t>
      </w:r>
      <w:r w:rsidR="00754599" w:rsidRPr="0073389C">
        <w:rPr>
          <w:rFonts w:cs="Arial"/>
          <w:szCs w:val="19"/>
        </w:rPr>
        <w:t>Prijímateľ predloží poskytovateľovi</w:t>
      </w:r>
      <w:r w:rsidR="00754599">
        <w:rPr>
          <w:rFonts w:cs="Arial"/>
          <w:szCs w:val="19"/>
        </w:rPr>
        <w:t xml:space="preserve"> výpis z bankového účtu potvrdzujúci úhradu/vytlačený aktivovaný ELÚR potvrdzujúci úpravu rozpočtu</w:t>
      </w:r>
      <w:r w:rsidR="00E00561">
        <w:rPr>
          <w:rFonts w:cs="Arial"/>
          <w:szCs w:val="19"/>
        </w:rPr>
        <w:t xml:space="preserve"> (v prípade prijímateľa – štátna rozpočtová organizácia)</w:t>
      </w:r>
      <w:r w:rsidR="00754599">
        <w:rPr>
          <w:rFonts w:cs="Arial"/>
          <w:szCs w:val="19"/>
        </w:rPr>
        <w:t>.</w:t>
      </w:r>
    </w:p>
    <w:p w14:paraId="7A55D0D0"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Za deň zúčtovania sa považuje deň zaslania písomnej verzie žiadosti o platbu (zúčtovanie zálohovej platby) prijímateľa .</w:t>
      </w:r>
    </w:p>
    <w:p w14:paraId="7A55D0D1" w14:textId="30938120" w:rsidR="00F07C82" w:rsidRPr="0073389C" w:rsidRDefault="001D3A7D" w:rsidP="00CF7FC1">
      <w:pPr>
        <w:autoSpaceDE w:val="0"/>
        <w:autoSpaceDN w:val="0"/>
        <w:adjustRightInd w:val="0"/>
        <w:spacing w:before="120" w:after="120" w:line="288" w:lineRule="auto"/>
        <w:jc w:val="both"/>
      </w:pPr>
      <w:r w:rsidRPr="0073389C">
        <w:t>Prijímateľ predkladá spolu so žiadosťou o platbu (zúčtovanie zálohovej platby) aj účtovné doklady (preukazujúce úhradu výdavku deklarovaného v žiadosti o platbu) a relevantnú podpornú dokumentáciu</w:t>
      </w:r>
      <w:r w:rsidR="00FB7AA3" w:rsidRPr="0073389C">
        <w:t xml:space="preserve"> (viď časť </w:t>
      </w:r>
      <w:r w:rsidR="00AE1A0E">
        <w:t xml:space="preserve">2.4.6.3 </w:t>
      </w:r>
      <w:r w:rsidR="00FB7AA3" w:rsidRPr="0073389C">
        <w:t>“Dokladovanie oprávnených výdavkov podľa jednotlivých skupín výdavkov”)</w:t>
      </w:r>
      <w:r w:rsidRPr="0073389C">
        <w:t>.</w:t>
      </w:r>
    </w:p>
    <w:p w14:paraId="7A55D0D2"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Nezúčtovaný zostatok zálohovej platby je automaticky priradený k nasledovnej zálohovej platbe v momente jej poskytnutia prijímateľovi.</w:t>
      </w:r>
    </w:p>
    <w:p w14:paraId="7A55D0D3" w14:textId="77777777" w:rsidR="00AE5A8F" w:rsidRPr="0073389C" w:rsidRDefault="00AE5A8F" w:rsidP="00CF7FC1">
      <w:pPr>
        <w:autoSpaceDE w:val="0"/>
        <w:autoSpaceDN w:val="0"/>
        <w:adjustRightInd w:val="0"/>
        <w:spacing w:before="120" w:after="120" w:line="288" w:lineRule="auto"/>
        <w:jc w:val="both"/>
      </w:pPr>
      <w:r w:rsidRPr="0073389C">
        <w:t>Povinnosti pre zúčtovanie 100 % z poskytnutej zálohovej platby sa vzťahujú osobitne na každú poskytnutú zálohovú platbu. V danom prípade priraďovanie zúčtovaní zálohových platieb (žiadosť o platbu – zúčtovanie zálohovej platby) k poskytnutej zálohovej platbe je potrebné sledovať v časovej súslednosti. Zúčtovanie zálohovej platby je potrebné v časovom slede priraďovať k poskytnutým zálohovým platbám od najstaršieho dátumu poskytnutia.</w:t>
      </w:r>
    </w:p>
    <w:p w14:paraId="7A55D0D4" w14:textId="542382C5" w:rsidR="00AE5A8F" w:rsidRPr="0073389C" w:rsidRDefault="00AE5A8F" w:rsidP="00CF7FC1">
      <w:pPr>
        <w:autoSpaceDE w:val="0"/>
        <w:autoSpaceDN w:val="0"/>
        <w:adjustRightInd w:val="0"/>
        <w:spacing w:before="120" w:after="120" w:line="288" w:lineRule="auto"/>
        <w:jc w:val="both"/>
      </w:pPr>
      <w:r w:rsidRPr="0073389C">
        <w:lastRenderedPageBreak/>
        <w:t xml:space="preserve">Prijímateľ je povinný poskytnutú zálohovú platbu priebežne zúčtovávať, pričom povinnosť pre zúčtovanie výšky 100 % z poskytnutej zálohovej platby do </w:t>
      </w:r>
      <w:r w:rsidRPr="0073389C">
        <w:rPr>
          <w:b/>
        </w:rPr>
        <w:t>9 mesiacov</w:t>
      </w:r>
      <w:r w:rsidRPr="0073389C">
        <w:t xml:space="preserve"> odo dňa </w:t>
      </w:r>
      <w:r w:rsidR="00EF50B2" w:rsidRPr="00EE54EE">
        <w:rPr>
          <w:rFonts w:cs="Arial"/>
          <w:szCs w:val="16"/>
        </w:rPr>
        <w:t>pripísania finančných prostriedkov na účte</w:t>
      </w:r>
      <w:r w:rsidR="00EF50B2">
        <w:rPr>
          <w:rFonts w:cs="Arial"/>
          <w:szCs w:val="16"/>
        </w:rPr>
        <w:t>/</w:t>
      </w:r>
      <w:r w:rsidRPr="0073389C">
        <w:t>aktivácie rozpočtového opatrenia sa vzťahuje osobitne na každú poskytnutú zálohovú platbu.</w:t>
      </w:r>
    </w:p>
    <w:p w14:paraId="7A55D0D5" w14:textId="77777777" w:rsidR="00AE5A8F" w:rsidRPr="0073389C" w:rsidRDefault="00AE5A8F" w:rsidP="00CF7FC1">
      <w:pPr>
        <w:autoSpaceDE w:val="0"/>
        <w:autoSpaceDN w:val="0"/>
        <w:adjustRightInd w:val="0"/>
        <w:spacing w:before="120" w:after="120" w:line="288" w:lineRule="auto"/>
        <w:jc w:val="both"/>
      </w:pPr>
      <w:r w:rsidRPr="0073389C">
        <w:t xml:space="preserve">V prípade nedodržania tejto podmienky je prijímateľ povinný bezodkladne, najneskôr do </w:t>
      </w:r>
      <w:r w:rsidRPr="0073389C">
        <w:rPr>
          <w:b/>
        </w:rPr>
        <w:t>5 pracovných dní</w:t>
      </w:r>
      <w:r w:rsidRPr="0073389C">
        <w:t xml:space="preserve"> od ukončenia uvedeného obdobia 9 mesiacov, vrátiť platobnej jednotke sumu nezúčtovaného rozdielu. </w:t>
      </w:r>
    </w:p>
    <w:p w14:paraId="7A55D0D6" w14:textId="77777777" w:rsidR="00AE5A8F" w:rsidRPr="0073389C" w:rsidRDefault="00AE5A8F" w:rsidP="00CF7FC1">
      <w:pPr>
        <w:autoSpaceDE w:val="0"/>
        <w:autoSpaceDN w:val="0"/>
        <w:adjustRightInd w:val="0"/>
        <w:spacing w:before="120" w:after="120" w:line="288" w:lineRule="auto"/>
        <w:jc w:val="both"/>
      </w:pPr>
      <w:r w:rsidRPr="0073389C">
        <w:t>Prijímateľ dodržiava povinnosti stanovené pre poskytnutie a zúčtovanie zálohovej platby, cielene napĺňa a sleduje percentuálny stav zúčtovávania poskytnutých zálohových platieb v rámci projektu a aktívne komunikuje s riadiacim orgánom. Zároveň s cieľom minimalizovania rizika nezúčtovávania zálohovej platby ako i znižovania NFP dodržiava hraničné termíny pre splnenie povinností stanovených v SFR.</w:t>
      </w:r>
    </w:p>
    <w:p w14:paraId="7A55D0D7" w14:textId="5094993F" w:rsidR="00993A6C" w:rsidRPr="0073389C" w:rsidRDefault="00AE5A8F" w:rsidP="00994D51">
      <w:pPr>
        <w:numPr>
          <w:ilvl w:val="0"/>
          <w:numId w:val="14"/>
        </w:numPr>
        <w:autoSpaceDE w:val="0"/>
        <w:autoSpaceDN w:val="0"/>
        <w:adjustRightInd w:val="0"/>
        <w:spacing w:before="120" w:after="120" w:line="288" w:lineRule="auto"/>
        <w:ind w:left="567" w:hanging="283"/>
        <w:jc w:val="both"/>
        <w:rPr>
          <w:strike/>
        </w:rPr>
      </w:pPr>
      <w:r w:rsidRPr="0073389C">
        <w:t xml:space="preserve">V prípade, ak prijímateľ najneskôr do skončenia lehoty na zúčtovanie poskytnutej zálohovej platby zistí, že vzhľadom na rôzne opodstatnené okolnosti (napr. priebeh verejného obstarávania), nedodrží podmienky stanovené na zúčtovanie poskytnutej zálohovej platby, bezodkladne </w:t>
      </w:r>
      <w:r w:rsidR="00097124">
        <w:t>(</w:t>
      </w:r>
      <w:r w:rsidR="00097124" w:rsidRPr="00097124">
        <w:t>najneskôr však do 3 pracovných dní)</w:t>
      </w:r>
      <w:r w:rsidR="00097124">
        <w:rPr>
          <w:rFonts w:cs="Arial"/>
          <w:sz w:val="16"/>
          <w:szCs w:val="16"/>
        </w:rPr>
        <w:t xml:space="preserve"> </w:t>
      </w:r>
      <w:r w:rsidRPr="0073389C">
        <w:t>o uvedenej skutočnosti ako i dôvodoch nedodržania stanovených podmienok informuje poskytovateľa. Zároveň najneskôr do 5 pracovných dní od ukončenia lehoty na zúčtovanie poskytnutej zálohovej platby vráti sumu nezúčtovaného rozdielu platobnej jednotke.</w:t>
      </w:r>
    </w:p>
    <w:p w14:paraId="7A55D0D8"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V prípade, ak prijímateľ informuje poskytovateľa a vráti sumu nezúčtovaného rozdielu platobnej jednotke vo vyššie uvedenej lehote (5 pracovných dní od ukončenia lehoty na zúčtovanie poskytnutej zálohovej platby), prijímateľovi sa neznižuje nenávratný finančný príspevok. Uvedené sa vzťahuje aj na prípad, ak prijímateľ neinformuje poskytovateľa, ale vráti sumu nezúčtovaného rozdielu platobnej jednotke v uvedenej lehote.</w:t>
      </w:r>
    </w:p>
    <w:p w14:paraId="7A55D0D9" w14:textId="247063C6"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 xml:space="preserve">V prípade, ak prijímateľ nevráti sumu nezúčtovaného rozdielu platobnej jednotke do 5 pracovných dní od ukončenia lehoty na zúčtovanie poskytnutej zálohovej platby, o sumu nezúčtovaného rozdielu sa prijímateľovi znižuje nenávratný finančný príspevok. V tomto prípade poskytovateľ bezodkladne </w:t>
      </w:r>
      <w:r w:rsidR="00097124">
        <w:t>(</w:t>
      </w:r>
      <w:r w:rsidR="00097124" w:rsidRPr="00097124">
        <w:t>najneskôr však do 3 pracovných dní)</w:t>
      </w:r>
      <w:r w:rsidR="00097124">
        <w:t xml:space="preserve"> </w:t>
      </w:r>
      <w:r w:rsidRPr="0073389C">
        <w:t xml:space="preserve">o tejto skutočnosti (t. j. prijímateľ nedodržal stanovenú povinnosť a nevrátil sumu nezúčtovaného rozdielu platobnej jednotke) prijímateľa upozorní. Zároveň najneskôr nasledujúci pracovný deň od zistenia mu poskytovateľ zašle žiadosť o vrátenie finančných prostriedkov. </w:t>
      </w:r>
    </w:p>
    <w:p w14:paraId="7A55D0DA" w14:textId="77777777" w:rsidR="00993A6C" w:rsidRPr="0073389C" w:rsidRDefault="00AE5A8F" w:rsidP="00994D51">
      <w:pPr>
        <w:numPr>
          <w:ilvl w:val="0"/>
          <w:numId w:val="14"/>
        </w:numPr>
        <w:autoSpaceDE w:val="0"/>
        <w:autoSpaceDN w:val="0"/>
        <w:adjustRightInd w:val="0"/>
        <w:spacing w:before="120" w:after="120" w:line="288" w:lineRule="auto"/>
        <w:ind w:left="567" w:hanging="283"/>
        <w:jc w:val="both"/>
        <w:rPr>
          <w:vanish/>
        </w:rPr>
      </w:pPr>
      <w:r w:rsidRPr="0073389C">
        <w:t>V prípade, ak prijímateľ najneskôr do skončenia lehoty na zúčtovanie poskytnutej zálohovej platby predložil žiadosť o platbu (zúčtovanie zálohovej platby), avšak poskytovateľ identifikuje neoprávnené výdavky v predloženej žiadosti o platbu (zúčtovanie zálohovej platby) až po stanovenej lehote na zúčtovanie poskytnutej zálohovej platby, a teda reálne nedochádza k zúčtovaniu 100 % z poskytnutej zálohovej platby do stanovenej lehoty na zúčtovanie poskytnutej zálohovej platby a ani k vráteniu sumy nezúčtovaného rozdielu (vo výške sumy identifikovaných neoprávnených výdavkov) platobnej jednotke, poskytovateľ prijímateľa upozorní, aby finančné prostriedky vrátil a </w:t>
      </w:r>
      <w:r w:rsidRPr="0073389C">
        <w:rPr>
          <w:b/>
        </w:rPr>
        <w:t>zašle prijímateľovi žiadosť o vrátenie finančných prostriedkov</w:t>
      </w:r>
      <w:r w:rsidRPr="0073389C">
        <w:t xml:space="preserve">. </w:t>
      </w:r>
    </w:p>
    <w:p w14:paraId="7A55D0DB" w14:textId="77777777" w:rsidR="00AE5A8F" w:rsidRPr="0073389C" w:rsidRDefault="00AE5A8F" w:rsidP="00CF7FC1">
      <w:pPr>
        <w:autoSpaceDE w:val="0"/>
        <w:autoSpaceDN w:val="0"/>
        <w:adjustRightInd w:val="0"/>
        <w:spacing w:before="120" w:after="120" w:line="288" w:lineRule="auto"/>
        <w:jc w:val="both"/>
      </w:pPr>
    </w:p>
    <w:p w14:paraId="7A55D0DC"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 xml:space="preserve">V prípade, ak prijímateľ vráti sumu nezúčtovaného rozdielu (vo výške sumy identifikovaných neoprávnených výdavkov) platobnej jednotke v určenej lehote, o sumu nezúčtovaného rozdielu sa prijímateľovi neznižuje NFP. </w:t>
      </w:r>
    </w:p>
    <w:p w14:paraId="7A55D0DD"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V prípade, ak prijímateľ nevráti sumu nezúčtovaného rozdielu platobnej jednotke v určenej lehote, je riadiaci orgán z objektívnych dôvodov oprávnený rozhodnúť, že o sumu nezúčtovaného rozdielu (vo výške sumy identifikovaných neoprávnených výdavkov) sa prijímateľovi znižuje NFP.</w:t>
      </w:r>
    </w:p>
    <w:p w14:paraId="7A55D0DE" w14:textId="77777777" w:rsidR="00993A6C" w:rsidRPr="0073389C" w:rsidRDefault="00AE5A8F" w:rsidP="00994D51">
      <w:pPr>
        <w:numPr>
          <w:ilvl w:val="0"/>
          <w:numId w:val="15"/>
        </w:numPr>
        <w:autoSpaceDE w:val="0"/>
        <w:autoSpaceDN w:val="0"/>
        <w:adjustRightInd w:val="0"/>
        <w:spacing w:before="120" w:after="120" w:line="288" w:lineRule="auto"/>
        <w:ind w:left="709" w:hanging="425"/>
        <w:jc w:val="both"/>
      </w:pPr>
      <w:r w:rsidRPr="0073389C">
        <w:t xml:space="preserve">V prípade, ak si prijímateľ splnil povinnosť zúčtovať poskytnutú zálohovú platbu, ale počas kontroly žiadosti o platbu (zúčtovanie zálohovej platby) poskytovateľ identifikuje neoprávnené výdavky, a teda reálne nedochádza k zúčtovaniu poskytnutej zálohovej platby, poskytovateľ vyčísli sumu identifikovaných neoprávnených výdavkov a upozorní na túto skutočnosť prijímateľa. </w:t>
      </w:r>
    </w:p>
    <w:p w14:paraId="7A55D0DF" w14:textId="77777777" w:rsidR="00AE5A8F" w:rsidRPr="0073389C" w:rsidRDefault="00AE5A8F" w:rsidP="00CF7FC1">
      <w:pPr>
        <w:autoSpaceDE w:val="0"/>
        <w:autoSpaceDN w:val="0"/>
        <w:adjustRightInd w:val="0"/>
        <w:spacing w:before="120" w:after="120" w:line="288" w:lineRule="auto"/>
        <w:ind w:left="280"/>
        <w:jc w:val="both"/>
      </w:pPr>
      <w:r w:rsidRPr="0073389C">
        <w:t xml:space="preserve">Prijímateľ je povinný sumu identifikovaných neoprávnených výdavkov zúčtovať predložením novej žiadosti o platbu (zúčtovanie zálohovej platby) s výdavkami minimálne vo výške sumy identifikovaných </w:t>
      </w:r>
      <w:r w:rsidRPr="0073389C">
        <w:lastRenderedPageBreak/>
        <w:t xml:space="preserve">neoprávnených výdavkov, pri zachovaní povinnosti zúčtovania výšky 100 % z poskytnutej zálohovej platby v lehote najneskôr do ukončenia stanoveného obdobia 9 mesiacov. </w:t>
      </w:r>
    </w:p>
    <w:p w14:paraId="7A55D0E0" w14:textId="77777777" w:rsidR="00AE5A8F" w:rsidRPr="0073389C" w:rsidRDefault="00AE5A8F" w:rsidP="00CF7FC1">
      <w:pPr>
        <w:autoSpaceDE w:val="0"/>
        <w:autoSpaceDN w:val="0"/>
        <w:adjustRightInd w:val="0"/>
        <w:spacing w:before="120" w:after="120" w:line="288" w:lineRule="auto"/>
        <w:ind w:left="280"/>
        <w:jc w:val="both"/>
      </w:pPr>
      <w:r w:rsidRPr="0073389C">
        <w:t xml:space="preserve">Prijímateľ môže postupovať aj v zmysle bodu 1.1, t. j. informuje poskytovateľa o nedodržaní zúčtovania zálohovej platby (t. j. nepredložení zúčtovania vo výške sumy identifikovaných neoprávnených výdavkov) a najneskôr do 5 pracovných dní od ukončenia lehoty na zúčtovanie poskytnutej zálohovej platby vráti sumu nezúčtovaného rozdielu (vo výške sumy identifikovaných neoprávnených výdavkov) platobnej jednotke. V tomto prípade sa prijímateľovi </w:t>
      </w:r>
      <w:r w:rsidRPr="0073389C">
        <w:rPr>
          <w:b/>
        </w:rPr>
        <w:t>neznižuje</w:t>
      </w:r>
      <w:r w:rsidRPr="0073389C">
        <w:t xml:space="preserve"> nenávratný finančný príspevok.</w:t>
      </w:r>
    </w:p>
    <w:p w14:paraId="7A55D0E1" w14:textId="77777777" w:rsidR="00AE5A8F" w:rsidRPr="0073389C" w:rsidRDefault="00AE5A8F" w:rsidP="00CF7FC1">
      <w:pPr>
        <w:autoSpaceDE w:val="0"/>
        <w:autoSpaceDN w:val="0"/>
        <w:adjustRightInd w:val="0"/>
        <w:spacing w:before="120" w:after="120" w:line="288" w:lineRule="auto"/>
        <w:ind w:left="280"/>
        <w:jc w:val="both"/>
      </w:pPr>
      <w:r w:rsidRPr="0073389C">
        <w:t xml:space="preserve">V prípade, ak prijímateľ najneskôr do skončenia lehoty na zúčtovanie poskytnutej zálohovej platby (9 mesiacov) predložil žiadosť o platbu (zúčtovanie zálohovej platby) s výdavkami minimálne vo výške sumy identifikovaných neoprávnených výdavkov, avšak poskytovateľ opäť identifikoval neoprávnené výdavky v predloženej žiadosti o platbu (zúčtovanie zálohovej platby) až po stanovenej lehote 9 mesiacov, a teda reálne nedochádza k zúčtovaniu 100 % z poskytnutej zálohovej platby do stanovenej lehoty 9 mesiacov a ani k vráteniu sumy nezúčtovaného rozdielu (vo výške sumy identifikovaných neoprávnených výdavkov) platobnej jednotke, </w:t>
      </w:r>
      <w:r w:rsidR="00FF387F" w:rsidRPr="0073389C">
        <w:t>poskytovateľ</w:t>
      </w:r>
      <w:r w:rsidR="00786243" w:rsidRPr="0073389C">
        <w:t xml:space="preserve"> </w:t>
      </w:r>
      <w:r w:rsidRPr="0073389C">
        <w:t xml:space="preserve">prijímateľa upozorní, aby finančné prostriedky vrátil a </w:t>
      </w:r>
      <w:r w:rsidRPr="0073389C">
        <w:rPr>
          <w:b/>
        </w:rPr>
        <w:t>zašle prijímateľovi žiadosť o vrátenie finančných prostriedkov</w:t>
      </w:r>
      <w:r w:rsidRPr="0073389C">
        <w:t xml:space="preserve">. </w:t>
      </w:r>
    </w:p>
    <w:p w14:paraId="7A55D0E2" w14:textId="77777777" w:rsidR="00993A6C" w:rsidRPr="0073389C" w:rsidRDefault="00AE5A8F" w:rsidP="00151D4D">
      <w:pPr>
        <w:pStyle w:val="Odsekzoznamu"/>
        <w:numPr>
          <w:ilvl w:val="1"/>
          <w:numId w:val="57"/>
        </w:numPr>
        <w:autoSpaceDE w:val="0"/>
        <w:autoSpaceDN w:val="0"/>
        <w:adjustRightInd w:val="0"/>
        <w:spacing w:before="120" w:after="120" w:line="288" w:lineRule="auto"/>
        <w:ind w:left="709" w:hanging="425"/>
        <w:jc w:val="both"/>
      </w:pPr>
      <w:r w:rsidRPr="0073389C">
        <w:t xml:space="preserve">V prípade, ak prijímateľ vráti sumu nezúčtovaného rozdielu (vo výške sumy identifikovaných neoprávnených výdavkov) platobnej jednotke v určenej lehote, o sumu nezúčtovaného rozdielu sa prijímateľovi neznižuje nenávratný finančný príspevok. </w:t>
      </w:r>
    </w:p>
    <w:p w14:paraId="7A55D0E3" w14:textId="77777777" w:rsidR="00993A6C" w:rsidRPr="0073389C" w:rsidRDefault="00AE5A8F" w:rsidP="00151D4D">
      <w:pPr>
        <w:numPr>
          <w:ilvl w:val="1"/>
          <w:numId w:val="57"/>
        </w:numPr>
        <w:autoSpaceDE w:val="0"/>
        <w:autoSpaceDN w:val="0"/>
        <w:adjustRightInd w:val="0"/>
        <w:spacing w:before="120" w:after="120" w:line="288" w:lineRule="auto"/>
        <w:ind w:left="709" w:hanging="425"/>
        <w:jc w:val="both"/>
      </w:pPr>
      <w:r w:rsidRPr="0073389C">
        <w:t xml:space="preserve">V prípade, ak prijímateľ nevráti sumu nezúčtovaného rozdielu platobnej jednotke v určenej lehote, je </w:t>
      </w:r>
      <w:r w:rsidR="00FF387F" w:rsidRPr="0073389C">
        <w:t>poskytovateľ</w:t>
      </w:r>
      <w:r w:rsidR="00786243" w:rsidRPr="0073389C">
        <w:t xml:space="preserve"> </w:t>
      </w:r>
      <w:r w:rsidRPr="0073389C">
        <w:t>oprávnený rozhodnúť, že o sumu nezúčtovaného rozdielu (vo výške sumy identifikovaných neoprávnených výdavkov) sa prijímateľovi znižuje nenávratný finančný príspevok.</w:t>
      </w:r>
    </w:p>
    <w:p w14:paraId="7A55D0E5" w14:textId="77777777" w:rsidR="00AE5A8F" w:rsidRPr="0073389C" w:rsidRDefault="008A0C3A" w:rsidP="00FD0603">
      <w:pPr>
        <w:pBdr>
          <w:top w:val="single" w:sz="4" w:space="2"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Ak dôjde k nedodržaniu podmienok stanovených pre zúčtovanie poskytnutej zálohovej platby, resp. pre vrátenie sumy nezúčtovaného rozdielu poskytnutej zálohovej platby, </w:t>
      </w:r>
      <w:r w:rsidR="00AE5A8F" w:rsidRPr="0073389C">
        <w:rPr>
          <w:b/>
        </w:rPr>
        <w:t>výnimky zo SFR</w:t>
      </w:r>
      <w:r w:rsidR="00AE5A8F" w:rsidRPr="0073389C">
        <w:t xml:space="preserve"> </w:t>
      </w:r>
      <w:r w:rsidR="00AE5A8F" w:rsidRPr="0073389C">
        <w:rPr>
          <w:b/>
        </w:rPr>
        <w:t>nebudú poskytované</w:t>
      </w:r>
      <w:r w:rsidR="00AE5A8F" w:rsidRPr="0073389C">
        <w:t>.</w:t>
      </w:r>
    </w:p>
    <w:p w14:paraId="7A55D0E6" w14:textId="7DDAFB47" w:rsidR="00C37A90" w:rsidRPr="0073389C" w:rsidRDefault="00C37A90"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Zálohové platby sa týmto spôsobom poskytujú až do momentu dosiahnutia maximálne 95 % NFP na projekt (v</w:t>
      </w:r>
      <w:r w:rsidRPr="0073389C">
        <w:rPr>
          <w:rFonts w:cs="Arial"/>
          <w:szCs w:val="19"/>
          <w:lang w:val="sk-SK"/>
        </w:rPr>
        <w:t> </w:t>
      </w:r>
      <w:r w:rsidRPr="0073389C">
        <w:rPr>
          <w:rFonts w:ascii="Arial" w:hAnsi="Arial" w:cs="Arial"/>
          <w:sz w:val="19"/>
          <w:szCs w:val="19"/>
          <w:lang w:val="sk-SK"/>
        </w:rPr>
        <w:t>prípade štátnych rozpočtových organizácií sa zálohové platby poskytujú až do momentu dosiahnutia maximálne 100 % celkových oprávnených výdavkov)</w:t>
      </w:r>
      <w:r w:rsidRPr="0073389C">
        <w:rPr>
          <w:rFonts w:cs="Arial"/>
          <w:szCs w:val="16"/>
          <w:lang w:val="sk-SK"/>
        </w:rPr>
        <w:t xml:space="preserve"> </w:t>
      </w:r>
      <w:r w:rsidRPr="0073389C">
        <w:rPr>
          <w:rFonts w:ascii="Arial" w:hAnsi="Arial" w:cs="Arial"/>
          <w:sz w:val="19"/>
          <w:szCs w:val="19"/>
          <w:lang w:val="sk-SK"/>
        </w:rPr>
        <w:t>s výnimkou prípadov, keď bola suma znížená</w:t>
      </w:r>
      <w:r w:rsidR="002E4B5C">
        <w:rPr>
          <w:rFonts w:ascii="Arial" w:hAnsi="Arial" w:cs="Arial"/>
          <w:sz w:val="19"/>
          <w:szCs w:val="19"/>
          <w:lang w:val="sk-SK"/>
        </w:rPr>
        <w:t xml:space="preserve"> </w:t>
      </w:r>
      <w:r w:rsidR="0046005C" w:rsidRPr="0073389C">
        <w:rPr>
          <w:rFonts w:ascii="Arial" w:hAnsi="Arial" w:cs="Arial"/>
          <w:sz w:val="19"/>
          <w:szCs w:val="19"/>
          <w:lang w:val="sk-SK"/>
        </w:rPr>
        <w:t>poskytovateľom</w:t>
      </w:r>
      <w:r w:rsidRPr="0073389C">
        <w:rPr>
          <w:rFonts w:ascii="Arial" w:hAnsi="Arial" w:cs="Arial"/>
          <w:sz w:val="19"/>
          <w:szCs w:val="19"/>
          <w:lang w:val="sk-SK"/>
        </w:rPr>
        <w:t>. Nezúčtovaný rozdiel zálohovej platby je prijímateľ povinný vrátiť platobnej jednotke na základe vzájomnej komunikácie s</w:t>
      </w:r>
      <w:r w:rsidR="00786243" w:rsidRPr="0073389C">
        <w:rPr>
          <w:rFonts w:ascii="Arial" w:hAnsi="Arial" w:cs="Arial"/>
          <w:sz w:val="19"/>
          <w:szCs w:val="19"/>
          <w:lang w:val="sk-SK"/>
        </w:rPr>
        <w:t> </w:t>
      </w:r>
      <w:r w:rsidR="0046005C" w:rsidRPr="0073389C">
        <w:rPr>
          <w:rFonts w:ascii="Arial" w:hAnsi="Arial" w:cs="Arial"/>
          <w:sz w:val="19"/>
          <w:szCs w:val="19"/>
          <w:lang w:val="sk-SK"/>
        </w:rPr>
        <w:t>poskytovateľom</w:t>
      </w:r>
      <w:r w:rsidRPr="0073389C">
        <w:rPr>
          <w:rFonts w:ascii="Arial" w:hAnsi="Arial" w:cs="Arial"/>
          <w:sz w:val="19"/>
          <w:szCs w:val="19"/>
          <w:lang w:val="sk-SK"/>
        </w:rPr>
        <w:t xml:space="preserve">. Prijímateľ predloží </w:t>
      </w:r>
      <w:r w:rsidR="0046005C" w:rsidRPr="0073389C">
        <w:rPr>
          <w:rFonts w:ascii="Arial" w:hAnsi="Arial" w:cs="Arial"/>
          <w:sz w:val="19"/>
          <w:szCs w:val="19"/>
          <w:lang w:val="sk-SK"/>
        </w:rPr>
        <w:t>poskytovateľovi</w:t>
      </w:r>
      <w:r w:rsidR="009431DC">
        <w:rPr>
          <w:rFonts w:ascii="Arial" w:hAnsi="Arial" w:cs="Arial"/>
          <w:sz w:val="19"/>
          <w:szCs w:val="19"/>
          <w:lang w:val="sk-SK"/>
        </w:rPr>
        <w:t xml:space="preserve"> </w:t>
      </w:r>
      <w:r w:rsidR="00DF6B9A">
        <w:rPr>
          <w:rFonts w:ascii="Arial" w:hAnsi="Arial" w:cs="Arial"/>
          <w:sz w:val="19"/>
          <w:szCs w:val="19"/>
          <w:lang w:val="sk-SK"/>
        </w:rPr>
        <w:t xml:space="preserve">výpis z bankového účtu potvrdzujúci úhradu/vytlačený aktivovaný ELÚR potvrdzujúci úpravu rozpočtu </w:t>
      </w:r>
      <w:r w:rsidR="006B2B96">
        <w:rPr>
          <w:rFonts w:ascii="Arial" w:hAnsi="Arial" w:cs="Arial"/>
          <w:sz w:val="19"/>
          <w:szCs w:val="19"/>
          <w:lang w:val="sk-SK"/>
        </w:rPr>
        <w:t xml:space="preserve">(v prípade prijímateľa – štátna rozpočtová organizácia) </w:t>
      </w:r>
      <w:r w:rsidRPr="0073389C">
        <w:rPr>
          <w:rFonts w:ascii="Arial" w:hAnsi="Arial" w:cs="Arial"/>
          <w:sz w:val="19"/>
          <w:szCs w:val="19"/>
          <w:lang w:val="sk-SK"/>
        </w:rPr>
        <w:t xml:space="preserve">a poslednú žiadosť o platbu (s príznakom záverečná) – zúčtovanie zálohovej platby, ktorá plní funkciu záverečnej žiadosti o platbu. </w:t>
      </w:r>
    </w:p>
    <w:p w14:paraId="7A55D0E7" w14:textId="2900449E" w:rsidR="001D3A7D" w:rsidRPr="0073389C" w:rsidRDefault="001D3A7D"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Po vyčerpaní maximálne 95 % nenávratného finančného príspevku je prijímateľ (okrem štátnych rozpočtových organizácií) povinný zostávajúcich minimálne 5 % z nenávratného finančného príspevku, aj za podiel prostriedkov EÚ a </w:t>
      </w:r>
      <w:r w:rsidR="00A825F3">
        <w:rPr>
          <w:rFonts w:ascii="Arial" w:hAnsi="Arial" w:cs="Arial"/>
          <w:sz w:val="19"/>
          <w:szCs w:val="19"/>
          <w:lang w:val="sk-SK"/>
        </w:rPr>
        <w:t>ŠR</w:t>
      </w:r>
      <w:r w:rsidRPr="0073389C">
        <w:rPr>
          <w:rFonts w:ascii="Arial" w:hAnsi="Arial" w:cs="Arial"/>
          <w:sz w:val="19"/>
          <w:szCs w:val="19"/>
          <w:lang w:val="sk-SK"/>
        </w:rPr>
        <w:t xml:space="preserve"> na spolufinancovanie, uhradiť najskôr z vlastných zdrojov. Až po uskutočnení tejto úhrady a ukončení realizácie aktivít projektu je prijímateľ oprávnený požiadať o žiadosť o platbu (s príznakom záverečná) zostatku zo zdrojov EÚ a </w:t>
      </w:r>
      <w:r w:rsidR="00BF0122">
        <w:rPr>
          <w:rFonts w:ascii="Arial" w:hAnsi="Arial" w:cs="Arial"/>
          <w:sz w:val="19"/>
          <w:szCs w:val="19"/>
          <w:lang w:val="sk-SK"/>
        </w:rPr>
        <w:t>ŠR</w:t>
      </w:r>
      <w:r w:rsidRPr="0073389C">
        <w:rPr>
          <w:rFonts w:ascii="Arial" w:hAnsi="Arial" w:cs="Arial"/>
          <w:sz w:val="19"/>
          <w:szCs w:val="19"/>
          <w:lang w:val="sk-SK"/>
        </w:rPr>
        <w:t xml:space="preserve"> na spolufinancovanie</w:t>
      </w:r>
      <w:r w:rsidRPr="0073389C">
        <w:rPr>
          <w:rStyle w:val="Odkaznapoznmkupodiarou"/>
          <w:rFonts w:cs="Arial"/>
          <w:szCs w:val="19"/>
          <w:lang w:val="sk-SK"/>
        </w:rPr>
        <w:footnoteReference w:id="72"/>
      </w:r>
      <w:r w:rsidRPr="0073389C">
        <w:rPr>
          <w:rFonts w:ascii="Arial" w:hAnsi="Arial" w:cs="Arial"/>
          <w:sz w:val="19"/>
          <w:szCs w:val="19"/>
          <w:lang w:val="sk-SK"/>
        </w:rPr>
        <w:t>.</w:t>
      </w:r>
    </w:p>
    <w:p w14:paraId="7A55D0E8" w14:textId="77777777" w:rsidR="00AE5A8F" w:rsidRPr="0073389C" w:rsidRDefault="00AE5A8F" w:rsidP="00CF7FC1">
      <w:pPr>
        <w:spacing w:before="120" w:after="120" w:line="288" w:lineRule="auto"/>
        <w:jc w:val="both"/>
        <w:rPr>
          <w:b/>
        </w:rPr>
      </w:pPr>
      <w:r w:rsidRPr="0073389C">
        <w:rPr>
          <w:b/>
        </w:rPr>
        <w:t>Systém refundácie</w:t>
      </w:r>
    </w:p>
    <w:p w14:paraId="7A55D0E9" w14:textId="498D90B5"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systéme refundácie sa finančné prostriedky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je realizovaná len do výšky súčtu pomeru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schváleného na projekt.</w:t>
      </w:r>
    </w:p>
    <w:p w14:paraId="7A55D0EA"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 xml:space="preserve">Etapa refundácie </w:t>
      </w:r>
    </w:p>
    <w:p w14:paraId="7A55D0EB" w14:textId="54E6C26F" w:rsidR="007A0798" w:rsidRPr="0073389C" w:rsidRDefault="00667313"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lastRenderedPageBreak/>
        <w:t>Prijímateľ uhradí výdavky z vlastných zdrojov a predloží žiadosť o platbu (priebežná platba)</w:t>
      </w:r>
      <w:r w:rsidR="00791153">
        <w:rPr>
          <w:rFonts w:ascii="Arial" w:hAnsi="Arial" w:cs="Arial"/>
          <w:sz w:val="19"/>
          <w:szCs w:val="19"/>
          <w:lang w:val="sk-SK"/>
        </w:rPr>
        <w:t xml:space="preserve"> </w:t>
      </w:r>
      <w:r w:rsidR="0046005C" w:rsidRPr="0073389C">
        <w:rPr>
          <w:rFonts w:ascii="Arial" w:hAnsi="Arial" w:cs="Arial"/>
          <w:sz w:val="19"/>
          <w:szCs w:val="19"/>
          <w:lang w:val="sk-SK"/>
        </w:rPr>
        <w:t xml:space="preserve">poskytovateľovi. </w:t>
      </w:r>
      <w:r w:rsidRPr="0073389C">
        <w:rPr>
          <w:rFonts w:ascii="Arial" w:hAnsi="Arial" w:cs="Arial"/>
          <w:sz w:val="19"/>
          <w:szCs w:val="19"/>
          <w:lang w:val="sk-SK"/>
        </w:rPr>
        <w:t>Prijímateľ spolu s formulárom žiadosti o platbu predkladá aj účtovné doklady (preukazujúce úhradu výdavku deklarovaného v žiadosti o platbu) a relevantnú podpornú dokumentáciu</w:t>
      </w:r>
      <w:r w:rsidR="00EA2BE7">
        <w:rPr>
          <w:rFonts w:ascii="Arial" w:hAnsi="Arial" w:cs="Arial"/>
          <w:sz w:val="19"/>
          <w:szCs w:val="19"/>
          <w:lang w:val="sk-SK"/>
        </w:rPr>
        <w:t xml:space="preserve"> (viď prílohu č. </w:t>
      </w:r>
      <w:r w:rsidR="00017B24">
        <w:rPr>
          <w:rFonts w:ascii="Arial" w:hAnsi="Arial" w:cs="Arial"/>
          <w:sz w:val="19"/>
          <w:szCs w:val="19"/>
          <w:lang w:val="sk-SK"/>
        </w:rPr>
        <w:t>5b</w:t>
      </w:r>
      <w:r w:rsidR="00EA2BE7">
        <w:rPr>
          <w:rFonts w:ascii="Arial" w:hAnsi="Arial" w:cs="Arial"/>
          <w:sz w:val="19"/>
          <w:szCs w:val="19"/>
          <w:lang w:val="sk-SK"/>
        </w:rPr>
        <w:t xml:space="preserve"> „</w:t>
      </w:r>
      <w:r w:rsidR="007A0798" w:rsidRPr="0073389C">
        <w:rPr>
          <w:rFonts w:ascii="Arial" w:hAnsi="Arial" w:cs="Arial"/>
          <w:sz w:val="19"/>
          <w:szCs w:val="19"/>
          <w:lang w:val="sk-SK"/>
        </w:rPr>
        <w:t xml:space="preserve">Pokyny </w:t>
      </w:r>
      <w:r w:rsidR="00EA2BE7">
        <w:rPr>
          <w:rFonts w:ascii="Arial" w:hAnsi="Arial" w:cs="Arial"/>
          <w:sz w:val="19"/>
          <w:szCs w:val="19"/>
          <w:lang w:val="sk-SK"/>
        </w:rPr>
        <w:t xml:space="preserve">k vyplneniu formuláru </w:t>
      </w:r>
      <w:r w:rsidR="007A0798" w:rsidRPr="0073389C">
        <w:rPr>
          <w:rFonts w:ascii="Arial" w:hAnsi="Arial" w:cs="Arial"/>
          <w:sz w:val="19"/>
          <w:szCs w:val="19"/>
          <w:lang w:val="sk-SK"/>
        </w:rPr>
        <w:t>žiadosti o</w:t>
      </w:r>
      <w:r w:rsidR="00EA2BE7">
        <w:rPr>
          <w:rFonts w:ascii="Arial" w:hAnsi="Arial" w:cs="Arial"/>
          <w:sz w:val="19"/>
          <w:szCs w:val="19"/>
          <w:lang w:val="sk-SK"/>
        </w:rPr>
        <w:t> </w:t>
      </w:r>
      <w:r w:rsidR="007A0798" w:rsidRPr="0073389C">
        <w:rPr>
          <w:rFonts w:ascii="Arial" w:hAnsi="Arial" w:cs="Arial"/>
          <w:sz w:val="19"/>
          <w:szCs w:val="19"/>
          <w:lang w:val="sk-SK"/>
        </w:rPr>
        <w:t>platbu</w:t>
      </w:r>
      <w:r w:rsidR="00EA2BE7">
        <w:rPr>
          <w:rFonts w:ascii="Arial" w:hAnsi="Arial" w:cs="Arial"/>
          <w:sz w:val="19"/>
          <w:szCs w:val="19"/>
          <w:lang w:val="sk-SK"/>
        </w:rPr>
        <w:t>“)</w:t>
      </w:r>
      <w:r w:rsidR="000970B7" w:rsidRPr="0073389C">
        <w:rPr>
          <w:rFonts w:ascii="Arial" w:hAnsi="Arial" w:cs="Arial"/>
          <w:sz w:val="19"/>
          <w:szCs w:val="19"/>
          <w:lang w:val="sk-SK"/>
        </w:rPr>
        <w:t>.</w:t>
      </w:r>
    </w:p>
    <w:p w14:paraId="73915045" w14:textId="662FF149" w:rsidR="00BC57C8" w:rsidRDefault="007A0798" w:rsidP="00AE1A0E">
      <w:pPr>
        <w:spacing w:before="120" w:after="120" w:line="288" w:lineRule="auto"/>
        <w:jc w:val="both"/>
        <w:rPr>
          <w:b/>
        </w:rPr>
      </w:pPr>
      <w:r w:rsidRPr="0073389C">
        <w:t>Prostriedky EÚ a ŠR na spolufinancovanie sa prijímateľovi poskytujú na základe žiadosti o platbu. Pre všetky systémy platieb (systém zálohových platieb, systém refundácie, systém predfinancovania) sa používa jeden formulár ŽoP (príloha č.</w:t>
      </w:r>
      <w:r w:rsidR="006E466C" w:rsidRPr="0073389C">
        <w:t xml:space="preserve"> </w:t>
      </w:r>
      <w:r w:rsidR="00D72CCC">
        <w:t>5</w:t>
      </w:r>
      <w:r w:rsidR="00992C96">
        <w:t>a</w:t>
      </w:r>
      <w:r w:rsidRPr="0073389C">
        <w:t xml:space="preserve">). ŽoP prijímateľ vypĺňa elektronicky prostredníctvom verejného portálu ITMS2014+. </w:t>
      </w:r>
      <w:r w:rsidR="00992C96">
        <w:t xml:space="preserve">Pokyny k vypĺňaniu ŽoP tvoria prílohu č. 5b. </w:t>
      </w:r>
      <w:r w:rsidRPr="0073389C">
        <w:t xml:space="preserve">V prípade, ak bude formulár žiadosti vyplnený inak, napr. ručne alebo písacím strojom, takto vyplňované ŽoP </w:t>
      </w:r>
      <w:r w:rsidRPr="0073389C">
        <w:rPr>
          <w:b/>
        </w:rPr>
        <w:t>budú zamietnuté</w:t>
      </w:r>
      <w:r w:rsidRPr="0073389C">
        <w:t xml:space="preserve">. </w:t>
      </w:r>
    </w:p>
    <w:p w14:paraId="511DA16C" w14:textId="77777777" w:rsidR="00AE1A0E" w:rsidRPr="00386AC5" w:rsidRDefault="00AE1A0E" w:rsidP="00AE1A0E">
      <w:pPr>
        <w:spacing w:before="120" w:after="120" w:line="288" w:lineRule="auto"/>
        <w:jc w:val="both"/>
        <w:rPr>
          <w:b/>
        </w:rPr>
      </w:pPr>
      <w:r w:rsidRPr="00386AC5">
        <w:rPr>
          <w:b/>
        </w:rPr>
        <w:t>Všeobecné pokyny k ŽoP</w:t>
      </w:r>
    </w:p>
    <w:p w14:paraId="7A55D0ED" w14:textId="5923ED70" w:rsidR="007A0798" w:rsidRPr="0073389C" w:rsidRDefault="007A0798" w:rsidP="00CF7FC1">
      <w:pPr>
        <w:spacing w:before="120" w:after="120" w:line="288" w:lineRule="auto"/>
        <w:jc w:val="both"/>
      </w:pPr>
      <w:r w:rsidRPr="0073389C">
        <w:t>Prijímateľ postupuje pri vytváraní a odosielaní ŽoP (platí aj pre monitorovacie údaje</w:t>
      </w:r>
      <w:r w:rsidRPr="0073389C">
        <w:rPr>
          <w:rStyle w:val="Odkaznapoznmkupodiarou"/>
        </w:rPr>
        <w:footnoteReference w:id="73"/>
      </w:r>
      <w:r w:rsidRPr="0073389C">
        <w:t xml:space="preserve">, ktoré sú prílohou ŽoP) prostredníctvom pokynov uvedených vo verejnej časti ITMS2014+, resp. v prílohe č. </w:t>
      </w:r>
      <w:r w:rsidR="00017B24">
        <w:t>5b</w:t>
      </w:r>
      <w:r w:rsidR="00B61865">
        <w:t>.</w:t>
      </w:r>
      <w:r w:rsidRPr="0073389C">
        <w:t xml:space="preserve">  Vyplnenú žiadosť o platbu prijímateľ zasiela </w:t>
      </w:r>
      <w:r w:rsidRPr="0073389C" w:rsidDel="004132E7">
        <w:t xml:space="preserve">poskytovateľovi </w:t>
      </w:r>
      <w:r w:rsidRPr="0073389C">
        <w:t xml:space="preserve">elektronicky, následne ju vytlačí v </w:t>
      </w:r>
      <w:r w:rsidR="003B074A">
        <w:t>dvoch</w:t>
      </w:r>
      <w:r w:rsidR="003B074A" w:rsidRPr="0073389C">
        <w:t xml:space="preserve"> </w:t>
      </w:r>
      <w:r w:rsidRPr="0073389C">
        <w:t xml:space="preserve">vyhotoveniach (jedno vyhotovenie si ponechá u seba, </w:t>
      </w:r>
      <w:r w:rsidR="003B074A">
        <w:rPr>
          <w:b/>
        </w:rPr>
        <w:t>jedno</w:t>
      </w:r>
      <w:r w:rsidR="003B074A" w:rsidRPr="0073389C">
        <w:rPr>
          <w:b/>
        </w:rPr>
        <w:t xml:space="preserve"> </w:t>
      </w:r>
      <w:r w:rsidRPr="0073389C">
        <w:rPr>
          <w:b/>
        </w:rPr>
        <w:t xml:space="preserve">zasiela </w:t>
      </w:r>
      <w:r w:rsidRPr="0073389C" w:rsidDel="004132E7">
        <w:rPr>
          <w:b/>
        </w:rPr>
        <w:t>poskytovateľovi</w:t>
      </w:r>
      <w:r w:rsidRPr="0073389C">
        <w:t xml:space="preserve">), </w:t>
      </w:r>
      <w:r w:rsidR="0067095A">
        <w:t>potvrdí</w:t>
      </w:r>
      <w:r w:rsidR="0067095A" w:rsidRPr="0073389C">
        <w:t xml:space="preserve"> </w:t>
      </w:r>
      <w:r w:rsidRPr="0073389C">
        <w:t xml:space="preserve">ju podpisom oprávnenej osoby prijímateľa (v prípade, ak prijímateľ používa pečiatku, vytlačený dokument aj opečiatkuje tak, aby podpis oprávnenej osoby zostal čitateľný) a spolu s prílohami ju v písomnej forme doručí </w:t>
      </w:r>
      <w:r w:rsidRPr="0073389C" w:rsidDel="004132E7">
        <w:t xml:space="preserve">poskytovateľovi </w:t>
      </w:r>
      <w:r w:rsidRPr="0073389C">
        <w:t>najneskôr do </w:t>
      </w:r>
      <w:r w:rsidRPr="0073389C">
        <w:rPr>
          <w:b/>
        </w:rPr>
        <w:t>3 pracovných dní</w:t>
      </w:r>
      <w:r w:rsidRPr="0073389C">
        <w:t xml:space="preserve"> odo dňa odoslania žiadosti o platbu cez verejnú časť ITMS2014+. V prípade neodoslania, resp. osobného nedoručenia písomnej verzie žiadosti o platbu </w:t>
      </w:r>
      <w:r w:rsidRPr="0073389C" w:rsidDel="004132E7">
        <w:t xml:space="preserve">poskytovateľovi </w:t>
      </w:r>
      <w:r w:rsidRPr="0073389C">
        <w:t>najneskôr do 3 pracovných dní odo dňa odoslania žiadosti o platbu cez verejnú časť ITMS</w:t>
      </w:r>
      <w:r w:rsidR="00885064">
        <w:t>2014+</w:t>
      </w:r>
      <w:r w:rsidRPr="0073389C">
        <w:t xml:space="preserve">, je </w:t>
      </w:r>
      <w:r w:rsidR="00D62225" w:rsidRPr="0073389C">
        <w:t>poskytovateľ</w:t>
      </w:r>
      <w:r w:rsidRPr="0073389C">
        <w:t xml:space="preserve"> oprávnený predmetnú žiadosť o platbu vo verejnej časti ITMS2014+ zamietnuť a prijímateľ bude povinný opätovne zaevidovať ŽoP do ITMS2014+ a to bez nároku na preplatenie tejto činnosti. </w:t>
      </w:r>
    </w:p>
    <w:p w14:paraId="7A55D0EE" w14:textId="335F298D"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Za predloženie žiadosti o platbu sa považuje doručenie vytlačenej žiadosti o platbu z ITMS2014+</w:t>
      </w:r>
      <w:r w:rsidR="004132E7" w:rsidRPr="0073389C">
        <w:rPr>
          <w:rFonts w:ascii="Arial" w:hAnsi="Arial" w:cs="Arial"/>
          <w:sz w:val="19"/>
          <w:szCs w:val="19"/>
          <w:lang w:val="sk-SK"/>
        </w:rPr>
        <w:t xml:space="preserve"> </w:t>
      </w:r>
      <w:r w:rsidR="00027AB5" w:rsidRPr="0073389C">
        <w:rPr>
          <w:rFonts w:ascii="Arial" w:hAnsi="Arial" w:cs="Arial"/>
          <w:sz w:val="19"/>
          <w:szCs w:val="19"/>
          <w:lang w:val="sk-SK"/>
        </w:rPr>
        <w:t>spolu s účtovnými dokladmi a podpornou dokumentáciou (jeden rovnopis alebo kópia označená podpisom štatutárneho orgánu prijímateľa, resp. ním splnomocnenou osobou)</w:t>
      </w:r>
      <w:r w:rsidR="00027AB5" w:rsidRPr="0073389C">
        <w:rPr>
          <w:lang w:val="sk-SK"/>
        </w:rPr>
        <w:t xml:space="preserve"> </w:t>
      </w:r>
      <w:r w:rsidR="004132E7" w:rsidRPr="0073389C">
        <w:rPr>
          <w:rFonts w:ascii="Arial" w:hAnsi="Arial" w:cs="Arial"/>
          <w:sz w:val="19"/>
          <w:szCs w:val="19"/>
          <w:lang w:val="sk-SK"/>
        </w:rPr>
        <w:t>poštou, kuriérom alebo osobne na podateľ</w:t>
      </w:r>
      <w:r w:rsidR="00DD1A71">
        <w:rPr>
          <w:rFonts w:ascii="Arial" w:hAnsi="Arial" w:cs="Arial"/>
          <w:sz w:val="19"/>
          <w:szCs w:val="19"/>
          <w:lang w:val="sk-SK"/>
        </w:rPr>
        <w:t>ň</w:t>
      </w:r>
      <w:r w:rsidR="004132E7" w:rsidRPr="0073389C">
        <w:rPr>
          <w:rFonts w:ascii="Arial" w:hAnsi="Arial" w:cs="Arial"/>
          <w:sz w:val="19"/>
          <w:szCs w:val="19"/>
          <w:lang w:val="sk-SK"/>
        </w:rPr>
        <w:t>u</w:t>
      </w:r>
      <w:r w:rsidRPr="0073389C">
        <w:rPr>
          <w:rFonts w:ascii="Arial" w:hAnsi="Arial" w:cs="Arial"/>
          <w:sz w:val="19"/>
          <w:szCs w:val="19"/>
          <w:lang w:val="sk-SK"/>
        </w:rPr>
        <w:t xml:space="preserve"> poskytovateľovi</w:t>
      </w:r>
      <w:r w:rsidR="0046005C" w:rsidRPr="0073389C">
        <w:rPr>
          <w:rFonts w:ascii="Arial" w:hAnsi="Arial" w:cs="Arial"/>
          <w:sz w:val="19"/>
          <w:szCs w:val="19"/>
          <w:lang w:val="sk-SK"/>
        </w:rPr>
        <w:t>.</w:t>
      </w:r>
      <w:r w:rsidRPr="0073389C">
        <w:rPr>
          <w:rFonts w:ascii="Arial" w:hAnsi="Arial" w:cs="Arial"/>
          <w:sz w:val="19"/>
          <w:szCs w:val="19"/>
          <w:lang w:val="sk-SK"/>
        </w:rPr>
        <w:t xml:space="preserve"> ŽoP pr</w:t>
      </w:r>
      <w:r w:rsidR="00C545D8">
        <w:rPr>
          <w:rFonts w:ascii="Arial" w:hAnsi="Arial" w:cs="Arial"/>
          <w:sz w:val="19"/>
          <w:szCs w:val="19"/>
          <w:lang w:val="sk-SK"/>
        </w:rPr>
        <w:t>i</w:t>
      </w:r>
      <w:r w:rsidRPr="0073389C">
        <w:rPr>
          <w:rFonts w:ascii="Arial" w:hAnsi="Arial" w:cs="Arial"/>
          <w:sz w:val="19"/>
          <w:szCs w:val="19"/>
          <w:lang w:val="sk-SK"/>
        </w:rPr>
        <w:t>j</w:t>
      </w:r>
      <w:r w:rsidR="00C545D8">
        <w:rPr>
          <w:rFonts w:ascii="Arial" w:hAnsi="Arial" w:cs="Arial"/>
          <w:sz w:val="19"/>
          <w:szCs w:val="19"/>
          <w:lang w:val="sk-SK"/>
        </w:rPr>
        <w:t>í</w:t>
      </w:r>
      <w:r w:rsidRPr="0073389C">
        <w:rPr>
          <w:rFonts w:ascii="Arial" w:hAnsi="Arial" w:cs="Arial"/>
          <w:sz w:val="19"/>
          <w:szCs w:val="19"/>
          <w:lang w:val="sk-SK"/>
        </w:rPr>
        <w:t>mateľ doručí na adresu uvedenú nižšie</w:t>
      </w:r>
      <w:r w:rsidR="00732626" w:rsidRPr="0073389C">
        <w:rPr>
          <w:rFonts w:ascii="Arial" w:hAnsi="Arial" w:cs="Arial"/>
          <w:sz w:val="19"/>
          <w:szCs w:val="19"/>
          <w:lang w:val="sk-SK"/>
        </w:rPr>
        <w:t>.</w:t>
      </w:r>
      <w:r w:rsidR="0046005C" w:rsidRPr="0073389C">
        <w:rPr>
          <w:rFonts w:ascii="Arial" w:hAnsi="Arial" w:cs="Arial"/>
          <w:sz w:val="19"/>
          <w:szCs w:val="19"/>
          <w:lang w:val="sk-SK"/>
        </w:rPr>
        <w:t xml:space="preserve"> </w:t>
      </w:r>
      <w:r w:rsidR="00732626" w:rsidRPr="0073389C">
        <w:rPr>
          <w:rFonts w:ascii="Arial" w:hAnsi="Arial" w:cs="Arial"/>
          <w:sz w:val="19"/>
          <w:szCs w:val="19"/>
          <w:lang w:val="sk-SK"/>
        </w:rPr>
        <w:t xml:space="preserve">Žiadosť o platbu prijímateľa je potrebné predložiť v základnom pevnom, uzavretom, nepriehľadnom obale. Na základnom obale musí byť uvedené: </w:t>
      </w:r>
    </w:p>
    <w:p w14:paraId="7A55D0EF" w14:textId="77777777" w:rsidR="00732626" w:rsidRPr="0073389C" w:rsidRDefault="00732626" w:rsidP="00CF7FC1">
      <w:pPr>
        <w:pStyle w:val="Bulletslevel1"/>
        <w:ind w:left="567" w:hanging="283"/>
        <w:rPr>
          <w:lang w:val="sk-SK"/>
        </w:rPr>
      </w:pPr>
      <w:r w:rsidRPr="0073389C">
        <w:rPr>
          <w:lang w:val="sk-SK"/>
        </w:rPr>
        <w:t>celý názov prijímateľa,</w:t>
      </w:r>
    </w:p>
    <w:p w14:paraId="7A55D0F0" w14:textId="77777777" w:rsidR="00732626" w:rsidRPr="0073389C" w:rsidRDefault="00732626" w:rsidP="00CF7FC1">
      <w:pPr>
        <w:pStyle w:val="Bulletslevel1"/>
        <w:ind w:left="567" w:hanging="283"/>
        <w:rPr>
          <w:lang w:val="sk-SK"/>
        </w:rPr>
      </w:pPr>
      <w:r w:rsidRPr="0073389C">
        <w:rPr>
          <w:lang w:val="sk-SK"/>
        </w:rPr>
        <w:t>presná adresa prijímateľa,</w:t>
      </w:r>
    </w:p>
    <w:p w14:paraId="7A55D0F1" w14:textId="18F73E48" w:rsidR="00732626" w:rsidRPr="0073389C" w:rsidRDefault="00732626" w:rsidP="00CF7FC1">
      <w:pPr>
        <w:pStyle w:val="Bulletslevel1"/>
        <w:ind w:left="567" w:hanging="283"/>
        <w:rPr>
          <w:lang w:val="sk-SK"/>
        </w:rPr>
      </w:pPr>
      <w:r w:rsidRPr="0073389C">
        <w:rPr>
          <w:lang w:val="sk-SK"/>
        </w:rPr>
        <w:t>ITMS kód projektu</w:t>
      </w:r>
      <w:r w:rsidR="00653C36">
        <w:rPr>
          <w:lang w:val="sk-SK"/>
        </w:rPr>
        <w:t>,</w:t>
      </w:r>
    </w:p>
    <w:p w14:paraId="7A55D0F2" w14:textId="77777777" w:rsidR="00732626" w:rsidRPr="0073389C" w:rsidRDefault="00732626" w:rsidP="00CF7FC1">
      <w:pPr>
        <w:pStyle w:val="Bulletslevel1"/>
        <w:ind w:left="567" w:hanging="283"/>
        <w:rPr>
          <w:lang w:val="sk-SK"/>
        </w:rPr>
      </w:pPr>
      <w:r w:rsidRPr="0073389C">
        <w:rPr>
          <w:lang w:val="sk-SK"/>
        </w:rPr>
        <w:t>názov projektu,</w:t>
      </w:r>
    </w:p>
    <w:p w14:paraId="7A55D0F3" w14:textId="77777777" w:rsidR="00732626" w:rsidRPr="0073389C" w:rsidRDefault="00732626" w:rsidP="00CF7FC1">
      <w:pPr>
        <w:pStyle w:val="Bulletslevel1"/>
        <w:ind w:left="567" w:hanging="283"/>
        <w:rPr>
          <w:lang w:val="sk-SK"/>
        </w:rPr>
      </w:pPr>
      <w:r w:rsidRPr="0073389C">
        <w:rPr>
          <w:lang w:val="sk-SK"/>
        </w:rPr>
        <w:t>nápis „Žiadosť o platbu - NEOTVÁRAŤ“.</w:t>
      </w:r>
    </w:p>
    <w:p w14:paraId="7A55D0F4" w14:textId="77777777" w:rsidR="007A0798" w:rsidRPr="0073389C" w:rsidRDefault="007A0798" w:rsidP="00CF7FC1">
      <w:pPr>
        <w:pStyle w:val="Bulletslevel1"/>
        <w:ind w:left="567" w:hanging="283"/>
        <w:rPr>
          <w:lang w:val="sk-SK"/>
        </w:rPr>
      </w:pPr>
      <w:r w:rsidRPr="0073389C">
        <w:rPr>
          <w:lang w:val="sk-SK"/>
        </w:rPr>
        <w:t>Adresa doručenia ŽoP:</w:t>
      </w:r>
    </w:p>
    <w:p w14:paraId="7A55D0F5" w14:textId="2063929A" w:rsidR="007A0798" w:rsidRPr="0073389C" w:rsidRDefault="007A0798" w:rsidP="008D155B">
      <w:pPr>
        <w:pStyle w:val="Zkladntext"/>
        <w:numPr>
          <w:ilvl w:val="1"/>
          <w:numId w:val="12"/>
        </w:numPr>
        <w:spacing w:before="120" w:after="120" w:line="288" w:lineRule="auto"/>
        <w:ind w:left="851" w:hanging="284"/>
        <w:rPr>
          <w:rFonts w:ascii="Arial" w:hAnsi="Arial" w:cs="Arial"/>
          <w:sz w:val="19"/>
          <w:szCs w:val="19"/>
          <w:lang w:val="sk-SK"/>
        </w:rPr>
      </w:pPr>
      <w:r w:rsidRPr="0073389C">
        <w:rPr>
          <w:rFonts w:ascii="Arial" w:hAnsi="Arial" w:cs="Arial"/>
          <w:sz w:val="19"/>
          <w:szCs w:val="19"/>
          <w:lang w:val="sk-SK"/>
        </w:rPr>
        <w:t>Ministerstvo vnútra SR, Od</w:t>
      </w:r>
      <w:r w:rsidR="005879C9" w:rsidRPr="0073389C">
        <w:rPr>
          <w:rFonts w:ascii="Arial" w:hAnsi="Arial" w:cs="Arial"/>
          <w:sz w:val="19"/>
          <w:szCs w:val="19"/>
          <w:lang w:val="sk-SK"/>
        </w:rPr>
        <w:t>delenie</w:t>
      </w:r>
      <w:r w:rsidRPr="0073389C">
        <w:rPr>
          <w:rFonts w:ascii="Arial" w:hAnsi="Arial" w:cs="Arial"/>
          <w:sz w:val="19"/>
          <w:szCs w:val="19"/>
          <w:lang w:val="sk-SK"/>
        </w:rPr>
        <w:t xml:space="preserve"> finančného riadenia</w:t>
      </w:r>
      <w:r w:rsidRPr="0073389C">
        <w:rPr>
          <w:rStyle w:val="Odkaznapoznmkupodiarou"/>
          <w:rFonts w:cs="Arial"/>
          <w:szCs w:val="19"/>
          <w:lang w:val="sk-SK"/>
        </w:rPr>
        <w:footnoteReference w:id="74"/>
      </w:r>
      <w:r w:rsidRPr="0073389C">
        <w:rPr>
          <w:rFonts w:ascii="Arial" w:hAnsi="Arial" w:cs="Arial"/>
          <w:sz w:val="19"/>
          <w:szCs w:val="19"/>
          <w:lang w:val="sk-SK"/>
        </w:rPr>
        <w:t xml:space="preserve">, Panenská 21, </w:t>
      </w:r>
      <w:r w:rsidR="005951B6" w:rsidRPr="0073389C">
        <w:rPr>
          <w:rFonts w:ascii="Arial" w:hAnsi="Arial" w:cs="Arial"/>
          <w:sz w:val="19"/>
          <w:szCs w:val="19"/>
          <w:lang w:val="sk-SK"/>
        </w:rPr>
        <w:t>81</w:t>
      </w:r>
      <w:r w:rsidR="005951B6">
        <w:rPr>
          <w:rFonts w:ascii="Arial" w:hAnsi="Arial" w:cs="Arial"/>
          <w:sz w:val="19"/>
          <w:szCs w:val="19"/>
          <w:lang w:val="sk-SK"/>
        </w:rPr>
        <w:t>2</w:t>
      </w:r>
      <w:r w:rsidR="005951B6" w:rsidRPr="0073389C">
        <w:rPr>
          <w:rFonts w:ascii="Arial" w:hAnsi="Arial" w:cs="Arial"/>
          <w:sz w:val="19"/>
          <w:szCs w:val="19"/>
          <w:lang w:val="sk-SK"/>
        </w:rPr>
        <w:t xml:space="preserve"> </w:t>
      </w:r>
      <w:r w:rsidR="005951B6">
        <w:rPr>
          <w:rFonts w:ascii="Arial" w:hAnsi="Arial" w:cs="Arial"/>
          <w:sz w:val="19"/>
          <w:szCs w:val="19"/>
          <w:lang w:val="sk-SK"/>
        </w:rPr>
        <w:t>82</w:t>
      </w:r>
      <w:r w:rsidRPr="0073389C">
        <w:rPr>
          <w:rFonts w:ascii="Arial" w:hAnsi="Arial" w:cs="Arial"/>
          <w:sz w:val="19"/>
          <w:szCs w:val="19"/>
          <w:lang w:val="sk-SK"/>
        </w:rPr>
        <w:t xml:space="preserve"> Bratislava</w:t>
      </w:r>
    </w:p>
    <w:p w14:paraId="7A55D0F6" w14:textId="29F93BBB" w:rsidR="007A0798" w:rsidRPr="0073389C" w:rsidRDefault="007A0798" w:rsidP="008D155B">
      <w:pPr>
        <w:pStyle w:val="Zkladntext"/>
        <w:numPr>
          <w:ilvl w:val="1"/>
          <w:numId w:val="12"/>
        </w:numPr>
        <w:spacing w:before="120" w:after="120" w:line="288" w:lineRule="auto"/>
        <w:ind w:left="851" w:hanging="284"/>
        <w:rPr>
          <w:rFonts w:ascii="Arial" w:hAnsi="Arial" w:cs="Arial"/>
          <w:sz w:val="19"/>
          <w:szCs w:val="19"/>
          <w:lang w:val="sk-SK"/>
        </w:rPr>
      </w:pPr>
      <w:r w:rsidRPr="0073389C">
        <w:rPr>
          <w:rFonts w:ascii="Arial" w:hAnsi="Arial" w:cs="Arial"/>
          <w:sz w:val="19"/>
          <w:szCs w:val="19"/>
          <w:lang w:val="sk-SK"/>
        </w:rPr>
        <w:t>Ministerstvo vnútra SR, Od</w:t>
      </w:r>
      <w:r w:rsidR="005879C9" w:rsidRPr="0073389C">
        <w:rPr>
          <w:rFonts w:ascii="Arial" w:hAnsi="Arial" w:cs="Arial"/>
          <w:sz w:val="19"/>
          <w:szCs w:val="19"/>
          <w:lang w:val="sk-SK"/>
        </w:rPr>
        <w:t>delenie</w:t>
      </w:r>
      <w:r w:rsidRPr="0073389C">
        <w:rPr>
          <w:rFonts w:ascii="Arial" w:hAnsi="Arial" w:cs="Arial"/>
          <w:sz w:val="19"/>
          <w:szCs w:val="19"/>
          <w:lang w:val="sk-SK"/>
        </w:rPr>
        <w:t xml:space="preserve"> implementácie projektov</w:t>
      </w:r>
      <w:r w:rsidRPr="0073389C">
        <w:rPr>
          <w:rStyle w:val="Odkaznapoznmkupodiarou"/>
          <w:rFonts w:cs="Arial"/>
          <w:sz w:val="19"/>
          <w:szCs w:val="19"/>
          <w:lang w:val="sk-SK"/>
        </w:rPr>
        <w:footnoteReference w:id="75"/>
      </w:r>
      <w:r w:rsidRPr="0073389C">
        <w:rPr>
          <w:rFonts w:ascii="Arial" w:hAnsi="Arial" w:cs="Arial"/>
          <w:sz w:val="19"/>
          <w:szCs w:val="19"/>
          <w:lang w:val="sk-SK"/>
        </w:rPr>
        <w:t xml:space="preserve">, Panenská 21, </w:t>
      </w:r>
      <w:r w:rsidR="005951B6" w:rsidRPr="0073389C">
        <w:rPr>
          <w:rFonts w:ascii="Arial" w:hAnsi="Arial" w:cs="Arial"/>
          <w:sz w:val="19"/>
          <w:szCs w:val="19"/>
          <w:lang w:val="sk-SK"/>
        </w:rPr>
        <w:t>81</w:t>
      </w:r>
      <w:r w:rsidR="005951B6">
        <w:rPr>
          <w:rFonts w:ascii="Arial" w:hAnsi="Arial" w:cs="Arial"/>
          <w:sz w:val="19"/>
          <w:szCs w:val="19"/>
          <w:lang w:val="sk-SK"/>
        </w:rPr>
        <w:t>2</w:t>
      </w:r>
      <w:r w:rsidR="005951B6" w:rsidRPr="0073389C">
        <w:rPr>
          <w:rFonts w:ascii="Arial" w:hAnsi="Arial" w:cs="Arial"/>
          <w:sz w:val="19"/>
          <w:szCs w:val="19"/>
          <w:lang w:val="sk-SK"/>
        </w:rPr>
        <w:t xml:space="preserve"> </w:t>
      </w:r>
      <w:r w:rsidR="005951B6">
        <w:rPr>
          <w:rFonts w:ascii="Arial" w:hAnsi="Arial" w:cs="Arial"/>
          <w:sz w:val="19"/>
          <w:szCs w:val="19"/>
          <w:lang w:val="sk-SK"/>
        </w:rPr>
        <w:t>82</w:t>
      </w:r>
      <w:r w:rsidRPr="0073389C">
        <w:rPr>
          <w:rFonts w:ascii="Arial" w:hAnsi="Arial" w:cs="Arial"/>
          <w:sz w:val="19"/>
          <w:szCs w:val="19"/>
          <w:lang w:val="sk-SK"/>
        </w:rPr>
        <w:t xml:space="preserve"> Bratislava</w:t>
      </w:r>
      <w:r w:rsidR="00027AB5" w:rsidRPr="0073389C">
        <w:rPr>
          <w:rFonts w:ascii="Arial" w:hAnsi="Arial" w:cs="Arial"/>
          <w:sz w:val="19"/>
          <w:szCs w:val="19"/>
          <w:lang w:val="sk-SK"/>
        </w:rPr>
        <w:t>.</w:t>
      </w:r>
    </w:p>
    <w:p w14:paraId="7A55D0F7" w14:textId="77777777" w:rsidR="007A0798" w:rsidRPr="0073389C" w:rsidRDefault="007A0798" w:rsidP="00E907BE">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00A1DE"/>
        <w:spacing w:before="120" w:after="120" w:line="288" w:lineRule="auto"/>
        <w:jc w:val="both"/>
        <w:rPr>
          <w:b/>
        </w:rPr>
      </w:pPr>
      <w:r w:rsidRPr="0073389C">
        <w:rPr>
          <w:b/>
          <w:i/>
        </w:rPr>
        <w:t>Dôležité upozornenie:</w:t>
      </w:r>
      <w:r w:rsidRPr="0073389C">
        <w:rPr>
          <w:b/>
        </w:rPr>
        <w:t xml:space="preserve"> </w:t>
      </w:r>
      <w:r w:rsidRPr="0073389C">
        <w:t xml:space="preserve">Z dôvodu neúplného, nedostatočného alebo nesprávneho vyplnenia predpísaných polí v ŽoP vrátane jej príloh môže dôjsť k dlhšej administrácii ŽoP alebo môže byť ŽoP zamietnutá, to znamená, že platba bude prijímateľovi poskytnutá oneskorene. Ak prijímateľ určitú časť ŽoP nevyplňuje, príslušne políčko ostane prázdne. </w:t>
      </w:r>
      <w:r w:rsidRPr="0073389C">
        <w:rPr>
          <w:b/>
        </w:rPr>
        <w:t>Všetky údaje uvede</w:t>
      </w:r>
      <w:r w:rsidR="005A28B2" w:rsidRPr="0073389C">
        <w:rPr>
          <w:b/>
        </w:rPr>
        <w:t>né v ŽoP musia byť v súlade so z</w:t>
      </w:r>
      <w:r w:rsidRPr="0073389C">
        <w:rPr>
          <w:b/>
        </w:rPr>
        <w:t>mluvou o NFP.</w:t>
      </w:r>
    </w:p>
    <w:p w14:paraId="7A55D0F8" w14:textId="252FBE9F"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Súčasťou žiadosti o platbu je aj podporná dokumentácia. Podpornú dokumentáciu prijímateľ vyhotovuje v dvoch vyhotoveniach, pričom jedno vyhotovenie zostáva u prijímateľa a druhé predkladá poskytovateľovi. Ak povaha účtovného dokladu neumožňuje vystaviť dve vyhotovenia podpornej dokumentácie, prijímateľ uchováva originál a ním overenú kópiu zasiela poskytovateľovi. V prípade, že podporná dokumentácia je </w:t>
      </w:r>
      <w:r w:rsidRPr="0073389C">
        <w:rPr>
          <w:rFonts w:ascii="Arial" w:hAnsi="Arial" w:cs="Arial"/>
          <w:sz w:val="19"/>
          <w:szCs w:val="19"/>
          <w:lang w:val="sk-SK"/>
        </w:rPr>
        <w:lastRenderedPageBreak/>
        <w:t xml:space="preserve">nedostatočná pre posúdenie oprávnenosti uplatneného výdavku, poskytovateľ </w:t>
      </w:r>
      <w:r w:rsidR="006C75BB" w:rsidRPr="0073389C">
        <w:rPr>
          <w:rFonts w:ascii="Arial" w:hAnsi="Arial" w:cs="Arial"/>
          <w:sz w:val="19"/>
          <w:szCs w:val="19"/>
          <w:lang w:val="sk-SK"/>
        </w:rPr>
        <w:t>má právo vy</w:t>
      </w:r>
      <w:r w:rsidRPr="0073389C">
        <w:rPr>
          <w:rFonts w:ascii="Arial" w:hAnsi="Arial" w:cs="Arial"/>
          <w:sz w:val="19"/>
          <w:szCs w:val="19"/>
          <w:lang w:val="sk-SK"/>
        </w:rPr>
        <w:t xml:space="preserve">žiadať od prijímateľa ďalšie dokumenty potrebné k správnemu posúdeniu oprávnenosti výdavkov a naplnenia podmienok oprávnenosti, </w:t>
      </w:r>
      <w:r w:rsidR="006C75BB" w:rsidRPr="0073389C">
        <w:rPr>
          <w:rFonts w:ascii="Arial" w:hAnsi="Arial" w:cs="Arial"/>
          <w:sz w:val="19"/>
          <w:szCs w:val="19"/>
          <w:lang w:val="sk-SK"/>
        </w:rPr>
        <w:t>čí</w:t>
      </w:r>
      <w:r w:rsidRPr="0073389C">
        <w:rPr>
          <w:rFonts w:ascii="Arial" w:hAnsi="Arial"/>
          <w:sz w:val="19"/>
          <w:szCs w:val="19"/>
          <w:lang w:val="sk-SK"/>
        </w:rPr>
        <w:t xml:space="preserve">m sa pozastaví lehota na administratívnu </w:t>
      </w:r>
      <w:r w:rsidR="00332A61">
        <w:rPr>
          <w:rFonts w:ascii="Arial" w:hAnsi="Arial"/>
          <w:sz w:val="19"/>
          <w:szCs w:val="19"/>
          <w:lang w:val="sk-SK"/>
        </w:rPr>
        <w:t>finančnú</w:t>
      </w:r>
      <w:r w:rsidRPr="0073389C">
        <w:rPr>
          <w:rFonts w:ascii="Arial" w:hAnsi="Arial"/>
          <w:sz w:val="19"/>
          <w:szCs w:val="19"/>
          <w:lang w:val="sk-SK"/>
        </w:rPr>
        <w:t xml:space="preserve"> kontrolu ŽoP</w:t>
      </w:r>
      <w:r w:rsidR="006C75BB" w:rsidRPr="0073389C">
        <w:rPr>
          <w:rFonts w:ascii="Arial" w:hAnsi="Arial"/>
          <w:sz w:val="19"/>
          <w:szCs w:val="19"/>
          <w:lang w:val="sk-SK"/>
        </w:rPr>
        <w:t xml:space="preserve"> v zmysle čl. 132 ods. 2 všeobecného nariadenia</w:t>
      </w:r>
      <w:r w:rsidRPr="0073389C">
        <w:rPr>
          <w:rFonts w:ascii="Arial" w:hAnsi="Arial"/>
          <w:sz w:val="19"/>
          <w:szCs w:val="19"/>
          <w:lang w:val="sk-SK"/>
        </w:rPr>
        <w:t>.</w:t>
      </w:r>
    </w:p>
    <w:p w14:paraId="7A55D0F9" w14:textId="5DB69620"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Podpornú dokumentáciu priloženú k ŽoP uvedie prijímateľ v „Zozname všeobecných príloh“ (napr. prezenčné listiny, pracovné výkazy, sumarizačné hárky, faktúry, zmluvy, preberacie protokoly a pod.). Zoznam všeobecných príloh k výdavkom zahrnutým do </w:t>
      </w:r>
      <w:r w:rsidR="007A2C93">
        <w:rPr>
          <w:rFonts w:ascii="Arial" w:hAnsi="Arial" w:cs="Arial"/>
          <w:sz w:val="19"/>
          <w:szCs w:val="19"/>
          <w:lang w:val="sk-SK"/>
        </w:rPr>
        <w:t>ŽoP</w:t>
      </w:r>
      <w:r w:rsidRPr="0073389C">
        <w:rPr>
          <w:rFonts w:ascii="Arial" w:hAnsi="Arial" w:cs="Arial"/>
          <w:sz w:val="19"/>
          <w:szCs w:val="19"/>
          <w:lang w:val="sk-SK"/>
        </w:rPr>
        <w:t xml:space="preserve"> sa uvádza v takom poradí, ako sú výdavky uvedené v zozname deklarovaných výdavkov, t.</w:t>
      </w:r>
      <w:r w:rsidR="0065389F" w:rsidRPr="0073389C">
        <w:rPr>
          <w:rFonts w:ascii="Arial" w:hAnsi="Arial" w:cs="Arial"/>
          <w:sz w:val="19"/>
          <w:szCs w:val="19"/>
          <w:lang w:val="sk-SK"/>
        </w:rPr>
        <w:t xml:space="preserve"> </w:t>
      </w:r>
      <w:r w:rsidRPr="0073389C">
        <w:rPr>
          <w:rFonts w:ascii="Arial" w:hAnsi="Arial" w:cs="Arial"/>
          <w:sz w:val="19"/>
          <w:szCs w:val="19"/>
          <w:lang w:val="sk-SK"/>
        </w:rPr>
        <w:t xml:space="preserve">j. každému výdavku zo Zoznamu deklarovaných výdavkov sa jasne priradí ostatná podporná dokumentácia. </w:t>
      </w:r>
    </w:p>
    <w:p w14:paraId="11250295" w14:textId="26C7F656" w:rsidR="008E1AC5" w:rsidRDefault="007A0798" w:rsidP="005B19C6">
      <w:pPr>
        <w:pStyle w:val="Zkladntext"/>
        <w:spacing w:before="120" w:after="120" w:line="288" w:lineRule="auto"/>
      </w:pPr>
      <w:r w:rsidRPr="0073389C">
        <w:rPr>
          <w:rFonts w:ascii="Arial" w:hAnsi="Arial" w:cs="Arial"/>
          <w:sz w:val="19"/>
          <w:szCs w:val="19"/>
          <w:lang w:val="sk-SK"/>
        </w:rPr>
        <w:t>Poradové číslo všeobecných príloh je vo verejnej časti portálu ITMS2014+ generované automaticky. Prijímateľ je však povinný označiť všetky dokumenty priložené k ŽoP číslom zhodným s číslom uvedeným v stĺpci „</w:t>
      </w:r>
      <w:r w:rsidR="00027AB5" w:rsidRPr="0073389C">
        <w:rPr>
          <w:rFonts w:ascii="Arial" w:hAnsi="Arial" w:cs="Arial"/>
          <w:sz w:val="19"/>
          <w:szCs w:val="19"/>
          <w:lang w:val="sk-SK"/>
        </w:rPr>
        <w:t>poradové číslo</w:t>
      </w:r>
      <w:r w:rsidRPr="0073389C">
        <w:rPr>
          <w:rFonts w:ascii="Arial" w:hAnsi="Arial" w:cs="Arial"/>
          <w:sz w:val="19"/>
          <w:szCs w:val="19"/>
          <w:lang w:val="sk-SK"/>
        </w:rPr>
        <w:t>“ v Zozname všeobecných príloh, príslušného výdavku podľa Zoznamu deklarovaných výdavkov nasledovne: v pravom hornom rohu predloženého dokumentu sa uvedie - ZDV/..</w:t>
      </w:r>
      <w:r w:rsidR="00914914" w:rsidRPr="0073389C">
        <w:rPr>
          <w:rFonts w:ascii="Arial" w:hAnsi="Arial" w:cs="Arial"/>
          <w:sz w:val="19"/>
          <w:szCs w:val="19"/>
          <w:lang w:val="sk-SK"/>
        </w:rPr>
        <w:t>/.</w:t>
      </w:r>
      <w:r w:rsidRPr="0073389C">
        <w:rPr>
          <w:rFonts w:ascii="Arial" w:hAnsi="Arial" w:cs="Arial"/>
          <w:sz w:val="19"/>
          <w:szCs w:val="19"/>
          <w:lang w:val="sk-SK"/>
        </w:rPr>
        <w:t xml:space="preserve">. (za </w:t>
      </w:r>
      <w:r w:rsidR="00914914" w:rsidRPr="0073389C">
        <w:rPr>
          <w:rFonts w:ascii="Arial" w:hAnsi="Arial" w:cs="Arial"/>
          <w:sz w:val="19"/>
          <w:szCs w:val="19"/>
          <w:lang w:val="sk-SK"/>
        </w:rPr>
        <w:t>prvým</w:t>
      </w:r>
      <w:r w:rsidRPr="0073389C">
        <w:rPr>
          <w:rFonts w:ascii="Arial" w:hAnsi="Arial" w:cs="Arial"/>
          <w:sz w:val="19"/>
          <w:szCs w:val="19"/>
          <w:lang w:val="sk-SK"/>
        </w:rPr>
        <w:t xml:space="preserve"> lomítkom sa uvedie príslušné poradové číslo výdavku uvedeného v Zozname deklarovaných výdavkov</w:t>
      </w:r>
      <w:r w:rsidR="00914914" w:rsidRPr="0073389C">
        <w:rPr>
          <w:rFonts w:ascii="Arial" w:hAnsi="Arial" w:cs="Arial"/>
          <w:sz w:val="19"/>
          <w:szCs w:val="19"/>
          <w:lang w:val="sk-SK"/>
        </w:rPr>
        <w:t>, za druhým lomítkom sa uvedie príslušné poradové číslo v Zozname všeobecných príloh</w:t>
      </w:r>
      <w:r w:rsidRPr="0073389C">
        <w:rPr>
          <w:rFonts w:ascii="Arial" w:hAnsi="Arial" w:cs="Arial"/>
          <w:sz w:val="19"/>
          <w:szCs w:val="19"/>
          <w:lang w:val="sk-SK"/>
        </w:rPr>
        <w:t>)</w:t>
      </w:r>
      <w:r w:rsidR="00495033" w:rsidRPr="0073389C">
        <w:rPr>
          <w:rFonts w:ascii="Arial" w:hAnsi="Arial" w:cs="Arial"/>
          <w:sz w:val="19"/>
          <w:szCs w:val="19"/>
          <w:lang w:val="sk-SK"/>
        </w:rPr>
        <w:t>, číslovanie je nasledovné: ZDV/1/1, ZDV/1/2, ZDV/1/3...</w:t>
      </w:r>
      <w:r w:rsidRPr="0073389C">
        <w:rPr>
          <w:rFonts w:ascii="Arial" w:hAnsi="Arial" w:cs="Arial"/>
          <w:sz w:val="19"/>
          <w:szCs w:val="19"/>
          <w:lang w:val="sk-SK"/>
        </w:rPr>
        <w:t>. V prípade, ak k predloženému výdavku je priložených viacero listín (napr. pracovné výkazy, pracovné zmluvy a iné), a tieto listiny budú v Zozname všeobecných príloh uvedené v rovnakom riadku (napr. poradové číslo 1</w:t>
      </w:r>
      <w:r w:rsidR="00F44E20" w:rsidRPr="0073389C">
        <w:rPr>
          <w:rFonts w:ascii="Arial" w:hAnsi="Arial" w:cs="Arial"/>
          <w:sz w:val="19"/>
          <w:szCs w:val="19"/>
          <w:lang w:val="sk-SK"/>
        </w:rPr>
        <w:t xml:space="preserve"> v Zozname všeobecných príloh</w:t>
      </w:r>
      <w:r w:rsidRPr="0073389C">
        <w:rPr>
          <w:rFonts w:ascii="Arial" w:hAnsi="Arial" w:cs="Arial"/>
          <w:sz w:val="19"/>
          <w:szCs w:val="19"/>
          <w:lang w:val="sk-SK"/>
        </w:rPr>
        <w:t xml:space="preserve">; </w:t>
      </w:r>
      <w:r w:rsidR="00F44E20" w:rsidRPr="0073389C">
        <w:rPr>
          <w:rFonts w:ascii="Arial" w:hAnsi="Arial" w:cs="Arial"/>
          <w:sz w:val="19"/>
          <w:szCs w:val="19"/>
          <w:lang w:val="sk-SK"/>
        </w:rPr>
        <w:t>Označenie</w:t>
      </w:r>
      <w:r w:rsidRPr="0073389C">
        <w:rPr>
          <w:rFonts w:ascii="Arial" w:hAnsi="Arial" w:cs="Arial"/>
          <w:sz w:val="19"/>
          <w:szCs w:val="19"/>
          <w:lang w:val="sk-SK"/>
        </w:rPr>
        <w:t xml:space="preserve"> prílohy</w:t>
      </w:r>
      <w:r w:rsidR="002F11F2" w:rsidRPr="0073389C">
        <w:rPr>
          <w:rFonts w:ascii="Arial" w:hAnsi="Arial" w:cs="Arial"/>
          <w:sz w:val="19"/>
          <w:szCs w:val="19"/>
          <w:lang w:val="sk-SK"/>
        </w:rPr>
        <w:t xml:space="preserve"> bude nasledovné</w:t>
      </w:r>
      <w:r w:rsidRPr="0073389C">
        <w:rPr>
          <w:rFonts w:ascii="Arial" w:hAnsi="Arial" w:cs="Arial"/>
          <w:sz w:val="19"/>
          <w:szCs w:val="19"/>
          <w:lang w:val="sk-SK"/>
        </w:rPr>
        <w:t>: ZDV/1</w:t>
      </w:r>
      <w:r w:rsidR="00F44E20" w:rsidRPr="0073389C">
        <w:rPr>
          <w:rFonts w:ascii="Arial" w:hAnsi="Arial" w:cs="Arial"/>
          <w:sz w:val="19"/>
          <w:szCs w:val="19"/>
          <w:lang w:val="sk-SK"/>
        </w:rPr>
        <w:t>/1/A</w:t>
      </w:r>
      <w:r w:rsidRPr="0073389C">
        <w:rPr>
          <w:rFonts w:ascii="Arial" w:hAnsi="Arial" w:cs="Arial"/>
          <w:sz w:val="19"/>
          <w:szCs w:val="19"/>
          <w:lang w:val="sk-SK"/>
        </w:rPr>
        <w:t>, ZDV/1</w:t>
      </w:r>
      <w:r w:rsidR="00F44E20" w:rsidRPr="0073389C">
        <w:rPr>
          <w:rFonts w:ascii="Arial" w:hAnsi="Arial" w:cs="Arial"/>
          <w:sz w:val="19"/>
          <w:szCs w:val="19"/>
          <w:lang w:val="sk-SK"/>
        </w:rPr>
        <w:t>/1/</w:t>
      </w:r>
      <w:r w:rsidRPr="0073389C">
        <w:rPr>
          <w:rFonts w:ascii="Arial" w:hAnsi="Arial" w:cs="Arial"/>
          <w:sz w:val="19"/>
          <w:szCs w:val="19"/>
          <w:lang w:val="sk-SK"/>
        </w:rPr>
        <w:t>B, ZDV/1</w:t>
      </w:r>
      <w:r w:rsidR="00F44E20" w:rsidRPr="0073389C">
        <w:rPr>
          <w:rFonts w:ascii="Arial" w:hAnsi="Arial" w:cs="Arial"/>
          <w:sz w:val="19"/>
          <w:szCs w:val="19"/>
          <w:lang w:val="sk-SK"/>
        </w:rPr>
        <w:t>/1/</w:t>
      </w:r>
      <w:r w:rsidRPr="0073389C">
        <w:rPr>
          <w:rFonts w:ascii="Arial" w:hAnsi="Arial" w:cs="Arial"/>
          <w:sz w:val="19"/>
          <w:szCs w:val="19"/>
          <w:lang w:val="sk-SK"/>
        </w:rPr>
        <w:t>C,...</w:t>
      </w:r>
    </w:p>
    <w:p w14:paraId="7A55D0FB" w14:textId="77777777" w:rsidR="007A0798" w:rsidRDefault="007A0798" w:rsidP="00CF7FC1">
      <w:pPr>
        <w:spacing w:before="120" w:after="120" w:line="288" w:lineRule="auto"/>
        <w:jc w:val="both"/>
      </w:pPr>
      <w:r w:rsidRPr="0073389C">
        <w:t>V zozname všeobecných príloh odporúčame uviesť bankové výpisy ako súčasť podpornej dokumentácie pri daných účtovných dokladoch alebo na konci zoznamu všeobecných príloh. V prípade žiadosti o zálohovú platbu sa účtovné doklady a všeobecné prílohy nepredkladajú.</w:t>
      </w:r>
    </w:p>
    <w:p w14:paraId="30D48300" w14:textId="0FB23257" w:rsidR="009417B0" w:rsidRPr="00AE7005" w:rsidRDefault="009417B0" w:rsidP="00AE7005">
      <w:pPr>
        <w:pStyle w:val="Zkladntext"/>
        <w:spacing w:before="120" w:after="120" w:line="288" w:lineRule="auto"/>
        <w:rPr>
          <w:rFonts w:ascii="Arial" w:hAnsi="Arial" w:cs="Arial"/>
          <w:sz w:val="19"/>
          <w:szCs w:val="19"/>
          <w:lang w:val="sk-SK"/>
        </w:rPr>
      </w:pPr>
      <w:r w:rsidRPr="00AE7005">
        <w:rPr>
          <w:rFonts w:ascii="Arial" w:hAnsi="Arial" w:cs="Arial"/>
          <w:sz w:val="19"/>
          <w:szCs w:val="19"/>
          <w:lang w:val="sk-SK"/>
        </w:rPr>
        <w:t xml:space="preserve">V zozname deklarovaných výdavkov </w:t>
      </w:r>
      <w:r w:rsidR="0041791C" w:rsidRPr="00AE7005">
        <w:rPr>
          <w:rFonts w:ascii="Arial" w:hAnsi="Arial" w:cs="Arial"/>
          <w:sz w:val="19"/>
          <w:szCs w:val="19"/>
          <w:lang w:val="sk-SK"/>
        </w:rPr>
        <w:t>(časť</w:t>
      </w:r>
      <w:r w:rsidRPr="00AE7005">
        <w:rPr>
          <w:rFonts w:ascii="Arial" w:hAnsi="Arial" w:cs="Arial"/>
          <w:sz w:val="19"/>
          <w:szCs w:val="19"/>
          <w:lang w:val="sk-SK"/>
        </w:rPr>
        <w:t xml:space="preserve"> A – A1</w:t>
      </w:r>
      <w:r w:rsidR="0041791C" w:rsidRPr="00AE7005">
        <w:rPr>
          <w:rFonts w:ascii="Arial" w:hAnsi="Arial" w:cs="Arial"/>
          <w:sz w:val="19"/>
          <w:szCs w:val="19"/>
          <w:lang w:val="sk-SK"/>
        </w:rPr>
        <w:t>)</w:t>
      </w:r>
      <w:r w:rsidRPr="00AE7005">
        <w:rPr>
          <w:rFonts w:ascii="Arial" w:hAnsi="Arial" w:cs="Arial"/>
          <w:sz w:val="19"/>
          <w:szCs w:val="19"/>
          <w:lang w:val="sk-SK"/>
        </w:rPr>
        <w:t xml:space="preserve"> vo formulári žiadosti o platbu </w:t>
      </w:r>
      <w:r w:rsidR="0041791C" w:rsidRPr="00AE7005">
        <w:rPr>
          <w:rFonts w:ascii="Arial" w:hAnsi="Arial" w:cs="Arial"/>
          <w:sz w:val="19"/>
          <w:szCs w:val="19"/>
          <w:lang w:val="sk-SK"/>
        </w:rPr>
        <w:t xml:space="preserve">prijímateľ uvedie </w:t>
      </w:r>
      <w:r w:rsidR="00790967" w:rsidRPr="00AE7005">
        <w:rPr>
          <w:rFonts w:ascii="Arial" w:hAnsi="Arial" w:cs="Arial"/>
          <w:sz w:val="19"/>
          <w:szCs w:val="19"/>
          <w:lang w:val="sk-SK"/>
        </w:rPr>
        <w:t xml:space="preserve">v stĺpci „Názov výdavku“ </w:t>
      </w:r>
      <w:r w:rsidR="0041791C" w:rsidRPr="00AE7005">
        <w:rPr>
          <w:rFonts w:ascii="Arial" w:hAnsi="Arial" w:cs="Arial"/>
          <w:sz w:val="19"/>
          <w:szCs w:val="19"/>
          <w:lang w:val="sk-SK"/>
        </w:rPr>
        <w:t xml:space="preserve">popis výdavku </w:t>
      </w:r>
      <w:r w:rsidR="00627C7E" w:rsidRPr="00AE7005">
        <w:rPr>
          <w:rFonts w:ascii="Arial" w:hAnsi="Arial" w:cs="Arial"/>
          <w:sz w:val="19"/>
          <w:szCs w:val="19"/>
          <w:lang w:val="sk-SK"/>
        </w:rPr>
        <w:t>(pri mzdových výdavkoch</w:t>
      </w:r>
      <w:r w:rsidR="00775636" w:rsidRPr="00AE7005">
        <w:rPr>
          <w:rFonts w:ascii="Arial" w:hAnsi="Arial" w:cs="Arial"/>
          <w:sz w:val="19"/>
          <w:szCs w:val="19"/>
          <w:lang w:val="sk-SK"/>
        </w:rPr>
        <w:t xml:space="preserve"> prijímateľ uvedie aj obdobie, za ktoré si nárokuje </w:t>
      </w:r>
      <w:r w:rsidR="00E6119B" w:rsidRPr="00AE7005">
        <w:rPr>
          <w:rFonts w:ascii="Arial" w:hAnsi="Arial" w:cs="Arial"/>
          <w:sz w:val="19"/>
          <w:szCs w:val="19"/>
          <w:lang w:val="sk-SK"/>
        </w:rPr>
        <w:t>tieto</w:t>
      </w:r>
      <w:r w:rsidR="00775636" w:rsidRPr="00AE7005">
        <w:rPr>
          <w:rFonts w:ascii="Arial" w:hAnsi="Arial" w:cs="Arial"/>
          <w:sz w:val="19"/>
          <w:szCs w:val="19"/>
          <w:lang w:val="sk-SK"/>
        </w:rPr>
        <w:t xml:space="preserve"> výdavky</w:t>
      </w:r>
      <w:r w:rsidR="00627C7E" w:rsidRPr="00AE7005">
        <w:rPr>
          <w:rFonts w:ascii="Arial" w:hAnsi="Arial" w:cs="Arial"/>
          <w:sz w:val="19"/>
          <w:szCs w:val="19"/>
          <w:lang w:val="sk-SK"/>
        </w:rPr>
        <w:t xml:space="preserve">) </w:t>
      </w:r>
      <w:r w:rsidR="0041791C" w:rsidRPr="00AE7005">
        <w:rPr>
          <w:rFonts w:ascii="Arial" w:hAnsi="Arial" w:cs="Arial"/>
          <w:sz w:val="19"/>
          <w:szCs w:val="19"/>
          <w:lang w:val="sk-SK"/>
        </w:rPr>
        <w:t xml:space="preserve">spolu s názvom ekonomickej klasifikácie v zmysle </w:t>
      </w:r>
      <w:r w:rsidR="00F82F2B" w:rsidRPr="00AE7005">
        <w:rPr>
          <w:rFonts w:ascii="Arial" w:hAnsi="Arial" w:cs="Arial"/>
          <w:sz w:val="19"/>
          <w:szCs w:val="19"/>
          <w:lang w:val="sk-SK"/>
        </w:rPr>
        <w:t>úplného znenia Metodického usmernenia Ministerstva financií Slovenskej republiky k č. MF/010175/2004-42 zo dňa 8. decembra 2004 a vysvetlivky k ekonomickej klasifikácii rozpočtovej klasifikácie v znení neskorších dodatkov.</w:t>
      </w:r>
    </w:p>
    <w:p w14:paraId="7A55D0FC" w14:textId="77777777" w:rsidR="00AE5A8F" w:rsidRPr="0073389C" w:rsidRDefault="00AE5A8F" w:rsidP="00CF7FC1">
      <w:pPr>
        <w:pStyle w:val="Zkladntext"/>
        <w:spacing w:before="120" w:after="120" w:line="288" w:lineRule="auto"/>
        <w:rPr>
          <w:rFonts w:ascii="Arial" w:hAnsi="Arial" w:cs="Arial"/>
          <w:sz w:val="20"/>
          <w:szCs w:val="20"/>
          <w:lang w:val="sk-SK"/>
        </w:rPr>
      </w:pPr>
    </w:p>
    <w:p w14:paraId="7A55D0FD" w14:textId="77777777" w:rsidR="009D7F63" w:rsidRPr="0073389C" w:rsidRDefault="009D7F63" w:rsidP="009D7F63">
      <w:pPr>
        <w:pStyle w:val="Nadpis3"/>
        <w:spacing w:line="288" w:lineRule="auto"/>
        <w:ind w:left="567" w:firstLine="0"/>
        <w:rPr>
          <w:lang w:val="sk-SK" w:eastAsia="cs-CZ"/>
        </w:rPr>
      </w:pPr>
      <w:bookmarkStart w:id="125" w:name="_Toc410907861"/>
      <w:bookmarkStart w:id="126" w:name="_Toc440372875"/>
      <w:bookmarkStart w:id="127" w:name="_Toc440636386"/>
      <w:r w:rsidRPr="0073389C">
        <w:rPr>
          <w:caps/>
          <w:lang w:val="sk-SK" w:eastAsia="cs-CZ"/>
        </w:rPr>
        <w:t>Ú</w:t>
      </w:r>
      <w:r w:rsidRPr="0073389C">
        <w:rPr>
          <w:lang w:val="sk-SK" w:eastAsia="cs-CZ"/>
        </w:rPr>
        <w:t>čtovné doklady a ich prílohy</w:t>
      </w:r>
      <w:bookmarkEnd w:id="125"/>
      <w:bookmarkEnd w:id="126"/>
      <w:bookmarkEnd w:id="127"/>
    </w:p>
    <w:p w14:paraId="7A55D0FE" w14:textId="77777777" w:rsidR="009D7F63" w:rsidRPr="0073389C" w:rsidRDefault="009D7F63" w:rsidP="009D7F63">
      <w:pPr>
        <w:pStyle w:val="Nadpis4"/>
        <w:spacing w:before="120" w:after="120" w:line="288" w:lineRule="auto"/>
        <w:ind w:left="1134" w:firstLine="0"/>
        <w:rPr>
          <w:sz w:val="19"/>
          <w:szCs w:val="19"/>
          <w:lang w:val="sk-SK"/>
        </w:rPr>
      </w:pPr>
      <w:r w:rsidRPr="0073389C">
        <w:rPr>
          <w:sz w:val="19"/>
          <w:szCs w:val="19"/>
          <w:lang w:val="sk-SK"/>
        </w:rPr>
        <w:t>Všeobecné pravidlá dokladovania a spracovania dokladov</w:t>
      </w:r>
    </w:p>
    <w:p w14:paraId="7A55D0FF"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Prijímateľ preukazuje oprávnené výdavky nárokované pre daný projekt príslušným účtovným dokladom, prípadne ďalšou podpornou dokumentáciou. Výdavky, ktoré sú z vecného hľadiska oprávnené, ale nie sú riadne doložené, sú považované za výdavky neoprávnené</w:t>
      </w:r>
      <w:r w:rsidRPr="0073389C">
        <w:rPr>
          <w:rStyle w:val="Odkaznapoznmkupodiarou"/>
          <w:rFonts w:cs="Arial"/>
          <w:sz w:val="19"/>
          <w:szCs w:val="19"/>
          <w:lang w:val="sk-SK" w:eastAsia="cs-CZ"/>
        </w:rPr>
        <w:footnoteReference w:id="76"/>
      </w:r>
      <w:r w:rsidRPr="0073389C">
        <w:rPr>
          <w:rFonts w:ascii="Arial" w:hAnsi="Arial" w:cs="Arial"/>
          <w:sz w:val="19"/>
          <w:szCs w:val="19"/>
          <w:lang w:val="sk-SK" w:eastAsia="cs-CZ"/>
        </w:rPr>
        <w:t xml:space="preserve">. </w:t>
      </w:r>
    </w:p>
    <w:p w14:paraId="7A55D100"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Prostredníctvom účtovných dokladov a podpornej dokumentácie prijímateľ preukazuje vždy tri základné skutočnosti: </w:t>
      </w:r>
    </w:p>
    <w:p w14:paraId="7A55D101" w14:textId="77777777" w:rsidR="009D7F63" w:rsidRPr="0073389C" w:rsidRDefault="009D7F63" w:rsidP="009D7F63">
      <w:pPr>
        <w:pStyle w:val="Bulletslevel1"/>
        <w:ind w:left="567" w:hanging="283"/>
        <w:rPr>
          <w:lang w:val="sk-SK"/>
        </w:rPr>
      </w:pPr>
      <w:r w:rsidRPr="0073389C">
        <w:rPr>
          <w:lang w:val="sk-SK"/>
        </w:rPr>
        <w:t xml:space="preserve">časovú spôsobilosť z hľadiska vzniku výdavku, </w:t>
      </w:r>
    </w:p>
    <w:p w14:paraId="7A55D102" w14:textId="77777777" w:rsidR="009D7F63" w:rsidRPr="0073389C" w:rsidRDefault="009D7F63" w:rsidP="009D7F63">
      <w:pPr>
        <w:pStyle w:val="Bulletslevel1"/>
        <w:ind w:left="567" w:hanging="283"/>
        <w:rPr>
          <w:lang w:val="sk-SK"/>
        </w:rPr>
      </w:pPr>
      <w:r w:rsidRPr="0073389C">
        <w:rPr>
          <w:lang w:val="sk-SK"/>
        </w:rPr>
        <w:t xml:space="preserve">časovú spôsobilosť z hľadiska uhradenia výdavku, </w:t>
      </w:r>
    </w:p>
    <w:p w14:paraId="7A55D103" w14:textId="77777777" w:rsidR="009D7F63" w:rsidRPr="0073389C" w:rsidRDefault="009D7F63" w:rsidP="00562E90">
      <w:pPr>
        <w:pStyle w:val="Bulletslevel1"/>
        <w:ind w:left="567" w:hanging="283"/>
        <w:jc w:val="both"/>
        <w:rPr>
          <w:lang w:val="sk-SK"/>
        </w:rPr>
      </w:pPr>
      <w:r w:rsidRPr="0073389C">
        <w:rPr>
          <w:lang w:val="sk-SK"/>
        </w:rPr>
        <w:t xml:space="preserve">priamu väzbu vynaloženého oprávneného výdavku na projekt a jeho nevyhnutnosť pri realizácii projektu. </w:t>
      </w:r>
    </w:p>
    <w:p w14:paraId="7A55D104"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Predložené účtovné doklady, ktoré nespĺňajú všetky vyššie uvedené podmienky súčasne, nemôžu preukázať oprávnený výdavok. </w:t>
      </w:r>
    </w:p>
    <w:p w14:paraId="7A55D105" w14:textId="77777777" w:rsidR="009D7F63" w:rsidRPr="0073389C" w:rsidRDefault="009D7F63" w:rsidP="009D7F63">
      <w:pPr>
        <w:tabs>
          <w:tab w:val="num" w:pos="426"/>
        </w:tabs>
        <w:spacing w:before="120" w:after="120" w:line="288" w:lineRule="auto"/>
        <w:jc w:val="both"/>
        <w:rPr>
          <w:b/>
          <w:u w:val="single"/>
          <w:lang w:eastAsia="cs-CZ"/>
        </w:rPr>
      </w:pPr>
      <w:bookmarkStart w:id="128" w:name="_Toc317864902"/>
      <w:bookmarkStart w:id="129" w:name="_Toc317865114"/>
      <w:bookmarkStart w:id="130" w:name="_Toc317865267"/>
      <w:bookmarkStart w:id="131" w:name="_Toc317865410"/>
      <w:bookmarkStart w:id="132" w:name="_Toc317865549"/>
      <w:bookmarkStart w:id="133" w:name="_Toc317865688"/>
      <w:bookmarkStart w:id="134" w:name="_Toc317866058"/>
      <w:bookmarkStart w:id="135" w:name="_Toc317866203"/>
      <w:bookmarkStart w:id="136" w:name="_Toc317866305"/>
      <w:bookmarkStart w:id="137" w:name="_Toc317866470"/>
      <w:bookmarkStart w:id="138" w:name="_Toc317866572"/>
      <w:bookmarkStart w:id="139" w:name="_Toc317866789"/>
      <w:bookmarkStart w:id="140" w:name="_Toc329084085"/>
      <w:bookmarkEnd w:id="128"/>
      <w:bookmarkEnd w:id="129"/>
      <w:bookmarkEnd w:id="130"/>
      <w:bookmarkEnd w:id="131"/>
      <w:bookmarkEnd w:id="132"/>
      <w:bookmarkEnd w:id="133"/>
      <w:bookmarkEnd w:id="134"/>
      <w:bookmarkEnd w:id="135"/>
      <w:bookmarkEnd w:id="136"/>
      <w:bookmarkEnd w:id="137"/>
      <w:bookmarkEnd w:id="138"/>
      <w:bookmarkEnd w:id="139"/>
      <w:bookmarkEnd w:id="140"/>
      <w:r w:rsidRPr="0073389C">
        <w:rPr>
          <w:b/>
          <w:lang w:eastAsia="cs-CZ"/>
        </w:rPr>
        <w:lastRenderedPageBreak/>
        <w:t xml:space="preserve">Každý účtovný doklad má obsahovať povinné identifikačné údaje prijímateľa a dodávateľa – </w:t>
      </w:r>
      <w:r w:rsidRPr="0073389C">
        <w:rPr>
          <w:lang w:eastAsia="cs-CZ"/>
        </w:rPr>
        <w:t>názov, právna forma, sídlo, IČO, DIČ, číslo bankového účtu</w:t>
      </w:r>
      <w:r w:rsidRPr="0073389C">
        <w:rPr>
          <w:b/>
          <w:lang w:eastAsia="cs-CZ"/>
        </w:rPr>
        <w:t xml:space="preserve"> – ktoré majú byť uvedené v súlade s údajmi v dodávateľských zmluvách v znení aktuálnych dodatkov. </w:t>
      </w:r>
      <w:r w:rsidRPr="0073389C">
        <w:rPr>
          <w:lang w:eastAsia="cs-CZ"/>
        </w:rPr>
        <w:t>Akúkoľvek zmenu v dodávateľskej zmluve prijímateľ preukazuje dodatkom k dodávateľskej zmluve.</w:t>
      </w:r>
    </w:p>
    <w:p w14:paraId="7A55D106" w14:textId="77777777" w:rsidR="009D7F63" w:rsidRPr="0073389C" w:rsidRDefault="009D7F63" w:rsidP="009D7F63">
      <w:pPr>
        <w:tabs>
          <w:tab w:val="num" w:pos="426"/>
        </w:tabs>
        <w:spacing w:before="120" w:after="120" w:line="288" w:lineRule="auto"/>
        <w:jc w:val="both"/>
        <w:rPr>
          <w:lang w:eastAsia="cs-CZ"/>
        </w:rPr>
      </w:pPr>
      <w:r w:rsidRPr="0073389C">
        <w:rPr>
          <w:b/>
          <w:lang w:eastAsia="cs-CZ"/>
        </w:rPr>
        <w:t>Dodávateľská zmluva</w:t>
      </w:r>
      <w:r w:rsidRPr="0073389C">
        <w:rPr>
          <w:lang w:eastAsia="cs-CZ"/>
        </w:rPr>
        <w:t xml:space="preserve"> má okrem povinných identifikačných údajov dodávateľa a prijímateľa (Názov, právna forma, sídlo, IČO, DIČ, číslo bankového účtu), a ďalších povinných náležitostí obsahovať aj jednoznačnú informáciu, či dodávateľ je alebo nie je platiteľom DPH.</w:t>
      </w:r>
    </w:p>
    <w:p w14:paraId="7A55D107" w14:textId="77777777" w:rsidR="009D7F63" w:rsidRPr="0073389C" w:rsidRDefault="009D7F63" w:rsidP="009D7F63">
      <w:pPr>
        <w:tabs>
          <w:tab w:val="num" w:pos="426"/>
        </w:tabs>
        <w:spacing w:before="120" w:after="120" w:line="288" w:lineRule="auto"/>
        <w:jc w:val="both"/>
        <w:rPr>
          <w:lang w:eastAsia="cs-CZ"/>
        </w:rPr>
      </w:pPr>
      <w:r w:rsidRPr="0073389C">
        <w:rPr>
          <w:lang w:eastAsia="cs-CZ"/>
        </w:rPr>
        <w:t xml:space="preserve">Podľa  §  10  ods.  1  zákona o účtovníctve je účtovný  doklad preukázateľný  účtovný  záznam,  ktorý musí obsahovať: </w:t>
      </w:r>
    </w:p>
    <w:p w14:paraId="7A55D108"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označenie účtovného dokladu - slovné a číselné označenie účtovného dokladu;</w:t>
      </w:r>
    </w:p>
    <w:p w14:paraId="7A55D109"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obsah účtovného prípadu</w:t>
      </w:r>
      <w:r w:rsidRPr="0073389C">
        <w:rPr>
          <w:rStyle w:val="Odkaznapoznmkupodiarou"/>
          <w:rFonts w:cs="Arial"/>
          <w:bCs/>
          <w:sz w:val="19"/>
          <w:szCs w:val="19"/>
          <w:lang w:val="sk-SK" w:eastAsia="cs-CZ"/>
        </w:rPr>
        <w:footnoteReference w:id="77"/>
      </w:r>
      <w:r w:rsidRPr="0073389C">
        <w:rPr>
          <w:szCs w:val="19"/>
          <w:lang w:val="sk-SK"/>
        </w:rPr>
        <w:t xml:space="preserve"> a označenie jeho účastníkov;</w:t>
      </w:r>
    </w:p>
    <w:p w14:paraId="7A55D10A"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peňažnú sumu alebo údaj o cene za mernú jednotku a vyjadrenie množstva;</w:t>
      </w:r>
    </w:p>
    <w:p w14:paraId="7A55D10B"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vyhotovenia účtovného dokladu;</w:t>
      </w:r>
    </w:p>
    <w:p w14:paraId="7A55D10C"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uskutočnenia účtovného prípadu, ak nie je zhodný s dátumom vyhotovenia;</w:t>
      </w:r>
    </w:p>
    <w:p w14:paraId="7A55D10D"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podpisový záznam osoby zodpovednej za účtovný prípad v účtovnej jednotke a podpisový záznam osoby zodpovednej za jeho zaúčtovanie,</w:t>
      </w:r>
    </w:p>
    <w:p w14:paraId="7A55D10E"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 xml:space="preserve">označenie  účtov,  na  ktorých  sa  účtovný  prípad  zaúčtuje  v účtovných  jednotkách účtujúcich v sústave podvojného účtovníctva, ak to nevyplýva z programového vybavenia. </w:t>
      </w:r>
    </w:p>
    <w:p w14:paraId="7A55D10F" w14:textId="77777777" w:rsidR="009D7F63" w:rsidRPr="0073389C" w:rsidRDefault="009D7F63" w:rsidP="009D7F63">
      <w:pPr>
        <w:tabs>
          <w:tab w:val="num" w:pos="426"/>
        </w:tabs>
        <w:spacing w:before="120" w:after="120" w:line="288" w:lineRule="auto"/>
        <w:jc w:val="both"/>
        <w:rPr>
          <w:lang w:eastAsia="cs-CZ"/>
        </w:rPr>
      </w:pPr>
      <w:bookmarkStart w:id="141" w:name="_Toc317864908"/>
      <w:r w:rsidRPr="0073389C">
        <w:rPr>
          <w:lang w:eastAsia="cs-CZ"/>
        </w:rPr>
        <w:t>Celková účtovaná čiastka sa uvádza bez DPH, DPH a spolu s DPH</w:t>
      </w:r>
      <w:r w:rsidRPr="0073389C">
        <w:rPr>
          <w:b/>
          <w:lang w:eastAsia="cs-CZ"/>
        </w:rPr>
        <w:t xml:space="preserve"> s presnosťou na 2 desatinné miesta s matematickým zaokrúhlením. </w:t>
      </w:r>
      <w:bookmarkEnd w:id="141"/>
    </w:p>
    <w:p w14:paraId="7A55D110" w14:textId="2F4C7B7F" w:rsidR="009D7F63" w:rsidRDefault="009D7F63" w:rsidP="009D7F63">
      <w:pPr>
        <w:tabs>
          <w:tab w:val="num" w:pos="426"/>
        </w:tabs>
        <w:spacing w:before="120" w:after="120" w:line="288" w:lineRule="auto"/>
        <w:jc w:val="both"/>
        <w:rPr>
          <w:lang w:eastAsia="cs-CZ"/>
        </w:rPr>
      </w:pPr>
      <w:r w:rsidRPr="0073389C">
        <w:rPr>
          <w:b/>
          <w:lang w:eastAsia="cs-CZ"/>
        </w:rPr>
        <w:t xml:space="preserve">Na každom účtovnom doklade prijímateľ potvrdí, že bola vykonaná </w:t>
      </w:r>
      <w:r w:rsidR="003B5B43">
        <w:rPr>
          <w:b/>
          <w:lang w:eastAsia="cs-CZ"/>
        </w:rPr>
        <w:t xml:space="preserve">základná </w:t>
      </w:r>
      <w:r w:rsidRPr="0073389C">
        <w:rPr>
          <w:b/>
          <w:lang w:eastAsia="cs-CZ"/>
        </w:rPr>
        <w:t xml:space="preserve"> finančná kontrola </w:t>
      </w:r>
      <w:r w:rsidR="00051598">
        <w:rPr>
          <w:b/>
          <w:lang w:eastAsia="cs-CZ"/>
        </w:rPr>
        <w:t xml:space="preserve">v zmysle § </w:t>
      </w:r>
      <w:r w:rsidR="003B5B43">
        <w:rPr>
          <w:b/>
          <w:lang w:eastAsia="cs-CZ"/>
        </w:rPr>
        <w:t xml:space="preserve">7 </w:t>
      </w:r>
      <w:r w:rsidR="00051598" w:rsidRPr="0073389C">
        <w:rPr>
          <w:b/>
          <w:lang w:eastAsia="cs-CZ"/>
        </w:rPr>
        <w:t xml:space="preserve"> </w:t>
      </w:r>
      <w:r w:rsidRPr="0073389C">
        <w:rPr>
          <w:b/>
          <w:lang w:eastAsia="cs-CZ"/>
        </w:rPr>
        <w:t xml:space="preserve">zákona o finančnej kontrole </w:t>
      </w:r>
      <w:r w:rsidRPr="0073389C">
        <w:rPr>
          <w:lang w:eastAsia="cs-CZ"/>
        </w:rPr>
        <w:t>s uvedením dátumu vykonania a podpisu pracovníka, ktorý kontrolu vykonal</w:t>
      </w:r>
      <w:r w:rsidR="00051598">
        <w:rPr>
          <w:lang w:eastAsia="cs-CZ"/>
        </w:rPr>
        <w:t xml:space="preserve"> </w:t>
      </w:r>
      <w:r w:rsidR="00051598">
        <w:rPr>
          <w:rFonts w:cs="Arial"/>
          <w:szCs w:val="19"/>
          <w:lang w:eastAsia="en-AU"/>
        </w:rPr>
        <w:t>a</w:t>
      </w:r>
      <w:r w:rsidR="008C2456">
        <w:rPr>
          <w:rFonts w:cs="Arial"/>
          <w:szCs w:val="19"/>
          <w:lang w:eastAsia="en-AU"/>
        </w:rPr>
        <w:t> je povinný predložiť</w:t>
      </w:r>
      <w:r w:rsidR="00051598">
        <w:rPr>
          <w:rFonts w:cs="Arial"/>
          <w:szCs w:val="19"/>
          <w:lang w:eastAsia="en-AU"/>
        </w:rPr>
        <w:t xml:space="preserve"> schvaľovaciu doložku k faktúre, resp. iný obdobný doklad (ak relevantné)</w:t>
      </w:r>
      <w:r w:rsidRPr="0073389C">
        <w:rPr>
          <w:lang w:eastAsia="cs-CZ"/>
        </w:rPr>
        <w:t>.</w:t>
      </w:r>
    </w:p>
    <w:p w14:paraId="127454E3" w14:textId="13CABC94" w:rsidR="002924ED" w:rsidRPr="0073389C" w:rsidRDefault="002924ED" w:rsidP="009D7F63">
      <w:pPr>
        <w:tabs>
          <w:tab w:val="num" w:pos="426"/>
        </w:tabs>
        <w:spacing w:before="120" w:after="120" w:line="288" w:lineRule="auto"/>
        <w:jc w:val="both"/>
        <w:rPr>
          <w:lang w:eastAsia="cs-CZ"/>
        </w:rPr>
      </w:pPr>
      <w:r>
        <w:rPr>
          <w:lang w:eastAsia="cs-CZ"/>
        </w:rPr>
        <w:t>Zaúčtovanie a schválenie jednotlivých účtovných dokladov musí byť v súlade s internými smernicami prijímateľa.</w:t>
      </w:r>
    </w:p>
    <w:p w14:paraId="7A55D111" w14:textId="77777777" w:rsidR="009D7F63" w:rsidRPr="0073389C" w:rsidRDefault="009D7F63" w:rsidP="009D7F63">
      <w:pPr>
        <w:tabs>
          <w:tab w:val="num" w:pos="426"/>
        </w:tabs>
        <w:spacing w:before="120" w:after="120" w:line="288" w:lineRule="auto"/>
        <w:jc w:val="both"/>
        <w:rPr>
          <w:lang w:eastAsia="cs-CZ"/>
        </w:rPr>
      </w:pPr>
      <w:r w:rsidRPr="0073389C">
        <w:rPr>
          <w:lang w:eastAsia="cs-CZ"/>
        </w:rPr>
        <w:t>Ak je na faktúre uvedené, že faktúra je zároveň dodacím listom, (</w:t>
      </w:r>
      <w:r w:rsidRPr="0073389C">
        <w:t>vrátane podpisu zodpovednej osoby prijímateľa potvrdzujúci prevzatie a dátum prevzatia</w:t>
      </w:r>
      <w:r w:rsidRPr="0073389C">
        <w:rPr>
          <w:lang w:eastAsia="cs-CZ"/>
        </w:rPr>
        <w:t>), poskytovateľ požaduje predloženie osobitného dodacieho listu len v prípade, ak na účtovnom doklade, alebo preberacom protokole nie je uvedená dostatočná špecifikácia predmetu dodávky.</w:t>
      </w:r>
    </w:p>
    <w:p w14:paraId="7A55D112" w14:textId="77777777" w:rsidR="009D7F63" w:rsidRPr="0073389C" w:rsidRDefault="009D7F63" w:rsidP="009D7F63">
      <w:pPr>
        <w:tabs>
          <w:tab w:val="num" w:pos="426"/>
        </w:tabs>
        <w:spacing w:before="120" w:after="120" w:line="288" w:lineRule="auto"/>
        <w:jc w:val="both"/>
        <w:rPr>
          <w:lang w:eastAsia="cs-CZ"/>
        </w:rPr>
      </w:pPr>
      <w:bookmarkStart w:id="142" w:name="_Toc317864913"/>
      <w:r w:rsidRPr="0073389C">
        <w:rPr>
          <w:lang w:eastAsia="cs-CZ"/>
        </w:rPr>
        <w:t>Dobropis prijímateľ predkladá len ak nebola dodávateľovi uhradená celá fakturovaná suma, prípadne prijímateľ predloží iný dokument, preukazujúci vysporiadanie fakturovanej sumy</w:t>
      </w:r>
      <w:bookmarkEnd w:id="142"/>
      <w:r w:rsidRPr="0073389C">
        <w:rPr>
          <w:lang w:eastAsia="cs-CZ"/>
        </w:rPr>
        <w:t>.</w:t>
      </w:r>
    </w:p>
    <w:p w14:paraId="7A55D113" w14:textId="77777777" w:rsidR="009D7F63" w:rsidRPr="0073389C" w:rsidRDefault="009D7F63" w:rsidP="009D7F63">
      <w:pPr>
        <w:pStyle w:val="Nadpis4"/>
        <w:spacing w:before="120" w:after="0" w:line="288" w:lineRule="auto"/>
        <w:ind w:left="1134" w:firstLine="0"/>
        <w:rPr>
          <w:rFonts w:cs="Arial"/>
          <w:sz w:val="19"/>
          <w:szCs w:val="19"/>
          <w:lang w:val="sk-SK"/>
        </w:rPr>
      </w:pPr>
      <w:bookmarkStart w:id="143" w:name="_Toc317864916"/>
      <w:r w:rsidRPr="0073389C">
        <w:rPr>
          <w:rFonts w:cs="Arial"/>
          <w:sz w:val="19"/>
          <w:szCs w:val="19"/>
          <w:lang w:val="sk-SK"/>
        </w:rPr>
        <w:t xml:space="preserve">Vznik a úhrada oprávneného výdavku </w:t>
      </w:r>
    </w:p>
    <w:p w14:paraId="7A55D114" w14:textId="77777777" w:rsidR="009D7F63" w:rsidRPr="0073389C" w:rsidRDefault="009D7F63" w:rsidP="009D7F63">
      <w:pPr>
        <w:pStyle w:val="Zkladntext"/>
        <w:spacing w:before="120" w:after="120" w:line="288" w:lineRule="auto"/>
        <w:rPr>
          <w:rFonts w:ascii="Arial" w:hAnsi="Arial" w:cs="Arial"/>
          <w:sz w:val="19"/>
          <w:szCs w:val="19"/>
          <w:lang w:val="sk-SK" w:eastAsia="cs-CZ"/>
        </w:rPr>
      </w:pPr>
      <w:bookmarkStart w:id="144" w:name="_Toc417050114"/>
      <w:bookmarkStart w:id="145" w:name="_Toc417155861"/>
      <w:bookmarkStart w:id="146" w:name="_Toc417156080"/>
      <w:bookmarkStart w:id="147" w:name="_Toc417050126"/>
      <w:bookmarkStart w:id="148" w:name="_Toc417155873"/>
      <w:bookmarkStart w:id="149" w:name="_Toc417156092"/>
      <w:bookmarkEnd w:id="144"/>
      <w:bookmarkEnd w:id="145"/>
      <w:bookmarkEnd w:id="146"/>
      <w:bookmarkEnd w:id="147"/>
      <w:bookmarkEnd w:id="148"/>
      <w:bookmarkEnd w:id="149"/>
      <w:r w:rsidRPr="0073389C">
        <w:rPr>
          <w:rFonts w:ascii="Arial" w:hAnsi="Arial" w:cs="Arial"/>
          <w:sz w:val="19"/>
          <w:szCs w:val="19"/>
          <w:lang w:val="sk-SK" w:eastAsia="cs-CZ"/>
        </w:rPr>
        <w:t>Pri posudzovaní oprávnenosti sa nehodnotí len povaha výdavku, ale tiež obdobie jeho vzniku a úhrady. Výdavok musí byť vynaložený a skutočne uhradený počas obdobia oprávnenosti výdavkov.</w:t>
      </w:r>
    </w:p>
    <w:p w14:paraId="7A55D115"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Za dátum vzniku výdavku sa považuje dátum uskutočnenia účtovného prípadu, ktorý je jednou z náležitostí účtovného dokladu. </w:t>
      </w:r>
    </w:p>
    <w:p w14:paraId="7A55D116"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Dňom uskutočnenia účtovného prípadu je deň splnenia dodávky, platby záväzku, inkasa pohľadávky, započítania pohľadávky, postúpenia pohľadávky, poskytnutia a prijatia preddavku,  pohybu majetku vo vnútri účtovnej jednotky a deň zistenia ďalších skutočností vyplývajúcich z osobitných predpisov alebo z </w:t>
      </w:r>
      <w:r w:rsidRPr="0073389C">
        <w:rPr>
          <w:rFonts w:ascii="Arial" w:hAnsi="Arial" w:cs="Arial"/>
          <w:sz w:val="19"/>
          <w:szCs w:val="19"/>
          <w:lang w:val="sk-SK" w:eastAsia="cs-CZ"/>
        </w:rPr>
        <w:lastRenderedPageBreak/>
        <w:t>vnútorných podmienok účtovnej jednotky, ktoré sú predmetom účtovníctva a ktoré v účtovnej jednotke nastali a účtovná jednotka má k dispozícii potrebné podklady, ktoré dokumentujú tieto skutočnosti.</w:t>
      </w:r>
    </w:p>
    <w:p w14:paraId="7A55D117"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V prípade účtovných dokladov vystavených na osobu, ktorá nie je platiteľom DPH, je okamihom vzniku dátum uskutočnenia účtovného prípadu, ktorý je jednou z náležitostí účtovného dokladu. Vo väčšine prípadov je okamih uskutočnenia účtovného prípadu totožný s okamihom vyhotovenia účtovného dokladu. </w:t>
      </w:r>
    </w:p>
    <w:p w14:paraId="7A55D118"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Pre účely posúdenia oprávnenosti výdavku je nevyhnutné, aby bola preukázaná úhrada všetkých výdavkov</w:t>
      </w:r>
      <w:r w:rsidRPr="0073389C">
        <w:rPr>
          <w:rFonts w:ascii="Arial" w:hAnsi="Arial" w:cs="Arial"/>
          <w:sz w:val="19"/>
          <w:szCs w:val="19"/>
          <w:vertAlign w:val="superscript"/>
          <w:lang w:val="sk-SK" w:eastAsia="cs-CZ"/>
        </w:rPr>
        <w:footnoteReference w:id="78"/>
      </w:r>
      <w:r w:rsidRPr="0073389C">
        <w:rPr>
          <w:rFonts w:ascii="Arial" w:hAnsi="Arial" w:cs="Arial"/>
          <w:sz w:val="19"/>
          <w:szCs w:val="19"/>
          <w:lang w:val="sk-SK" w:eastAsia="cs-CZ"/>
        </w:rPr>
        <w:t xml:space="preserve">. Úhradu možno dokladovať, napr. výpisom z bankového účtu, výdavkovým pokladničným dokladom, pokladničným blokom, zjednodušeným daňovými dokladom, potvrdením banky o úhrade účtovného dokladu dodávateľovi. </w:t>
      </w:r>
    </w:p>
    <w:p w14:paraId="7A55D119" w14:textId="77777777" w:rsidR="009D7F63" w:rsidRPr="0073389C" w:rsidRDefault="009D7F63" w:rsidP="009D7F63">
      <w:pPr>
        <w:spacing w:before="120" w:after="120" w:line="288" w:lineRule="auto"/>
        <w:jc w:val="both"/>
        <w:rPr>
          <w:lang w:eastAsia="cs-CZ"/>
        </w:rPr>
      </w:pPr>
      <w:bookmarkStart w:id="150" w:name="_Toc317864930"/>
      <w:bookmarkStart w:id="151" w:name="_Toc317865142"/>
      <w:bookmarkStart w:id="152" w:name="_Toc317865295"/>
      <w:bookmarkStart w:id="153" w:name="_Toc317865438"/>
      <w:bookmarkStart w:id="154" w:name="_Toc317865577"/>
      <w:bookmarkStart w:id="155" w:name="_Toc317865703"/>
      <w:bookmarkStart w:id="156" w:name="_Toc317866072"/>
      <w:bookmarkStart w:id="157" w:name="_Toc317866217"/>
      <w:bookmarkStart w:id="158" w:name="_Toc317866319"/>
      <w:bookmarkStart w:id="159" w:name="_Toc317866484"/>
      <w:bookmarkStart w:id="160" w:name="_Toc317866586"/>
      <w:bookmarkStart w:id="161" w:name="_Toc317866803"/>
      <w:bookmarkStart w:id="162" w:name="_Toc329084100"/>
      <w:bookmarkStart w:id="163" w:name="_Toc410905147"/>
      <w:bookmarkStart w:id="164" w:name="_Toc410907875"/>
      <w:bookmarkStart w:id="165" w:name="_Toc410910215"/>
      <w:bookmarkStart w:id="166" w:name="_Toc413415834"/>
      <w:bookmarkStart w:id="167" w:name="_Toc413830211"/>
      <w:bookmarkStart w:id="168" w:name="_Toc413833999"/>
      <w:bookmarkStart w:id="169" w:name="_Toc413834102"/>
      <w:bookmarkStart w:id="170" w:name="_Toc415130210"/>
      <w:bookmarkStart w:id="171" w:name="_Toc415155540"/>
      <w:bookmarkStart w:id="172" w:name="_Toc417050140"/>
      <w:bookmarkStart w:id="173" w:name="_Toc417155887"/>
      <w:bookmarkStart w:id="174" w:name="_Toc417156106"/>
      <w:bookmarkEnd w:id="143"/>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r w:rsidRPr="0073389C">
        <w:rPr>
          <w:lang w:eastAsia="cs-CZ"/>
        </w:rPr>
        <w:t>Doklad o úhrade, resp. potvrdenie banky o úhrade musí spĺňať tieto náležitosti:</w:t>
      </w:r>
    </w:p>
    <w:p w14:paraId="7A55D11A"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obsahovať názov a adresu prijímateľa v súlade so zmluvou o NFP;</w:t>
      </w:r>
    </w:p>
    <w:p w14:paraId="7A55D11B"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preukázať úhradu celej sumy účtovného dokladu dodávateľovi a samostatnú úhradu každého účtovného dokladu;</w:t>
      </w:r>
    </w:p>
    <w:p w14:paraId="7A55D11C"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ak nebola uhradená celá suma faktúry, prijímateľ predkladá buď dobropis alebo doklad o úhrade neuhradenej časti faktúry;</w:t>
      </w:r>
    </w:p>
    <w:p w14:paraId="7A55D11D"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variabilný symbol úhrady musí byť zhodný s číslom faktúry, alebo variabilným symbolom určeným dodávateľom v dodávateľskej zmluve alebo priamo na faktúre, prípadne s číslom iného druhu účtovného dokladu;</w:t>
      </w:r>
    </w:p>
    <w:p w14:paraId="7A55D11E"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bezhotovostná úhrada musí byť realizovaná z bankového účtu prijímateľa určeného na projekt v zmluve o NFP. Ak úhrada spolufinancovania z vlastných zdrojov prijímateľa, resp. v prípade refundácie a záverečnej platby úhrada celej sumy účtovného dokladu prebehla z iného účtu prijímateľa, prijímateľ predkladá v rámci ostatnej podpornej dokumentácie ŽoP aj overenú kópiu zmluvy o bankovom účte;</w:t>
      </w:r>
    </w:p>
    <w:p w14:paraId="7A55D11F"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číslo bankového účtu dodávateľa musí byť zhodné s údajom uvedeným v dodávateľskej zmluve a na faktúre. V prípade nesúladu prijímateľ predloží účinný dodatok k dodávateľskej zmluve s novým účtom dodávateľa, alebo overenú kópiu zmluvy o bankovom účte dodávateľa alebo čestné vyhlásenie dodávateľa potvrdené pečiatkou a podpisom dodávateľa a prijímateľa preukazujúce, že bankový účet je vo vlastníctve dodávateľa;</w:t>
      </w:r>
    </w:p>
    <w:p w14:paraId="7A55D120"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musí byť po dátume prijatia NFP v prípade systému predfinancovania a zálohovej platby. Ak prijímateľ uhradil účtovné doklady pred prijatím NFP, ide o porušenie zmluvy o NFP (okrem prípadov, v ktorých poskytovateľ povolil výnimku na úhradu neoprávnených výdavkov a sumy zodpovedajúcej vlastným zdrojom spolufinancovania prijímateľa pri schválenej a ešte neuhradenej ŽoP typu predfinancovanie). Poskytovateľ upozorní na porušenie prijímateľa, vyžiada od neho stanovisko k zistenému nedostatku a prijatie opatrení na predchádzanie vzniku ďalších podobných porušení. Poskytovateľ po posúdení stanoviska prijímateľa a prijatých opatrení rozhodne, či musí prijímateľ poskytnutý NFP vrátiť a následne si uplatniť uhradené účtovné doklady systémom refundácie, alebo akceptuje vykonanú úhradu a schváli predloženú ŽoP;  </w:t>
      </w:r>
    </w:p>
    <w:p w14:paraId="7A55D121"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účtovného dokladu musí byť pred dátumom vystavenia ŽoP v prípade ŽoP typu refundácia, záverečná, zúčtovanie predfinancovania a zúčtovanie zálohovej platby; </w:t>
      </w:r>
    </w:p>
    <w:p w14:paraId="7A55D122"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potvrdenie banky o úhrade musí obsahovať identifikačné údaje o banke, jednoznačnú identifikáciu úhrady, pečiatku a podpis zástupcu banky.</w:t>
      </w:r>
    </w:p>
    <w:p w14:paraId="7A55D124" w14:textId="59EDC821" w:rsidR="009D7F63" w:rsidRPr="0073389C" w:rsidRDefault="009D7F63" w:rsidP="009D7F63">
      <w:pPr>
        <w:spacing w:before="120" w:after="120" w:line="288" w:lineRule="auto"/>
        <w:jc w:val="both"/>
        <w:rPr>
          <w:lang w:eastAsia="cs-CZ"/>
        </w:rPr>
      </w:pPr>
      <w:bookmarkStart w:id="175" w:name="_Toc317864944"/>
      <w:r w:rsidRPr="0073389C">
        <w:rPr>
          <w:lang w:eastAsia="cs-CZ"/>
        </w:rPr>
        <w:t xml:space="preserve">V prípade, že dodávateľ postúpil pohľadávku voči prijímateľovi tretej osobe v súlade s § 524 - 530 Občianskeho zákonníka, </w:t>
      </w:r>
      <w:r w:rsidR="00933C1D">
        <w:rPr>
          <w:lang w:eastAsia="cs-CZ"/>
        </w:rPr>
        <w:t>p</w:t>
      </w:r>
      <w:r w:rsidRPr="0073389C">
        <w:rPr>
          <w:lang w:eastAsia="cs-CZ"/>
        </w:rPr>
        <w:t>rijímateľ  v rámci dokumentácie ŽoP predloží:</w:t>
      </w:r>
      <w:bookmarkEnd w:id="175"/>
    </w:p>
    <w:p w14:paraId="7A55D125" w14:textId="77777777"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lang w:eastAsia="cs-CZ"/>
        </w:rPr>
        <w:lastRenderedPageBreak/>
        <w:t xml:space="preserve">doklady preukazujúce postúpenie pohľadávky dodávateľa (postupcu)  na postupníka (tretia osoba, napr. faktoringová spoločnosť), t. j. </w:t>
      </w:r>
      <w:r w:rsidRPr="0073389C">
        <w:rPr>
          <w:b/>
          <w:lang w:eastAsia="cs-CZ"/>
        </w:rPr>
        <w:t>oznámenie o postúpení pohľadávok</w:t>
      </w:r>
      <w:r w:rsidRPr="0073389C">
        <w:rPr>
          <w:lang w:eastAsia="cs-CZ"/>
        </w:rPr>
        <w:t xml:space="preserve">, ktoré poslal dodávateľ prijímateľovi, príp. </w:t>
      </w:r>
      <w:r w:rsidRPr="0073389C">
        <w:rPr>
          <w:b/>
          <w:lang w:eastAsia="cs-CZ"/>
        </w:rPr>
        <w:t>zmluvu o postúpení pohľadávky</w:t>
      </w:r>
      <w:r w:rsidRPr="0073389C">
        <w:rPr>
          <w:lang w:eastAsia="cs-CZ"/>
        </w:rPr>
        <w:t>. Predložené dokumenty musia obsahovať jednoznačnú špecifikáciu postupcu a postupníka,  postúpenej pohľadávky, jej výšku a číslo bankového účtu postupníka, na ktoré je prijímateľ povinný uhradiť záväzok vyplývajúci z faktúry, ktorá je predmetom ŽoP. Prijímateľ predloží poskytovateľovi aj zdôvodnenie postúpenia pohľadávky zo strany dodávateľa;</w:t>
      </w:r>
    </w:p>
    <w:p w14:paraId="7A55D126" w14:textId="77777777"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b/>
          <w:lang w:eastAsia="cs-CZ"/>
        </w:rPr>
        <w:t>výpis z účtu</w:t>
      </w:r>
      <w:r w:rsidRPr="0073389C">
        <w:rPr>
          <w:lang w:eastAsia="cs-CZ"/>
        </w:rPr>
        <w:t xml:space="preserve"> potvrdzujúci skutočné uhradenie účtovných dokladov postupníkovi;</w:t>
      </w:r>
    </w:p>
    <w:p w14:paraId="7A55D127" w14:textId="3B456134" w:rsidR="009D7F63" w:rsidRPr="0073389C" w:rsidRDefault="002924ED" w:rsidP="00994D51">
      <w:pPr>
        <w:numPr>
          <w:ilvl w:val="1"/>
          <w:numId w:val="17"/>
        </w:numPr>
        <w:tabs>
          <w:tab w:val="num" w:pos="-1276"/>
        </w:tabs>
        <w:spacing w:before="120" w:after="120" w:line="288" w:lineRule="auto"/>
        <w:ind w:left="567" w:hanging="283"/>
        <w:jc w:val="both"/>
        <w:rPr>
          <w:lang w:eastAsia="cs-CZ"/>
        </w:rPr>
      </w:pPr>
      <w:r>
        <w:rPr>
          <w:b/>
          <w:lang w:eastAsia="cs-CZ"/>
        </w:rPr>
        <w:t>p</w:t>
      </w:r>
      <w:r w:rsidR="009D7F63" w:rsidRPr="0073389C">
        <w:rPr>
          <w:b/>
          <w:lang w:eastAsia="cs-CZ"/>
        </w:rPr>
        <w:t xml:space="preserve">oskytovateľ preverí, či možnosť postúpenia pohľadávky </w:t>
      </w:r>
      <w:r w:rsidR="009D7F63" w:rsidRPr="0073389C">
        <w:rPr>
          <w:lang w:eastAsia="cs-CZ"/>
        </w:rPr>
        <w:t>nebola vylúčená v dodávateľskej zmluve.</w:t>
      </w:r>
    </w:p>
    <w:p w14:paraId="7A55D128" w14:textId="77777777" w:rsidR="009D7F63" w:rsidRPr="0073389C" w:rsidRDefault="009D7F63" w:rsidP="009D7F63">
      <w:pPr>
        <w:pStyle w:val="Nadpis4"/>
        <w:ind w:left="1134" w:firstLine="0"/>
        <w:rPr>
          <w:sz w:val="19"/>
          <w:szCs w:val="19"/>
          <w:lang w:val="sk-SK"/>
        </w:rPr>
      </w:pPr>
      <w:r w:rsidRPr="00462D28">
        <w:rPr>
          <w:sz w:val="19"/>
          <w:lang w:val="sk-SK"/>
        </w:rPr>
        <w:t>Dokladovanie oprávnených výdavkov podľa jednotlivých</w:t>
      </w:r>
      <w:r w:rsidRPr="0073389C">
        <w:rPr>
          <w:lang w:val="sk-SK"/>
        </w:rPr>
        <w:t xml:space="preserve"> </w:t>
      </w:r>
      <w:r w:rsidRPr="0073389C">
        <w:rPr>
          <w:sz w:val="19"/>
          <w:szCs w:val="19"/>
          <w:lang w:val="sk-SK"/>
        </w:rPr>
        <w:t>skupín výdavkov</w:t>
      </w:r>
    </w:p>
    <w:p w14:paraId="7A55D129" w14:textId="1B9C3864" w:rsidR="009D7F63" w:rsidRPr="0073389C" w:rsidRDefault="009D7F63" w:rsidP="009D7F63">
      <w:pPr>
        <w:spacing w:before="120" w:after="120" w:line="288" w:lineRule="auto"/>
        <w:jc w:val="both"/>
      </w:pPr>
      <w:r w:rsidRPr="0073389C">
        <w:t>Uvedená dokumentácia bude vyžadovaná poskytovateľom od prijímateľa pri predkladaní jednotlivých ŽoP. Na posúdenie jednotlivých výdavkov, či sú oprávnené, môže poskytovateľ vyžiadať od prijímateľov aj ďalšiu dokumentáciu preukazujúcu oprávnenosť výdavku (napr. v prípade telekomunikačných poplatkov - výpisy hovorov, v prípade obstarania tovaru - príjemka alebo výdajka, pracovná dochádzka zamestnancov</w:t>
      </w:r>
      <w:r w:rsidR="008C2456">
        <w:t xml:space="preserve"> a iné</w:t>
      </w:r>
      <w:r w:rsidRPr="0073389C">
        <w:t>).</w:t>
      </w:r>
    </w:p>
    <w:p w14:paraId="7A55D12A" w14:textId="12238A89" w:rsidR="009D7F63" w:rsidRPr="0073389C" w:rsidRDefault="009D7F63" w:rsidP="009D7F63">
      <w:pPr>
        <w:spacing w:before="120" w:after="120" w:line="288" w:lineRule="auto"/>
        <w:jc w:val="both"/>
      </w:pPr>
      <w:r w:rsidRPr="0073389C">
        <w:t xml:space="preserve">Prijímateľ je povinný archivovať všetku relevantnú dokumentáciu, ktorá nie je súčasťou dokumentácie zasielanej poskytovateľovi v súlade so </w:t>
      </w:r>
      <w:r w:rsidR="0041610A">
        <w:t>z</w:t>
      </w:r>
      <w:r w:rsidRPr="0073389C">
        <w:t>mluvou o NFP. Prijímateľ je povinný na základe tejto dokumentácie umožniť overenie nárokovaných výdavkov prostredníctvom sumarizačných hárkov.</w:t>
      </w:r>
    </w:p>
    <w:p w14:paraId="7C20E8C7" w14:textId="7B4BCF78" w:rsidR="0095601B" w:rsidRDefault="009D7F63" w:rsidP="0095601B">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je povinný každý výdavok dokladovať výpisom z účtu prijímateľa, resp. dokladom deklarujúcim uhradenie výdavkov v hotovosti. Na výpise z účtu prijímateľa, prijímateľ čitateľne označí, že ide o predmetný druh výdavku.</w:t>
      </w:r>
    </w:p>
    <w:p w14:paraId="3C128ACA" w14:textId="77777777" w:rsidR="0095601B" w:rsidRDefault="0095601B" w:rsidP="009D7F63">
      <w:pPr>
        <w:pStyle w:val="Default"/>
        <w:spacing w:before="120" w:after="120" w:line="288" w:lineRule="auto"/>
        <w:jc w:val="both"/>
        <w:rPr>
          <w:rFonts w:ascii="Arial" w:hAnsi="Arial" w:cs="Arial"/>
          <w:b/>
          <w:bCs/>
          <w:sz w:val="19"/>
          <w:szCs w:val="19"/>
          <w:lang w:val="sk-SK"/>
        </w:rPr>
      </w:pPr>
    </w:p>
    <w:p w14:paraId="7A55D12C" w14:textId="77777777"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Účtovné doklady a iné doklady, ktoré je prijímateľ povinný predkladať poskytovateľovi </w:t>
      </w:r>
    </w:p>
    <w:p w14:paraId="7A55D12D" w14:textId="77115CF4"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1. Personálne výdavky – interné</w:t>
      </w:r>
      <w:r w:rsidRPr="0073389C">
        <w:rPr>
          <w:rStyle w:val="Odkaznapoznmkupodiarou"/>
          <w:rFonts w:cs="Arial"/>
          <w:b/>
          <w:bCs/>
          <w:sz w:val="19"/>
          <w:szCs w:val="19"/>
          <w:lang w:val="sk-SK"/>
        </w:rPr>
        <w:footnoteReference w:id="79"/>
      </w:r>
      <w:r w:rsidRPr="0073389C">
        <w:rPr>
          <w:rFonts w:ascii="Arial" w:hAnsi="Arial" w:cs="Arial"/>
          <w:b/>
          <w:bCs/>
          <w:sz w:val="19"/>
          <w:szCs w:val="19"/>
          <w:lang w:val="sk-SK"/>
        </w:rPr>
        <w:t xml:space="preserve"> </w:t>
      </w:r>
      <w:r w:rsidRPr="0073389C">
        <w:rPr>
          <w:rFonts w:ascii="Arial" w:hAnsi="Arial" w:cs="Arial"/>
          <w:sz w:val="19"/>
          <w:szCs w:val="19"/>
          <w:lang w:val="sk-SK"/>
        </w:rPr>
        <w:t>(pracovnoprávne vzťahy - pracovný pomer, služobný pomer, dohody o prácach vykon</w:t>
      </w:r>
      <w:r w:rsidR="002924ED">
        <w:rPr>
          <w:rFonts w:ascii="Arial" w:hAnsi="Arial" w:cs="Arial"/>
          <w:sz w:val="19"/>
          <w:szCs w:val="19"/>
          <w:lang w:val="sk-SK"/>
        </w:rPr>
        <w:t>áv</w:t>
      </w:r>
      <w:r w:rsidRPr="0073389C">
        <w:rPr>
          <w:rFonts w:ascii="Arial" w:hAnsi="Arial" w:cs="Arial"/>
          <w:sz w:val="19"/>
          <w:szCs w:val="19"/>
          <w:lang w:val="sk-SK"/>
        </w:rPr>
        <w:t xml:space="preserve">aných mimo pracovného pomeru) </w:t>
      </w:r>
    </w:p>
    <w:p w14:paraId="7A55D12E" w14:textId="54B15732" w:rsidR="009D7F63" w:rsidRPr="0073389C" w:rsidRDefault="009D7F63" w:rsidP="009D7F63">
      <w:pPr>
        <w:pStyle w:val="Default"/>
        <w:spacing w:before="120" w:after="120" w:line="288" w:lineRule="auto"/>
        <w:jc w:val="both"/>
        <w:rPr>
          <w:rFonts w:ascii="Arial" w:hAnsi="Arial" w:cs="Arial"/>
          <w:b/>
          <w:i/>
          <w:sz w:val="19"/>
          <w:szCs w:val="19"/>
          <w:lang w:val="sk-SK"/>
        </w:rPr>
      </w:pPr>
      <w:r w:rsidRPr="0073389C">
        <w:rPr>
          <w:rFonts w:ascii="Arial" w:hAnsi="Arial" w:cs="Arial"/>
          <w:b/>
          <w:i/>
          <w:iCs/>
          <w:sz w:val="19"/>
          <w:szCs w:val="19"/>
          <w:lang w:val="sk-SK"/>
        </w:rPr>
        <w:t xml:space="preserve">Pracovná zmluva </w:t>
      </w:r>
    </w:p>
    <w:p w14:paraId="7A55D12F" w14:textId="0246556A" w:rsidR="009D7F63" w:rsidRPr="0073389C" w:rsidRDefault="009D7F63" w:rsidP="00B67265">
      <w:pPr>
        <w:pStyle w:val="Bulletslevel1"/>
        <w:spacing w:after="120" w:line="288" w:lineRule="auto"/>
        <w:ind w:left="568" w:hanging="284"/>
        <w:jc w:val="both"/>
        <w:rPr>
          <w:lang w:val="sk-SK"/>
        </w:rPr>
      </w:pPr>
      <w:r w:rsidRPr="0073389C">
        <w:rPr>
          <w:lang w:val="sk-SK"/>
        </w:rPr>
        <w:t>pracovná zmluva, resp. vymenovanie do štátnej služby spolu s náplňou práce (s uvedením špecifikácie pracovnej náplne pre projekt/y), resp. opisom činnosti štátno-zamestnaneckého miesta a platový návrh (vrátane dodatkov), dodatok k pracovnej zmluve v prípade zmeny druhu práce alebo zmeny pracovnej náplne týkajúce sa pracovnej činnosti na projekte</w:t>
      </w:r>
      <w:r w:rsidRPr="0073389C">
        <w:rPr>
          <w:rStyle w:val="Odkaznapoznmkupodiarou"/>
          <w:rFonts w:cs="Arial"/>
          <w:sz w:val="19"/>
          <w:szCs w:val="19"/>
          <w:lang w:val="sk-SK"/>
        </w:rPr>
        <w:footnoteReference w:id="80"/>
      </w:r>
      <w:r w:rsidRPr="0073389C">
        <w:rPr>
          <w:lang w:val="sk-SK"/>
        </w:rPr>
        <w:t xml:space="preserve">, </w:t>
      </w:r>
      <w:r w:rsidR="00065C76">
        <w:rPr>
          <w:lang w:val="sk-SK"/>
        </w:rPr>
        <w:t xml:space="preserve">pričom pracovná zmluva, resp. jej prílohy obsahujú aj </w:t>
      </w:r>
      <w:r w:rsidR="00065C76" w:rsidRPr="00065C76">
        <w:rPr>
          <w:lang w:val="sk-SK"/>
        </w:rPr>
        <w:t>identifikáciu projektu, do ktorého je zamestnanec zapojený</w:t>
      </w:r>
      <w:r w:rsidR="00065C76">
        <w:rPr>
          <w:lang w:val="sk-SK"/>
        </w:rPr>
        <w:t>,</w:t>
      </w:r>
    </w:p>
    <w:p w14:paraId="7A55D130" w14:textId="71459827" w:rsidR="009D7F63" w:rsidRPr="0073389C" w:rsidRDefault="009D7F63" w:rsidP="004B4384">
      <w:pPr>
        <w:pStyle w:val="Bulletslevel1"/>
        <w:spacing w:after="120" w:line="288" w:lineRule="auto"/>
        <w:ind w:left="568" w:hanging="284"/>
        <w:jc w:val="both"/>
        <w:rPr>
          <w:lang w:val="sk-SK"/>
        </w:rPr>
      </w:pPr>
      <w:r w:rsidRPr="0073389C">
        <w:rPr>
          <w:lang w:val="sk-SK"/>
        </w:rPr>
        <w:t>pracovný výkaz (zjednodušený pracovný výkaz</w:t>
      </w:r>
      <w:r w:rsidRPr="0073389C">
        <w:rPr>
          <w:rStyle w:val="Odkaznapoznmkupodiarou"/>
          <w:rFonts w:cs="Arial"/>
          <w:i/>
          <w:iCs/>
          <w:sz w:val="19"/>
          <w:szCs w:val="19"/>
          <w:lang w:val="sk-SK"/>
        </w:rPr>
        <w:footnoteReference w:id="81"/>
      </w:r>
      <w:r w:rsidRPr="0073389C">
        <w:rPr>
          <w:lang w:val="sk-SK"/>
        </w:rPr>
        <w:t xml:space="preserve"> príloha č. </w:t>
      </w:r>
      <w:r w:rsidR="00D72CCC">
        <w:rPr>
          <w:lang w:val="sk-SK"/>
        </w:rPr>
        <w:t>6</w:t>
      </w:r>
      <w:r w:rsidR="00D72CCC" w:rsidRPr="0073389C">
        <w:rPr>
          <w:lang w:val="sk-SK"/>
        </w:rPr>
        <w:t xml:space="preserve"> </w:t>
      </w:r>
      <w:r w:rsidRPr="0073389C">
        <w:rPr>
          <w:lang w:val="sk-SK"/>
        </w:rPr>
        <w:t>alebo všeobecný pracovný výkaz</w:t>
      </w:r>
      <w:r w:rsidRPr="0073389C">
        <w:rPr>
          <w:rStyle w:val="Odkaznapoznmkupodiarou"/>
          <w:rFonts w:cs="Arial"/>
          <w:i/>
          <w:iCs/>
          <w:sz w:val="19"/>
          <w:szCs w:val="19"/>
          <w:lang w:val="sk-SK"/>
        </w:rPr>
        <w:footnoteReference w:id="82"/>
      </w:r>
      <w:r w:rsidRPr="0073389C">
        <w:rPr>
          <w:lang w:val="sk-SK"/>
        </w:rPr>
        <w:t xml:space="preserve"> príloha č. </w:t>
      </w:r>
      <w:r w:rsidR="00BC7E17">
        <w:rPr>
          <w:lang w:val="sk-SK"/>
        </w:rPr>
        <w:t>7</w:t>
      </w:r>
      <w:r w:rsidRPr="0073389C">
        <w:rPr>
          <w:lang w:val="sk-SK"/>
        </w:rPr>
        <w:t xml:space="preserve">), </w:t>
      </w:r>
    </w:p>
    <w:p w14:paraId="7A55D131" w14:textId="77777777" w:rsidR="009D7F63" w:rsidRPr="0073389C" w:rsidRDefault="009D7F63" w:rsidP="009D7F63">
      <w:pPr>
        <w:pStyle w:val="Bulletslevel1"/>
        <w:spacing w:after="120" w:line="288" w:lineRule="auto"/>
        <w:ind w:left="568" w:hanging="284"/>
        <w:rPr>
          <w:lang w:val="sk-SK"/>
        </w:rPr>
      </w:pPr>
      <w:r w:rsidRPr="0073389C">
        <w:rPr>
          <w:lang w:val="sk-SK"/>
        </w:rPr>
        <w:lastRenderedPageBreak/>
        <w:t xml:space="preserve">účtovný doklad k zaúčtovaniu miezd (zúčtovacia a výplatná listina resp. iný obdobný účtovný doklad), </w:t>
      </w:r>
    </w:p>
    <w:p w14:paraId="7A55D132" w14:textId="77777777" w:rsidR="009D7F63" w:rsidRDefault="009D7F63" w:rsidP="009D7F63">
      <w:pPr>
        <w:pStyle w:val="Bulletslevel1"/>
        <w:spacing w:after="120" w:line="288" w:lineRule="auto"/>
        <w:ind w:left="568" w:hanging="284"/>
        <w:rPr>
          <w:lang w:val="sk-SK"/>
        </w:rPr>
      </w:pPr>
      <w:r w:rsidRPr="0073389C">
        <w:rPr>
          <w:lang w:val="sk-SK"/>
        </w:rPr>
        <w:t xml:space="preserve">mzdový list, resp. výplatnú pásku, </w:t>
      </w:r>
    </w:p>
    <w:p w14:paraId="079A4E8D" w14:textId="77777777" w:rsidR="001217D9" w:rsidRDefault="001217D9" w:rsidP="001217D9">
      <w:pPr>
        <w:pStyle w:val="Bulletslevel1"/>
        <w:spacing w:after="120" w:line="288" w:lineRule="auto"/>
        <w:ind w:left="568" w:hanging="284"/>
        <w:rPr>
          <w:lang w:val="sk-SK"/>
        </w:rPr>
      </w:pPr>
      <w:r>
        <w:rPr>
          <w:lang w:val="sk-SK"/>
        </w:rPr>
        <w:t>mesačný výkaz poistného a príspevkov do Sociálnej poisťovne,</w:t>
      </w:r>
    </w:p>
    <w:p w14:paraId="6CA49ADE" w14:textId="77777777" w:rsidR="00184031" w:rsidRDefault="001217D9" w:rsidP="00247F9D">
      <w:pPr>
        <w:pStyle w:val="Bulletslevel1"/>
        <w:spacing w:after="120" w:line="288" w:lineRule="auto"/>
        <w:ind w:left="568" w:hanging="284"/>
        <w:rPr>
          <w:lang w:val="sk-SK"/>
        </w:rPr>
      </w:pPr>
      <w:r>
        <w:rPr>
          <w:lang w:val="sk-SK"/>
        </w:rPr>
        <w:t>výkaz preddavkov na poistné na verejné zdravotné poistenie,</w:t>
      </w:r>
    </w:p>
    <w:p w14:paraId="39961BD0" w14:textId="01D62ADE" w:rsidR="003B28B1" w:rsidRPr="00247F9D" w:rsidRDefault="00F95F53" w:rsidP="00247F9D">
      <w:pPr>
        <w:pStyle w:val="Bulletslevel1"/>
        <w:spacing w:after="120" w:line="288" w:lineRule="auto"/>
        <w:ind w:left="568" w:hanging="284"/>
        <w:rPr>
          <w:lang w:val="sk-SK"/>
        </w:rPr>
      </w:pPr>
      <w:r>
        <w:rPr>
          <w:lang w:val="sk-SK"/>
        </w:rPr>
        <w:t>prehľad o zrazených a odvedených preddavkoch na daň,</w:t>
      </w:r>
    </w:p>
    <w:p w14:paraId="7A55D134" w14:textId="5F706DD4" w:rsidR="009D7F63" w:rsidRPr="001217D9" w:rsidRDefault="00933C1D" w:rsidP="00EC1621">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73389C">
        <w:rPr>
          <w:i/>
          <w:lang w:val="sk-SK"/>
        </w:rPr>
        <w:t>(</w:t>
      </w:r>
      <w:r w:rsidR="009D7F63" w:rsidRPr="0073389C">
        <w:rPr>
          <w:lang w:val="sk-SK"/>
        </w:rPr>
        <w:t xml:space="preserve">príloha č. </w:t>
      </w:r>
      <w:r w:rsidR="00EF414D">
        <w:rPr>
          <w:lang w:val="sk-SK"/>
        </w:rPr>
        <w:t>8</w:t>
      </w:r>
      <w:r w:rsidR="009D7F63" w:rsidRPr="0073389C">
        <w:rPr>
          <w:lang w:val="sk-SK"/>
        </w:rPr>
        <w:t>)</w:t>
      </w:r>
      <w:r w:rsidR="009D7F63" w:rsidRPr="0073389C">
        <w:rPr>
          <w:rStyle w:val="Odkaznapoznmkupodiarou"/>
          <w:sz w:val="19"/>
          <w:szCs w:val="19"/>
          <w:lang w:val="sk-SK"/>
        </w:rPr>
        <w:footnoteReference w:id="83"/>
      </w:r>
      <w:r w:rsidR="009D7F63" w:rsidRPr="0073389C">
        <w:rPr>
          <w:lang w:val="sk-SK"/>
        </w:rPr>
        <w:t>,</w:t>
      </w:r>
      <w:r w:rsidR="009D7F63" w:rsidRPr="0073389C">
        <w:rPr>
          <w:i/>
          <w:lang w:val="sk-SK"/>
        </w:rPr>
        <w:t xml:space="preserve"> </w:t>
      </w:r>
      <w:r w:rsidR="009D7F63" w:rsidRPr="0073389C">
        <w:rPr>
          <w:lang w:val="sk-SK"/>
        </w:rPr>
        <w:t>ak je účet identifikovaný v zmluvnom vzťahu (napr. v pracovnej zmluve), prijímateľ nie je povinný predkladať súhlas s poukazovaním mzdy na účet,</w:t>
      </w:r>
      <w:r w:rsidR="009D7F63" w:rsidRPr="0073389C">
        <w:rPr>
          <w:i/>
          <w:lang w:val="sk-SK"/>
        </w:rPr>
        <w:t xml:space="preserve"> </w:t>
      </w:r>
    </w:p>
    <w:p w14:paraId="3DEE79C8" w14:textId="600256C9" w:rsidR="001217D9" w:rsidRPr="001217D9" w:rsidRDefault="001217D9" w:rsidP="001217D9">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EA04FB">
        <w:rPr>
          <w:lang w:val="sk-SK"/>
        </w:rPr>
        <w:t xml:space="preserve"> so spracovaním osobných údajov</w:t>
      </w:r>
      <w:r>
        <w:rPr>
          <w:lang w:val="sk-SK"/>
        </w:rPr>
        <w:t xml:space="preserve"> (príloha č. </w:t>
      </w:r>
      <w:r w:rsidR="009E23C2">
        <w:rPr>
          <w:lang w:val="sk-SK"/>
        </w:rPr>
        <w:t>36</w:t>
      </w:r>
      <w:r>
        <w:rPr>
          <w:lang w:val="sk-SK"/>
        </w:rPr>
        <w:t>)</w:t>
      </w:r>
      <w:r w:rsidRPr="007E5812">
        <w:rPr>
          <w:lang w:val="sk-SK"/>
        </w:rPr>
        <w:t>,</w:t>
      </w:r>
    </w:p>
    <w:p w14:paraId="7A55D135" w14:textId="6EDA856A"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organizácie okrem ŠRO </w:t>
      </w:r>
      <w:r w:rsidR="009D7F63" w:rsidRPr="0073389C">
        <w:rPr>
          <w:i/>
          <w:iCs/>
          <w:lang w:val="sk-SK"/>
        </w:rPr>
        <w:t>(</w:t>
      </w:r>
      <w:r w:rsidR="009D7F63" w:rsidRPr="0073389C">
        <w:rPr>
          <w:iCs/>
          <w:lang w:val="sk-SK"/>
        </w:rPr>
        <w:t xml:space="preserve">príloha č. </w:t>
      </w:r>
      <w:r w:rsidR="00F45144">
        <w:rPr>
          <w:iCs/>
          <w:lang w:val="sk-SK"/>
        </w:rPr>
        <w:t>9</w:t>
      </w:r>
      <w:r w:rsidR="009D7F63" w:rsidRPr="0073389C">
        <w:rPr>
          <w:i/>
          <w:iCs/>
          <w:lang w:val="sk-SK"/>
        </w:rPr>
        <w:t>)</w:t>
      </w:r>
      <w:r w:rsidR="00CA5224">
        <w:rPr>
          <w:i/>
          <w:iCs/>
          <w:lang w:val="sk-SK"/>
        </w:rPr>
        <w:t>,</w:t>
      </w:r>
      <w:r w:rsidR="009D7F63" w:rsidRPr="0073389C">
        <w:rPr>
          <w:i/>
          <w:iCs/>
          <w:lang w:val="sk-SK"/>
        </w:rPr>
        <w:t xml:space="preserve"> </w:t>
      </w:r>
    </w:p>
    <w:p w14:paraId="7A55D136" w14:textId="7584CDF9"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štátne rozpočtové organizácie </w:t>
      </w:r>
      <w:r w:rsidR="009D7F63" w:rsidRPr="00AF7279">
        <w:rPr>
          <w:iCs/>
          <w:lang w:val="sk-SK"/>
        </w:rPr>
        <w:t xml:space="preserve">(príloha č. </w:t>
      </w:r>
      <w:r w:rsidR="00F86DFA" w:rsidRPr="00AF7279">
        <w:rPr>
          <w:iCs/>
          <w:lang w:val="sk-SK"/>
        </w:rPr>
        <w:t>10</w:t>
      </w:r>
      <w:r w:rsidR="009D7F63" w:rsidRPr="00AF7279">
        <w:rPr>
          <w:iCs/>
          <w:lang w:val="sk-SK"/>
        </w:rPr>
        <w:t>)</w:t>
      </w:r>
      <w:r w:rsidR="00CA5224" w:rsidRPr="00AF7279">
        <w:rPr>
          <w:iCs/>
          <w:lang w:val="sk-SK"/>
        </w:rPr>
        <w:t>,</w:t>
      </w:r>
      <w:r w:rsidR="009D7F63" w:rsidRPr="0073389C">
        <w:rPr>
          <w:i/>
          <w:iCs/>
          <w:lang w:val="sk-SK"/>
        </w:rPr>
        <w:t xml:space="preserve"> </w:t>
      </w:r>
    </w:p>
    <w:p w14:paraId="7A55D137" w14:textId="111F36C5" w:rsidR="009D7F63" w:rsidRPr="00AF7279" w:rsidRDefault="009D7F63" w:rsidP="009D7F63">
      <w:pPr>
        <w:pStyle w:val="Bulletslevel1"/>
        <w:ind w:left="567" w:hanging="283"/>
        <w:rPr>
          <w:lang w:val="sk-SK"/>
        </w:rPr>
      </w:pPr>
      <w:r w:rsidRPr="0073389C">
        <w:rPr>
          <w:lang w:val="sk-SK"/>
        </w:rPr>
        <w:t>prezenčná listina napr. zo školenia, z porady, pracovného stretnutia</w:t>
      </w:r>
      <w:r w:rsidR="001536FA">
        <w:rPr>
          <w:lang w:val="sk-SK"/>
        </w:rPr>
        <w:t>, konzultácií</w:t>
      </w:r>
      <w:r w:rsidRPr="0073389C">
        <w:rPr>
          <w:lang w:val="sk-SK"/>
        </w:rPr>
        <w:t xml:space="preserve"> atď. </w:t>
      </w:r>
      <w:r w:rsidRPr="00AF7279">
        <w:rPr>
          <w:iCs/>
          <w:lang w:val="sk-SK"/>
        </w:rPr>
        <w:t xml:space="preserve">(príloha č. </w:t>
      </w:r>
      <w:r w:rsidR="00412A84" w:rsidRPr="00AF7279">
        <w:rPr>
          <w:iCs/>
          <w:lang w:val="sk-SK"/>
        </w:rPr>
        <w:t>12</w:t>
      </w:r>
      <w:r w:rsidRPr="00AF7279">
        <w:rPr>
          <w:iCs/>
          <w:lang w:val="sk-SK"/>
        </w:rPr>
        <w:t>)</w:t>
      </w:r>
      <w:r w:rsidR="00E8058D" w:rsidRPr="00AF7279">
        <w:rPr>
          <w:iCs/>
          <w:lang w:val="sk-SK"/>
        </w:rPr>
        <w:t xml:space="preserve"> – ak relevantné</w:t>
      </w:r>
      <w:r w:rsidR="00CA5224" w:rsidRPr="00AF7279">
        <w:rPr>
          <w:iCs/>
          <w:lang w:val="sk-SK"/>
        </w:rPr>
        <w:t>,</w:t>
      </w:r>
      <w:r w:rsidRPr="00AF7279">
        <w:rPr>
          <w:iCs/>
          <w:lang w:val="sk-SK"/>
        </w:rPr>
        <w:t xml:space="preserve"> </w:t>
      </w:r>
    </w:p>
    <w:p w14:paraId="3CE64F5C" w14:textId="4951A5B1" w:rsidR="00F15CE3" w:rsidRPr="0073389C" w:rsidRDefault="00F15CE3" w:rsidP="009D7F63">
      <w:pPr>
        <w:pStyle w:val="Bulletslevel1"/>
        <w:ind w:left="567" w:hanging="283"/>
        <w:rPr>
          <w:lang w:val="sk-SK"/>
        </w:rPr>
      </w:pPr>
      <w:r>
        <w:rPr>
          <w:lang w:val="sk-SK"/>
        </w:rPr>
        <w:t>zápis z </w:t>
      </w:r>
      <w:r w:rsidR="00BD1D5F">
        <w:rPr>
          <w:lang w:val="sk-SK"/>
        </w:rPr>
        <w:t xml:space="preserve">porady, </w:t>
      </w:r>
      <w:r>
        <w:rPr>
          <w:lang w:val="sk-SK"/>
        </w:rPr>
        <w:t>pracovného stretnutia</w:t>
      </w:r>
      <w:r w:rsidR="00787F3A">
        <w:rPr>
          <w:lang w:val="sk-SK"/>
        </w:rPr>
        <w:t>, konzultácií a</w:t>
      </w:r>
      <w:r w:rsidR="00414167">
        <w:rPr>
          <w:lang w:val="sk-SK"/>
        </w:rPr>
        <w:t>tď</w:t>
      </w:r>
      <w:r w:rsidR="00787F3A">
        <w:rPr>
          <w:lang w:val="sk-SK"/>
        </w:rPr>
        <w:t>.</w:t>
      </w:r>
      <w:r>
        <w:rPr>
          <w:lang w:val="sk-SK"/>
        </w:rPr>
        <w:t xml:space="preserve"> </w:t>
      </w:r>
      <w:r w:rsidR="00DF5383">
        <w:rPr>
          <w:lang w:val="sk-SK"/>
        </w:rPr>
        <w:t>(</w:t>
      </w:r>
      <w:r>
        <w:rPr>
          <w:lang w:val="sk-SK"/>
        </w:rPr>
        <w:t>ak relevantné</w:t>
      </w:r>
      <w:r w:rsidR="00DF5383">
        <w:rPr>
          <w:lang w:val="sk-SK"/>
        </w:rPr>
        <w:t>)</w:t>
      </w:r>
      <w:r>
        <w:rPr>
          <w:lang w:val="sk-SK"/>
        </w:rPr>
        <w:t>,</w:t>
      </w:r>
    </w:p>
    <w:p w14:paraId="7A55D138" w14:textId="3F6E00EC" w:rsidR="009D7F63" w:rsidRPr="0073389C" w:rsidRDefault="009D7F63" w:rsidP="009D7F63">
      <w:pPr>
        <w:pStyle w:val="Bulletslevel1"/>
        <w:ind w:left="567" w:hanging="283"/>
        <w:rPr>
          <w:lang w:val="sk-SK"/>
        </w:rPr>
      </w:pPr>
      <w:r w:rsidRPr="0073389C">
        <w:rPr>
          <w:lang w:val="sk-SK"/>
        </w:rPr>
        <w:t xml:space="preserve">spôsob výpočtu oprávnenej mzdy </w:t>
      </w:r>
      <w:r w:rsidR="00E8058D">
        <w:rPr>
          <w:lang w:val="sk-SK"/>
        </w:rPr>
        <w:t xml:space="preserve">– </w:t>
      </w:r>
      <w:r w:rsidR="00E8058D" w:rsidRPr="009C68E2">
        <w:rPr>
          <w:lang w:val="sk-SK"/>
        </w:rPr>
        <w:t>napr. príloha č.</w:t>
      </w:r>
      <w:r w:rsidR="00E8058D">
        <w:rPr>
          <w:lang w:val="sk-SK"/>
        </w:rPr>
        <w:t xml:space="preserve"> </w:t>
      </w:r>
      <w:r w:rsidR="00FF43B1">
        <w:rPr>
          <w:lang w:val="sk-SK"/>
        </w:rPr>
        <w:t xml:space="preserve"> </w:t>
      </w:r>
      <w:r w:rsidR="001626D3">
        <w:rPr>
          <w:lang w:val="sk-SK"/>
        </w:rPr>
        <w:t>37</w:t>
      </w:r>
      <w:r w:rsidR="00FF43B1">
        <w:rPr>
          <w:lang w:val="sk-SK"/>
        </w:rPr>
        <w:t xml:space="preserve">, resp. </w:t>
      </w:r>
      <w:r w:rsidR="001626D3">
        <w:rPr>
          <w:lang w:val="sk-SK"/>
        </w:rPr>
        <w:t>38</w:t>
      </w:r>
      <w:r w:rsidR="00FF43B1">
        <w:rPr>
          <w:lang w:val="sk-SK"/>
        </w:rPr>
        <w:t xml:space="preserve"> </w:t>
      </w:r>
      <w:r w:rsidRPr="0073389C">
        <w:rPr>
          <w:lang w:val="sk-SK"/>
        </w:rPr>
        <w:t xml:space="preserve">(ak relevantné), </w:t>
      </w:r>
    </w:p>
    <w:p w14:paraId="7A55D139" w14:textId="117D0815" w:rsidR="009D7F63" w:rsidRPr="003911A6" w:rsidRDefault="00933C1D" w:rsidP="00944AE4">
      <w:pPr>
        <w:pStyle w:val="Bulletslevel1"/>
        <w:spacing w:after="120" w:line="288" w:lineRule="auto"/>
        <w:ind w:left="567" w:hanging="283"/>
        <w:jc w:val="both"/>
        <w:rPr>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w:t>
      </w:r>
      <w:r w:rsidR="00E046D8">
        <w:rPr>
          <w:lang w:val="sk-SK"/>
        </w:rPr>
        <w:t xml:space="preserve">resp. iný doklad </w:t>
      </w:r>
      <w:r w:rsidR="009D7F63" w:rsidRPr="0073389C">
        <w:rPr>
          <w:lang w:val="sk-SK"/>
        </w:rPr>
        <w:t xml:space="preserve">dokumentujúci reálnu úhradu - </w:t>
      </w:r>
      <w:r w:rsidR="009D7F63" w:rsidRPr="0073389C">
        <w:rPr>
          <w:b/>
          <w:bCs/>
          <w:lang w:val="sk-SK"/>
        </w:rPr>
        <w:t>prijímateľ je povinný označiť na bankovom výpise úhradu oprávnenej mzdy zamestnancovi</w:t>
      </w:r>
      <w:r w:rsidR="00DA5757">
        <w:rPr>
          <w:b/>
          <w:bCs/>
          <w:lang w:val="sk-SK"/>
        </w:rPr>
        <w:t xml:space="preserve"> a</w:t>
      </w:r>
      <w:r w:rsidR="0076012A">
        <w:rPr>
          <w:b/>
          <w:bCs/>
          <w:lang w:val="sk-SK"/>
        </w:rPr>
        <w:t> úhradu odvodov</w:t>
      </w:r>
      <w:r w:rsidR="00DA5757">
        <w:rPr>
          <w:b/>
          <w:bCs/>
          <w:lang w:val="sk-SK"/>
        </w:rPr>
        <w:t xml:space="preserve"> vrátane dane z príjmov fyzických osôb</w:t>
      </w:r>
      <w:r w:rsidR="009D7F63" w:rsidRPr="0073389C">
        <w:rPr>
          <w:b/>
          <w:bCs/>
          <w:lang w:val="sk-SK"/>
        </w:rPr>
        <w:t>.</w:t>
      </w:r>
    </w:p>
    <w:p w14:paraId="0D31D5EA" w14:textId="2A16DADB" w:rsidR="00335736" w:rsidRPr="00C07DDC" w:rsidRDefault="00335736" w:rsidP="00DB1B99">
      <w:pPr>
        <w:pStyle w:val="Bulletslevel1"/>
        <w:numPr>
          <w:ilvl w:val="0"/>
          <w:numId w:val="0"/>
        </w:numPr>
        <w:spacing w:after="120" w:line="288" w:lineRule="auto"/>
        <w:jc w:val="both"/>
        <w:rPr>
          <w:lang w:val="sk-SK"/>
        </w:rPr>
      </w:pPr>
      <w:r w:rsidRPr="00C07DDC">
        <w:rPr>
          <w:lang w:val="sk-SK"/>
        </w:rPr>
        <w:t xml:space="preserve">V prípade, ak prijímateľ </w:t>
      </w:r>
      <w:r w:rsidRPr="00DB1B99">
        <w:rPr>
          <w:lang w:val="sk-SK"/>
        </w:rPr>
        <w:t>disponuje</w:t>
      </w:r>
      <w:r w:rsidR="00FE41F1" w:rsidRPr="00DB1B99">
        <w:rPr>
          <w:lang w:val="sk-SK"/>
        </w:rPr>
        <w:t xml:space="preserve"> </w:t>
      </w:r>
      <w:r w:rsidRPr="00DB1B99">
        <w:rPr>
          <w:lang w:val="sk-SK"/>
        </w:rPr>
        <w:t>výstupmi z dochádzkového systému s podrobným prehľadom príchodov a odchodov zamestnanca, prehľadom prekážok v práci, so zaznamenanými dovolenkami a pod.</w:t>
      </w:r>
      <w:r w:rsidR="00725383" w:rsidRPr="00DB1B99">
        <w:rPr>
          <w:lang w:val="sk-SK"/>
        </w:rPr>
        <w:t xml:space="preserve">, môže prijímateľ týmto výstupom nahradiť </w:t>
      </w:r>
      <w:r w:rsidR="00697310" w:rsidRPr="00DB1B99">
        <w:rPr>
          <w:lang w:val="sk-SK"/>
        </w:rPr>
        <w:t xml:space="preserve">časť „Počet odpracovaných hodín za jednotlivé dni“ </w:t>
      </w:r>
      <w:r w:rsidR="00FE41F1" w:rsidRPr="00DB1B99">
        <w:rPr>
          <w:lang w:val="sk-SK"/>
        </w:rPr>
        <w:t xml:space="preserve">vo </w:t>
      </w:r>
      <w:r w:rsidRPr="00DB1B99">
        <w:rPr>
          <w:lang w:val="sk-SK"/>
        </w:rPr>
        <w:t>formulár</w:t>
      </w:r>
      <w:r w:rsidR="00FE41F1" w:rsidRPr="00DB1B99">
        <w:rPr>
          <w:lang w:val="sk-SK"/>
        </w:rPr>
        <w:t>i</w:t>
      </w:r>
      <w:r w:rsidRPr="00DB1B99">
        <w:rPr>
          <w:lang w:val="sk-SK"/>
        </w:rPr>
        <w:t xml:space="preserve"> zjednodušeného pracovného výkazu (príloha č. 6)</w:t>
      </w:r>
      <w:r w:rsidR="00FE41F1" w:rsidRPr="00DB1B99">
        <w:rPr>
          <w:lang w:val="sk-SK"/>
        </w:rPr>
        <w:t>.</w:t>
      </w:r>
      <w:r w:rsidRPr="00DB1B99">
        <w:rPr>
          <w:lang w:val="sk-SK"/>
        </w:rPr>
        <w:t xml:space="preserve"> Ostatné údaje vo formulári zjednodušeného pracovného výkazu je prijímateľ povinný vyp</w:t>
      </w:r>
      <w:r w:rsidR="00864E30" w:rsidRPr="00DB1B99">
        <w:rPr>
          <w:lang w:val="sk-SK"/>
        </w:rPr>
        <w:t>ĺ</w:t>
      </w:r>
      <w:r w:rsidRPr="00DB1B99">
        <w:rPr>
          <w:lang w:val="sk-SK"/>
        </w:rPr>
        <w:t>ňať v súlade s návodom na používanie pracovného výkazu, ktorý je súčasťou samotného formulára.</w:t>
      </w:r>
      <w:r w:rsidR="00FE41F1" w:rsidRPr="00DB1B99">
        <w:rPr>
          <w:lang w:val="sk-SK"/>
        </w:rPr>
        <w:t xml:space="preserve"> Zjednodušený pracovný výkaz a výstup z dochádzkového systému s podrobným prehľadom musí byť podpísaný zamestnancom a štatutárnym orgánom prijímateľa </w:t>
      </w:r>
      <w:r w:rsidR="000D0B21" w:rsidRPr="00DB1B99">
        <w:rPr>
          <w:lang w:val="sk-SK"/>
        </w:rPr>
        <w:t xml:space="preserve">(zamestnávateľa) </w:t>
      </w:r>
      <w:r w:rsidR="00FE41F1" w:rsidRPr="00DB1B99">
        <w:rPr>
          <w:lang w:val="sk-SK"/>
        </w:rPr>
        <w:t xml:space="preserve">resp. ním </w:t>
      </w:r>
      <w:r w:rsidR="000D0B21" w:rsidRPr="00DB1B99">
        <w:rPr>
          <w:lang w:val="sk-SK"/>
        </w:rPr>
        <w:t>splnomocnenou</w:t>
      </w:r>
      <w:r w:rsidR="00FE41F1" w:rsidRPr="00DB1B99">
        <w:rPr>
          <w:lang w:val="sk-SK"/>
        </w:rPr>
        <w:t xml:space="preserve"> osobou a musí byť predložený súčasne a ako príloha predkladaného zjednodušeného pracovného výkazu.</w:t>
      </w:r>
    </w:p>
    <w:p w14:paraId="7A55D13A" w14:textId="0F696A0D"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i/>
          <w:iCs/>
          <w:sz w:val="19"/>
          <w:szCs w:val="19"/>
          <w:lang w:val="sk-SK"/>
        </w:rPr>
        <w:t xml:space="preserve">Dohody </w:t>
      </w:r>
    </w:p>
    <w:p w14:paraId="7A55D13B" w14:textId="7182D4D0" w:rsidR="009D7F63" w:rsidRPr="0073389C" w:rsidRDefault="009D7F63" w:rsidP="00065C76">
      <w:pPr>
        <w:pStyle w:val="Bulletslevel1"/>
        <w:spacing w:after="120" w:line="288" w:lineRule="auto"/>
        <w:ind w:left="567" w:hanging="283"/>
        <w:jc w:val="both"/>
        <w:rPr>
          <w:lang w:val="sk-SK"/>
        </w:rPr>
      </w:pPr>
      <w:r w:rsidRPr="0073389C">
        <w:rPr>
          <w:lang w:val="sk-SK"/>
        </w:rPr>
        <w:t xml:space="preserve">dohoda o vykonaní práce, resp. iná dohoda v zmysle </w:t>
      </w:r>
      <w:r w:rsidR="00546E11">
        <w:rPr>
          <w:lang w:val="sk-SK"/>
        </w:rPr>
        <w:t>Z</w:t>
      </w:r>
      <w:r w:rsidRPr="0073389C">
        <w:rPr>
          <w:lang w:val="sk-SK"/>
        </w:rPr>
        <w:t>ákonníka práce</w:t>
      </w:r>
      <w:r w:rsidRPr="0073389C">
        <w:rPr>
          <w:rStyle w:val="Odkaznapoznmkupodiarou"/>
          <w:rFonts w:cs="Arial"/>
          <w:sz w:val="19"/>
          <w:szCs w:val="19"/>
          <w:lang w:val="sk-SK"/>
        </w:rPr>
        <w:footnoteReference w:id="84"/>
      </w:r>
      <w:r w:rsidRPr="0073389C">
        <w:rPr>
          <w:lang w:val="sk-SK"/>
        </w:rPr>
        <w:t xml:space="preserve">, </w:t>
      </w:r>
      <w:r w:rsidR="00065C76">
        <w:rPr>
          <w:lang w:val="sk-SK"/>
        </w:rPr>
        <w:t xml:space="preserve">pričom dohoda, resp. jej prílohy obsahujú aj </w:t>
      </w:r>
      <w:r w:rsidR="00065C76" w:rsidRPr="00065C76">
        <w:rPr>
          <w:lang w:val="sk-SK"/>
        </w:rPr>
        <w:t>identifikáciu projektu, do ktorého je zamestnanec zapojený</w:t>
      </w:r>
      <w:r w:rsidR="00065C76">
        <w:rPr>
          <w:lang w:val="sk-SK"/>
        </w:rPr>
        <w:t xml:space="preserve"> a </w:t>
      </w:r>
      <w:r w:rsidR="00065C76" w:rsidRPr="00065C76">
        <w:rPr>
          <w:lang w:val="sk-SK"/>
        </w:rPr>
        <w:t>opis pracovnej činnosti (t.</w:t>
      </w:r>
      <w:r w:rsidR="00065C76">
        <w:rPr>
          <w:lang w:val="sk-SK"/>
        </w:rPr>
        <w:t xml:space="preserve"> </w:t>
      </w:r>
      <w:r w:rsidR="00065C76" w:rsidRPr="00065C76">
        <w:rPr>
          <w:lang w:val="sk-SK"/>
        </w:rPr>
        <w:t>j. náplň práce) relevantnej pre projekt</w:t>
      </w:r>
      <w:r w:rsidR="00065C76">
        <w:rPr>
          <w:lang w:val="sk-SK"/>
        </w:rPr>
        <w:t>,</w:t>
      </w:r>
    </w:p>
    <w:p w14:paraId="7A55D13C" w14:textId="1AE26C33" w:rsidR="009D7F63" w:rsidRPr="0073389C" w:rsidRDefault="009D7F63" w:rsidP="00167090">
      <w:pPr>
        <w:pStyle w:val="Bulletslevel1"/>
        <w:spacing w:after="120" w:line="288" w:lineRule="auto"/>
        <w:ind w:left="567" w:hanging="283"/>
        <w:jc w:val="both"/>
        <w:rPr>
          <w:lang w:val="sk-SK"/>
        </w:rPr>
      </w:pPr>
      <w:r w:rsidRPr="0073389C">
        <w:rPr>
          <w:lang w:val="sk-SK"/>
        </w:rPr>
        <w:lastRenderedPageBreak/>
        <w:t>pracovný výkaz (všeobecný pracovný výkaz</w:t>
      </w:r>
      <w:r w:rsidRPr="0073389C">
        <w:rPr>
          <w:rStyle w:val="Odkaznapoznmkupodiarou"/>
          <w:rFonts w:cs="Arial"/>
          <w:i/>
          <w:iCs/>
          <w:sz w:val="19"/>
          <w:szCs w:val="19"/>
          <w:lang w:val="sk-SK"/>
        </w:rPr>
        <w:footnoteReference w:id="85"/>
      </w:r>
      <w:r w:rsidRPr="0073389C">
        <w:rPr>
          <w:lang w:val="sk-SK"/>
        </w:rPr>
        <w:t xml:space="preserve"> príloha č. </w:t>
      </w:r>
      <w:r w:rsidR="00B50E09">
        <w:rPr>
          <w:lang w:val="sk-SK"/>
        </w:rPr>
        <w:t>7</w:t>
      </w:r>
      <w:r w:rsidR="00C3772E">
        <w:rPr>
          <w:lang w:val="sk-SK"/>
        </w:rPr>
        <w:t>)</w:t>
      </w:r>
      <w:r w:rsidR="00CA5224">
        <w:rPr>
          <w:lang w:val="sk-SK"/>
        </w:rPr>
        <w:t>,</w:t>
      </w:r>
    </w:p>
    <w:p w14:paraId="7A55D13D" w14:textId="715BF129" w:rsidR="009D7F63" w:rsidRPr="00E33255" w:rsidRDefault="009D7F63" w:rsidP="00167090">
      <w:pPr>
        <w:pStyle w:val="Bulletslevel1"/>
        <w:spacing w:after="120" w:line="288" w:lineRule="auto"/>
        <w:ind w:left="567" w:hanging="283"/>
        <w:jc w:val="both"/>
        <w:rPr>
          <w:lang w:val="sk-SK"/>
        </w:rPr>
      </w:pPr>
      <w:r w:rsidRPr="0073389C">
        <w:rPr>
          <w:lang w:val="sk-SK"/>
        </w:rPr>
        <w:t>prezenčná listina napr. zo školenia, porady, pracovného stretnutia</w:t>
      </w:r>
      <w:r w:rsidR="00E33255">
        <w:rPr>
          <w:lang w:val="sk-SK"/>
        </w:rPr>
        <w:t>, konzultácií</w:t>
      </w:r>
      <w:r w:rsidRPr="0073389C">
        <w:rPr>
          <w:lang w:val="sk-SK"/>
        </w:rPr>
        <w:t xml:space="preserve"> atď. </w:t>
      </w:r>
      <w:r w:rsidRPr="0065174C">
        <w:rPr>
          <w:iCs/>
          <w:lang w:val="sk-SK"/>
        </w:rPr>
        <w:t xml:space="preserve">(príloha č. </w:t>
      </w:r>
      <w:r w:rsidR="00412A84" w:rsidRPr="0065174C">
        <w:rPr>
          <w:iCs/>
          <w:lang w:val="sk-SK"/>
        </w:rPr>
        <w:t>12</w:t>
      </w:r>
      <w:r w:rsidRPr="0065174C">
        <w:rPr>
          <w:iCs/>
          <w:lang w:val="sk-SK"/>
        </w:rPr>
        <w:t>)</w:t>
      </w:r>
      <w:r w:rsidR="00546E11" w:rsidRPr="0065174C">
        <w:rPr>
          <w:iCs/>
          <w:lang w:val="sk-SK"/>
        </w:rPr>
        <w:t xml:space="preserve"> – ak relevantné</w:t>
      </w:r>
      <w:r w:rsidR="00CA5224" w:rsidRPr="0065174C">
        <w:rPr>
          <w:iCs/>
          <w:lang w:val="sk-SK"/>
        </w:rPr>
        <w:t>,</w:t>
      </w:r>
      <w:r w:rsidRPr="0065174C">
        <w:rPr>
          <w:iCs/>
          <w:lang w:val="sk-SK"/>
        </w:rPr>
        <w:t xml:space="preserve"> </w:t>
      </w:r>
    </w:p>
    <w:p w14:paraId="4F6E2318" w14:textId="5C4E4573" w:rsidR="00E33255" w:rsidRPr="00E33255" w:rsidRDefault="00E33255" w:rsidP="00167090">
      <w:pPr>
        <w:pStyle w:val="Bulletslevel1"/>
        <w:spacing w:after="120" w:line="288" w:lineRule="auto"/>
        <w:ind w:left="567" w:hanging="283"/>
        <w:jc w:val="both"/>
        <w:rPr>
          <w:lang w:val="sk-SK"/>
        </w:rPr>
      </w:pPr>
      <w:r w:rsidRPr="00E33255">
        <w:rPr>
          <w:lang w:val="sk-SK"/>
        </w:rPr>
        <w:t xml:space="preserve">zápis </w:t>
      </w:r>
      <w:r w:rsidR="00394FFD">
        <w:rPr>
          <w:lang w:val="sk-SK"/>
        </w:rPr>
        <w:t xml:space="preserve">z porady, </w:t>
      </w:r>
      <w:r w:rsidRPr="00E33255">
        <w:rPr>
          <w:lang w:val="sk-SK"/>
        </w:rPr>
        <w:t>z pracovného stretnutia, konzultácií a</w:t>
      </w:r>
      <w:r w:rsidR="00FC21D9">
        <w:rPr>
          <w:lang w:val="sk-SK"/>
        </w:rPr>
        <w:t>tď</w:t>
      </w:r>
      <w:r w:rsidRPr="00E33255">
        <w:rPr>
          <w:lang w:val="sk-SK"/>
        </w:rPr>
        <w:t xml:space="preserve">. </w:t>
      </w:r>
      <w:r w:rsidR="0065174C">
        <w:rPr>
          <w:lang w:val="sk-SK"/>
        </w:rPr>
        <w:t>(</w:t>
      </w:r>
      <w:r w:rsidRPr="00E33255">
        <w:rPr>
          <w:lang w:val="sk-SK"/>
        </w:rPr>
        <w:t>ak relevantné</w:t>
      </w:r>
      <w:r w:rsidR="0065174C">
        <w:rPr>
          <w:lang w:val="sk-SK"/>
        </w:rPr>
        <w:t>)</w:t>
      </w:r>
      <w:r w:rsidRPr="00E33255">
        <w:rPr>
          <w:lang w:val="sk-SK"/>
        </w:rPr>
        <w:t>,</w:t>
      </w:r>
    </w:p>
    <w:p w14:paraId="7A55D13E" w14:textId="77777777" w:rsidR="009D7F63" w:rsidRDefault="009D7F63" w:rsidP="00167090">
      <w:pPr>
        <w:pStyle w:val="Bulletslevel1"/>
        <w:spacing w:after="120" w:line="288" w:lineRule="auto"/>
        <w:ind w:left="567" w:hanging="283"/>
        <w:jc w:val="both"/>
        <w:rPr>
          <w:lang w:val="sk-SK"/>
        </w:rPr>
      </w:pPr>
      <w:r w:rsidRPr="0073389C">
        <w:rPr>
          <w:lang w:val="sk-SK"/>
        </w:rPr>
        <w:t xml:space="preserve">mzdový list, resp. výplatná páska, </w:t>
      </w:r>
    </w:p>
    <w:p w14:paraId="1AF49657" w14:textId="77777777" w:rsidR="00394FFD" w:rsidRDefault="00394FFD" w:rsidP="00167090">
      <w:pPr>
        <w:pStyle w:val="Bulletslevel1"/>
        <w:spacing w:after="120" w:line="288" w:lineRule="auto"/>
        <w:ind w:left="568" w:hanging="284"/>
        <w:jc w:val="both"/>
        <w:rPr>
          <w:lang w:val="sk-SK"/>
        </w:rPr>
      </w:pPr>
      <w:r>
        <w:rPr>
          <w:lang w:val="sk-SK"/>
        </w:rPr>
        <w:t>mesačný výkaz poistného a príspevkov do Sociálnej poisťovne,</w:t>
      </w:r>
    </w:p>
    <w:p w14:paraId="67D14494" w14:textId="77777777" w:rsidR="0065174C" w:rsidRDefault="00394FFD" w:rsidP="00167090">
      <w:pPr>
        <w:pStyle w:val="Bulletslevel1"/>
        <w:spacing w:after="120" w:line="288" w:lineRule="auto"/>
        <w:ind w:left="568" w:hanging="284"/>
        <w:jc w:val="both"/>
        <w:rPr>
          <w:lang w:val="sk-SK"/>
        </w:rPr>
      </w:pPr>
      <w:r>
        <w:rPr>
          <w:lang w:val="sk-SK"/>
        </w:rPr>
        <w:t>výkaz preddavkov na poistné na verejné zdravotné poistenie,</w:t>
      </w:r>
    </w:p>
    <w:p w14:paraId="2F3B5903" w14:textId="6240C27F" w:rsidR="00FC21D9" w:rsidRPr="00FC21D9" w:rsidRDefault="00FC21D9" w:rsidP="00167090">
      <w:pPr>
        <w:pStyle w:val="Bulletslevel1"/>
        <w:spacing w:after="120" w:line="288" w:lineRule="auto"/>
        <w:ind w:left="568" w:hanging="284"/>
        <w:jc w:val="both"/>
        <w:rPr>
          <w:lang w:val="sk-SK"/>
        </w:rPr>
      </w:pPr>
      <w:r>
        <w:rPr>
          <w:lang w:val="sk-SK"/>
        </w:rPr>
        <w:t>prehľad o zrazených a odvedených preddavkoch na daň,</w:t>
      </w:r>
    </w:p>
    <w:p w14:paraId="7A55D140" w14:textId="41CB37ED" w:rsidR="009D7F63" w:rsidRPr="00262267" w:rsidRDefault="009D7F63" w:rsidP="00167090">
      <w:pPr>
        <w:pStyle w:val="Bulletslevel1"/>
        <w:spacing w:after="120" w:line="288" w:lineRule="auto"/>
        <w:ind w:left="567" w:hanging="283"/>
        <w:jc w:val="both"/>
        <w:rPr>
          <w:rFonts w:cs="Arial"/>
          <w:szCs w:val="19"/>
          <w:lang w:val="sk-SK"/>
        </w:rPr>
      </w:pPr>
      <w:r w:rsidRPr="0073389C">
        <w:rPr>
          <w:lang w:val="sk-SK"/>
        </w:rPr>
        <w:t xml:space="preserve">spôsob výpočtu oprávnenej </w:t>
      </w:r>
      <w:r w:rsidR="004328C2">
        <w:rPr>
          <w:lang w:val="sk-SK"/>
        </w:rPr>
        <w:t xml:space="preserve">mzdy </w:t>
      </w:r>
      <w:r w:rsidR="00744070">
        <w:rPr>
          <w:lang w:val="sk-SK"/>
        </w:rPr>
        <w:t xml:space="preserve">– </w:t>
      </w:r>
      <w:r w:rsidR="00744070" w:rsidRPr="0093742B">
        <w:rPr>
          <w:lang w:val="sk-SK"/>
        </w:rPr>
        <w:t>napr. príloha č.</w:t>
      </w:r>
      <w:r w:rsidR="00744070">
        <w:rPr>
          <w:lang w:val="sk-SK"/>
        </w:rPr>
        <w:t xml:space="preserve"> </w:t>
      </w:r>
      <w:r w:rsidR="00D42E00">
        <w:rPr>
          <w:lang w:val="sk-SK"/>
        </w:rPr>
        <w:t>37</w:t>
      </w:r>
      <w:r w:rsidR="00744070">
        <w:rPr>
          <w:lang w:val="sk-SK"/>
        </w:rPr>
        <w:t xml:space="preserve">, resp. </w:t>
      </w:r>
      <w:r w:rsidR="00D42E00">
        <w:rPr>
          <w:lang w:val="sk-SK"/>
        </w:rPr>
        <w:t>38</w:t>
      </w:r>
      <w:r w:rsidR="00744070">
        <w:rPr>
          <w:lang w:val="sk-SK"/>
        </w:rPr>
        <w:t xml:space="preserve"> </w:t>
      </w:r>
      <w:r w:rsidRPr="0073389C">
        <w:rPr>
          <w:lang w:val="sk-SK"/>
        </w:rPr>
        <w:t xml:space="preserve">(ak relevantné), </w:t>
      </w:r>
    </w:p>
    <w:p w14:paraId="7A55D141" w14:textId="2C2D4F33" w:rsidR="009D7F63" w:rsidRPr="00FE024C" w:rsidRDefault="00C9370F" w:rsidP="00167090">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FE024C">
        <w:rPr>
          <w:lang w:val="sk-SK"/>
        </w:rPr>
        <w:t xml:space="preserve">(príloha č. </w:t>
      </w:r>
      <w:r w:rsidR="00EF414D" w:rsidRPr="00FE024C">
        <w:rPr>
          <w:lang w:val="sk-SK"/>
        </w:rPr>
        <w:t>8</w:t>
      </w:r>
      <w:r w:rsidR="009D7F63" w:rsidRPr="00FE024C">
        <w:rPr>
          <w:lang w:val="sk-SK"/>
        </w:rPr>
        <w:t>)</w:t>
      </w:r>
      <w:r w:rsidR="009D7F63" w:rsidRPr="00FE024C">
        <w:rPr>
          <w:rStyle w:val="Odkaznapoznmkupodiarou"/>
          <w:rFonts w:cs="Arial"/>
          <w:iCs/>
          <w:sz w:val="19"/>
          <w:szCs w:val="19"/>
          <w:lang w:val="sk-SK"/>
        </w:rPr>
        <w:footnoteReference w:id="86"/>
      </w:r>
      <w:r w:rsidR="009D7F63" w:rsidRPr="00FE024C">
        <w:rPr>
          <w:lang w:val="sk-SK"/>
        </w:rPr>
        <w:t>, ak je účet identifikovaný v zmluvnom vzťahu (napr. v dohode), prijímateľ nie je povinný predkladať súhlas s poukazovaním mzdy na účet,</w:t>
      </w:r>
    </w:p>
    <w:p w14:paraId="4C7E5AB2" w14:textId="727A80AC" w:rsidR="001407FE" w:rsidRPr="001407FE" w:rsidRDefault="001407FE" w:rsidP="00167090">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744070">
        <w:rPr>
          <w:lang w:val="sk-SK"/>
        </w:rPr>
        <w:t xml:space="preserve"> so spracovaním osobných údajov</w:t>
      </w:r>
      <w:r>
        <w:rPr>
          <w:lang w:val="sk-SK"/>
        </w:rPr>
        <w:t xml:space="preserve"> (príloha č. </w:t>
      </w:r>
      <w:r w:rsidR="009E23C2">
        <w:rPr>
          <w:lang w:val="sk-SK"/>
        </w:rPr>
        <w:t>36</w:t>
      </w:r>
      <w:r>
        <w:rPr>
          <w:lang w:val="sk-SK"/>
        </w:rPr>
        <w:t>)</w:t>
      </w:r>
      <w:r w:rsidRPr="007E5812">
        <w:rPr>
          <w:lang w:val="sk-SK"/>
        </w:rPr>
        <w:t>,</w:t>
      </w:r>
    </w:p>
    <w:p w14:paraId="7A55D142" w14:textId="0D8782F2"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organizácie okrem ŠRO </w:t>
      </w:r>
      <w:r w:rsidR="009D7F63" w:rsidRPr="00D272DE">
        <w:rPr>
          <w:iCs/>
          <w:lang w:val="sk-SK"/>
        </w:rPr>
        <w:t xml:space="preserve">(príloha č. </w:t>
      </w:r>
      <w:r w:rsidR="00F45144" w:rsidRPr="00D272DE">
        <w:rPr>
          <w:iCs/>
          <w:lang w:val="sk-SK"/>
        </w:rPr>
        <w:t>9</w:t>
      </w:r>
      <w:r w:rsidR="009D7F63" w:rsidRPr="00D272DE">
        <w:rPr>
          <w:iCs/>
          <w:lang w:val="sk-SK"/>
        </w:rPr>
        <w:t>)</w:t>
      </w:r>
      <w:r w:rsidR="00CA5224" w:rsidRPr="00D272DE">
        <w:rPr>
          <w:iCs/>
          <w:lang w:val="sk-SK"/>
        </w:rPr>
        <w:t>,</w:t>
      </w:r>
      <w:r w:rsidR="009D7F63" w:rsidRPr="0073389C">
        <w:rPr>
          <w:i/>
          <w:iCs/>
          <w:lang w:val="sk-SK"/>
        </w:rPr>
        <w:t xml:space="preserve"> </w:t>
      </w:r>
    </w:p>
    <w:p w14:paraId="7A55D143" w14:textId="655C880B"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štátne rozpočtové organizácie </w:t>
      </w:r>
      <w:r w:rsidR="009D7F63" w:rsidRPr="00D272DE">
        <w:rPr>
          <w:iCs/>
          <w:lang w:val="sk-SK"/>
        </w:rPr>
        <w:t xml:space="preserve">(príloha č. </w:t>
      </w:r>
      <w:r w:rsidR="00F86DFA" w:rsidRPr="00D272DE">
        <w:rPr>
          <w:iCs/>
          <w:lang w:val="sk-SK"/>
        </w:rPr>
        <w:t>10</w:t>
      </w:r>
      <w:r w:rsidR="009D7F63" w:rsidRPr="00D272DE">
        <w:rPr>
          <w:iCs/>
          <w:lang w:val="sk-SK"/>
        </w:rPr>
        <w:t>)</w:t>
      </w:r>
      <w:r w:rsidR="00CA5224" w:rsidRPr="00D272DE">
        <w:rPr>
          <w:iCs/>
          <w:lang w:val="sk-SK"/>
        </w:rPr>
        <w:t>,</w:t>
      </w:r>
    </w:p>
    <w:p w14:paraId="7A55D144" w14:textId="219EF5FB" w:rsidR="009D7F63" w:rsidRPr="0073389C" w:rsidRDefault="009D7F63" w:rsidP="00167090">
      <w:pPr>
        <w:pStyle w:val="Bulletslevel1"/>
        <w:spacing w:after="120" w:line="288" w:lineRule="auto"/>
        <w:ind w:left="567" w:hanging="283"/>
        <w:jc w:val="both"/>
        <w:rPr>
          <w:lang w:val="sk-SK"/>
        </w:rPr>
      </w:pPr>
      <w:r w:rsidRPr="0073389C">
        <w:rPr>
          <w:lang w:val="sk-SK"/>
        </w:rPr>
        <w:t>účtovný doklad</w:t>
      </w:r>
      <w:r w:rsidR="00C9370F">
        <w:rPr>
          <w:lang w:val="sk-SK"/>
        </w:rPr>
        <w:t xml:space="preserve"> </w:t>
      </w:r>
      <w:r w:rsidR="00C9370F" w:rsidRPr="0073389C">
        <w:rPr>
          <w:lang w:val="sk-SK"/>
        </w:rPr>
        <w:t>k zaúčtovaniu miezd (zúčtovacia a výplatná listina resp. iný obdobný účtovný doklad)</w:t>
      </w:r>
      <w:r w:rsidR="00CA5224">
        <w:rPr>
          <w:lang w:val="sk-SK"/>
        </w:rPr>
        <w:t>,</w:t>
      </w:r>
    </w:p>
    <w:p w14:paraId="7A55D146" w14:textId="614411AC" w:rsidR="009D7F63" w:rsidRPr="003911A6" w:rsidRDefault="00737A7E" w:rsidP="00994D51">
      <w:pPr>
        <w:pStyle w:val="Bulletslevel1"/>
        <w:spacing w:after="120" w:line="288" w:lineRule="auto"/>
        <w:ind w:left="567" w:hanging="283"/>
        <w:jc w:val="both"/>
        <w:rPr>
          <w:rFonts w:cs="Arial"/>
          <w:szCs w:val="19"/>
          <w:lang w:val="sk-SK"/>
        </w:rPr>
      </w:pPr>
      <w:r>
        <w:rPr>
          <w:lang w:val="sk-SK"/>
        </w:rPr>
        <w:t xml:space="preserve">doklad o úhrade - </w:t>
      </w:r>
      <w:r w:rsidR="009D7F63"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sidR="00731280">
        <w:rPr>
          <w:lang w:val="sk-SK"/>
        </w:rPr>
        <w:t>, resp. iný doklad</w:t>
      </w:r>
      <w:r w:rsidR="009D7F63" w:rsidRPr="0073389C">
        <w:rPr>
          <w:lang w:val="sk-SK"/>
        </w:rPr>
        <w:t xml:space="preserve"> dokumentujúci reálnu úhradu - </w:t>
      </w:r>
      <w:r w:rsidR="009D7F63" w:rsidRPr="00167090">
        <w:rPr>
          <w:b/>
          <w:lang w:val="sk-SK"/>
        </w:rPr>
        <w:t>prijímateľ je povinný označiť na bankovom výpise úhradu oprávnenej mzdy zamestnancovi</w:t>
      </w:r>
      <w:r w:rsidR="00B77BC5" w:rsidRPr="00167090">
        <w:rPr>
          <w:b/>
          <w:lang w:val="sk-SK"/>
        </w:rPr>
        <w:t xml:space="preserve"> a úhradu odvodov vrátane dane z príjmov fyzických osôb</w:t>
      </w:r>
      <w:r w:rsidR="009D7F63" w:rsidRPr="00167090">
        <w:rPr>
          <w:b/>
          <w:lang w:val="sk-SK"/>
        </w:rPr>
        <w:t>.</w:t>
      </w:r>
    </w:p>
    <w:p w14:paraId="7475E562" w14:textId="6332EFE6" w:rsidR="006405AA" w:rsidRDefault="006405AA" w:rsidP="008F3E68">
      <w:pPr>
        <w:pStyle w:val="Bulletslevel1"/>
        <w:numPr>
          <w:ilvl w:val="0"/>
          <w:numId w:val="0"/>
        </w:numPr>
        <w:spacing w:after="120" w:line="288" w:lineRule="auto"/>
        <w:jc w:val="both"/>
        <w:rPr>
          <w:rFonts w:eastAsia="Times New Roman" w:cs="Arial"/>
          <w:b/>
          <w:color w:val="auto"/>
          <w:szCs w:val="19"/>
          <w:lang w:val="sk-SK" w:eastAsia="en-US"/>
        </w:rPr>
      </w:pPr>
      <w:r>
        <w:rPr>
          <w:rFonts w:eastAsia="Times New Roman" w:cs="Arial"/>
          <w:b/>
          <w:color w:val="auto"/>
          <w:szCs w:val="19"/>
          <w:lang w:val="sk-SK" w:eastAsia="en-US"/>
        </w:rPr>
        <w:t>Personálne výdavky – interné (pracovná zmluva, dohody</w:t>
      </w:r>
      <w:r w:rsidRPr="005668B8">
        <w:rPr>
          <w:rFonts w:eastAsia="Times New Roman" w:cs="Arial"/>
          <w:b/>
          <w:color w:val="auto"/>
          <w:szCs w:val="19"/>
          <w:lang w:val="sk-SK" w:eastAsia="en-US"/>
        </w:rPr>
        <w:t xml:space="preserve">) </w:t>
      </w:r>
      <w:r w:rsidRPr="008F3E68">
        <w:rPr>
          <w:rFonts w:eastAsia="Times New Roman" w:cs="Arial"/>
          <w:b/>
          <w:color w:val="auto"/>
          <w:szCs w:val="19"/>
          <w:lang w:val="sk-SK" w:eastAsia="en-US"/>
        </w:rPr>
        <w:t>je možné predkladať</w:t>
      </w:r>
      <w:r>
        <w:rPr>
          <w:rFonts w:eastAsia="Times New Roman" w:cs="Arial"/>
          <w:color w:val="auto"/>
          <w:szCs w:val="19"/>
          <w:lang w:val="sk-SK" w:eastAsia="en-US"/>
        </w:rPr>
        <w:t xml:space="preserve"> </w:t>
      </w:r>
      <w:r w:rsidRPr="008F3E68">
        <w:rPr>
          <w:rFonts w:eastAsia="Times New Roman" w:cs="Arial"/>
          <w:b/>
          <w:color w:val="auto"/>
          <w:szCs w:val="19"/>
          <w:lang w:val="sk-SK" w:eastAsia="en-US"/>
        </w:rPr>
        <w:t xml:space="preserve">prostredníctvom sumarizačných hárkov – personálne výdavky (príloha č. 9 </w:t>
      </w:r>
      <w:r w:rsidR="00DF17DB">
        <w:rPr>
          <w:rFonts w:eastAsia="Times New Roman" w:cs="Arial"/>
          <w:b/>
          <w:color w:val="auto"/>
          <w:szCs w:val="19"/>
          <w:lang w:val="sk-SK" w:eastAsia="en-US"/>
        </w:rPr>
        <w:t>resp.</w:t>
      </w:r>
      <w:r w:rsidRPr="00DB1B99">
        <w:rPr>
          <w:rFonts w:eastAsia="Times New Roman" w:cs="Arial"/>
          <w:b/>
          <w:color w:val="auto"/>
          <w:szCs w:val="19"/>
          <w:lang w:val="sk-SK" w:eastAsia="en-US"/>
        </w:rPr>
        <w:t> 10)</w:t>
      </w:r>
      <w:r w:rsidR="001E046B">
        <w:rPr>
          <w:rFonts w:eastAsia="Times New Roman" w:cs="Arial"/>
          <w:b/>
          <w:color w:val="auto"/>
          <w:szCs w:val="19"/>
          <w:lang w:val="sk-SK" w:eastAsia="en-US"/>
        </w:rPr>
        <w:t>,</w:t>
      </w:r>
      <w:r>
        <w:rPr>
          <w:rFonts w:eastAsia="Times New Roman" w:cs="Arial"/>
          <w:b/>
          <w:color w:val="auto"/>
          <w:szCs w:val="19"/>
          <w:lang w:val="sk-SK" w:eastAsia="en-US"/>
        </w:rPr>
        <w:t xml:space="preserve"> avšak len na základe písomného rozhodnutia </w:t>
      </w:r>
      <w:r w:rsidR="000D06A7">
        <w:rPr>
          <w:rFonts w:eastAsia="Times New Roman" w:cs="Arial"/>
          <w:b/>
          <w:color w:val="auto"/>
          <w:szCs w:val="19"/>
          <w:lang w:val="sk-SK" w:eastAsia="en-US"/>
        </w:rPr>
        <w:t>udeleného prijímateľovi zo strany poskytovateľa</w:t>
      </w:r>
      <w:r w:rsidR="00B26D31">
        <w:rPr>
          <w:rStyle w:val="Odkaznapoznmkupodiarou"/>
          <w:rFonts w:eastAsia="Times New Roman" w:cs="Arial"/>
          <w:b/>
          <w:color w:val="auto"/>
          <w:szCs w:val="19"/>
          <w:lang w:val="sk-SK" w:eastAsia="en-US"/>
        </w:rPr>
        <w:footnoteReference w:id="87"/>
      </w:r>
      <w:r w:rsidR="000D06A7">
        <w:rPr>
          <w:rFonts w:eastAsia="Times New Roman" w:cs="Arial"/>
          <w:b/>
          <w:color w:val="auto"/>
          <w:szCs w:val="19"/>
          <w:lang w:val="sk-SK" w:eastAsia="en-US"/>
        </w:rPr>
        <w:t>. V prípade predloženia personálnych výdavkov – interných prostredníctvom sumarizačných hárkov – personálne výdavky, bez predchádzajúceho rozhodnutia zo strany poskytovateľa, budú tieto výdavky posúdené za neoprávnené. Prijímateľ predloží nasledovnú dokumentáciu:</w:t>
      </w:r>
    </w:p>
    <w:p w14:paraId="5C1C5894" w14:textId="77777777" w:rsidR="000D06A7" w:rsidRPr="0073389C" w:rsidRDefault="000D06A7" w:rsidP="00B24995">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organizácie okrem ŠRO </w:t>
      </w:r>
      <w:r w:rsidRPr="00D272DE">
        <w:rPr>
          <w:iCs/>
          <w:lang w:val="sk-SK"/>
        </w:rPr>
        <w:t>(príloha č. 9),</w:t>
      </w:r>
      <w:r w:rsidRPr="0073389C">
        <w:rPr>
          <w:i/>
          <w:iCs/>
          <w:lang w:val="sk-SK"/>
        </w:rPr>
        <w:t xml:space="preserve"> </w:t>
      </w:r>
    </w:p>
    <w:p w14:paraId="467F039D" w14:textId="77777777" w:rsidR="000D06A7" w:rsidRPr="0073389C" w:rsidRDefault="000D06A7" w:rsidP="007C1B0C">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štátne rozpočtové organizácie </w:t>
      </w:r>
      <w:r w:rsidRPr="00D272DE">
        <w:rPr>
          <w:iCs/>
          <w:lang w:val="sk-SK"/>
        </w:rPr>
        <w:t>(príloha č. 10),</w:t>
      </w:r>
    </w:p>
    <w:p w14:paraId="5386C1A5" w14:textId="0EA6D85C" w:rsidR="000D06A7" w:rsidRPr="00EB0B04" w:rsidRDefault="000D06A7" w:rsidP="001577F1">
      <w:pPr>
        <w:pStyle w:val="Bulletslevel1"/>
        <w:spacing w:after="120" w:line="288" w:lineRule="auto"/>
        <w:ind w:left="567" w:hanging="283"/>
        <w:jc w:val="both"/>
        <w:rPr>
          <w:rFonts w:cs="Arial"/>
          <w:szCs w:val="19"/>
          <w:lang w:val="sk-SK"/>
        </w:rPr>
      </w:pPr>
      <w:r>
        <w:rPr>
          <w:lang w:val="sk-SK"/>
        </w:rPr>
        <w:lastRenderedPageBreak/>
        <w:t xml:space="preserve">doklad o úhrade - </w:t>
      </w:r>
      <w:r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Pr>
          <w:lang w:val="sk-SK"/>
        </w:rPr>
        <w:t>, resp. iný doklad</w:t>
      </w:r>
      <w:r w:rsidRPr="0073389C">
        <w:rPr>
          <w:lang w:val="sk-SK"/>
        </w:rPr>
        <w:t xml:space="preserve"> dokumentujúci reálnu úhradu - </w:t>
      </w:r>
      <w:r w:rsidRPr="00167090">
        <w:rPr>
          <w:b/>
          <w:lang w:val="sk-SK"/>
        </w:rPr>
        <w:t>prijímateľ je povinný označiť na bankovom výpise úhradu oprávnenej mzdy zamestnancovi a úhradu odvodov vrátane dane z príjmov fyzických osôb</w:t>
      </w:r>
      <w:r>
        <w:rPr>
          <w:b/>
          <w:lang w:val="sk-SK"/>
        </w:rPr>
        <w:t>,</w:t>
      </w:r>
    </w:p>
    <w:p w14:paraId="7254642B" w14:textId="36202E84" w:rsidR="00E66C1E" w:rsidRPr="00451F72" w:rsidRDefault="000D06A7" w:rsidP="00DB1B99">
      <w:pPr>
        <w:pStyle w:val="Bulletslevel1"/>
        <w:spacing w:after="120" w:line="288" w:lineRule="auto"/>
        <w:ind w:left="567" w:hanging="283"/>
        <w:jc w:val="both"/>
        <w:rPr>
          <w:lang w:val="sk-SK"/>
        </w:rPr>
      </w:pPr>
      <w:r w:rsidRPr="00C87533">
        <w:rPr>
          <w:lang w:val="sk-SK"/>
        </w:rPr>
        <w:t xml:space="preserve">výpis z denníka, resp. z hlavnej knihy prijímateľa alebo peňažného denníka prijímateľa (jednoduché účtovníctvo) o zaúčtovaní účtovného </w:t>
      </w:r>
      <w:r>
        <w:rPr>
          <w:lang w:val="sk-SK"/>
        </w:rPr>
        <w:t>prípadu vrátane úhrady výdavku</w:t>
      </w:r>
      <w:r w:rsidR="00845F73">
        <w:rPr>
          <w:lang w:val="sk-SK"/>
        </w:rPr>
        <w:t>.</w:t>
      </w:r>
    </w:p>
    <w:p w14:paraId="41263BBE" w14:textId="52A8A6FF" w:rsidR="00204380" w:rsidRPr="00DB1B99" w:rsidRDefault="00204380" w:rsidP="00DB1B99">
      <w:pPr>
        <w:pStyle w:val="Bulletslevel1"/>
        <w:numPr>
          <w:ilvl w:val="0"/>
          <w:numId w:val="0"/>
        </w:numPr>
        <w:spacing w:after="120" w:line="288" w:lineRule="auto"/>
        <w:jc w:val="both"/>
        <w:rPr>
          <w:rFonts w:eastAsia="Times New Roman" w:cs="Arial"/>
          <w:b/>
          <w:color w:val="auto"/>
          <w:szCs w:val="19"/>
          <w:lang w:val="sk-SK" w:eastAsia="en-US"/>
        </w:rPr>
      </w:pPr>
      <w:r w:rsidRPr="00DB1B99">
        <w:rPr>
          <w:rFonts w:eastAsia="Times New Roman" w:cs="Arial"/>
          <w:b/>
          <w:color w:val="auto"/>
          <w:szCs w:val="19"/>
          <w:lang w:val="sk-SK" w:eastAsia="en-US"/>
        </w:rPr>
        <w:t>Prijímateľ je povinný archivovať relevantnú dokumentáciu (</w:t>
      </w:r>
      <w:r w:rsidR="00612704">
        <w:rPr>
          <w:rFonts w:eastAsia="Times New Roman" w:cs="Arial"/>
          <w:b/>
          <w:color w:val="auto"/>
          <w:szCs w:val="19"/>
          <w:lang w:val="sk-SK" w:eastAsia="en-US"/>
        </w:rPr>
        <w:t>výplatné pásky</w:t>
      </w:r>
      <w:r w:rsidRPr="00DB1B99">
        <w:rPr>
          <w:rFonts w:eastAsia="Times New Roman" w:cs="Arial"/>
          <w:b/>
          <w:color w:val="auto"/>
          <w:szCs w:val="19"/>
          <w:lang w:val="sk-SK" w:eastAsia="en-US"/>
        </w:rPr>
        <w:t xml:space="preserve">, spôsob výpočty mzdy zamestnanca, atď.), ktorá nie je súčasťou dokumentácie zasielanej </w:t>
      </w:r>
      <w:r w:rsidR="00572B5D">
        <w:rPr>
          <w:rFonts w:eastAsia="Times New Roman" w:cs="Arial"/>
          <w:b/>
          <w:color w:val="auto"/>
          <w:szCs w:val="19"/>
          <w:lang w:val="sk-SK" w:eastAsia="en-US"/>
        </w:rPr>
        <w:t>poskytovateľovi</w:t>
      </w:r>
      <w:r w:rsidRPr="00DB1B99">
        <w:rPr>
          <w:rFonts w:eastAsia="Times New Roman" w:cs="Arial"/>
          <w:b/>
          <w:color w:val="auto"/>
          <w:szCs w:val="19"/>
          <w:lang w:val="sk-SK" w:eastAsia="en-US"/>
        </w:rPr>
        <w:t xml:space="preserve"> v súlade so </w:t>
      </w:r>
      <w:r w:rsidR="00572B5D">
        <w:rPr>
          <w:rFonts w:eastAsia="Times New Roman" w:cs="Arial"/>
          <w:b/>
          <w:color w:val="auto"/>
          <w:szCs w:val="19"/>
          <w:lang w:val="sk-SK" w:eastAsia="en-US"/>
        </w:rPr>
        <w:t>z</w:t>
      </w:r>
      <w:r w:rsidRPr="00DB1B99">
        <w:rPr>
          <w:rFonts w:eastAsia="Times New Roman" w:cs="Arial"/>
          <w:b/>
          <w:color w:val="auto"/>
          <w:szCs w:val="19"/>
          <w:lang w:val="sk-SK" w:eastAsia="en-US"/>
        </w:rPr>
        <w:t>mluvou</w:t>
      </w:r>
      <w:r w:rsidR="00572B5D">
        <w:rPr>
          <w:rFonts w:eastAsia="Times New Roman" w:cs="Arial"/>
          <w:b/>
          <w:color w:val="auto"/>
          <w:szCs w:val="19"/>
          <w:lang w:val="sk-SK" w:eastAsia="en-US"/>
        </w:rPr>
        <w:t xml:space="preserve"> o NFP</w:t>
      </w:r>
      <w:r w:rsidRPr="00DB1B99">
        <w:rPr>
          <w:rFonts w:eastAsia="Times New Roman" w:cs="Arial"/>
          <w:b/>
          <w:color w:val="auto"/>
          <w:szCs w:val="19"/>
          <w:lang w:val="sk-SK" w:eastAsia="en-US"/>
        </w:rPr>
        <w:t>. Prijímateľ je povinný na základe tejto dokumentácie umožniť overenie nárokovaných výdavkov prostredníctvom sumarizačných hárkov</w:t>
      </w:r>
      <w:r w:rsidR="00572B5D">
        <w:rPr>
          <w:rFonts w:eastAsia="Times New Roman" w:cs="Arial"/>
          <w:b/>
          <w:color w:val="auto"/>
          <w:szCs w:val="19"/>
          <w:lang w:val="sk-SK" w:eastAsia="en-US"/>
        </w:rPr>
        <w:t xml:space="preserve"> – personálne výdavky</w:t>
      </w:r>
      <w:r w:rsidRPr="00DB1B99">
        <w:rPr>
          <w:rFonts w:eastAsia="Times New Roman" w:cs="Arial"/>
          <w:b/>
          <w:color w:val="auto"/>
          <w:szCs w:val="19"/>
          <w:lang w:val="sk-SK" w:eastAsia="en-US"/>
        </w:rPr>
        <w:t>.</w:t>
      </w:r>
    </w:p>
    <w:p w14:paraId="7A55D147" w14:textId="77777777" w:rsidR="009D7F63" w:rsidRPr="0073389C" w:rsidRDefault="009D7F63" w:rsidP="009D7F63">
      <w:pPr>
        <w:spacing w:before="120" w:after="120" w:line="288" w:lineRule="auto"/>
        <w:jc w:val="both"/>
        <w:rPr>
          <w:lang w:eastAsia="cs-CZ"/>
        </w:rPr>
      </w:pPr>
      <w:r w:rsidRPr="0073389C">
        <w:rPr>
          <w:b/>
        </w:rPr>
        <w:t xml:space="preserve">2. Personálne výdavky - externé - dodávka služieb </w:t>
      </w:r>
      <w:r w:rsidRPr="0073389C">
        <w:t>(zmluvné vzťahy na základe napr. Obchodného zákonníka, Občianskeho zákonníka - zmluvné vzťahy mimo pracovnoprávnych vzťahov, služobných pomerov)</w:t>
      </w:r>
    </w:p>
    <w:p w14:paraId="7A55D148" w14:textId="116A1686" w:rsidR="009D7F63" w:rsidRPr="0073389C" w:rsidRDefault="009D7F63" w:rsidP="00285EAC">
      <w:pPr>
        <w:pStyle w:val="Bulletslevel1"/>
        <w:ind w:left="567" w:hanging="283"/>
        <w:jc w:val="both"/>
        <w:rPr>
          <w:lang w:val="sk-SK"/>
        </w:rPr>
      </w:pPr>
      <w:r w:rsidRPr="0073389C">
        <w:rPr>
          <w:lang w:val="sk-SK"/>
        </w:rPr>
        <w:t>písomná dokumentácia k verejnému obstarávaniu (ak relevantné v zmysle zmluvy o NFP)</w:t>
      </w:r>
      <w:r w:rsidR="007039BD">
        <w:rPr>
          <w:lang w:val="sk-SK"/>
        </w:rPr>
        <w:t>,</w:t>
      </w:r>
      <w:r w:rsidRPr="0073389C">
        <w:rPr>
          <w:lang w:val="sk-SK"/>
        </w:rPr>
        <w:t xml:space="preserve"> </w:t>
      </w:r>
    </w:p>
    <w:p w14:paraId="7A55D149" w14:textId="2DEEBE70" w:rsidR="009D7F63" w:rsidRPr="0073389C" w:rsidRDefault="009D7F63" w:rsidP="009D7F63">
      <w:pPr>
        <w:pStyle w:val="Bulletslevel1"/>
        <w:ind w:left="567" w:hanging="283"/>
        <w:rPr>
          <w:lang w:val="sk-SK"/>
        </w:rPr>
      </w:pPr>
      <w:r w:rsidRPr="0073389C">
        <w:rPr>
          <w:lang w:val="sk-SK"/>
        </w:rPr>
        <w:t xml:space="preserve">spôsob výpočtu oprávnenej výšky výdavku (ak relevantné), </w:t>
      </w:r>
    </w:p>
    <w:p w14:paraId="7A55D14A" w14:textId="77777777" w:rsidR="009D7F63" w:rsidRPr="0073389C" w:rsidRDefault="009D7F63" w:rsidP="009D7F63">
      <w:pPr>
        <w:pStyle w:val="Bulletslevel1"/>
        <w:ind w:left="567" w:hanging="283"/>
        <w:rPr>
          <w:lang w:val="sk-SK"/>
        </w:rPr>
      </w:pPr>
      <w:r w:rsidRPr="0073389C">
        <w:rPr>
          <w:lang w:val="sk-SK"/>
        </w:rPr>
        <w:t xml:space="preserve">písomná zmluva v súlade s platným všeobecne záväzným právnym predpisom, </w:t>
      </w:r>
    </w:p>
    <w:p w14:paraId="7A55D14B" w14:textId="3B0CAB86" w:rsidR="009D7F63" w:rsidRPr="0073389C" w:rsidRDefault="009D7F63" w:rsidP="009D7F63">
      <w:pPr>
        <w:pStyle w:val="Bulletslevel1"/>
        <w:ind w:left="567" w:hanging="283"/>
        <w:rPr>
          <w:lang w:val="sk-SK"/>
        </w:rPr>
      </w:pPr>
      <w:r w:rsidRPr="0073389C">
        <w:rPr>
          <w:lang w:val="sk-SK"/>
        </w:rPr>
        <w:t xml:space="preserve">faktúra (ak relevantné), </w:t>
      </w:r>
    </w:p>
    <w:p w14:paraId="7A55D14C" w14:textId="77777777" w:rsidR="009D7F63" w:rsidRPr="0073389C" w:rsidRDefault="009D7F63" w:rsidP="009D7F63">
      <w:pPr>
        <w:pStyle w:val="Bulletslevel1"/>
        <w:ind w:left="567" w:hanging="283"/>
        <w:rPr>
          <w:lang w:val="sk-SK"/>
        </w:rPr>
      </w:pPr>
      <w:r w:rsidRPr="0073389C">
        <w:rPr>
          <w:lang w:val="sk-SK"/>
        </w:rPr>
        <w:t xml:space="preserve">preberací protokol o vykonaní príslušných aktivít, prác (ak relevantné), </w:t>
      </w:r>
    </w:p>
    <w:p w14:paraId="0D841E96" w14:textId="7B5DA948" w:rsidR="00B9414D" w:rsidRPr="0073389C" w:rsidRDefault="00B9414D" w:rsidP="00B9414D">
      <w:pPr>
        <w:pStyle w:val="Bulletslevel1"/>
        <w:spacing w:after="120" w:line="288" w:lineRule="auto"/>
        <w:ind w:left="567" w:hanging="283"/>
        <w:jc w:val="both"/>
        <w:rPr>
          <w:lang w:val="sk-SK"/>
        </w:rPr>
      </w:pPr>
      <w:r w:rsidRPr="0073389C">
        <w:rPr>
          <w:lang w:val="sk-SK"/>
        </w:rPr>
        <w:t>pracovný výkaz (všeobecný pracovný výkaz</w:t>
      </w:r>
      <w:r w:rsidR="00003B20">
        <w:rPr>
          <w:rFonts w:cs="Arial"/>
          <w:i/>
          <w:iCs/>
          <w:szCs w:val="19"/>
          <w:lang w:val="sk-SK"/>
        </w:rPr>
        <w:t xml:space="preserve"> -</w:t>
      </w:r>
      <w:r w:rsidRPr="0073389C">
        <w:rPr>
          <w:lang w:val="sk-SK"/>
        </w:rPr>
        <w:t xml:space="preserve"> príloha č. </w:t>
      </w:r>
      <w:r>
        <w:rPr>
          <w:lang w:val="sk-SK"/>
        </w:rPr>
        <w:t>7),</w:t>
      </w:r>
    </w:p>
    <w:p w14:paraId="7A55D14E" w14:textId="6D3C823E" w:rsidR="009D7F63" w:rsidRPr="0073389C" w:rsidRDefault="009D7F63" w:rsidP="009D7F63">
      <w:pPr>
        <w:pStyle w:val="Bulletslevel1"/>
        <w:ind w:left="567" w:hanging="283"/>
        <w:rPr>
          <w:lang w:val="sk-SK"/>
        </w:rPr>
      </w:pPr>
      <w:r w:rsidRPr="0073389C">
        <w:rPr>
          <w:lang w:val="sk-SK"/>
        </w:rPr>
        <w:t xml:space="preserve">prezenčná listina napr. zo školenia, z porady, pracovného stretnutia atď. </w:t>
      </w:r>
      <w:r w:rsidRPr="00103131">
        <w:rPr>
          <w:iCs/>
          <w:lang w:val="sk-SK"/>
        </w:rPr>
        <w:t xml:space="preserve">(príloha č. </w:t>
      </w:r>
      <w:r w:rsidR="00412A84" w:rsidRPr="00103131">
        <w:rPr>
          <w:iCs/>
          <w:lang w:val="sk-SK"/>
        </w:rPr>
        <w:t>12</w:t>
      </w:r>
      <w:r w:rsidRPr="00103131">
        <w:rPr>
          <w:iCs/>
          <w:lang w:val="sk-SK"/>
        </w:rPr>
        <w:t>)</w:t>
      </w:r>
      <w:r w:rsidR="0042442A" w:rsidRPr="00103131">
        <w:rPr>
          <w:iCs/>
          <w:lang w:val="sk-SK"/>
        </w:rPr>
        <w:t xml:space="preserve"> – ak relevantné</w:t>
      </w:r>
      <w:r w:rsidR="007E247B" w:rsidRPr="00103131">
        <w:rPr>
          <w:iCs/>
          <w:lang w:val="sk-SK"/>
        </w:rPr>
        <w:t>,</w:t>
      </w:r>
      <w:r w:rsidRPr="00103131">
        <w:rPr>
          <w:iCs/>
          <w:lang w:val="sk-SK"/>
        </w:rPr>
        <w:t xml:space="preserve"> </w:t>
      </w:r>
    </w:p>
    <w:p w14:paraId="5BBBEF8C" w14:textId="0C23A0F3" w:rsidR="00CA5CAB" w:rsidRPr="009719B7" w:rsidRDefault="00C74ED8" w:rsidP="006D565B">
      <w:pPr>
        <w:pStyle w:val="Bulletslevel1"/>
        <w:numPr>
          <w:ilvl w:val="0"/>
          <w:numId w:val="0"/>
        </w:numPr>
        <w:spacing w:after="120" w:line="288" w:lineRule="auto"/>
        <w:ind w:left="567"/>
        <w:rPr>
          <w:rFonts w:cs="Arial"/>
          <w:b/>
          <w:bCs/>
          <w:color w:val="auto"/>
          <w:szCs w:val="19"/>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resp. </w:t>
      </w:r>
      <w:r>
        <w:rPr>
          <w:lang w:val="sk-SK"/>
        </w:rPr>
        <w:t xml:space="preserve">iný </w:t>
      </w:r>
      <w:r w:rsidR="009D7F63" w:rsidRPr="0073389C">
        <w:rPr>
          <w:lang w:val="sk-SK"/>
        </w:rPr>
        <w:t>doklad dokumentujúci reálnu úhradu</w:t>
      </w:r>
      <w:r>
        <w:rPr>
          <w:lang w:val="sk-SK"/>
        </w:rPr>
        <w:t xml:space="preserve"> </w:t>
      </w:r>
      <w:r w:rsidR="00D115B1">
        <w:rPr>
          <w:lang w:val="sk-SK"/>
        </w:rPr>
        <w:t xml:space="preserve">- </w:t>
      </w:r>
      <w:r w:rsidRPr="0073389C">
        <w:rPr>
          <w:b/>
          <w:bCs/>
          <w:lang w:val="sk-SK"/>
        </w:rPr>
        <w:t>prijímateľ je povinný označiť na bankovom výpise úhradu</w:t>
      </w:r>
      <w:r w:rsidR="005A1257">
        <w:rPr>
          <w:b/>
          <w:bCs/>
          <w:lang w:val="sk-SK"/>
        </w:rPr>
        <w:t xml:space="preserve"> výdavku</w:t>
      </w:r>
      <w:r>
        <w:rPr>
          <w:b/>
          <w:bCs/>
          <w:lang w:val="sk-SK"/>
        </w:rPr>
        <w:t>.</w:t>
      </w:r>
      <w:r w:rsidR="009D7F63" w:rsidRPr="0073389C">
        <w:rPr>
          <w:lang w:val="sk-SK"/>
        </w:rPr>
        <w:t xml:space="preserve"> </w:t>
      </w:r>
    </w:p>
    <w:p w14:paraId="008F5719" w14:textId="77777777" w:rsidR="0042442A" w:rsidRPr="0073389C" w:rsidRDefault="0042442A"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Náhrada mzdy a platu </w:t>
      </w:r>
    </w:p>
    <w:p w14:paraId="160CFB5A" w14:textId="019ABDEF" w:rsidR="0042442A" w:rsidRDefault="0042442A" w:rsidP="00151D4D">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všetky dokumenty týkajúce sa výplaty náhrady mzdy a platu, t. j. vzniku nároku (pracovná zmluva, resp. vymenovanie do štátnej služby spolu s náplňou práce, resp. opisom činnosti štátno-zamestnaneckého miesta a platový návrh </w:t>
      </w:r>
      <w:r w:rsidR="00B77BC5">
        <w:rPr>
          <w:rFonts w:ascii="Arial" w:hAnsi="Arial" w:cs="Arial"/>
          <w:color w:val="auto"/>
          <w:sz w:val="19"/>
          <w:szCs w:val="19"/>
          <w:lang w:val="sk-SK"/>
        </w:rPr>
        <w:t>(</w:t>
      </w:r>
      <w:r w:rsidRPr="0073389C">
        <w:rPr>
          <w:rFonts w:ascii="Arial" w:hAnsi="Arial" w:cs="Arial"/>
          <w:color w:val="auto"/>
          <w:sz w:val="19"/>
          <w:szCs w:val="19"/>
          <w:lang w:val="sk-SK"/>
        </w:rPr>
        <w:t>vrátane dodatkov</w:t>
      </w:r>
      <w:r w:rsidR="00B77BC5">
        <w:rPr>
          <w:rFonts w:ascii="Arial" w:hAnsi="Arial" w:cs="Arial"/>
          <w:color w:val="auto"/>
          <w:sz w:val="19"/>
          <w:szCs w:val="19"/>
          <w:lang w:val="sk-SK"/>
        </w:rPr>
        <w:t>))</w:t>
      </w:r>
      <w:r w:rsidRPr="0073389C">
        <w:rPr>
          <w:rFonts w:ascii="Arial" w:hAnsi="Arial" w:cs="Arial"/>
          <w:color w:val="auto"/>
          <w:sz w:val="19"/>
          <w:szCs w:val="19"/>
          <w:lang w:val="sk-SK"/>
        </w:rPr>
        <w:t>,</w:t>
      </w:r>
    </w:p>
    <w:p w14:paraId="32327CD4" w14:textId="77777777" w:rsidR="003F06E8" w:rsidRPr="0073389C" w:rsidRDefault="003F06E8" w:rsidP="00151D4D">
      <w:pPr>
        <w:pStyle w:val="Bulletslevel1"/>
        <w:numPr>
          <w:ilvl w:val="1"/>
          <w:numId w:val="69"/>
        </w:numPr>
        <w:spacing w:after="120" w:line="288" w:lineRule="auto"/>
        <w:ind w:left="567" w:hanging="283"/>
        <w:jc w:val="both"/>
        <w:rPr>
          <w:lang w:val="sk-SK"/>
        </w:rPr>
      </w:pPr>
      <w:r w:rsidRPr="0073389C">
        <w:rPr>
          <w:lang w:val="sk-SK"/>
        </w:rPr>
        <w:t>účtovný doklad k zaúčtovaniu miezd (zúčtovacia a výplatná listina</w:t>
      </w:r>
      <w:r>
        <w:rPr>
          <w:lang w:val="sk-SK"/>
        </w:rPr>
        <w:t>,</w:t>
      </w:r>
      <w:r w:rsidRPr="0073389C">
        <w:rPr>
          <w:lang w:val="sk-SK"/>
        </w:rPr>
        <w:t xml:space="preserve"> resp. iný obdobný účtovný doklad), </w:t>
      </w:r>
    </w:p>
    <w:p w14:paraId="2CBA90E1" w14:textId="77777777" w:rsidR="00AD5D29" w:rsidRDefault="003F06E8" w:rsidP="00151D4D">
      <w:pPr>
        <w:pStyle w:val="Bulletslevel1"/>
        <w:numPr>
          <w:ilvl w:val="1"/>
          <w:numId w:val="69"/>
        </w:numPr>
        <w:spacing w:after="120" w:line="288" w:lineRule="auto"/>
        <w:ind w:left="567" w:hanging="283"/>
        <w:rPr>
          <w:lang w:val="sk-SK"/>
        </w:rPr>
      </w:pPr>
      <w:r w:rsidRPr="0073389C">
        <w:rPr>
          <w:lang w:val="sk-SK"/>
        </w:rPr>
        <w:t xml:space="preserve">mzdový list, resp. výplatnú pásku, </w:t>
      </w:r>
    </w:p>
    <w:p w14:paraId="38DA1398" w14:textId="0C54C4E2" w:rsidR="007A65A7" w:rsidRPr="007A65A7" w:rsidRDefault="007A65A7" w:rsidP="00151D4D">
      <w:pPr>
        <w:pStyle w:val="Bulletslevel1"/>
        <w:numPr>
          <w:ilvl w:val="1"/>
          <w:numId w:val="69"/>
        </w:numPr>
        <w:spacing w:after="120" w:line="288" w:lineRule="auto"/>
        <w:ind w:left="567" w:hanging="283"/>
        <w:rPr>
          <w:lang w:val="sk-SK"/>
        </w:rPr>
      </w:pPr>
      <w:r>
        <w:rPr>
          <w:lang w:val="sk-SK"/>
        </w:rPr>
        <w:t>mesačný výkaz poistného a príspevkov do Sociálnej poisťovne,</w:t>
      </w:r>
    </w:p>
    <w:p w14:paraId="212E7208" w14:textId="77777777" w:rsidR="007A65A7" w:rsidRDefault="007A65A7" w:rsidP="00151D4D">
      <w:pPr>
        <w:pStyle w:val="Bulletslevel1"/>
        <w:numPr>
          <w:ilvl w:val="1"/>
          <w:numId w:val="69"/>
        </w:numPr>
        <w:spacing w:after="120" w:line="288" w:lineRule="auto"/>
        <w:ind w:left="567" w:hanging="283"/>
        <w:rPr>
          <w:lang w:val="sk-SK"/>
        </w:rPr>
      </w:pPr>
      <w:r>
        <w:rPr>
          <w:lang w:val="sk-SK"/>
        </w:rPr>
        <w:t>výkaz preddavkov na poistné na verejné zdravotné poistenie,</w:t>
      </w:r>
    </w:p>
    <w:p w14:paraId="0786050A" w14:textId="29EDA23E" w:rsidR="007A65A7" w:rsidRPr="007A65A7" w:rsidRDefault="007A65A7" w:rsidP="00151D4D">
      <w:pPr>
        <w:pStyle w:val="Bulletslevel1"/>
        <w:numPr>
          <w:ilvl w:val="1"/>
          <w:numId w:val="69"/>
        </w:numPr>
        <w:spacing w:after="120" w:line="288" w:lineRule="auto"/>
        <w:ind w:left="567" w:hanging="283"/>
        <w:rPr>
          <w:lang w:val="sk-SK"/>
        </w:rPr>
      </w:pPr>
      <w:r>
        <w:rPr>
          <w:lang w:val="sk-SK"/>
        </w:rPr>
        <w:t>prehľad o zrazených a odvedených preddavkoch na daň,</w:t>
      </w:r>
    </w:p>
    <w:p w14:paraId="0B13780D" w14:textId="2FD9915B" w:rsidR="0042442A" w:rsidRPr="0073389C" w:rsidRDefault="0042442A" w:rsidP="00151D4D">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sumarizačný hárok – personálne výdavky (príloha č. </w:t>
      </w:r>
      <w:r w:rsidR="00D272DE">
        <w:rPr>
          <w:rFonts w:ascii="Arial" w:hAnsi="Arial" w:cs="Arial"/>
          <w:color w:val="auto"/>
          <w:sz w:val="19"/>
          <w:szCs w:val="19"/>
          <w:lang w:val="sk-SK"/>
        </w:rPr>
        <w:t>9</w:t>
      </w:r>
      <w:r w:rsidRPr="0073389C">
        <w:rPr>
          <w:rFonts w:ascii="Arial" w:hAnsi="Arial" w:cs="Arial"/>
          <w:color w:val="auto"/>
          <w:sz w:val="19"/>
          <w:szCs w:val="19"/>
          <w:lang w:val="sk-SK"/>
        </w:rPr>
        <w:t xml:space="preserve"> resp. č. </w:t>
      </w:r>
      <w:r w:rsidR="00D272DE">
        <w:rPr>
          <w:rFonts w:ascii="Arial" w:hAnsi="Arial" w:cs="Arial"/>
          <w:color w:val="auto"/>
          <w:sz w:val="19"/>
          <w:szCs w:val="19"/>
          <w:lang w:val="sk-SK"/>
        </w:rPr>
        <w:t>10</w:t>
      </w:r>
      <w:r w:rsidRPr="0073389C">
        <w:rPr>
          <w:rFonts w:ascii="Arial" w:hAnsi="Arial" w:cs="Arial"/>
          <w:color w:val="auto"/>
          <w:sz w:val="19"/>
          <w:szCs w:val="19"/>
          <w:lang w:val="sk-SK"/>
        </w:rPr>
        <w:t xml:space="preserve"> v závislosti od typu organizácie),</w:t>
      </w:r>
    </w:p>
    <w:p w14:paraId="4C6D606E" w14:textId="5D81FA25" w:rsidR="001407FE" w:rsidRDefault="0042442A" w:rsidP="00151D4D">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prezenčná listina (</w:t>
      </w:r>
      <w:r w:rsidRPr="0073389C">
        <w:rPr>
          <w:rFonts w:ascii="Arial" w:hAnsi="Arial" w:cs="Arial"/>
          <w:sz w:val="19"/>
          <w:szCs w:val="19"/>
          <w:lang w:val="sk-SK"/>
        </w:rPr>
        <w:t>dátum, miesto, čas trvania, názov aktivity a podpis</w:t>
      </w:r>
      <w:r w:rsidRPr="0073389C" w:rsidDel="009D4E1C">
        <w:rPr>
          <w:rFonts w:ascii="Arial" w:hAnsi="Arial" w:cs="Arial"/>
          <w:sz w:val="19"/>
          <w:szCs w:val="19"/>
          <w:lang w:val="sk-SK"/>
        </w:rPr>
        <w:t xml:space="preserve"> </w:t>
      </w:r>
      <w:r w:rsidRPr="0073389C">
        <w:rPr>
          <w:rFonts w:ascii="Arial" w:hAnsi="Arial" w:cs="Arial"/>
          <w:sz w:val="19"/>
          <w:szCs w:val="19"/>
          <w:lang w:val="sk-SK"/>
        </w:rPr>
        <w:t xml:space="preserve">účastníka projektu) - príloha č. </w:t>
      </w:r>
      <w:r w:rsidR="00412A84">
        <w:rPr>
          <w:rFonts w:ascii="Arial" w:hAnsi="Arial" w:cs="Arial"/>
          <w:sz w:val="19"/>
          <w:szCs w:val="19"/>
          <w:lang w:val="sk-SK"/>
        </w:rPr>
        <w:t>12</w:t>
      </w:r>
      <w:r w:rsidRPr="0073389C">
        <w:rPr>
          <w:rFonts w:ascii="Arial" w:hAnsi="Arial" w:cs="Arial"/>
          <w:sz w:val="19"/>
          <w:szCs w:val="19"/>
          <w:lang w:val="sk-SK"/>
        </w:rPr>
        <w:t>),</w:t>
      </w:r>
    </w:p>
    <w:p w14:paraId="57209B66" w14:textId="13100F12" w:rsidR="001407FE" w:rsidRPr="00747740" w:rsidRDefault="001407FE" w:rsidP="001407FE">
      <w:pPr>
        <w:pStyle w:val="Bulletslevel1"/>
        <w:spacing w:after="120" w:line="288" w:lineRule="auto"/>
        <w:ind w:left="567" w:hanging="283"/>
        <w:rPr>
          <w:lang w:val="sk-SK"/>
        </w:rPr>
      </w:pPr>
      <w:r>
        <w:rPr>
          <w:lang w:val="sk-SK"/>
        </w:rPr>
        <w:lastRenderedPageBreak/>
        <w:t>s</w:t>
      </w:r>
      <w:r w:rsidRPr="0073389C">
        <w:rPr>
          <w:lang w:val="sk-SK"/>
        </w:rPr>
        <w:t xml:space="preserve">úhlas s poukazovaním mzdy na účet </w:t>
      </w:r>
      <w:r w:rsidRPr="0073389C">
        <w:rPr>
          <w:i/>
          <w:lang w:val="sk-SK"/>
        </w:rPr>
        <w:t xml:space="preserve">(príloha č. </w:t>
      </w:r>
      <w:r w:rsidR="00EF414D">
        <w:rPr>
          <w:i/>
          <w:lang w:val="sk-SK"/>
        </w:rPr>
        <w:t>8</w:t>
      </w:r>
      <w:r w:rsidRPr="0073389C">
        <w:rPr>
          <w:i/>
          <w:lang w:val="sk-SK"/>
        </w:rPr>
        <w:t>)</w:t>
      </w:r>
      <w:r w:rsidRPr="0073389C">
        <w:rPr>
          <w:rStyle w:val="Odkaznapoznmkupodiarou"/>
          <w:rFonts w:cs="Arial"/>
          <w:i/>
          <w:iCs/>
          <w:sz w:val="19"/>
          <w:szCs w:val="19"/>
          <w:lang w:val="sk-SK"/>
        </w:rPr>
        <w:footnoteReference w:id="88"/>
      </w:r>
      <w:r w:rsidRPr="0073389C">
        <w:rPr>
          <w:i/>
          <w:lang w:val="sk-SK"/>
        </w:rPr>
        <w:t xml:space="preserve">, </w:t>
      </w:r>
      <w:r w:rsidRPr="0073389C">
        <w:rPr>
          <w:lang w:val="sk-SK"/>
        </w:rPr>
        <w:t>ak je účet  identifikovaný v zmluvnom vzťahu (napr. v dohode), prijímateľ nie je povinný predkladať súhlas s poukazovaním mzdy na účet,</w:t>
      </w:r>
    </w:p>
    <w:p w14:paraId="1A3C7226" w14:textId="3F975C2C" w:rsidR="001407FE" w:rsidRPr="001407FE" w:rsidRDefault="001407FE" w:rsidP="001407FE">
      <w:pPr>
        <w:pStyle w:val="Bulletslevel1"/>
        <w:spacing w:after="120" w:line="288" w:lineRule="auto"/>
        <w:ind w:left="567" w:hanging="283"/>
        <w:jc w:val="both"/>
        <w:rPr>
          <w:lang w:val="sk-SK"/>
        </w:rPr>
      </w:pPr>
      <w:r w:rsidRPr="007E5812">
        <w:rPr>
          <w:lang w:val="sk-SK"/>
        </w:rPr>
        <w:t xml:space="preserve">súhlas </w:t>
      </w:r>
      <w:r>
        <w:rPr>
          <w:lang w:val="sk-SK"/>
        </w:rPr>
        <w:t xml:space="preserve">dotknutej osoby </w:t>
      </w:r>
      <w:r w:rsidR="00185EA4">
        <w:rPr>
          <w:lang w:val="sk-SK"/>
        </w:rPr>
        <w:t xml:space="preserve">so spracovaním osobných údajov </w:t>
      </w:r>
      <w:r>
        <w:rPr>
          <w:lang w:val="sk-SK"/>
        </w:rPr>
        <w:t xml:space="preserve">(príloha č. </w:t>
      </w:r>
      <w:r w:rsidR="009E23C2">
        <w:rPr>
          <w:lang w:val="sk-SK"/>
        </w:rPr>
        <w:t>36</w:t>
      </w:r>
      <w:r>
        <w:rPr>
          <w:lang w:val="sk-SK"/>
        </w:rPr>
        <w:t>)</w:t>
      </w:r>
      <w:r w:rsidRPr="007E5812">
        <w:rPr>
          <w:lang w:val="sk-SK"/>
        </w:rPr>
        <w:t>,</w:t>
      </w:r>
    </w:p>
    <w:p w14:paraId="382C5245" w14:textId="511567A5" w:rsidR="0042442A" w:rsidRPr="0073389C" w:rsidRDefault="0042442A" w:rsidP="00151D4D">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Pr>
          <w:rFonts w:ascii="Arial" w:hAnsi="Arial" w:cs="Arial"/>
          <w:color w:val="auto"/>
          <w:sz w:val="19"/>
          <w:szCs w:val="19"/>
          <w:lang w:val="sk-SK"/>
        </w:rPr>
        <w:t xml:space="preserve">- </w:t>
      </w:r>
      <w:r w:rsidRPr="0073389C">
        <w:rPr>
          <w:rFonts w:ascii="Arial" w:hAnsi="Arial" w:cs="Arial"/>
          <w:color w:val="auto"/>
          <w:sz w:val="19"/>
          <w:szCs w:val="19"/>
          <w:lang w:val="sk-SK"/>
        </w:rPr>
        <w:t xml:space="preserve">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sidR="00FD1F0E">
        <w:rPr>
          <w:rFonts w:ascii="Arial" w:hAnsi="Arial" w:cs="Arial"/>
          <w:b/>
          <w:color w:val="auto"/>
          <w:sz w:val="19"/>
          <w:szCs w:val="19"/>
          <w:lang w:val="sk-SK"/>
        </w:rPr>
        <w:t xml:space="preserve"> </w:t>
      </w:r>
      <w:r w:rsidR="00FD1F0E" w:rsidRPr="00FD1F0E">
        <w:rPr>
          <w:rFonts w:ascii="Arial" w:hAnsi="Arial" w:cs="Arial"/>
          <w:b/>
          <w:color w:val="auto"/>
          <w:sz w:val="19"/>
          <w:szCs w:val="19"/>
          <w:lang w:val="sk-SK"/>
        </w:rPr>
        <w:t>a úhradu odvodov vrátane dane z príjmov fyzických osôb</w:t>
      </w:r>
      <w:r>
        <w:rPr>
          <w:rFonts w:ascii="Arial" w:hAnsi="Arial" w:cs="Arial"/>
          <w:color w:val="auto"/>
          <w:sz w:val="19"/>
          <w:szCs w:val="19"/>
          <w:lang w:val="sk-SK"/>
        </w:rPr>
        <w:t>,</w:t>
      </w:r>
    </w:p>
    <w:p w14:paraId="12E00AF1" w14:textId="77777777" w:rsidR="004A54D4" w:rsidRPr="00DD30A9" w:rsidRDefault="0042442A" w:rsidP="00151D4D">
      <w:pPr>
        <w:pStyle w:val="Default"/>
        <w:numPr>
          <w:ilvl w:val="1"/>
          <w:numId w:val="69"/>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 xml:space="preserve">výpočet </w:t>
      </w:r>
      <w:r>
        <w:rPr>
          <w:rFonts w:ascii="Arial" w:hAnsi="Arial" w:cs="Arial"/>
          <w:color w:val="auto"/>
          <w:sz w:val="19"/>
          <w:szCs w:val="19"/>
          <w:lang w:val="sk-SK"/>
        </w:rPr>
        <w:t xml:space="preserve">nárokovanej </w:t>
      </w:r>
      <w:r w:rsidRPr="0073389C">
        <w:rPr>
          <w:rFonts w:ascii="Arial" w:hAnsi="Arial" w:cs="Arial"/>
          <w:color w:val="auto"/>
          <w:sz w:val="19"/>
          <w:szCs w:val="19"/>
          <w:lang w:val="sk-SK"/>
        </w:rPr>
        <w:t xml:space="preserve">pomernej časti </w:t>
      </w:r>
      <w:r>
        <w:rPr>
          <w:rFonts w:ascii="Arial" w:hAnsi="Arial" w:cs="Arial"/>
          <w:color w:val="auto"/>
          <w:sz w:val="19"/>
          <w:szCs w:val="19"/>
          <w:lang w:val="sk-SK"/>
        </w:rPr>
        <w:t xml:space="preserve">pre účely projektu </w:t>
      </w:r>
      <w:r w:rsidR="008C07F7">
        <w:rPr>
          <w:rFonts w:ascii="Arial" w:hAnsi="Arial" w:cs="Arial"/>
          <w:color w:val="auto"/>
          <w:sz w:val="19"/>
          <w:szCs w:val="19"/>
          <w:lang w:val="sk-SK"/>
        </w:rPr>
        <w:t xml:space="preserve">– napr. príloha 37, resp. 38 </w:t>
      </w:r>
      <w:r>
        <w:rPr>
          <w:rFonts w:ascii="Arial" w:hAnsi="Arial" w:cs="Arial"/>
          <w:color w:val="auto"/>
          <w:sz w:val="19"/>
          <w:szCs w:val="19"/>
          <w:lang w:val="sk-SK"/>
        </w:rPr>
        <w:t>(ak relevantné).</w:t>
      </w:r>
    </w:p>
    <w:p w14:paraId="51006E78" w14:textId="2B1B68F8" w:rsidR="004A54D4" w:rsidRDefault="004A54D4" w:rsidP="004A54D4">
      <w:pPr>
        <w:pStyle w:val="Bulletslevel1"/>
        <w:numPr>
          <w:ilvl w:val="0"/>
          <w:numId w:val="0"/>
        </w:numPr>
        <w:spacing w:after="120" w:line="288" w:lineRule="auto"/>
        <w:jc w:val="both"/>
        <w:rPr>
          <w:rFonts w:eastAsia="Times New Roman" w:cs="Arial"/>
          <w:b/>
          <w:color w:val="auto"/>
          <w:szCs w:val="19"/>
          <w:lang w:val="sk-SK" w:eastAsia="en-US"/>
        </w:rPr>
      </w:pPr>
      <w:r>
        <w:rPr>
          <w:rFonts w:eastAsia="Times New Roman" w:cs="Arial"/>
          <w:b/>
          <w:color w:val="auto"/>
          <w:szCs w:val="19"/>
          <w:lang w:val="sk-SK" w:eastAsia="en-US"/>
        </w:rPr>
        <w:t>Personálne výdavky – náhrada mzdy a platu</w:t>
      </w:r>
      <w:r w:rsidRPr="005668B8">
        <w:rPr>
          <w:rFonts w:eastAsia="Times New Roman" w:cs="Arial"/>
          <w:b/>
          <w:color w:val="auto"/>
          <w:szCs w:val="19"/>
          <w:lang w:val="sk-SK" w:eastAsia="en-US"/>
        </w:rPr>
        <w:t xml:space="preserve"> </w:t>
      </w:r>
      <w:r w:rsidRPr="00EB0B04">
        <w:rPr>
          <w:rFonts w:eastAsia="Times New Roman" w:cs="Arial"/>
          <w:b/>
          <w:color w:val="auto"/>
          <w:szCs w:val="19"/>
          <w:lang w:val="sk-SK" w:eastAsia="en-US"/>
        </w:rPr>
        <w:t>je možné predkladať</w:t>
      </w:r>
      <w:r>
        <w:rPr>
          <w:rFonts w:eastAsia="Times New Roman" w:cs="Arial"/>
          <w:color w:val="auto"/>
          <w:szCs w:val="19"/>
          <w:lang w:val="sk-SK" w:eastAsia="en-US"/>
        </w:rPr>
        <w:t xml:space="preserve"> </w:t>
      </w:r>
      <w:r w:rsidRPr="00EB0B04">
        <w:rPr>
          <w:rFonts w:eastAsia="Times New Roman" w:cs="Arial"/>
          <w:b/>
          <w:color w:val="auto"/>
          <w:szCs w:val="19"/>
          <w:lang w:val="sk-SK" w:eastAsia="en-US"/>
        </w:rPr>
        <w:t xml:space="preserve">prostredníctvom sumarizačných hárkov – personálne výdavky (príloha č. 9 </w:t>
      </w:r>
      <w:r w:rsidR="00F97ECE">
        <w:rPr>
          <w:rFonts w:eastAsia="Times New Roman" w:cs="Arial"/>
          <w:b/>
          <w:color w:val="auto"/>
          <w:szCs w:val="19"/>
          <w:lang w:val="sk-SK" w:eastAsia="en-US"/>
        </w:rPr>
        <w:t>resp.</w:t>
      </w:r>
      <w:r w:rsidRPr="00EB0B04">
        <w:rPr>
          <w:rFonts w:eastAsia="Times New Roman" w:cs="Arial"/>
          <w:b/>
          <w:color w:val="auto"/>
          <w:szCs w:val="19"/>
          <w:lang w:val="sk-SK" w:eastAsia="en-US"/>
        </w:rPr>
        <w:t> 10)</w:t>
      </w:r>
      <w:r>
        <w:rPr>
          <w:rFonts w:eastAsia="Times New Roman" w:cs="Arial"/>
          <w:b/>
          <w:color w:val="auto"/>
          <w:szCs w:val="19"/>
          <w:lang w:val="sk-SK" w:eastAsia="en-US"/>
        </w:rPr>
        <w:t>, avšak len na základe písomného rozhodnutia udeleného prijímateľovi zo strany poskytovateľa</w:t>
      </w:r>
      <w:r w:rsidR="002C66B3">
        <w:rPr>
          <w:rStyle w:val="Odkaznapoznmkupodiarou"/>
          <w:rFonts w:eastAsia="Times New Roman" w:cs="Arial"/>
          <w:b/>
          <w:color w:val="auto"/>
          <w:szCs w:val="19"/>
          <w:lang w:val="sk-SK" w:eastAsia="en-US"/>
        </w:rPr>
        <w:footnoteReference w:id="89"/>
      </w:r>
      <w:r>
        <w:rPr>
          <w:rFonts w:eastAsia="Times New Roman" w:cs="Arial"/>
          <w:b/>
          <w:color w:val="auto"/>
          <w:szCs w:val="19"/>
          <w:lang w:val="sk-SK" w:eastAsia="en-US"/>
        </w:rPr>
        <w:t xml:space="preserve">. V prípade predloženia personálnych výdavkov – </w:t>
      </w:r>
      <w:r w:rsidR="001577F1">
        <w:rPr>
          <w:rFonts w:eastAsia="Times New Roman" w:cs="Arial"/>
          <w:b/>
          <w:color w:val="auto"/>
          <w:szCs w:val="19"/>
          <w:lang w:val="sk-SK" w:eastAsia="en-US"/>
        </w:rPr>
        <w:t>náhrady mzdy a platu</w:t>
      </w:r>
      <w:r>
        <w:rPr>
          <w:rFonts w:eastAsia="Times New Roman" w:cs="Arial"/>
          <w:b/>
          <w:color w:val="auto"/>
          <w:szCs w:val="19"/>
          <w:lang w:val="sk-SK" w:eastAsia="en-US"/>
        </w:rPr>
        <w:t xml:space="preserve"> prostredníctvom sumarizačných hárkov – personálne výdavky, bez predchádzajúceho rozhodnutia zo strany poskytovateľa, budú tieto výdavky posúdené za neoprávnené. Prijímateľ predloží nasledovnú dokumentáciu:</w:t>
      </w:r>
    </w:p>
    <w:p w14:paraId="189ADE78" w14:textId="77777777" w:rsidR="004A54D4" w:rsidRPr="0073389C" w:rsidRDefault="004A54D4" w:rsidP="004A54D4">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organizácie okrem ŠRO </w:t>
      </w:r>
      <w:r w:rsidRPr="00D272DE">
        <w:rPr>
          <w:iCs/>
          <w:lang w:val="sk-SK"/>
        </w:rPr>
        <w:t>(príloha č. 9),</w:t>
      </w:r>
      <w:r w:rsidRPr="0073389C">
        <w:rPr>
          <w:i/>
          <w:iCs/>
          <w:lang w:val="sk-SK"/>
        </w:rPr>
        <w:t xml:space="preserve"> </w:t>
      </w:r>
    </w:p>
    <w:p w14:paraId="08555227" w14:textId="77777777" w:rsidR="004A54D4" w:rsidRPr="0073389C" w:rsidRDefault="004A54D4" w:rsidP="004A54D4">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štátne rozpočtové organizácie </w:t>
      </w:r>
      <w:r w:rsidRPr="00D272DE">
        <w:rPr>
          <w:iCs/>
          <w:lang w:val="sk-SK"/>
        </w:rPr>
        <w:t>(príloha č. 10),</w:t>
      </w:r>
    </w:p>
    <w:p w14:paraId="4C3D4A41" w14:textId="77777777" w:rsidR="004A54D4" w:rsidRPr="00EB0B04" w:rsidRDefault="004A54D4" w:rsidP="004A54D4">
      <w:pPr>
        <w:pStyle w:val="Bulletslevel1"/>
        <w:spacing w:after="120" w:line="288" w:lineRule="auto"/>
        <w:ind w:left="567" w:hanging="283"/>
        <w:jc w:val="both"/>
        <w:rPr>
          <w:rFonts w:cs="Arial"/>
          <w:szCs w:val="19"/>
          <w:lang w:val="sk-SK"/>
        </w:rPr>
      </w:pPr>
      <w:r>
        <w:rPr>
          <w:lang w:val="sk-SK"/>
        </w:rPr>
        <w:t xml:space="preserve">doklad o úhrade - </w:t>
      </w:r>
      <w:r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Pr>
          <w:lang w:val="sk-SK"/>
        </w:rPr>
        <w:t>, resp. iný doklad</w:t>
      </w:r>
      <w:r w:rsidRPr="0073389C">
        <w:rPr>
          <w:lang w:val="sk-SK"/>
        </w:rPr>
        <w:t xml:space="preserve"> dokumentujúci reálnu úhradu - </w:t>
      </w:r>
      <w:r w:rsidRPr="00167090">
        <w:rPr>
          <w:b/>
          <w:lang w:val="sk-SK"/>
        </w:rPr>
        <w:t>prijímateľ je povinný označiť na bankovom výpise úhradu oprávnenej mzdy zamestnancovi a úhradu odvodov vrátane dane z príjmov fyzických osôb</w:t>
      </w:r>
      <w:r>
        <w:rPr>
          <w:b/>
          <w:lang w:val="sk-SK"/>
        </w:rPr>
        <w:t>,</w:t>
      </w:r>
    </w:p>
    <w:p w14:paraId="66568045" w14:textId="77777777" w:rsidR="004A54D4" w:rsidRDefault="004A54D4" w:rsidP="004A54D4">
      <w:pPr>
        <w:pStyle w:val="Bulletslevel1"/>
        <w:spacing w:after="120" w:line="288" w:lineRule="auto"/>
        <w:ind w:left="567" w:hanging="283"/>
        <w:rPr>
          <w:lang w:val="sk-SK"/>
        </w:rPr>
      </w:pPr>
      <w:r w:rsidRPr="00C87533">
        <w:rPr>
          <w:lang w:val="sk-SK"/>
        </w:rPr>
        <w:t xml:space="preserve">výpis z denníka, resp. z hlavnej knihy prijímateľa alebo peňažného denníka prijímateľa (jednoduché účtovníctvo) o zaúčtovaní účtovného </w:t>
      </w:r>
      <w:r>
        <w:rPr>
          <w:lang w:val="sk-SK"/>
        </w:rPr>
        <w:t>prípadu vrátane úhrady výdavku,</w:t>
      </w:r>
    </w:p>
    <w:p w14:paraId="1F83BD0C" w14:textId="1099B55C" w:rsidR="004A54D4" w:rsidRDefault="004A54D4" w:rsidP="004A54D4">
      <w:pPr>
        <w:pStyle w:val="Bulletslevel1"/>
        <w:spacing w:after="120" w:line="288" w:lineRule="auto"/>
        <w:ind w:left="567" w:hanging="283"/>
        <w:rPr>
          <w:lang w:val="sk-SK"/>
        </w:rPr>
      </w:pPr>
      <w:r w:rsidRPr="00EB0B04">
        <w:rPr>
          <w:lang w:val="sk-SK"/>
        </w:rPr>
        <w:t xml:space="preserve">prezenčná listina (dátum, miesto, čas trvania, názov aktivity a podpis </w:t>
      </w:r>
      <w:r>
        <w:rPr>
          <w:lang w:val="sk-SK"/>
        </w:rPr>
        <w:t xml:space="preserve">účastníka </w:t>
      </w:r>
      <w:r w:rsidR="00FE08C9">
        <w:rPr>
          <w:lang w:val="sk-SK"/>
        </w:rPr>
        <w:t>projektu</w:t>
      </w:r>
      <w:r w:rsidRPr="00EB0B04">
        <w:rPr>
          <w:lang w:val="sk-SK"/>
        </w:rPr>
        <w:t xml:space="preserve">) - príloha č. </w:t>
      </w:r>
      <w:r>
        <w:rPr>
          <w:lang w:val="sk-SK"/>
        </w:rPr>
        <w:t>12.</w:t>
      </w:r>
    </w:p>
    <w:p w14:paraId="5B322424" w14:textId="2C46C4E2" w:rsidR="00BC103F" w:rsidRPr="00DD30A9" w:rsidRDefault="004A54D4" w:rsidP="00DD30A9">
      <w:pPr>
        <w:pStyle w:val="Default"/>
        <w:spacing w:before="120" w:after="120" w:line="288" w:lineRule="auto"/>
        <w:jc w:val="both"/>
        <w:rPr>
          <w:rFonts w:ascii="Arial" w:hAnsi="Arial" w:cs="Arial"/>
          <w:b/>
          <w:color w:val="auto"/>
          <w:sz w:val="19"/>
          <w:szCs w:val="19"/>
          <w:lang w:val="sk-SK"/>
        </w:rPr>
      </w:pPr>
      <w:r w:rsidRPr="00DD30A9">
        <w:rPr>
          <w:rFonts w:ascii="Arial" w:hAnsi="Arial" w:cs="Arial"/>
          <w:b/>
          <w:color w:val="auto"/>
          <w:sz w:val="19"/>
          <w:szCs w:val="19"/>
          <w:lang w:val="sk-SK"/>
        </w:rPr>
        <w:t>Prijímateľ je povinný archivovať relevantnú dokumentáciu (</w:t>
      </w:r>
      <w:r w:rsidR="00612704">
        <w:rPr>
          <w:rFonts w:ascii="Arial" w:hAnsi="Arial" w:cs="Arial"/>
          <w:b/>
          <w:color w:val="auto"/>
          <w:sz w:val="19"/>
          <w:szCs w:val="19"/>
          <w:lang w:val="sk-SK"/>
        </w:rPr>
        <w:t>výplatné pásky</w:t>
      </w:r>
      <w:r w:rsidRPr="00DD30A9">
        <w:rPr>
          <w:rFonts w:ascii="Arial" w:hAnsi="Arial" w:cs="Arial"/>
          <w:b/>
          <w:color w:val="auto"/>
          <w:sz w:val="19"/>
          <w:szCs w:val="19"/>
          <w:lang w:val="sk-SK"/>
        </w:rPr>
        <w:t>, spôsob výpočty mzdy zamestnanca, atď.), ktorá nie je súčasťou dokumentácie zasielanej poskytovateľovi v súlade so zmluvou o NFP. Prijímateľ je povinný na základe tejto dokumentácie umožniť overenie nárokovaných výdavkov prostredníctvom sumarizačných hárkov – personálne výdavky.</w:t>
      </w:r>
      <w:r w:rsidR="0042442A" w:rsidRPr="00DD30A9">
        <w:rPr>
          <w:rFonts w:ascii="Arial" w:hAnsi="Arial" w:cs="Arial"/>
          <w:b/>
          <w:color w:val="auto"/>
          <w:sz w:val="19"/>
          <w:szCs w:val="19"/>
          <w:lang w:val="sk-SK"/>
        </w:rPr>
        <w:t xml:space="preserve"> </w:t>
      </w:r>
    </w:p>
    <w:p w14:paraId="7A55D151" w14:textId="2DA14EF3"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Cestovné náhrady (tuzemské a zahraničné pracovné cesty) </w:t>
      </w:r>
    </w:p>
    <w:p w14:paraId="7A55D152" w14:textId="42E9192A" w:rsidR="009D7F63" w:rsidRPr="0073389C" w:rsidRDefault="009D7F63" w:rsidP="007E247B">
      <w:pPr>
        <w:pStyle w:val="Bulletslevel1"/>
        <w:spacing w:after="120" w:line="288" w:lineRule="auto"/>
        <w:ind w:left="567" w:hanging="283"/>
        <w:jc w:val="both"/>
        <w:rPr>
          <w:lang w:val="sk-SK"/>
        </w:rPr>
      </w:pPr>
      <w:r w:rsidRPr="0073389C">
        <w:rPr>
          <w:lang w:val="sk-SK"/>
        </w:rPr>
        <w:t>cestovný príkaz, ktorý obsahuje tieto údaje: meno a priezvisko zamestnanca, súhlas s vyslaním na služobnú cestu s podpisom zamestnanca</w:t>
      </w:r>
      <w:r w:rsidR="007355D0">
        <w:rPr>
          <w:lang w:val="sk-SK"/>
        </w:rPr>
        <w:t xml:space="preserve"> oprávneného na povolenie cesty</w:t>
      </w:r>
      <w:r w:rsidRPr="0073389C">
        <w:rPr>
          <w:lang w:val="sk-SK"/>
        </w:rPr>
        <w:t xml:space="preserve">, začiatok cesty, miesto konania, účel cesty, koniec cesty, určený dopravný prostriedok. Vyplnené vyúčtovanie pracovnej cesty obsahuje dátum, hodinu a miesto odchodu a príchodu, pri zahraničnej pracovnej ceste aj </w:t>
      </w:r>
      <w:r w:rsidRPr="0073389C">
        <w:rPr>
          <w:lang w:val="sk-SK"/>
        </w:rPr>
        <w:lastRenderedPageBreak/>
        <w:t xml:space="preserve">dátum a čas prechodu štátnych hraníc, v prípade použitia verejného dopravného prostriedku cenu cestovného, prípadne miestnej dopravy, v prípade použitia cestného motorového vozidla vzdialenosť v km, stravné počas trvania pracovnej cesty, nocľažné, nevyhnutné vedľajšie výdavky, celkovú čiastku cestovných náhrad, dátum a podpis zodpovedného pracovníka, ktorý prevzal správu o výsledku pracovnej cesty, číslo účtovného dokladu o úhrade cestovných výdavkov (číslo výdavkového pokladničného dokladu, alebo výpisu z účtu), dátum a podpis zamestnanca, pokladníka a nadriadeného zamestnanca organizácie pri úhrade cestovných náhrad, </w:t>
      </w:r>
    </w:p>
    <w:p w14:paraId="7A55D153" w14:textId="34523E0A" w:rsidR="009D7F63" w:rsidRPr="0073389C" w:rsidRDefault="009D7F63" w:rsidP="009D7F63">
      <w:pPr>
        <w:pStyle w:val="Bulletslevel1"/>
        <w:spacing w:after="120" w:line="288" w:lineRule="auto"/>
        <w:ind w:left="567" w:hanging="283"/>
        <w:rPr>
          <w:lang w:val="sk-SK"/>
        </w:rPr>
      </w:pPr>
      <w:r w:rsidRPr="0073389C">
        <w:rPr>
          <w:lang w:val="sk-SK"/>
        </w:rPr>
        <w:t xml:space="preserve">cestovný lístok, palubný lístok (ak relevantné), </w:t>
      </w:r>
    </w:p>
    <w:p w14:paraId="7A55D154" w14:textId="35E267B6" w:rsidR="009D7F63" w:rsidRPr="0073389C" w:rsidRDefault="009D7F63" w:rsidP="009D7F63">
      <w:pPr>
        <w:pStyle w:val="Bulletslevel1"/>
        <w:spacing w:after="120" w:line="288" w:lineRule="auto"/>
        <w:ind w:left="567" w:hanging="283"/>
        <w:rPr>
          <w:lang w:val="sk-SK"/>
        </w:rPr>
      </w:pPr>
      <w:r w:rsidRPr="0073389C">
        <w:rPr>
          <w:lang w:val="sk-SK"/>
        </w:rPr>
        <w:t>doklad za ubytovanie</w:t>
      </w:r>
      <w:r w:rsidR="007355D0">
        <w:rPr>
          <w:lang w:val="sk-SK"/>
        </w:rPr>
        <w:t xml:space="preserve"> vrátane prieskumu trhu (ak relevantné)</w:t>
      </w:r>
      <w:r w:rsidRPr="0073389C">
        <w:rPr>
          <w:lang w:val="sk-SK"/>
        </w:rPr>
        <w:t xml:space="preserve">, </w:t>
      </w:r>
    </w:p>
    <w:p w14:paraId="7A55D155" w14:textId="30C62494" w:rsidR="009D7F63" w:rsidRPr="0073389C" w:rsidRDefault="00054333"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náhrady pri pracovnej ceste </w:t>
      </w:r>
      <w:r w:rsidR="009D7F63" w:rsidRPr="00211BF6">
        <w:rPr>
          <w:iCs/>
          <w:lang w:val="sk-SK"/>
        </w:rPr>
        <w:t xml:space="preserve">(príloha č. </w:t>
      </w:r>
      <w:r w:rsidR="00FB5549" w:rsidRPr="00211BF6">
        <w:rPr>
          <w:iCs/>
          <w:lang w:val="sk-SK"/>
        </w:rPr>
        <w:t>11</w:t>
      </w:r>
      <w:r w:rsidR="009D7F63" w:rsidRPr="00211BF6">
        <w:rPr>
          <w:iCs/>
          <w:lang w:val="sk-SK"/>
        </w:rPr>
        <w:t>),</w:t>
      </w:r>
      <w:r w:rsidR="009D7F63" w:rsidRPr="0073389C">
        <w:rPr>
          <w:i/>
          <w:iCs/>
          <w:lang w:val="sk-SK"/>
        </w:rPr>
        <w:t xml:space="preserve"> </w:t>
      </w:r>
    </w:p>
    <w:p w14:paraId="7A55D156" w14:textId="52440D4F" w:rsidR="009D7F63" w:rsidRPr="0073389C" w:rsidRDefault="009D7F63" w:rsidP="006D062B">
      <w:pPr>
        <w:pStyle w:val="Bulletslevel1"/>
        <w:spacing w:after="120" w:line="288" w:lineRule="auto"/>
        <w:ind w:left="567" w:hanging="283"/>
        <w:jc w:val="both"/>
        <w:rPr>
          <w:lang w:val="sk-SK"/>
        </w:rPr>
      </w:pPr>
      <w:r w:rsidRPr="00211BF6">
        <w:rPr>
          <w:b/>
          <w:lang w:val="sk-SK"/>
        </w:rPr>
        <w:t>schválená písomná správa zo služobnej cesty</w:t>
      </w:r>
      <w:r w:rsidRPr="0073389C">
        <w:rPr>
          <w:lang w:val="sk-SK"/>
        </w:rPr>
        <w:t xml:space="preserve"> (stručná správa z každej pracovnej cesty, ktorá bude obsahovať kto, kedy a kam cestu vykonal, súvislosť cesty s realizáciou projektu, stručný popis výsledku cesty (závery z rokovania, realizácia aktivity – napr. školenie a</w:t>
      </w:r>
      <w:r w:rsidR="006D062B">
        <w:rPr>
          <w:lang w:val="sk-SK"/>
        </w:rPr>
        <w:t xml:space="preserve"> </w:t>
      </w:r>
      <w:r w:rsidRPr="0073389C">
        <w:rPr>
          <w:lang w:val="sk-SK"/>
        </w:rPr>
        <w:t xml:space="preserve">pod.)), </w:t>
      </w:r>
    </w:p>
    <w:p w14:paraId="7A55D157" w14:textId="11BF5723" w:rsidR="009D7F63" w:rsidRPr="0073389C" w:rsidRDefault="009D7F63" w:rsidP="00A85003">
      <w:pPr>
        <w:pStyle w:val="Bulletslevel1"/>
        <w:spacing w:after="120" w:line="288" w:lineRule="auto"/>
        <w:ind w:left="567" w:hanging="283"/>
        <w:jc w:val="both"/>
        <w:rPr>
          <w:lang w:val="sk-SK"/>
        </w:rPr>
      </w:pPr>
      <w:r w:rsidRPr="0073389C">
        <w:rPr>
          <w:b/>
          <w:lang w:val="sk-SK"/>
        </w:rPr>
        <w:t>pri využití súkromného motorového vozidla pre služobné účely</w:t>
      </w:r>
      <w:r w:rsidR="005D7B9B">
        <w:rPr>
          <w:b/>
          <w:lang w:val="sk-SK"/>
        </w:rPr>
        <w:t>:</w:t>
      </w:r>
      <w:r w:rsidRPr="0073389C">
        <w:rPr>
          <w:lang w:val="sk-SK"/>
        </w:rPr>
        <w:t xml:space="preserve"> </w:t>
      </w:r>
      <w:r w:rsidR="005D7B9B">
        <w:rPr>
          <w:lang w:val="sk-SK"/>
        </w:rPr>
        <w:t xml:space="preserve">písomná dohoda so zamestnávateľom o využití súkromného motorového vozidla pre služobné účely, </w:t>
      </w:r>
      <w:r w:rsidR="005D7B9B" w:rsidRPr="0073389C">
        <w:rPr>
          <w:lang w:val="sk-SK"/>
        </w:rPr>
        <w:t xml:space="preserve">pokladničný blok ERP (elektronická registračná pokladňa) z nákupu PHM (pohonných hmôt), kópia technického preukazu, </w:t>
      </w:r>
      <w:r w:rsidR="00933C9A">
        <w:rPr>
          <w:lang w:val="sk-SK"/>
        </w:rPr>
        <w:t>Zmluva o</w:t>
      </w:r>
      <w:r w:rsidR="002A4AF5">
        <w:rPr>
          <w:lang w:val="sk-SK"/>
        </w:rPr>
        <w:t> povinnom zmluvnom poistení vozidla</w:t>
      </w:r>
      <w:r w:rsidR="005D7B9B" w:rsidRPr="0073389C">
        <w:rPr>
          <w:lang w:val="sk-SK"/>
        </w:rPr>
        <w:t>, spôsob výpočtu oprávnených výdavkov na pohonné hmoty,</w:t>
      </w:r>
      <w:r w:rsidRPr="0073389C">
        <w:rPr>
          <w:lang w:val="sk-SK"/>
        </w:rPr>
        <w:t xml:space="preserve"> </w:t>
      </w:r>
    </w:p>
    <w:p w14:paraId="52A1CD85" w14:textId="0F897064" w:rsidR="007355D0" w:rsidRPr="0073389C" w:rsidRDefault="007355D0" w:rsidP="007355D0">
      <w:pPr>
        <w:pStyle w:val="Bulletslevel1"/>
        <w:spacing w:after="120" w:line="288" w:lineRule="auto"/>
        <w:ind w:left="567" w:hanging="283"/>
        <w:jc w:val="both"/>
        <w:rPr>
          <w:lang w:val="sk-SK"/>
        </w:rPr>
      </w:pPr>
      <w:r w:rsidRPr="0073389C">
        <w:rPr>
          <w:b/>
          <w:bCs/>
          <w:lang w:val="sk-SK"/>
        </w:rPr>
        <w:t>pri využití motorového vozidla organizácie pre služobné účely</w:t>
      </w:r>
      <w:r w:rsidRPr="0073389C">
        <w:rPr>
          <w:rStyle w:val="Odkaznapoznmkupodiarou"/>
          <w:rFonts w:cs="Arial"/>
          <w:b/>
          <w:bCs/>
          <w:sz w:val="19"/>
          <w:szCs w:val="19"/>
          <w:lang w:val="sk-SK"/>
        </w:rPr>
        <w:footnoteReference w:id="90"/>
      </w:r>
      <w:r w:rsidRPr="0073389C">
        <w:rPr>
          <w:lang w:val="sk-SK"/>
        </w:rPr>
        <w:t xml:space="preserve">: žiadanka na prepravu (relevantná žiadanka na prepravu týkajúca sa projektu), kniha jázd (relevantné strany knihy jázd) s označenými pracovnými cestami súvisiacimi s projektom, faktúra alebo pokladničný blok ERP (elektronická registračná pokladňa) z nákupu PHM (pohonných hmôt), kópia technického preukazu označená pečiatkou a podpisom štatutárneho orgánu prijímateľa, </w:t>
      </w:r>
      <w:r w:rsidR="00DE419B">
        <w:rPr>
          <w:lang w:val="sk-SK"/>
        </w:rPr>
        <w:t>z</w:t>
      </w:r>
      <w:r w:rsidR="002A4AF5">
        <w:rPr>
          <w:lang w:val="sk-SK"/>
        </w:rPr>
        <w:t>mluva o povinnom zmluvnom poistení vozidla</w:t>
      </w:r>
      <w:r w:rsidRPr="0073389C">
        <w:rPr>
          <w:lang w:val="sk-SK"/>
        </w:rPr>
        <w:t>, spôsob výpočtu oprávnených výdavkov na pohonné hmoty,</w:t>
      </w:r>
    </w:p>
    <w:p w14:paraId="7A55D158" w14:textId="0988A143" w:rsidR="009D7F63" w:rsidRPr="0073389C" w:rsidRDefault="00CA56B7" w:rsidP="00A85003">
      <w:pPr>
        <w:pStyle w:val="Bulletslevel1"/>
        <w:spacing w:after="120" w:line="288" w:lineRule="auto"/>
        <w:ind w:left="567" w:hanging="283"/>
        <w:jc w:val="both"/>
        <w:rPr>
          <w:lang w:val="sk-SK"/>
        </w:rPr>
      </w:pPr>
      <w:r>
        <w:rPr>
          <w:lang w:val="sk-SK"/>
        </w:rPr>
        <w:t xml:space="preserve">doklad o úhrade - </w:t>
      </w:r>
      <w:r w:rsidR="009D7F63"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296BB9">
        <w:rPr>
          <w:b/>
          <w:bCs/>
          <w:lang w:val="sk-SK"/>
        </w:rPr>
        <w:t>,</w:t>
      </w:r>
      <w:r>
        <w:rPr>
          <w:lang w:val="sk-SK"/>
        </w:rPr>
        <w:t xml:space="preserve"> </w:t>
      </w:r>
      <w:r w:rsidR="009D7F63" w:rsidRPr="0073389C">
        <w:rPr>
          <w:lang w:val="sk-SK"/>
        </w:rPr>
        <w:t xml:space="preserve"> </w:t>
      </w:r>
    </w:p>
    <w:p w14:paraId="7A55D159" w14:textId="599F36C5" w:rsidR="009D7F63" w:rsidRPr="0073389C" w:rsidRDefault="009D7F63" w:rsidP="00A85003">
      <w:pPr>
        <w:pStyle w:val="Bulletslevel1"/>
        <w:spacing w:after="120" w:line="288" w:lineRule="auto"/>
        <w:ind w:left="567" w:hanging="283"/>
        <w:jc w:val="both"/>
        <w:rPr>
          <w:lang w:val="sk-SK"/>
        </w:rPr>
      </w:pPr>
      <w:r w:rsidRPr="0073389C">
        <w:rPr>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w:t>
      </w:r>
    </w:p>
    <w:p w14:paraId="7A55D15B" w14:textId="69D2A3BA" w:rsidR="009D7F63" w:rsidRPr="0073389C" w:rsidRDefault="009D7F63" w:rsidP="00A85003">
      <w:pPr>
        <w:pStyle w:val="Bulletslevel1"/>
        <w:spacing w:after="120" w:line="288" w:lineRule="auto"/>
        <w:ind w:left="567" w:hanging="283"/>
        <w:jc w:val="both"/>
        <w:rPr>
          <w:lang w:val="sk-SK"/>
        </w:rPr>
      </w:pPr>
      <w:r w:rsidRPr="0073389C">
        <w:rPr>
          <w:lang w:val="sk-SK"/>
        </w:rPr>
        <w:t>doklady o ďalších nevyhnutných výdavkoch (napr., doklad o zaplatení parkovného, doklad o zaplatení úschovne batožiny a</w:t>
      </w:r>
      <w:r w:rsidR="00BF012D">
        <w:rPr>
          <w:lang w:val="sk-SK"/>
        </w:rPr>
        <w:t xml:space="preserve"> </w:t>
      </w:r>
      <w:r w:rsidRPr="0073389C">
        <w:rPr>
          <w:lang w:val="sk-SK"/>
        </w:rPr>
        <w:t xml:space="preserve">pod.), </w:t>
      </w:r>
    </w:p>
    <w:p w14:paraId="7A55D15C" w14:textId="4C04FC95" w:rsidR="009D7F63" w:rsidRPr="0073389C" w:rsidRDefault="009D7F63" w:rsidP="009D7F63">
      <w:pPr>
        <w:pStyle w:val="Bulletslevel1"/>
        <w:spacing w:after="120" w:line="288" w:lineRule="auto"/>
        <w:ind w:left="567" w:hanging="283"/>
        <w:rPr>
          <w:lang w:val="sk-SK"/>
        </w:rPr>
      </w:pPr>
      <w:r w:rsidRPr="0073389C">
        <w:rPr>
          <w:lang w:val="sk-SK"/>
        </w:rPr>
        <w:t>spôsob výpočtu oprávnenej výšky výdavku (ak relevantné),</w:t>
      </w:r>
    </w:p>
    <w:p w14:paraId="7A55D15D" w14:textId="77777777" w:rsidR="009D7F63" w:rsidRPr="0073389C" w:rsidRDefault="009D7F63" w:rsidP="009D7F63">
      <w:pPr>
        <w:pStyle w:val="Bulletslevel1"/>
        <w:spacing w:after="120" w:line="288" w:lineRule="auto"/>
        <w:ind w:left="567" w:hanging="283"/>
        <w:rPr>
          <w:lang w:val="sk-SK"/>
        </w:rPr>
      </w:pPr>
      <w:r w:rsidRPr="0073389C">
        <w:rPr>
          <w:lang w:val="sk-SK"/>
        </w:rPr>
        <w:t>dohoda o poskytovaní cestovných náhrad (ak relevantné),</w:t>
      </w:r>
    </w:p>
    <w:p w14:paraId="7A55D15E"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účtovný doklad (ak cestovný príkaz nie je účtovným dokladom). </w:t>
      </w:r>
    </w:p>
    <w:p w14:paraId="7A55D15F" w14:textId="73CF405E"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sz w:val="19"/>
          <w:szCs w:val="19"/>
          <w:lang w:val="sk-SK"/>
        </w:rPr>
        <w:t>V ďalších ŽoP prijímateľ predkladá nasledovnú dokumentáciu</w:t>
      </w:r>
      <w:r w:rsidRPr="0073389C">
        <w:rPr>
          <w:rFonts w:ascii="Arial" w:hAnsi="Arial" w:cs="Arial"/>
          <w:sz w:val="19"/>
          <w:szCs w:val="19"/>
          <w:lang w:val="sk-SK"/>
        </w:rPr>
        <w:t xml:space="preserve"> (po tom ako si prijímateľ prvýkrát uplatnil výdavky na cestovné náhrady - administratívny, riadiaci, odborný a obslužný personál): </w:t>
      </w:r>
    </w:p>
    <w:p w14:paraId="7A55D160" w14:textId="736BC12F" w:rsidR="009D7F63" w:rsidRPr="0073389C" w:rsidRDefault="0002069E" w:rsidP="00117BF4">
      <w:pPr>
        <w:pStyle w:val="Bulletslevel1"/>
        <w:spacing w:after="120" w:line="288" w:lineRule="auto"/>
        <w:ind w:left="567" w:hanging="283"/>
        <w:jc w:val="both"/>
        <w:rPr>
          <w:lang w:val="sk-SK"/>
        </w:rPr>
      </w:pPr>
      <w:r>
        <w:rPr>
          <w:lang w:val="sk-SK"/>
        </w:rPr>
        <w:t>s</w:t>
      </w:r>
      <w:r w:rsidR="009D7F63" w:rsidRPr="0073389C">
        <w:rPr>
          <w:lang w:val="sk-SK"/>
        </w:rPr>
        <w:t>umarizačný hárok</w:t>
      </w:r>
      <w:r w:rsidR="002025F9">
        <w:rPr>
          <w:lang w:val="sk-SK"/>
        </w:rPr>
        <w:t xml:space="preserve"> – náhrady pri pracovnej ceste </w:t>
      </w:r>
      <w:r w:rsidR="002025F9" w:rsidRPr="00F7192F">
        <w:rPr>
          <w:iCs/>
          <w:lang w:val="sk-SK"/>
        </w:rPr>
        <w:t xml:space="preserve">(príloha č. </w:t>
      </w:r>
      <w:r w:rsidR="00FB5549" w:rsidRPr="00F7192F">
        <w:rPr>
          <w:iCs/>
          <w:lang w:val="sk-SK"/>
        </w:rPr>
        <w:t>11</w:t>
      </w:r>
      <w:r w:rsidR="002025F9" w:rsidRPr="00F7192F">
        <w:rPr>
          <w:iCs/>
          <w:lang w:val="sk-SK"/>
        </w:rPr>
        <w:t>)</w:t>
      </w:r>
      <w:r w:rsidR="009D7F63" w:rsidRPr="00F7192F">
        <w:rPr>
          <w:lang w:val="sk-SK"/>
        </w:rPr>
        <w:t>;</w:t>
      </w:r>
      <w:r w:rsidR="009D7F63" w:rsidRPr="0073389C">
        <w:rPr>
          <w:lang w:val="sk-SK"/>
        </w:rPr>
        <w:t xml:space="preserve"> sumarizačné hárky sa nepredkladajú v prípade, keď ubytovanie, stravné alebo cestovné je poskytnuté dodávateľsky, </w:t>
      </w:r>
    </w:p>
    <w:p w14:paraId="7A55D161"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schválená správa zo služobnej cesty, </w:t>
      </w:r>
    </w:p>
    <w:p w14:paraId="6B7260F9" w14:textId="0E0CF851" w:rsidR="002A57AB" w:rsidRPr="0073389C" w:rsidRDefault="002A57AB" w:rsidP="009D7F63">
      <w:pPr>
        <w:pStyle w:val="Bulletslevel1"/>
        <w:spacing w:after="120" w:line="288" w:lineRule="auto"/>
        <w:ind w:left="567" w:hanging="283"/>
        <w:rPr>
          <w:lang w:val="sk-SK"/>
        </w:rPr>
      </w:pPr>
      <w:r>
        <w:rPr>
          <w:lang w:val="sk-SK"/>
        </w:rPr>
        <w:lastRenderedPageBreak/>
        <w:t xml:space="preserve">doklad o úhrade - </w:t>
      </w:r>
      <w:r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65135E">
        <w:rPr>
          <w:b/>
          <w:bCs/>
          <w:lang w:val="sk-SK"/>
        </w:rPr>
        <w:t>,</w:t>
      </w:r>
    </w:p>
    <w:p w14:paraId="5D56AF8C" w14:textId="77777777" w:rsidR="000D06A7" w:rsidRDefault="009D7F63" w:rsidP="00E65E97">
      <w:pPr>
        <w:pStyle w:val="Bulletslevel1"/>
        <w:spacing w:after="120" w:line="288" w:lineRule="auto"/>
        <w:ind w:left="567" w:hanging="283"/>
        <w:rPr>
          <w:lang w:val="sk-SK"/>
        </w:rPr>
      </w:pPr>
      <w:r w:rsidRPr="00C87533">
        <w:rPr>
          <w:lang w:val="sk-SK"/>
        </w:rPr>
        <w:t xml:space="preserve">výpis z denníka, resp. z hlavnej knihy prijímateľa alebo peňažného denníka prijímateľa (jednoduché účtovníctvo) o zaúčtovaní účtovného prípadu vrátane úhrady výdavku, </w:t>
      </w:r>
    </w:p>
    <w:p w14:paraId="07DE0A95" w14:textId="77777777" w:rsidR="00D502D1" w:rsidRDefault="009D7F63" w:rsidP="00E65E97">
      <w:pPr>
        <w:pStyle w:val="Bulletslevel1"/>
        <w:spacing w:after="120" w:line="288" w:lineRule="auto"/>
        <w:ind w:left="567" w:hanging="283"/>
        <w:rPr>
          <w:lang w:val="sk-SK"/>
        </w:rPr>
      </w:pPr>
      <w:r w:rsidRPr="00C87533">
        <w:rPr>
          <w:lang w:val="sk-SK"/>
        </w:rPr>
        <w:t>spôsob výpočtu oprávnenej výšky výdavku (ak relevantné).</w:t>
      </w:r>
    </w:p>
    <w:p w14:paraId="17E6A09A" w14:textId="70E54DF5" w:rsidR="007E243E" w:rsidRPr="00DD30A9" w:rsidRDefault="00D502D1" w:rsidP="00DD30A9">
      <w:pPr>
        <w:pStyle w:val="Bulletslevel1"/>
        <w:numPr>
          <w:ilvl w:val="0"/>
          <w:numId w:val="0"/>
        </w:numPr>
        <w:spacing w:after="120" w:line="288" w:lineRule="auto"/>
        <w:jc w:val="both"/>
        <w:rPr>
          <w:b/>
          <w:lang w:val="sk-SK"/>
        </w:rPr>
      </w:pPr>
      <w:r w:rsidRPr="00DD30A9">
        <w:rPr>
          <w:b/>
          <w:lang w:val="sk-SK"/>
        </w:rPr>
        <w:t>Prijímateľ je povinný archivovať relevantnú dokumentáciu (</w:t>
      </w:r>
      <w:r>
        <w:rPr>
          <w:b/>
          <w:lang w:val="sk-SK"/>
        </w:rPr>
        <w:t>napr. cestovný lístok, doklad o ubytovaní, cestovný príkaz,</w:t>
      </w:r>
      <w:r w:rsidRPr="00DD30A9">
        <w:rPr>
          <w:b/>
          <w:lang w:val="sk-SK"/>
        </w:rPr>
        <w:t xml:space="preserve"> atď.), ktorá nie je súčasťou dokumentácie zasielanej poskytovateľovi v súlade so zmluvou o NFP. Prijímateľ je povinný na základe tejto dokumentácie umožniť overenie nárokovaných výdavkov prostredníctvom sumarizačných hárkov – </w:t>
      </w:r>
      <w:r>
        <w:rPr>
          <w:b/>
          <w:lang w:val="sk-SK"/>
        </w:rPr>
        <w:t>náhrady pri pracovnej ceste</w:t>
      </w:r>
      <w:r w:rsidRPr="00DD30A9">
        <w:rPr>
          <w:b/>
          <w:lang w:val="sk-SK"/>
        </w:rPr>
        <w:t>.</w:t>
      </w:r>
    </w:p>
    <w:p w14:paraId="1D9F9F8F" w14:textId="6F3FB604" w:rsidR="008B19F7" w:rsidRPr="0073389C" w:rsidRDefault="008B19F7" w:rsidP="008B19F7">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 xml:space="preserve">Cestovné náhrady </w:t>
      </w:r>
      <w:r>
        <w:rPr>
          <w:rFonts w:ascii="Arial" w:hAnsi="Arial" w:cs="Arial"/>
          <w:b/>
          <w:color w:val="auto"/>
          <w:sz w:val="19"/>
          <w:szCs w:val="19"/>
          <w:lang w:val="sk-SK"/>
        </w:rPr>
        <w:t>zahraničným expertom (per diems)</w:t>
      </w:r>
    </w:p>
    <w:p w14:paraId="39B2F3FC" w14:textId="2A066E73"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zmluva uzatvorená so zahraničným expertom alebo podpísané čestné prehlásenie zahraničného experta, kde je uvedená identifikácia aktivity/podujatia (konferencia, seminár), termín konania, prehlásenie, že identické výdavky na túto aktivitu/podujatie neboli a nebudú hradené expertovi žiadnym iným subjektom, číslo bankového účtu, na ktorý majú byť prostriedky vyplatené a pod. </w:t>
      </w:r>
    </w:p>
    <w:p w14:paraId="78E02225" w14:textId="77777777"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vyúčtovanie pracovnej cesty, </w:t>
      </w:r>
    </w:p>
    <w:p w14:paraId="498AD2C3" w14:textId="531208F0"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správa o priebehu zahraničnej pracovnej cesty s uvedenou informáciou o dosiahnutých výsledkoch aktivity (závery z konferencie, seminára, vzdelávacieho podujatia a pod.) s potvrdením zástupcu hostiteľskej krajiny, že výmena sa konala, </w:t>
      </w:r>
    </w:p>
    <w:p w14:paraId="213B4FDA" w14:textId="68685B32"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dopravu experta (cestovný lístok/faktúra, palubný lístok, v prípade on-line rezervácií – výtlačok elektronických rezervácií a pod.), </w:t>
      </w:r>
    </w:p>
    <w:p w14:paraId="7B7316C3" w14:textId="3807977B"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ubytovanie – faktúra, resp. iný relevantný doklad, </w:t>
      </w:r>
    </w:p>
    <w:p w14:paraId="50888AB4" w14:textId="559E027E"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doklad o úhrade.</w:t>
      </w:r>
    </w:p>
    <w:p w14:paraId="4C703253" w14:textId="537D98EE" w:rsidR="00C87533" w:rsidRPr="0073389C" w:rsidRDefault="00C87533" w:rsidP="007E243E">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Cestovné náhrady (iným než vlastným zamestnancom)</w:t>
      </w:r>
    </w:p>
    <w:p w14:paraId="074769CE" w14:textId="77777777"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cestovný príkaz, </w:t>
      </w:r>
    </w:p>
    <w:p w14:paraId="59B2BA88" w14:textId="1F4A1F88"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sumarizačný hárok - náhrady pri pracovnej ceste (príloha č. </w:t>
      </w:r>
      <w:r w:rsidR="00FB5549">
        <w:rPr>
          <w:rFonts w:ascii="Arial" w:hAnsi="Arial" w:cs="Arial"/>
          <w:sz w:val="19"/>
          <w:szCs w:val="19"/>
          <w:lang w:val="sk-SK"/>
        </w:rPr>
        <w:t>11</w:t>
      </w:r>
      <w:r w:rsidRPr="0073389C">
        <w:rPr>
          <w:rFonts w:ascii="Arial" w:hAnsi="Arial" w:cs="Arial"/>
          <w:sz w:val="19"/>
          <w:szCs w:val="19"/>
          <w:lang w:val="sk-SK"/>
        </w:rPr>
        <w:t>)</w:t>
      </w:r>
      <w:r>
        <w:rPr>
          <w:rFonts w:ascii="Arial" w:hAnsi="Arial" w:cs="Arial"/>
          <w:sz w:val="19"/>
          <w:szCs w:val="19"/>
          <w:lang w:val="sk-SK"/>
        </w:rPr>
        <w:t>,</w:t>
      </w:r>
    </w:p>
    <w:p w14:paraId="38AAE42D" w14:textId="0AC74B56"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za ubytovanie</w:t>
      </w:r>
      <w:r w:rsidR="00004F58">
        <w:rPr>
          <w:rFonts w:ascii="Arial" w:hAnsi="Arial" w:cs="Arial"/>
          <w:sz w:val="19"/>
          <w:szCs w:val="19"/>
          <w:lang w:val="sk-SK"/>
        </w:rPr>
        <w:t xml:space="preserve"> vrátane prieskumu trhu – ak relevantné</w:t>
      </w:r>
      <w:r w:rsidRPr="0073389C">
        <w:rPr>
          <w:rFonts w:ascii="Arial" w:hAnsi="Arial" w:cs="Arial"/>
          <w:sz w:val="19"/>
          <w:szCs w:val="19"/>
          <w:lang w:val="sk-SK"/>
        </w:rPr>
        <w:t xml:space="preserve">, </w:t>
      </w:r>
    </w:p>
    <w:p w14:paraId="0F0053FD" w14:textId="0946626D"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cestovný lístok (resp. iný doklad o zaplatení cestovného)</w:t>
      </w:r>
      <w:r w:rsidR="00004F58">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1AA2C8E2" w14:textId="1460D2EE"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prezenčná listina (dátum, miesto, čas trvania, názov aktivity a podpis</w:t>
      </w:r>
      <w:r w:rsidR="006945CA">
        <w:rPr>
          <w:rFonts w:ascii="Arial" w:hAnsi="Arial" w:cs="Arial"/>
          <w:sz w:val="19"/>
          <w:szCs w:val="19"/>
          <w:lang w:val="sk-SK"/>
        </w:rPr>
        <w:t xml:space="preserve"> 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720153E0" w14:textId="77777777"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73389C">
        <w:rPr>
          <w:rFonts w:ascii="Arial" w:hAnsi="Arial" w:cs="Arial"/>
          <w:sz w:val="19"/>
          <w:szCs w:val="19"/>
          <w:lang w:val="sk-SK"/>
        </w:rPr>
        <w:t xml:space="preserve">bankový výpis </w:t>
      </w:r>
      <w:r w:rsidRPr="00D543C8">
        <w:rPr>
          <w:rFonts w:ascii="Arial" w:hAnsi="Arial" w:cs="Arial"/>
          <w:color w:val="auto"/>
          <w:sz w:val="19"/>
          <w:szCs w:val="19"/>
          <w:lang w:val="sk-SK"/>
        </w:rPr>
        <w:t>(originál alebo kópia označená pečiatkou a podpisom štatutárneho orgánu prijímateľa)</w:t>
      </w:r>
      <w:r>
        <w:rPr>
          <w:rFonts w:ascii="Arial" w:hAnsi="Arial" w:cs="Arial"/>
          <w:color w:val="auto"/>
          <w:sz w:val="19"/>
          <w:szCs w:val="19"/>
          <w:lang w:val="sk-SK"/>
        </w:rPr>
        <w:t xml:space="preserve"> resp. iný doklad </w:t>
      </w:r>
      <w:r w:rsidRPr="0073389C">
        <w:rPr>
          <w:rFonts w:ascii="Arial" w:hAnsi="Arial" w:cs="Arial"/>
          <w:sz w:val="19"/>
          <w:szCs w:val="19"/>
          <w:lang w:val="sk-SK"/>
        </w:rPr>
        <w:t xml:space="preserve">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5A406687" w14:textId="77777777" w:rsidR="0046756F" w:rsidRDefault="00531F46"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531F46">
        <w:rPr>
          <w:rFonts w:ascii="Arial" w:hAnsi="Arial" w:cs="Arial"/>
          <w:b/>
          <w:sz w:val="19"/>
          <w:szCs w:val="19"/>
          <w:lang w:val="sk-SK"/>
        </w:rPr>
        <w:t>pri využití súkromného motorového vozidla</w:t>
      </w:r>
      <w:r>
        <w:rPr>
          <w:rFonts w:ascii="Arial" w:hAnsi="Arial" w:cs="Arial"/>
          <w:b/>
          <w:sz w:val="19"/>
          <w:szCs w:val="19"/>
          <w:lang w:val="sk-SK"/>
        </w:rPr>
        <w:t xml:space="preserve"> -</w:t>
      </w:r>
      <w:r w:rsidRPr="00531F46">
        <w:rPr>
          <w:rFonts w:ascii="Arial" w:hAnsi="Arial" w:cs="Arial"/>
          <w:sz w:val="19"/>
          <w:szCs w:val="19"/>
          <w:lang w:val="sk-SK"/>
        </w:rPr>
        <w:t xml:space="preserve"> písomná dohoda so zamestnávateľom o využití súkromného motorového vozidla pre služobné účely, pokladničný blok ERP (elektronická registračná pokladňa) z nákupu PHM (pohonných hmôt), kópia technického preukazu, Zmluva o povinnom zmluvnom poistení vozidla, spôsob výpočtu oprávnených výdavkov na pohonné hmoty,</w:t>
      </w:r>
      <w:r>
        <w:rPr>
          <w:rFonts w:ascii="Arial" w:hAnsi="Arial" w:cs="Arial"/>
          <w:sz w:val="19"/>
          <w:szCs w:val="19"/>
          <w:lang w:val="sk-SK"/>
        </w:rPr>
        <w:t xml:space="preserve"> </w:t>
      </w:r>
    </w:p>
    <w:p w14:paraId="4C4435C6" w14:textId="73AA390F"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ako podporná dokumentácia sa predloží aj </w:t>
      </w:r>
      <w:r w:rsidRPr="0073389C">
        <w:rPr>
          <w:rFonts w:ascii="Arial" w:hAnsi="Arial" w:cs="Arial"/>
          <w:iCs/>
          <w:sz w:val="19"/>
          <w:szCs w:val="19"/>
          <w:lang w:val="sk-SK"/>
        </w:rPr>
        <w:t>prezenčná listina</w:t>
      </w:r>
      <w:r w:rsidRPr="0073389C">
        <w:rPr>
          <w:rFonts w:ascii="Arial" w:hAnsi="Arial" w:cs="Arial"/>
          <w:sz w:val="19"/>
          <w:szCs w:val="19"/>
          <w:lang w:val="sk-SK"/>
        </w:rPr>
        <w:t>, na ktorej bude uvedené prebratie stravného, cestovného alebo poskytnutie ubytovania účastníkmi a presný termín a čas konania aktivity,</w:t>
      </w:r>
    </w:p>
    <w:p w14:paraId="6FCFD288" w14:textId="77777777"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doklady o ďalších nevyhnutných výdavkoch. </w:t>
      </w:r>
    </w:p>
    <w:p w14:paraId="12CC90F0" w14:textId="6188C096" w:rsidR="00C87533" w:rsidRPr="0073389C" w:rsidRDefault="00C87533" w:rsidP="00C87533">
      <w:pPr>
        <w:pStyle w:val="Default"/>
        <w:spacing w:before="120" w:after="120" w:line="288" w:lineRule="auto"/>
        <w:jc w:val="both"/>
        <w:rPr>
          <w:rFonts w:ascii="Arial" w:hAnsi="Arial" w:cs="Arial"/>
          <w:sz w:val="19"/>
          <w:szCs w:val="19"/>
          <w:lang w:val="sk-SK"/>
        </w:rPr>
      </w:pPr>
      <w:r w:rsidRPr="00BA3ECA">
        <w:rPr>
          <w:rFonts w:ascii="Arial" w:hAnsi="Arial" w:cs="Arial"/>
          <w:b/>
          <w:sz w:val="19"/>
          <w:szCs w:val="19"/>
          <w:lang w:val="sk-SK"/>
        </w:rPr>
        <w:lastRenderedPageBreak/>
        <w:t>V ďalších ŽoP prijímateľ predkladá nasledovnú dokumentáciu</w:t>
      </w:r>
      <w:r w:rsidRPr="0073389C">
        <w:rPr>
          <w:rFonts w:ascii="Arial" w:hAnsi="Arial" w:cs="Arial"/>
          <w:sz w:val="19"/>
          <w:szCs w:val="19"/>
          <w:lang w:val="sk-SK"/>
        </w:rPr>
        <w:t xml:space="preserve"> (po tom ako prijímateľ si prvýkrát uplatnil výdavky na cestovné náhrady –</w:t>
      </w:r>
      <w:r>
        <w:rPr>
          <w:rFonts w:ascii="Arial" w:hAnsi="Arial" w:cs="Arial"/>
          <w:sz w:val="19"/>
          <w:szCs w:val="19"/>
          <w:lang w:val="sk-SK"/>
        </w:rPr>
        <w:t xml:space="preserve"> </w:t>
      </w:r>
      <w:r w:rsidR="00120A50">
        <w:rPr>
          <w:rFonts w:ascii="Arial" w:hAnsi="Arial" w:cs="Arial"/>
          <w:sz w:val="19"/>
          <w:szCs w:val="19"/>
          <w:lang w:val="sk-SK"/>
        </w:rPr>
        <w:t>iným než vlastným zamestnancom</w:t>
      </w:r>
      <w:r w:rsidRPr="0073389C">
        <w:rPr>
          <w:rFonts w:ascii="Arial" w:hAnsi="Arial" w:cs="Arial"/>
          <w:sz w:val="19"/>
          <w:szCs w:val="19"/>
          <w:lang w:val="sk-SK"/>
        </w:rPr>
        <w:t>)</w:t>
      </w:r>
      <w:r w:rsidR="00004F58">
        <w:rPr>
          <w:rFonts w:ascii="Arial" w:hAnsi="Arial" w:cs="Arial"/>
          <w:sz w:val="19"/>
          <w:szCs w:val="19"/>
          <w:lang w:val="sk-SK"/>
        </w:rPr>
        <w:t xml:space="preserve"> – netýka sa zahraničných pracovných ciest</w:t>
      </w:r>
      <w:r w:rsidRPr="0073389C">
        <w:rPr>
          <w:rFonts w:ascii="Arial" w:hAnsi="Arial" w:cs="Arial"/>
          <w:sz w:val="19"/>
          <w:szCs w:val="19"/>
          <w:lang w:val="sk-SK"/>
        </w:rPr>
        <w:t xml:space="preserve">: </w:t>
      </w:r>
    </w:p>
    <w:p w14:paraId="4CE0FF75" w14:textId="242A76D4" w:rsidR="00C87533" w:rsidRPr="0073389C" w:rsidRDefault="00C87533" w:rsidP="00151D4D">
      <w:pPr>
        <w:pStyle w:val="Default"/>
        <w:numPr>
          <w:ilvl w:val="0"/>
          <w:numId w:val="68"/>
        </w:numPr>
        <w:spacing w:before="120" w:after="120" w:line="288" w:lineRule="auto"/>
        <w:ind w:left="567" w:hanging="283"/>
        <w:jc w:val="both"/>
        <w:rPr>
          <w:rFonts w:ascii="Arial" w:hAnsi="Arial" w:cs="Arial"/>
          <w:bCs/>
          <w:sz w:val="19"/>
          <w:szCs w:val="19"/>
          <w:lang w:val="sk-SK"/>
        </w:rPr>
      </w:pPr>
      <w:r w:rsidRPr="0073389C">
        <w:rPr>
          <w:rFonts w:ascii="Arial" w:hAnsi="Arial" w:cs="Arial"/>
          <w:sz w:val="19"/>
          <w:szCs w:val="19"/>
          <w:lang w:val="sk-SK"/>
        </w:rPr>
        <w:t>sumarizačný hárok – náhrady pri pracovnej ceste  (príloh</w:t>
      </w:r>
      <w:r w:rsidR="009222A7">
        <w:rPr>
          <w:rFonts w:ascii="Arial" w:hAnsi="Arial" w:cs="Arial"/>
          <w:sz w:val="19"/>
          <w:szCs w:val="19"/>
          <w:lang w:val="sk-SK"/>
        </w:rPr>
        <w:t>a</w:t>
      </w:r>
      <w:r w:rsidRPr="0073389C">
        <w:rPr>
          <w:rFonts w:ascii="Arial" w:hAnsi="Arial" w:cs="Arial"/>
          <w:sz w:val="19"/>
          <w:szCs w:val="19"/>
          <w:lang w:val="sk-SK"/>
        </w:rPr>
        <w:t xml:space="preserve"> č. </w:t>
      </w:r>
      <w:r w:rsidR="00FB5549">
        <w:rPr>
          <w:rFonts w:ascii="Arial" w:hAnsi="Arial" w:cs="Arial"/>
          <w:sz w:val="19"/>
          <w:szCs w:val="19"/>
          <w:lang w:val="sk-SK"/>
        </w:rPr>
        <w:t>11</w:t>
      </w:r>
      <w:r w:rsidRPr="0073389C">
        <w:rPr>
          <w:rFonts w:ascii="Arial" w:hAnsi="Arial" w:cs="Arial"/>
          <w:sz w:val="19"/>
          <w:szCs w:val="19"/>
          <w:lang w:val="sk-SK"/>
        </w:rPr>
        <w:t xml:space="preserve">) - </w:t>
      </w:r>
      <w:r w:rsidRPr="0073389C">
        <w:rPr>
          <w:rFonts w:ascii="Arial" w:hAnsi="Arial"/>
          <w:sz w:val="19"/>
          <w:szCs w:val="19"/>
          <w:lang w:val="sk-SK"/>
        </w:rPr>
        <w:t>sumarizačné hárky sa nepredkladajú v prípade, keď ubytovanie, stravné alebo cestovné je poskytnuté dodávateľsky,</w:t>
      </w:r>
    </w:p>
    <w:p w14:paraId="6EB51526" w14:textId="02AAAE58" w:rsidR="00C87533" w:rsidRPr="0073389C" w:rsidRDefault="00C87533" w:rsidP="00151D4D">
      <w:pPr>
        <w:pStyle w:val="Default"/>
        <w:numPr>
          <w:ilvl w:val="0"/>
          <w:numId w:val="6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prezenčn</w:t>
      </w:r>
      <w:r w:rsidR="008D4E08">
        <w:rPr>
          <w:rFonts w:ascii="Arial" w:hAnsi="Arial" w:cs="Arial"/>
          <w:sz w:val="19"/>
          <w:szCs w:val="19"/>
          <w:lang w:val="sk-SK"/>
        </w:rPr>
        <w:t>á</w:t>
      </w:r>
      <w:r w:rsidRPr="0073389C">
        <w:rPr>
          <w:rFonts w:ascii="Arial" w:hAnsi="Arial" w:cs="Arial"/>
          <w:sz w:val="19"/>
          <w:szCs w:val="19"/>
          <w:lang w:val="sk-SK"/>
        </w:rPr>
        <w:t xml:space="preserve"> listin</w:t>
      </w:r>
      <w:r w:rsidR="008D4E08">
        <w:rPr>
          <w:rFonts w:ascii="Arial" w:hAnsi="Arial" w:cs="Arial"/>
          <w:sz w:val="19"/>
          <w:szCs w:val="19"/>
          <w:lang w:val="sk-SK"/>
        </w:rPr>
        <w:t>a</w:t>
      </w:r>
      <w:r w:rsidRPr="0073389C">
        <w:rPr>
          <w:rFonts w:ascii="Arial" w:hAnsi="Arial" w:cs="Arial"/>
          <w:sz w:val="19"/>
          <w:szCs w:val="19"/>
          <w:lang w:val="sk-SK"/>
        </w:rPr>
        <w:t xml:space="preserve"> (dátum, miesto, čas trvania, názov aktivity a podpis </w:t>
      </w:r>
      <w:r w:rsidR="00920FE8">
        <w:rPr>
          <w:rFonts w:ascii="Arial" w:hAnsi="Arial" w:cs="Arial"/>
          <w:sz w:val="19"/>
          <w:szCs w:val="19"/>
          <w:lang w:val="sk-SK"/>
        </w:rPr>
        <w:t>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33F9575B" w14:textId="77777777" w:rsidR="00C87533" w:rsidRPr="0073389C" w:rsidRDefault="00C87533" w:rsidP="00151D4D">
      <w:pPr>
        <w:pStyle w:val="Default"/>
        <w:numPr>
          <w:ilvl w:val="0"/>
          <w:numId w:val="68"/>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7A55D164" w14:textId="28041340" w:rsidR="009D7F63" w:rsidRPr="00515B75" w:rsidRDefault="00C87533" w:rsidP="00151D4D">
      <w:pPr>
        <w:pStyle w:val="Default"/>
        <w:numPr>
          <w:ilvl w:val="0"/>
          <w:numId w:val="68"/>
        </w:numPr>
        <w:spacing w:before="120" w:after="120" w:line="288" w:lineRule="auto"/>
        <w:ind w:left="567" w:hanging="283"/>
        <w:jc w:val="both"/>
        <w:rPr>
          <w:lang w:val="sk-SK"/>
        </w:rPr>
      </w:pPr>
      <w:r w:rsidRPr="0073389C">
        <w:rPr>
          <w:rFonts w:ascii="Arial" w:hAnsi="Arial" w:cs="Arial"/>
          <w:sz w:val="19"/>
          <w:szCs w:val="19"/>
          <w:lang w:val="sk-SK"/>
        </w:rPr>
        <w:t xml:space="preserve">výpis z denníka, resp. z hlavnej knihy prijímateľa alebo peňažného denníka prijímateľa (jednoduché účtovníctvo) o zaúčtovaní účtovného prípadu vrátane úhrady výdavku. </w:t>
      </w:r>
    </w:p>
    <w:p w14:paraId="077519CC" w14:textId="5CB7CBEB" w:rsidR="00F02967" w:rsidRDefault="009D7F63" w:rsidP="009719B7">
      <w:pPr>
        <w:pStyle w:val="Default"/>
        <w:pBdr>
          <w:top w:val="single" w:sz="4" w:space="1" w:color="auto"/>
          <w:left w:val="single" w:sz="4" w:space="3" w:color="auto"/>
          <w:bottom w:val="single" w:sz="4" w:space="1" w:color="auto"/>
          <w:right w:val="single" w:sz="4" w:space="4" w:color="auto"/>
        </w:pBdr>
        <w:shd w:val="clear" w:color="auto" w:fill="00A1DE"/>
        <w:spacing w:before="120" w:after="120" w:line="288" w:lineRule="auto"/>
        <w:jc w:val="both"/>
        <w:rPr>
          <w:rFonts w:ascii="Arial" w:hAnsi="Arial" w:cs="Arial"/>
          <w:b/>
          <w:bCs/>
          <w:sz w:val="19"/>
          <w:szCs w:val="19"/>
          <w:lang w:val="sk-SK"/>
        </w:rPr>
      </w:pPr>
      <w:r w:rsidRPr="0073389C">
        <w:rPr>
          <w:rFonts w:ascii="Arial" w:hAnsi="Arial" w:cs="Arial"/>
          <w:b/>
          <w:bCs/>
          <w:i/>
          <w:sz w:val="19"/>
          <w:szCs w:val="19"/>
          <w:lang w:val="sk-SK"/>
        </w:rPr>
        <w:t>Dôležité upozornenie:</w:t>
      </w:r>
      <w:r w:rsidRPr="0073389C">
        <w:rPr>
          <w:rFonts w:ascii="Arial" w:hAnsi="Arial" w:cs="Arial"/>
          <w:bCs/>
          <w:sz w:val="19"/>
          <w:szCs w:val="19"/>
          <w:lang w:val="sk-SK"/>
        </w:rPr>
        <w:t xml:space="preserve"> Limity cestovných náhrad musia byť v súlade s aktuálnymi opatreniami k zákonu o cestovných náhradách</w:t>
      </w:r>
      <w:r w:rsidR="003F036D">
        <w:rPr>
          <w:rFonts w:ascii="Arial" w:hAnsi="Arial" w:cs="Arial"/>
          <w:bCs/>
          <w:sz w:val="19"/>
          <w:szCs w:val="19"/>
          <w:lang w:val="sk-SK"/>
        </w:rPr>
        <w:t xml:space="preserve">, resp. </w:t>
      </w:r>
      <w:r w:rsidR="00C87533">
        <w:rPr>
          <w:rFonts w:ascii="Arial" w:hAnsi="Arial" w:cs="Arial"/>
          <w:bCs/>
          <w:sz w:val="19"/>
          <w:szCs w:val="19"/>
          <w:lang w:val="sk-SK"/>
        </w:rPr>
        <w:t>riadiacou dokumentáciou RO pre OP EVS</w:t>
      </w:r>
      <w:r w:rsidRPr="0073389C">
        <w:rPr>
          <w:rFonts w:ascii="Arial" w:hAnsi="Arial" w:cs="Arial"/>
          <w:bCs/>
          <w:sz w:val="19"/>
          <w:szCs w:val="19"/>
          <w:lang w:val="sk-SK"/>
        </w:rPr>
        <w:t xml:space="preserve">. </w:t>
      </w:r>
      <w:r w:rsidR="003F036D" w:rsidRPr="0073389C">
        <w:rPr>
          <w:rFonts w:ascii="Arial" w:hAnsi="Arial" w:cs="Arial"/>
          <w:sz w:val="19"/>
          <w:szCs w:val="19"/>
          <w:lang w:val="sk-SK"/>
        </w:rPr>
        <w:t>Prijímatelia môžu dokumentáciu k cestovným náhradám predkladať v rámci žiadosti o platbu až po vyúčtovaní cestovných náhrad (vyčíslenie reálnych výdavkov na služobnú cestu), t. j. po zúčtovaní preplatku/nedoplatku.</w:t>
      </w:r>
    </w:p>
    <w:p w14:paraId="7A55D169" w14:textId="69F0A61B"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 xml:space="preserve">Energie </w:t>
      </w:r>
    </w:p>
    <w:p w14:paraId="7A55D16A" w14:textId="48338789" w:rsidR="009D7F63" w:rsidRPr="0073389C" w:rsidRDefault="009D7F63" w:rsidP="00117BF4">
      <w:pPr>
        <w:pStyle w:val="Bulletslevel1"/>
        <w:ind w:left="567" w:hanging="283"/>
        <w:jc w:val="both"/>
        <w:rPr>
          <w:lang w:val="sk-SK"/>
        </w:rPr>
      </w:pPr>
      <w:r w:rsidRPr="0073389C">
        <w:rPr>
          <w:lang w:val="sk-SK"/>
        </w:rPr>
        <w:t xml:space="preserve">doklad o úhrade </w:t>
      </w:r>
      <w:r w:rsidR="00F35371">
        <w:rPr>
          <w:lang w:val="sk-SK"/>
        </w:rPr>
        <w:t>–</w:t>
      </w:r>
      <w:r w:rsidRPr="0073389C">
        <w:rPr>
          <w:lang w:val="sk-SK"/>
        </w:rPr>
        <w:t xml:space="preserve"> </w:t>
      </w:r>
      <w:r w:rsidR="00F35371">
        <w:rPr>
          <w:lang w:val="sk-SK"/>
        </w:rPr>
        <w:t>bankový</w:t>
      </w:r>
      <w:r w:rsidRPr="0073389C">
        <w:rPr>
          <w:lang w:val="sk-SK"/>
        </w:rPr>
        <w:t xml:space="preserve"> výpis</w:t>
      </w:r>
      <w:r w:rsidR="00F35371" w:rsidRPr="0073389C" w:rsidDel="00F35371">
        <w:rPr>
          <w:lang w:val="sk-SK"/>
        </w:rPr>
        <w:t xml:space="preserve"> </w:t>
      </w:r>
      <w:r w:rsidRPr="0073389C">
        <w:rPr>
          <w:lang w:val="sk-SK"/>
        </w:rPr>
        <w:t>/výdavkový pokladničný doklad (originál alebo kópia označená pečiatkou a podpisom štatutárneho orgánu prijímateľa) dokumentujúci reálnu úhradu</w:t>
      </w:r>
      <w:r w:rsidR="00F35371">
        <w:rPr>
          <w:lang w:val="sk-SK"/>
        </w:rPr>
        <w:t xml:space="preserve"> -</w:t>
      </w:r>
      <w:r w:rsidR="00F35371" w:rsidRPr="00CA56B7">
        <w:rPr>
          <w:b/>
          <w:bCs/>
          <w:lang w:val="sk-SK"/>
        </w:rPr>
        <w:t xml:space="preserve"> </w:t>
      </w:r>
      <w:r w:rsidR="00F35371" w:rsidRPr="0073389C">
        <w:rPr>
          <w:b/>
          <w:bCs/>
          <w:lang w:val="sk-SK"/>
        </w:rPr>
        <w:t>prijímateľ je povinný označiť na bankovom výpise úhradu</w:t>
      </w:r>
      <w:r w:rsidR="00F35371">
        <w:rPr>
          <w:b/>
          <w:bCs/>
          <w:lang w:val="sk-SK"/>
        </w:rPr>
        <w:t xml:space="preserve"> výdavku</w:t>
      </w:r>
      <w:r w:rsidR="00117BF4">
        <w:rPr>
          <w:lang w:val="sk-SK"/>
        </w:rPr>
        <w:t>,</w:t>
      </w:r>
      <w:r w:rsidRPr="0073389C">
        <w:rPr>
          <w:lang w:val="sk-SK"/>
        </w:rPr>
        <w:t xml:space="preserve"> </w:t>
      </w:r>
    </w:p>
    <w:p w14:paraId="7A55D16B" w14:textId="71C6FE3A" w:rsidR="009D7F63" w:rsidRPr="0073389C" w:rsidRDefault="009D7F63" w:rsidP="009D7F63">
      <w:pPr>
        <w:pStyle w:val="Bulletslevel1"/>
        <w:ind w:left="567" w:hanging="283"/>
        <w:rPr>
          <w:lang w:val="sk-SK"/>
        </w:rPr>
      </w:pPr>
      <w:r w:rsidRPr="0073389C">
        <w:rPr>
          <w:lang w:val="sk-SK"/>
        </w:rPr>
        <w:t>faktúra (nie vnútroorganizačná)</w:t>
      </w:r>
      <w:r w:rsidR="00182CBF">
        <w:rPr>
          <w:lang w:val="sk-SK"/>
        </w:rPr>
        <w:t xml:space="preserve"> </w:t>
      </w:r>
      <w:r w:rsidR="00182CBF">
        <w:rPr>
          <w:rFonts w:cs="Arial"/>
          <w:szCs w:val="19"/>
          <w:lang w:val="sk-SK"/>
        </w:rPr>
        <w:t>alebo rovnocenný účtovný doklad</w:t>
      </w:r>
      <w:r w:rsidRPr="0073389C">
        <w:rPr>
          <w:lang w:val="sk-SK"/>
        </w:rPr>
        <w:t>,</w:t>
      </w:r>
    </w:p>
    <w:p w14:paraId="7A55D16C" w14:textId="60B0387C" w:rsidR="009D7F63" w:rsidRPr="0073389C" w:rsidRDefault="009D7F63" w:rsidP="009D7F63">
      <w:pPr>
        <w:pStyle w:val="Bulletslevel1"/>
        <w:ind w:left="567" w:hanging="283"/>
        <w:rPr>
          <w:lang w:val="sk-SK"/>
        </w:rPr>
      </w:pPr>
      <w:r w:rsidRPr="0073389C">
        <w:rPr>
          <w:lang w:val="sk-SK"/>
        </w:rPr>
        <w:t>spôsob výpočtu oprávnenej výšky výdavku (ak relevantné)</w:t>
      </w:r>
      <w:r w:rsidR="00CA5224">
        <w:rPr>
          <w:lang w:val="sk-SK"/>
        </w:rPr>
        <w:t>,</w:t>
      </w:r>
      <w:r w:rsidRPr="0073389C">
        <w:rPr>
          <w:lang w:val="sk-SK"/>
        </w:rPr>
        <w:t xml:space="preserve"> </w:t>
      </w:r>
    </w:p>
    <w:p w14:paraId="78FE2403" w14:textId="1861E7FA" w:rsidR="00227E16" w:rsidRPr="00515B75" w:rsidRDefault="009D7F63" w:rsidP="00515B75">
      <w:pPr>
        <w:pStyle w:val="Bulletslevel1"/>
        <w:spacing w:after="120" w:line="288" w:lineRule="auto"/>
        <w:ind w:left="567" w:hanging="283"/>
        <w:rPr>
          <w:rFonts w:cs="Arial"/>
          <w:b/>
          <w:bCs/>
          <w:szCs w:val="19"/>
          <w:lang w:val="sk-SK"/>
        </w:rPr>
      </w:pPr>
      <w:r w:rsidRPr="0073389C">
        <w:rPr>
          <w:lang w:val="sk-SK"/>
        </w:rPr>
        <w:t>písomná zmluva</w:t>
      </w:r>
      <w:r w:rsidR="00182CBF">
        <w:rPr>
          <w:lang w:val="sk-SK"/>
        </w:rPr>
        <w:t xml:space="preserve"> </w:t>
      </w:r>
      <w:r w:rsidR="00182CBF" w:rsidRPr="00585E09">
        <w:rPr>
          <w:lang w:val="sk-SK"/>
        </w:rPr>
        <w:t>vrátane dodatkov k uzavretej písomnej zmluve</w:t>
      </w:r>
      <w:r w:rsidRPr="0073389C">
        <w:rPr>
          <w:lang w:val="sk-SK"/>
        </w:rPr>
        <w:t>, resp. objednávka</w:t>
      </w:r>
      <w:r w:rsidR="00B23BB8">
        <w:rPr>
          <w:lang w:val="sk-SK"/>
        </w:rPr>
        <w:t>.</w:t>
      </w:r>
    </w:p>
    <w:p w14:paraId="7A55D16F" w14:textId="0C9CFB16"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Poštové služby</w:t>
      </w:r>
      <w:r w:rsidR="00F11FEB">
        <w:rPr>
          <w:rFonts w:ascii="Arial" w:hAnsi="Arial" w:cs="Arial"/>
          <w:b/>
          <w:bCs/>
          <w:sz w:val="19"/>
          <w:szCs w:val="19"/>
          <w:lang w:val="sk-SK"/>
        </w:rPr>
        <w:t xml:space="preserve">, </w:t>
      </w:r>
      <w:r w:rsidRPr="0073389C">
        <w:rPr>
          <w:rFonts w:ascii="Arial" w:hAnsi="Arial" w:cs="Arial"/>
          <w:b/>
          <w:bCs/>
          <w:sz w:val="19"/>
          <w:szCs w:val="19"/>
          <w:lang w:val="sk-SK"/>
        </w:rPr>
        <w:t>telekomunikačné služby</w:t>
      </w:r>
      <w:r w:rsidR="00227E16">
        <w:rPr>
          <w:rFonts w:ascii="Arial" w:hAnsi="Arial" w:cs="Arial"/>
          <w:b/>
          <w:bCs/>
          <w:sz w:val="19"/>
          <w:szCs w:val="19"/>
          <w:lang w:val="sk-SK"/>
        </w:rPr>
        <w:t xml:space="preserve"> </w:t>
      </w:r>
      <w:r w:rsidR="00F11FEB">
        <w:rPr>
          <w:rFonts w:ascii="Arial" w:hAnsi="Arial" w:cs="Arial"/>
          <w:b/>
          <w:bCs/>
          <w:sz w:val="19"/>
          <w:szCs w:val="19"/>
          <w:lang w:val="sk-SK"/>
        </w:rPr>
        <w:t>a k</w:t>
      </w:r>
      <w:r w:rsidRPr="0073389C">
        <w:rPr>
          <w:rFonts w:ascii="Arial" w:hAnsi="Arial" w:cs="Arial"/>
          <w:b/>
          <w:bCs/>
          <w:sz w:val="19"/>
          <w:szCs w:val="19"/>
          <w:lang w:val="sk-SK"/>
        </w:rPr>
        <w:t xml:space="preserve">omunikačná infraštruktúra (internet) </w:t>
      </w:r>
    </w:p>
    <w:p w14:paraId="7A55D170" w14:textId="0E257D7D" w:rsidR="009D7F63" w:rsidRPr="0073389C" w:rsidRDefault="009D7F63"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 o úhrade t. j. doklad o zaplatení poštovného – potvrdenie, resp. </w:t>
      </w:r>
      <w:r w:rsidR="002A5EF9">
        <w:rPr>
          <w:rFonts w:ascii="Arial" w:hAnsi="Arial" w:cs="Arial"/>
          <w:sz w:val="19"/>
          <w:szCs w:val="19"/>
          <w:lang w:val="sk-SK"/>
        </w:rPr>
        <w:t> bankový výpis</w:t>
      </w:r>
      <w:r w:rsidRPr="0073389C">
        <w:rPr>
          <w:rFonts w:ascii="Arial" w:hAnsi="Arial" w:cs="Arial"/>
          <w:sz w:val="19"/>
          <w:szCs w:val="19"/>
          <w:lang w:val="sk-SK"/>
        </w:rPr>
        <w:t xml:space="preserve"> / príjmový / výdavkový pokladničný doklad (originál alebo kópia označená pečiatkou a podpisom štatutárneho orgánu prijímateľa) dokumentujúci reálnu úhradu </w:t>
      </w:r>
      <w:r w:rsidR="002A5EF9" w:rsidRPr="002A5EF9">
        <w:rPr>
          <w:rFonts w:ascii="Arial" w:hAnsi="Arial" w:cs="Arial"/>
          <w:b/>
          <w:sz w:val="19"/>
          <w:szCs w:val="19"/>
          <w:lang w:val="sk-SK"/>
        </w:rPr>
        <w:t>- prijímateľ je povinný označiť na bankovom výpise úhradu výdavku</w:t>
      </w:r>
      <w:r w:rsidR="00F662AB">
        <w:rPr>
          <w:rFonts w:ascii="Arial" w:hAnsi="Arial" w:cs="Arial"/>
          <w:b/>
          <w:sz w:val="19"/>
          <w:szCs w:val="19"/>
          <w:lang w:val="sk-SK"/>
        </w:rPr>
        <w:t>,</w:t>
      </w:r>
    </w:p>
    <w:p w14:paraId="7A55D171" w14:textId="491FB7D0" w:rsidR="009D7F63" w:rsidRPr="0073389C" w:rsidRDefault="009D7F63"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podací lístok alebo výpis z podacieho hárku s</w:t>
      </w:r>
      <w:r w:rsidR="00182CBF">
        <w:rPr>
          <w:rFonts w:ascii="Arial" w:hAnsi="Arial" w:cs="Arial"/>
          <w:sz w:val="19"/>
          <w:szCs w:val="19"/>
          <w:lang w:val="sk-SK"/>
        </w:rPr>
        <w:t> </w:t>
      </w:r>
      <w:r w:rsidRPr="0073389C">
        <w:rPr>
          <w:rFonts w:ascii="Arial" w:hAnsi="Arial" w:cs="Arial"/>
          <w:sz w:val="19"/>
          <w:szCs w:val="19"/>
          <w:lang w:val="sk-SK"/>
        </w:rPr>
        <w:t>adresami</w:t>
      </w:r>
      <w:r w:rsidR="00182CBF">
        <w:rPr>
          <w:rFonts w:ascii="Arial" w:hAnsi="Arial" w:cs="Arial"/>
          <w:sz w:val="19"/>
          <w:szCs w:val="19"/>
          <w:lang w:val="sk-SK"/>
        </w:rPr>
        <w:t xml:space="preserve"> (v prípade poštovného)</w:t>
      </w:r>
      <w:r w:rsidR="00F662AB">
        <w:rPr>
          <w:rFonts w:ascii="Arial" w:hAnsi="Arial" w:cs="Arial"/>
          <w:sz w:val="19"/>
          <w:szCs w:val="19"/>
          <w:lang w:val="sk-SK"/>
        </w:rPr>
        <w:t>,</w:t>
      </w:r>
      <w:r w:rsidRPr="0073389C">
        <w:rPr>
          <w:rFonts w:ascii="Arial" w:hAnsi="Arial" w:cs="Arial"/>
          <w:sz w:val="19"/>
          <w:szCs w:val="19"/>
          <w:lang w:val="sk-SK"/>
        </w:rPr>
        <w:t xml:space="preserve"> </w:t>
      </w:r>
    </w:p>
    <w:p w14:paraId="7A55D172" w14:textId="60DB8FAF" w:rsidR="009D7F63" w:rsidRDefault="00182CBF" w:rsidP="00151D4D">
      <w:pPr>
        <w:pStyle w:val="Default"/>
        <w:numPr>
          <w:ilvl w:val="1"/>
          <w:numId w:val="58"/>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alebo rovnocenný účtovný doklad</w:t>
      </w:r>
      <w:r w:rsidR="00F662AB">
        <w:rPr>
          <w:rFonts w:ascii="Arial" w:hAnsi="Arial" w:cs="Arial"/>
          <w:sz w:val="19"/>
          <w:szCs w:val="19"/>
          <w:lang w:val="sk-SK"/>
        </w:rPr>
        <w:t>,</w:t>
      </w:r>
      <w:r w:rsidR="009D7F63" w:rsidRPr="0073389C">
        <w:rPr>
          <w:rFonts w:ascii="Arial" w:hAnsi="Arial" w:cs="Arial"/>
          <w:sz w:val="19"/>
          <w:szCs w:val="19"/>
          <w:lang w:val="sk-SK"/>
        </w:rPr>
        <w:t xml:space="preserve"> </w:t>
      </w:r>
    </w:p>
    <w:p w14:paraId="2087BF19" w14:textId="77777777" w:rsidR="00182CBF" w:rsidRPr="0073389C" w:rsidRDefault="00182CBF"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color w:val="auto"/>
          <w:sz w:val="19"/>
          <w:szCs w:val="19"/>
          <w:lang w:val="sk-SK"/>
        </w:rPr>
        <w:t>písomná zmluva</w:t>
      </w:r>
      <w:r>
        <w:rPr>
          <w:rFonts w:ascii="Arial" w:hAnsi="Arial" w:cs="Arial"/>
          <w:color w:val="auto"/>
          <w:sz w:val="19"/>
          <w:szCs w:val="19"/>
          <w:lang w:val="sk-SK"/>
        </w:rPr>
        <w:t xml:space="preserve"> </w:t>
      </w:r>
      <w:r w:rsidRPr="00896103">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resp. objednávka</w:t>
      </w:r>
      <w:r>
        <w:rPr>
          <w:rFonts w:ascii="Arial" w:hAnsi="Arial" w:cs="Arial"/>
          <w:color w:val="auto"/>
          <w:sz w:val="19"/>
          <w:szCs w:val="19"/>
          <w:lang w:val="sk-SK"/>
        </w:rPr>
        <w:t>,</w:t>
      </w:r>
    </w:p>
    <w:p w14:paraId="05A20324" w14:textId="77777777" w:rsidR="00376C28" w:rsidRDefault="009D7F63"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čestné vyhlásenie o používaní telefónu výhradne na účely projektu (ak relevantné), </w:t>
      </w:r>
    </w:p>
    <w:p w14:paraId="7A55D173" w14:textId="622426B5" w:rsidR="009D7F63" w:rsidRPr="0073389C" w:rsidRDefault="009D7F63"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výpočet uplatnenej alikvotnej časti</w:t>
      </w:r>
      <w:r w:rsidR="00376C28">
        <w:rPr>
          <w:rFonts w:ascii="Arial" w:hAnsi="Arial" w:cs="Arial"/>
          <w:sz w:val="19"/>
          <w:szCs w:val="19"/>
          <w:lang w:val="sk-SK"/>
        </w:rPr>
        <w:t xml:space="preserve"> (ak relevantné)</w:t>
      </w:r>
      <w:r w:rsidR="000E468E">
        <w:rPr>
          <w:rFonts w:ascii="Arial" w:hAnsi="Arial" w:cs="Arial"/>
          <w:sz w:val="19"/>
          <w:szCs w:val="19"/>
          <w:lang w:val="sk-SK"/>
        </w:rPr>
        <w:t>,</w:t>
      </w:r>
      <w:r w:rsidRPr="0073389C">
        <w:rPr>
          <w:rFonts w:ascii="Arial" w:hAnsi="Arial" w:cs="Arial"/>
          <w:sz w:val="19"/>
          <w:szCs w:val="19"/>
          <w:lang w:val="sk-SK"/>
        </w:rPr>
        <w:t xml:space="preserve"> </w:t>
      </w:r>
    </w:p>
    <w:p w14:paraId="4FCE09AE" w14:textId="034A09B9" w:rsidR="00E5084E" w:rsidRPr="00CB2A99" w:rsidRDefault="009D7F63" w:rsidP="00151D4D">
      <w:pPr>
        <w:pStyle w:val="Default"/>
        <w:numPr>
          <w:ilvl w:val="1"/>
          <w:numId w:val="58"/>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sz w:val="19"/>
          <w:szCs w:val="19"/>
          <w:lang w:val="sk-SK"/>
        </w:rPr>
        <w:t xml:space="preserve">overiteľný doklad o spôsobe výpočtu </w:t>
      </w:r>
      <w:r w:rsidR="00D26E37">
        <w:rPr>
          <w:rFonts w:ascii="Arial" w:hAnsi="Arial" w:cs="Arial"/>
          <w:sz w:val="19"/>
          <w:szCs w:val="19"/>
          <w:lang w:val="sk-SK"/>
        </w:rPr>
        <w:t xml:space="preserve">oprávnenej výšky výdavku, napr. </w:t>
      </w:r>
      <w:r w:rsidRPr="0073389C">
        <w:rPr>
          <w:rFonts w:ascii="Arial" w:hAnsi="Arial" w:cs="Arial"/>
          <w:sz w:val="19"/>
          <w:szCs w:val="19"/>
          <w:lang w:val="sk-SK"/>
        </w:rPr>
        <w:t>v prípade čiastočnej úhrady faktúr</w:t>
      </w:r>
      <w:r w:rsidR="00D26E37">
        <w:rPr>
          <w:rFonts w:ascii="Arial" w:hAnsi="Arial" w:cs="Arial"/>
          <w:sz w:val="19"/>
          <w:szCs w:val="19"/>
          <w:lang w:val="sk-SK"/>
        </w:rPr>
        <w:t>y (ak relevantné)</w:t>
      </w:r>
      <w:r w:rsidR="00415FC3">
        <w:rPr>
          <w:rFonts w:ascii="Arial" w:hAnsi="Arial" w:cs="Arial"/>
          <w:sz w:val="19"/>
          <w:szCs w:val="19"/>
          <w:lang w:val="sk-SK"/>
        </w:rPr>
        <w:t>.</w:t>
      </w:r>
      <w:r w:rsidRPr="0073389C">
        <w:rPr>
          <w:rFonts w:ascii="Arial" w:hAnsi="Arial" w:cs="Arial"/>
          <w:sz w:val="19"/>
          <w:szCs w:val="19"/>
          <w:lang w:val="sk-SK"/>
        </w:rPr>
        <w:t xml:space="preserve"> </w:t>
      </w:r>
    </w:p>
    <w:p w14:paraId="7A55D176" w14:textId="2BE03C63"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Materiál </w:t>
      </w:r>
    </w:p>
    <w:p w14:paraId="7A55D177" w14:textId="2FA50FB9" w:rsidR="009D7F63" w:rsidRPr="0073389C" w:rsidRDefault="009D7F63" w:rsidP="00151D4D">
      <w:pPr>
        <w:pStyle w:val="Default"/>
        <w:numPr>
          <w:ilvl w:val="0"/>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7D54BB">
        <w:rPr>
          <w:rFonts w:ascii="Arial" w:hAnsi="Arial" w:cs="Arial"/>
          <w:color w:val="auto"/>
          <w:sz w:val="19"/>
          <w:szCs w:val="19"/>
          <w:lang w:val="sk-SK"/>
        </w:rPr>
        <w:t xml:space="preserve">- </w:t>
      </w:r>
      <w:r w:rsidRPr="0073389C">
        <w:rPr>
          <w:rFonts w:ascii="Arial" w:hAnsi="Arial" w:cs="Arial"/>
          <w:color w:val="auto"/>
          <w:sz w:val="19"/>
          <w:szCs w:val="19"/>
          <w:lang w:val="sk-SK"/>
        </w:rPr>
        <w:t>pokladničný blok alebo bankový výpis (</w:t>
      </w:r>
      <w:r w:rsidRPr="0073389C">
        <w:rPr>
          <w:rFonts w:ascii="Arial" w:hAnsi="Arial"/>
          <w:sz w:val="19"/>
          <w:lang w:val="sk-SK"/>
        </w:rPr>
        <w:t xml:space="preserve">originál alebo </w:t>
      </w:r>
      <w:r w:rsidR="00623209" w:rsidRPr="0073389C">
        <w:rPr>
          <w:rFonts w:ascii="Arial" w:hAnsi="Arial" w:cs="Arial"/>
          <w:sz w:val="19"/>
          <w:szCs w:val="19"/>
          <w:lang w:val="sk-SK"/>
        </w:rPr>
        <w:t>kópia označená pečiatkou a podpisom štatutárneho orgánu prijímateľa</w:t>
      </w:r>
      <w:r w:rsidRPr="0073389C">
        <w:rPr>
          <w:rFonts w:ascii="Arial" w:hAnsi="Arial" w:cs="Arial"/>
          <w:color w:val="auto"/>
          <w:sz w:val="19"/>
          <w:szCs w:val="19"/>
          <w:lang w:val="sk-SK"/>
        </w:rPr>
        <w:t>), resp. výdavkový pokladničný doklad (</w:t>
      </w:r>
      <w:r w:rsidR="002E4316" w:rsidRPr="0073389C">
        <w:rPr>
          <w:rFonts w:ascii="Arial" w:hAnsi="Arial" w:cs="Arial"/>
          <w:sz w:val="19"/>
          <w:szCs w:val="19"/>
          <w:lang w:val="sk-SK"/>
        </w:rPr>
        <w:t>originál alebo kópia označená pečiatkou a podpisom štatutárneho orgánu prijímateľa</w:t>
      </w:r>
      <w:r w:rsidRPr="0073389C">
        <w:rPr>
          <w:rFonts w:ascii="Arial" w:hAnsi="Arial" w:cs="Arial"/>
          <w:color w:val="auto"/>
          <w:sz w:val="19"/>
          <w:szCs w:val="19"/>
          <w:lang w:val="sk-SK"/>
        </w:rPr>
        <w:t>) dokumentujúci reálnu úhradu</w:t>
      </w:r>
      <w:r w:rsidR="00E717DB">
        <w:rPr>
          <w:rFonts w:ascii="Arial" w:hAnsi="Arial" w:cs="Arial"/>
          <w:color w:val="auto"/>
          <w:sz w:val="19"/>
          <w:szCs w:val="19"/>
          <w:lang w:val="sk-SK"/>
        </w:rPr>
        <w:t xml:space="preserve"> - </w:t>
      </w:r>
      <w:r w:rsidRPr="0073389C">
        <w:rPr>
          <w:rFonts w:ascii="Arial" w:hAnsi="Arial" w:cs="Arial"/>
          <w:color w:val="auto"/>
          <w:sz w:val="19"/>
          <w:szCs w:val="19"/>
          <w:lang w:val="sk-SK"/>
        </w:rPr>
        <w:t xml:space="preserve"> </w:t>
      </w:r>
      <w:r w:rsidR="00E717DB" w:rsidRPr="002A5EF9">
        <w:rPr>
          <w:rFonts w:ascii="Arial" w:hAnsi="Arial" w:cs="Arial"/>
          <w:b/>
          <w:sz w:val="19"/>
          <w:szCs w:val="19"/>
          <w:lang w:val="sk-SK"/>
        </w:rPr>
        <w:t>prijímateľ je povinný označiť na bankovom výpise úhradu výdavku</w:t>
      </w:r>
      <w:r w:rsidR="00E717DB">
        <w:rPr>
          <w:rFonts w:ascii="Arial" w:hAnsi="Arial" w:cs="Arial"/>
          <w:b/>
          <w:sz w:val="19"/>
          <w:szCs w:val="19"/>
          <w:lang w:val="sk-SK"/>
        </w:rPr>
        <w:t>,</w:t>
      </w:r>
    </w:p>
    <w:p w14:paraId="7A55D178" w14:textId="76949040" w:rsidR="009D7F63" w:rsidRPr="0073389C" w:rsidRDefault="009D7F63" w:rsidP="00151D4D">
      <w:pPr>
        <w:pStyle w:val="Default"/>
        <w:numPr>
          <w:ilvl w:val="2"/>
          <w:numId w:val="60"/>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doklad o zaradení majetku do používania (ak relevantn</w:t>
      </w:r>
      <w:r w:rsidR="00623209">
        <w:rPr>
          <w:rFonts w:ascii="Arial" w:hAnsi="Arial" w:cs="Arial"/>
          <w:color w:val="auto"/>
          <w:sz w:val="19"/>
          <w:szCs w:val="19"/>
          <w:lang w:val="sk-SK"/>
        </w:rPr>
        <w:t>é</w:t>
      </w:r>
      <w:r w:rsidRPr="0073389C">
        <w:rPr>
          <w:rFonts w:ascii="Arial" w:hAnsi="Arial" w:cs="Arial"/>
          <w:color w:val="auto"/>
          <w:sz w:val="19"/>
          <w:szCs w:val="19"/>
          <w:lang w:val="sk-SK"/>
        </w:rPr>
        <w:t>)</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79" w14:textId="337A6B23" w:rsidR="009D7F63" w:rsidRPr="0073389C" w:rsidRDefault="00E717DB" w:rsidP="00151D4D">
      <w:pPr>
        <w:pStyle w:val="Default"/>
        <w:numPr>
          <w:ilvl w:val="2"/>
          <w:numId w:val="60"/>
        </w:numPr>
        <w:spacing w:before="120" w:after="120" w:line="288" w:lineRule="auto"/>
        <w:ind w:left="568" w:hanging="284"/>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D26E37">
        <w:rPr>
          <w:rFonts w:ascii="Arial" w:hAnsi="Arial" w:cs="Arial"/>
          <w:color w:val="auto"/>
          <w:sz w:val="19"/>
          <w:szCs w:val="19"/>
          <w:lang w:val="sk-SK"/>
        </w:rPr>
        <w:t xml:space="preserve"> </w:t>
      </w:r>
      <w:r w:rsidR="00D26E37">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7A" w14:textId="1CAF1515" w:rsidR="009D7F63" w:rsidRPr="0073389C" w:rsidRDefault="009D7F63" w:rsidP="00151D4D">
      <w:pPr>
        <w:pStyle w:val="Default"/>
        <w:numPr>
          <w:ilvl w:val="2"/>
          <w:numId w:val="60"/>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lastRenderedPageBreak/>
        <w:t>dodací list (ak na faktúre nie je uvedené, že slúži zároveň ako dodací list), resp. preberací protokol</w:t>
      </w:r>
      <w:r w:rsidRPr="0073389C">
        <w:rPr>
          <w:sz w:val="19"/>
          <w:szCs w:val="19"/>
          <w:lang w:val="sk-SK"/>
        </w:rPr>
        <w:t xml:space="preserve"> </w:t>
      </w:r>
      <w:r w:rsidRPr="0073389C">
        <w:rPr>
          <w:rFonts w:ascii="Arial" w:hAnsi="Arial" w:cs="Arial"/>
          <w:color w:val="auto"/>
          <w:sz w:val="19"/>
          <w:szCs w:val="19"/>
          <w:lang w:val="sk-SK"/>
        </w:rPr>
        <w:t>vrátane podpisu zodpovednej osoby prijímateľa potvrdzujúci prevzatie a dátum prevzatia</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7B" w14:textId="0D48875C" w:rsidR="009D7F63" w:rsidRPr="0073389C" w:rsidRDefault="009D7F63" w:rsidP="00151D4D">
      <w:pPr>
        <w:pStyle w:val="Default"/>
        <w:numPr>
          <w:ilvl w:val="2"/>
          <w:numId w:val="60"/>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D26E37" w:rsidRPr="00585E09">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resp. objednávka,</w:t>
      </w:r>
    </w:p>
    <w:p w14:paraId="01CD4443" w14:textId="01913B5D" w:rsidR="00EA7E3A" w:rsidRPr="00CA3395" w:rsidRDefault="009D7F63" w:rsidP="00151D4D">
      <w:pPr>
        <w:pStyle w:val="Default"/>
        <w:numPr>
          <w:ilvl w:val="2"/>
          <w:numId w:val="60"/>
        </w:numPr>
        <w:spacing w:before="120" w:after="120" w:line="288" w:lineRule="auto"/>
        <w:ind w:left="568" w:hanging="284"/>
        <w:jc w:val="both"/>
        <w:rPr>
          <w:rFonts w:ascii="Arial" w:hAnsi="Arial"/>
          <w:b/>
          <w:color w:val="auto"/>
          <w:sz w:val="19"/>
          <w:lang w:val="sk-SK"/>
        </w:rPr>
      </w:pPr>
      <w:r w:rsidRPr="0073389C">
        <w:rPr>
          <w:rFonts w:ascii="Arial" w:hAnsi="Arial" w:cs="Arial"/>
          <w:color w:val="auto"/>
          <w:sz w:val="19"/>
          <w:szCs w:val="19"/>
          <w:lang w:val="sk-SK"/>
        </w:rPr>
        <w:t>výpočet nárokovanej pomernej časti pre účely projektu (ak relevantn</w:t>
      </w:r>
      <w:r w:rsidR="00623D70">
        <w:rPr>
          <w:rFonts w:ascii="Arial" w:hAnsi="Arial" w:cs="Arial"/>
          <w:color w:val="auto"/>
          <w:sz w:val="19"/>
          <w:szCs w:val="19"/>
          <w:lang w:val="sk-SK"/>
        </w:rPr>
        <w:t>é</w:t>
      </w:r>
      <w:r w:rsidRPr="0073389C">
        <w:rPr>
          <w:rFonts w:ascii="Arial" w:hAnsi="Arial" w:cs="Arial"/>
          <w:color w:val="auto"/>
          <w:sz w:val="19"/>
          <w:szCs w:val="19"/>
          <w:lang w:val="sk-SK"/>
        </w:rPr>
        <w:t>)</w:t>
      </w:r>
      <w:r w:rsidR="00DE0B56">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7" w14:textId="1CB48EB4"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9C3F6C">
        <w:rPr>
          <w:rFonts w:ascii="Arial" w:hAnsi="Arial"/>
          <w:b/>
          <w:color w:val="auto"/>
          <w:sz w:val="19"/>
          <w:lang w:val="sk-SK"/>
        </w:rPr>
        <w:t xml:space="preserve">Prepravné </w:t>
      </w:r>
    </w:p>
    <w:p w14:paraId="7A55D188" w14:textId="3F8221A3"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50375E">
        <w:rPr>
          <w:rFonts w:ascii="Arial" w:hAnsi="Arial" w:cs="Arial"/>
          <w:color w:val="auto"/>
          <w:sz w:val="19"/>
          <w:szCs w:val="19"/>
          <w:lang w:val="sk-SK"/>
        </w:rPr>
        <w:t xml:space="preserve">- </w:t>
      </w:r>
      <w:r w:rsidR="0050375E"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50375E" w:rsidRPr="00D543C8">
        <w:rPr>
          <w:rFonts w:ascii="Arial" w:hAnsi="Arial" w:cs="Arial"/>
          <w:b/>
          <w:color w:val="auto"/>
          <w:sz w:val="19"/>
          <w:szCs w:val="19"/>
          <w:lang w:val="sk-SK"/>
        </w:rPr>
        <w:t>- prijímateľ je povinný označiť na bankovom výpise úhradu výdavku</w:t>
      </w:r>
      <w:r w:rsidR="0050375E">
        <w:rPr>
          <w:rFonts w:ascii="Arial" w:hAnsi="Arial" w:cs="Arial"/>
          <w:color w:val="auto"/>
          <w:sz w:val="19"/>
          <w:szCs w:val="19"/>
          <w:lang w:val="sk-SK"/>
        </w:rPr>
        <w:t>,</w:t>
      </w:r>
    </w:p>
    <w:p w14:paraId="7A55D189" w14:textId="0C05F0AE" w:rsidR="009D7F63" w:rsidRPr="0073389C" w:rsidRDefault="0050375E"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5E643E">
        <w:rPr>
          <w:rFonts w:ascii="Arial" w:hAnsi="Arial" w:cs="Arial"/>
          <w:color w:val="auto"/>
          <w:sz w:val="19"/>
          <w:szCs w:val="19"/>
          <w:lang w:val="sk-SK"/>
        </w:rPr>
        <w:t xml:space="preserve"> </w:t>
      </w:r>
      <w:r w:rsidR="005E643E">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8A" w14:textId="024964B2"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CE6552">
        <w:rPr>
          <w:rFonts w:ascii="Arial" w:hAnsi="Arial" w:cs="Arial"/>
          <w:color w:val="auto"/>
          <w:sz w:val="19"/>
          <w:szCs w:val="19"/>
          <w:lang w:val="sk-SK"/>
        </w:rPr>
        <w:t>é</w:t>
      </w:r>
      <w:r w:rsidRPr="0073389C">
        <w:rPr>
          <w:rFonts w:ascii="Arial" w:hAnsi="Arial" w:cs="Arial"/>
          <w:color w:val="auto"/>
          <w:sz w:val="19"/>
          <w:szCs w:val="19"/>
          <w:lang w:val="sk-SK"/>
        </w:rPr>
        <w:t>)</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B" w14:textId="5084EDC8"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5E643E" w:rsidRPr="00263FAA">
        <w:rPr>
          <w:rFonts w:ascii="Arial" w:hAnsi="Arial" w:cs="Arial"/>
          <w:color w:val="auto"/>
          <w:sz w:val="19"/>
          <w:szCs w:val="19"/>
          <w:lang w:val="sk-SK"/>
        </w:rPr>
        <w:t>vrátane dodatkov k uzavretej písomnej zmluve</w:t>
      </w:r>
      <w:r w:rsidR="005E643E">
        <w:rPr>
          <w:rFonts w:ascii="Arial" w:hAnsi="Arial" w:cs="Arial"/>
          <w:color w:val="auto"/>
          <w:sz w:val="19"/>
          <w:szCs w:val="19"/>
          <w:lang w:val="sk-SK"/>
        </w:rPr>
        <w:t>, resp.</w:t>
      </w:r>
      <w:r w:rsidR="005E643E" w:rsidRPr="0073389C">
        <w:rPr>
          <w:rFonts w:ascii="Arial" w:hAnsi="Arial" w:cs="Arial"/>
          <w:color w:val="auto"/>
          <w:sz w:val="19"/>
          <w:szCs w:val="19"/>
          <w:lang w:val="sk-SK"/>
        </w:rPr>
        <w:t xml:space="preserve"> </w:t>
      </w:r>
      <w:r w:rsidRPr="0073389C">
        <w:rPr>
          <w:rFonts w:ascii="Arial" w:hAnsi="Arial" w:cs="Arial"/>
          <w:color w:val="auto"/>
          <w:sz w:val="19"/>
          <w:szCs w:val="19"/>
          <w:lang w:val="sk-SK"/>
        </w:rPr>
        <w:t>objednávka</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C" w14:textId="0FD779AE"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zoznam prepravovaných osôb s potvrdením prepravy – podpis</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D" w14:textId="18BF130E"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vrátane podpisu zodpovednej osoby prijímateľa potvrdzujúci prevzatie a dátum prevzatia (ak relevantné)</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4ADCFAD" w14:textId="77777777" w:rsidR="003324C5"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zdôvodnenie potreby v súvislosti s aktivitou (buď ako súčasť faktúry alebo zmluvy)</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A3" w14:textId="455D7512"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Nájom</w:t>
      </w:r>
      <w:r w:rsidR="00693310">
        <w:rPr>
          <w:rFonts w:ascii="Arial" w:hAnsi="Arial" w:cs="Arial"/>
          <w:b/>
          <w:bCs/>
          <w:color w:val="auto"/>
          <w:sz w:val="19"/>
          <w:szCs w:val="19"/>
          <w:lang w:val="sk-SK"/>
        </w:rPr>
        <w:t xml:space="preserve"> priestorov</w:t>
      </w:r>
    </w:p>
    <w:p w14:paraId="63DACA89" w14:textId="77777777" w:rsidR="005E643E" w:rsidRPr="0073389C" w:rsidRDefault="005E643E" w:rsidP="00151D4D">
      <w:pPr>
        <w:pStyle w:val="Default"/>
        <w:numPr>
          <w:ilvl w:val="2"/>
          <w:numId w:val="8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faktúra (s uvedením predmetu nájmu, obdobia nájmu, veľkosti objektu nájmu v m</w:t>
      </w:r>
      <w:r w:rsidRPr="0073389C">
        <w:rPr>
          <w:rFonts w:ascii="Arial" w:hAnsi="Arial"/>
          <w:color w:val="auto"/>
          <w:sz w:val="19"/>
          <w:szCs w:val="19"/>
          <w:lang w:val="sk-SK"/>
        </w:rPr>
        <w:t>2</w:t>
      </w:r>
      <w:r w:rsidRPr="0073389C">
        <w:rPr>
          <w:rFonts w:ascii="Arial" w:hAnsi="Arial" w:cs="Arial"/>
          <w:color w:val="auto"/>
          <w:sz w:val="19"/>
          <w:szCs w:val="19"/>
          <w:lang w:val="sk-SK"/>
        </w:rPr>
        <w:t xml:space="preserve"> a ceny za m</w:t>
      </w:r>
      <w:r w:rsidRPr="0073389C">
        <w:rPr>
          <w:rFonts w:ascii="Arial" w:hAnsi="Arial"/>
          <w:color w:val="auto"/>
          <w:sz w:val="19"/>
          <w:szCs w:val="19"/>
          <w:lang w:val="sk-SK"/>
        </w:rPr>
        <w:t>2</w:t>
      </w:r>
      <w:r w:rsidRPr="0073389C">
        <w:rPr>
          <w:rFonts w:ascii="Arial" w:hAnsi="Arial" w:cs="Arial"/>
          <w:color w:val="auto"/>
          <w:sz w:val="19"/>
          <w:szCs w:val="19"/>
          <w:lang w:val="sk-SK"/>
        </w:rPr>
        <w:t>, prípadne aj ďalších nákladov, ktoré sú zahrnuté do ceny nájmu, ako je napr. upratovanie, energie a pod., ak tieto údaje neobsahuje zmluva)</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B98D823" w14:textId="24329519" w:rsidR="005E643E" w:rsidRPr="0073389C" w:rsidRDefault="005E643E" w:rsidP="00151D4D">
      <w:pPr>
        <w:pStyle w:val="Default"/>
        <w:numPr>
          <w:ilvl w:val="2"/>
          <w:numId w:val="8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(v prípade, ak je priestor prenajímaný tretej osobe, je potrebné doložiť aj </w:t>
      </w:r>
      <w:r w:rsidR="001B0812">
        <w:rPr>
          <w:rFonts w:ascii="Arial" w:hAnsi="Arial" w:cs="Arial"/>
          <w:color w:val="auto"/>
          <w:sz w:val="19"/>
          <w:szCs w:val="19"/>
          <w:lang w:val="sk-SK"/>
        </w:rPr>
        <w:t>z</w:t>
      </w:r>
      <w:r w:rsidRPr="0073389C">
        <w:rPr>
          <w:rFonts w:ascii="Arial" w:hAnsi="Arial" w:cs="Arial"/>
          <w:color w:val="auto"/>
          <w:sz w:val="19"/>
          <w:szCs w:val="19"/>
          <w:lang w:val="sk-SK"/>
        </w:rPr>
        <w:t>mluvu medzi majiteľom budovy/ objektu a nájomcom, ktorá mu ustanovuje možnosť prenájmu tretej osobe v súlade s občianskym zákonníkom</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1C6F56BF" w14:textId="4A63A505" w:rsidR="005507D4" w:rsidRPr="0073389C" w:rsidRDefault="009D7F63" w:rsidP="00151D4D">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B39EA">
        <w:rPr>
          <w:rFonts w:ascii="Arial" w:hAnsi="Arial" w:cs="Arial"/>
          <w:color w:val="auto"/>
          <w:sz w:val="19"/>
          <w:szCs w:val="19"/>
          <w:lang w:val="sk-SK"/>
        </w:rPr>
        <w:t>é</w:t>
      </w:r>
      <w:r w:rsidRPr="0073389C">
        <w:rPr>
          <w:rFonts w:ascii="Arial" w:hAnsi="Arial" w:cs="Arial"/>
          <w:color w:val="auto"/>
          <w:sz w:val="19"/>
          <w:szCs w:val="19"/>
          <w:lang w:val="sk-SK"/>
        </w:rPr>
        <w:t>)</w:t>
      </w:r>
      <w:r w:rsidR="003859BF">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AF" w14:textId="6BBE8E1A" w:rsidR="009D7F63" w:rsidRPr="005507D4" w:rsidRDefault="009D7F63" w:rsidP="00151D4D">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5507D4">
        <w:rPr>
          <w:rFonts w:ascii="Arial" w:hAnsi="Arial" w:cs="Arial"/>
          <w:color w:val="auto"/>
          <w:sz w:val="19"/>
          <w:szCs w:val="19"/>
          <w:lang w:val="sk-SK"/>
        </w:rPr>
        <w:t xml:space="preserve">doklad o úhrade </w:t>
      </w:r>
      <w:r w:rsidR="003859BF" w:rsidRPr="005507D4">
        <w:rPr>
          <w:rFonts w:ascii="Arial" w:hAnsi="Arial" w:cs="Arial"/>
          <w:color w:val="auto"/>
          <w:sz w:val="19"/>
          <w:szCs w:val="19"/>
          <w:lang w:val="sk-SK"/>
        </w:rPr>
        <w:t xml:space="preserve">- bankový výpis (originál alebo kópia označená pečiatkou a podpisom štatutárneho orgánu prijímateľa), resp. iný doklad dokumentujúci reálnu úhradu </w:t>
      </w:r>
      <w:r w:rsidR="003859BF" w:rsidRPr="005507D4">
        <w:rPr>
          <w:rFonts w:ascii="Arial" w:hAnsi="Arial" w:cs="Arial"/>
          <w:b/>
          <w:color w:val="auto"/>
          <w:sz w:val="19"/>
          <w:szCs w:val="19"/>
          <w:lang w:val="sk-SK"/>
        </w:rPr>
        <w:t>- prijímateľ je povinný označiť na bankovom výpise úhradu výdavku</w:t>
      </w:r>
      <w:r w:rsidR="00D20C43">
        <w:rPr>
          <w:rFonts w:ascii="Arial" w:hAnsi="Arial" w:cs="Arial"/>
          <w:color w:val="auto"/>
          <w:sz w:val="19"/>
          <w:szCs w:val="19"/>
          <w:lang w:val="sk-SK"/>
        </w:rPr>
        <w:t>.</w:t>
      </w:r>
    </w:p>
    <w:p w14:paraId="7A55D1B1" w14:textId="096EF58A" w:rsidR="009D7F63" w:rsidRPr="0073389C" w:rsidRDefault="009D7F63" w:rsidP="00D2097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Školenia, kurzy, semináre, porady, konferencie, sympóziá</w:t>
      </w:r>
    </w:p>
    <w:p w14:paraId="7A55D1B2" w14:textId="41740F9E" w:rsidR="009D7F63" w:rsidRPr="0073389C" w:rsidRDefault="00346752"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FC06C2">
        <w:rPr>
          <w:rFonts w:ascii="Arial" w:hAnsi="Arial" w:cs="Arial"/>
          <w:color w:val="auto"/>
          <w:sz w:val="19"/>
          <w:szCs w:val="19"/>
          <w:lang w:val="sk-SK"/>
        </w:rPr>
        <w:t xml:space="preserve"> </w:t>
      </w:r>
      <w:r w:rsidR="00FC06C2">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B3" w14:textId="15006F8F" w:rsidR="009D7F63" w:rsidRPr="0073389C" w:rsidRDefault="009D7F63"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resp. preberací protokol s podrobným rozpisom fakturovaných položiek s uvedením ich množstva a jednotkovej ceny vrátane podpisu zodpovednej osoby prijímateľa potvrdzujúci prevzatie a dátum prevzatia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4" w14:textId="4B91B3DA" w:rsidR="009D7F63" w:rsidRPr="0073389C" w:rsidRDefault="009D7F63"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FC06C2" w:rsidRPr="00263FAA">
        <w:rPr>
          <w:rFonts w:ascii="Arial" w:hAnsi="Arial" w:cs="Arial"/>
          <w:color w:val="auto"/>
          <w:sz w:val="19"/>
          <w:szCs w:val="19"/>
          <w:lang w:val="sk-SK"/>
        </w:rPr>
        <w:t>vrátane dodatkov k uzavretej písomnej zmluve</w:t>
      </w:r>
      <w:r w:rsidR="00FC06C2"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nevznikla povinnosť uzatvoriť takúto zmluvu) s podrobným popisom predmetu podľa jednotlivých položiek, ktoré tvoria výslednú cenu za dodávku, t. j. podrobný popis vykonaných prác, úhrada súvisiacich výdavkov napr. poskytnutý materiál (množstvo, jednotková cena)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r w:rsidR="00FC06C2">
        <w:rPr>
          <w:rFonts w:ascii="Arial" w:hAnsi="Arial" w:cs="Arial"/>
          <w:color w:val="auto"/>
          <w:sz w:val="19"/>
          <w:szCs w:val="19"/>
          <w:lang w:val="sk-SK"/>
        </w:rPr>
        <w:t xml:space="preserve"> resp. objednávka,</w:t>
      </w:r>
    </w:p>
    <w:p w14:paraId="7A55D1B6" w14:textId="68EF15FF" w:rsidR="009D7F63" w:rsidRPr="0073389C" w:rsidRDefault="009D7F63"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listina </w:t>
      </w:r>
      <w:r w:rsidRPr="00EB0D0B">
        <w:rPr>
          <w:rFonts w:ascii="Arial" w:hAnsi="Arial" w:cs="Arial"/>
          <w:iCs/>
          <w:color w:val="auto"/>
          <w:sz w:val="19"/>
          <w:szCs w:val="19"/>
          <w:lang w:val="sk-SK"/>
        </w:rPr>
        <w:t xml:space="preserve">(príloha č. </w:t>
      </w:r>
      <w:r w:rsidR="00412A84" w:rsidRPr="00EB0D0B">
        <w:rPr>
          <w:rFonts w:ascii="Arial" w:hAnsi="Arial" w:cs="Arial"/>
          <w:iCs/>
          <w:color w:val="auto"/>
          <w:sz w:val="19"/>
          <w:szCs w:val="19"/>
          <w:lang w:val="sk-SK"/>
        </w:rPr>
        <w:t>12</w:t>
      </w:r>
      <w:r w:rsidRPr="00EB0D0B">
        <w:rPr>
          <w:rFonts w:ascii="Arial" w:hAnsi="Arial" w:cs="Arial"/>
          <w:iCs/>
          <w:color w:val="auto"/>
          <w:sz w:val="19"/>
          <w:szCs w:val="19"/>
          <w:lang w:val="sk-SK"/>
        </w:rPr>
        <w:t>)</w:t>
      </w:r>
      <w:r w:rsidR="00346752" w:rsidRPr="00EB0D0B">
        <w:rPr>
          <w:rFonts w:ascii="Arial" w:hAnsi="Arial" w:cs="Arial"/>
          <w:iCs/>
          <w:color w:val="auto"/>
          <w:sz w:val="19"/>
          <w:szCs w:val="19"/>
          <w:lang w:val="sk-SK"/>
        </w:rPr>
        <w:t>,</w:t>
      </w:r>
      <w:r w:rsidRPr="0073389C">
        <w:rPr>
          <w:rFonts w:ascii="Arial" w:hAnsi="Arial" w:cs="Arial"/>
          <w:i/>
          <w:iCs/>
          <w:color w:val="auto"/>
          <w:sz w:val="19"/>
          <w:szCs w:val="19"/>
          <w:lang w:val="sk-SK"/>
        </w:rPr>
        <w:t xml:space="preserve"> </w:t>
      </w:r>
    </w:p>
    <w:p w14:paraId="11A4BA03" w14:textId="6B6BD9CB" w:rsidR="00BC5336" w:rsidRPr="00BC5336" w:rsidRDefault="00E72207"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potvrdenie o účasti na školení,</w:t>
      </w:r>
      <w:r w:rsidR="00A6328C">
        <w:rPr>
          <w:rFonts w:ascii="Arial" w:hAnsi="Arial" w:cs="Arial"/>
          <w:color w:val="auto"/>
          <w:sz w:val="19"/>
          <w:szCs w:val="19"/>
          <w:lang w:val="sk-SK"/>
        </w:rPr>
        <w:t xml:space="preserve"> </w:t>
      </w:r>
      <w:r>
        <w:rPr>
          <w:rFonts w:ascii="Arial" w:hAnsi="Arial" w:cs="Arial"/>
          <w:color w:val="auto"/>
          <w:sz w:val="19"/>
          <w:szCs w:val="19"/>
          <w:lang w:val="sk-SK"/>
        </w:rPr>
        <w:t>certifikát</w:t>
      </w:r>
      <w:r w:rsidR="00E17FCD">
        <w:rPr>
          <w:rFonts w:ascii="Arial" w:hAnsi="Arial" w:cs="Arial"/>
          <w:color w:val="auto"/>
          <w:sz w:val="19"/>
          <w:szCs w:val="19"/>
          <w:lang w:val="sk-SK"/>
        </w:rPr>
        <w:t xml:space="preserve"> resp. iný </w:t>
      </w:r>
      <w:r w:rsidR="001759EA">
        <w:rPr>
          <w:rFonts w:ascii="Arial" w:hAnsi="Arial" w:cs="Arial"/>
          <w:color w:val="auto"/>
          <w:sz w:val="19"/>
          <w:szCs w:val="19"/>
          <w:lang w:val="sk-SK"/>
        </w:rPr>
        <w:t>relevantný</w:t>
      </w:r>
      <w:r w:rsidR="00E17FCD" w:rsidRPr="001759EA">
        <w:rPr>
          <w:rFonts w:ascii="Arial" w:hAnsi="Arial" w:cs="Arial"/>
          <w:color w:val="auto"/>
          <w:sz w:val="19"/>
          <w:szCs w:val="19"/>
          <w:lang w:val="sk-SK"/>
        </w:rPr>
        <w:t xml:space="preserve"> </w:t>
      </w:r>
      <w:r w:rsidR="00E17FCD">
        <w:rPr>
          <w:rFonts w:ascii="Arial" w:hAnsi="Arial" w:cs="Arial"/>
          <w:color w:val="auto"/>
          <w:sz w:val="19"/>
          <w:szCs w:val="19"/>
          <w:lang w:val="sk-SK"/>
        </w:rPr>
        <w:t>doklad o absolvovaní školenia</w:t>
      </w:r>
      <w:r w:rsidR="001759EA">
        <w:rPr>
          <w:rFonts w:ascii="Arial" w:hAnsi="Arial" w:cs="Arial"/>
          <w:color w:val="auto"/>
          <w:sz w:val="19"/>
          <w:szCs w:val="19"/>
          <w:lang w:val="sk-SK"/>
        </w:rPr>
        <w:t>,</w:t>
      </w:r>
      <w:r w:rsidR="0078296F">
        <w:rPr>
          <w:rFonts w:ascii="Arial" w:hAnsi="Arial" w:cs="Arial"/>
          <w:color w:val="auto"/>
          <w:sz w:val="19"/>
          <w:szCs w:val="19"/>
          <w:lang w:val="sk-SK"/>
        </w:rPr>
        <w:t xml:space="preserve"> </w:t>
      </w:r>
    </w:p>
    <w:p w14:paraId="7A55D1B7" w14:textId="536B1103" w:rsidR="009D7F63" w:rsidRPr="0073389C" w:rsidRDefault="009D7F63"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346752">
        <w:rPr>
          <w:rFonts w:ascii="Arial" w:hAnsi="Arial" w:cs="Arial"/>
          <w:color w:val="auto"/>
          <w:sz w:val="19"/>
          <w:szCs w:val="19"/>
          <w:lang w:val="sk-SK"/>
        </w:rPr>
        <w:t xml:space="preserve">- </w:t>
      </w:r>
      <w:r w:rsidR="00346752"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346752" w:rsidRPr="00D543C8">
        <w:rPr>
          <w:rFonts w:ascii="Arial" w:hAnsi="Arial" w:cs="Arial"/>
          <w:b/>
          <w:color w:val="auto"/>
          <w:sz w:val="19"/>
          <w:szCs w:val="19"/>
          <w:lang w:val="sk-SK"/>
        </w:rPr>
        <w:t>- prijímateľ je povinný označiť na bankovom výpise úhradu výdavku</w:t>
      </w:r>
      <w:r w:rsidR="00346752">
        <w:rPr>
          <w:rFonts w:ascii="Arial" w:hAnsi="Arial" w:cs="Arial"/>
          <w:color w:val="auto"/>
          <w:sz w:val="19"/>
          <w:szCs w:val="19"/>
          <w:lang w:val="sk-SK"/>
        </w:rPr>
        <w:t>,</w:t>
      </w:r>
    </w:p>
    <w:p w14:paraId="4FC459AB" w14:textId="19E95838" w:rsidR="00D20978" w:rsidRPr="00017C8D" w:rsidRDefault="009D7F63" w:rsidP="00151D4D">
      <w:pPr>
        <w:pStyle w:val="Default"/>
        <w:numPr>
          <w:ilvl w:val="1"/>
          <w:numId w:val="64"/>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7E01AC">
        <w:rPr>
          <w:rFonts w:ascii="Arial" w:hAnsi="Arial" w:cs="Arial"/>
          <w:color w:val="auto"/>
          <w:sz w:val="19"/>
          <w:szCs w:val="19"/>
          <w:lang w:val="sk-SK"/>
        </w:rPr>
        <w:t>é</w:t>
      </w:r>
      <w:r w:rsidRPr="0073389C">
        <w:rPr>
          <w:rFonts w:ascii="Arial" w:hAnsi="Arial" w:cs="Arial"/>
          <w:color w:val="auto"/>
          <w:sz w:val="19"/>
          <w:szCs w:val="19"/>
          <w:lang w:val="sk-SK"/>
        </w:rPr>
        <w:t>)</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67AAE190" w14:textId="77777777" w:rsidR="0050522F" w:rsidRPr="00EB0D0B" w:rsidRDefault="0050522F" w:rsidP="00017C8D">
      <w:pPr>
        <w:pStyle w:val="Default"/>
        <w:spacing w:before="120" w:after="120" w:line="288" w:lineRule="auto"/>
        <w:ind w:left="567"/>
        <w:jc w:val="both"/>
        <w:rPr>
          <w:rFonts w:ascii="Arial" w:hAnsi="Arial" w:cs="Arial"/>
          <w:b/>
          <w:bCs/>
          <w:color w:val="auto"/>
          <w:sz w:val="19"/>
          <w:szCs w:val="19"/>
          <w:lang w:val="sk-SK"/>
        </w:rPr>
      </w:pPr>
    </w:p>
    <w:p w14:paraId="7A55D1B9" w14:textId="25035AB2" w:rsidR="009D7F63" w:rsidRPr="0073389C" w:rsidRDefault="009D7F63" w:rsidP="009719B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Propagácia, reklama a inzercia </w:t>
      </w:r>
    </w:p>
    <w:p w14:paraId="7A55D1BA" w14:textId="27EA29AC" w:rsidR="009D7F63" w:rsidRPr="0073389C" w:rsidRDefault="009D7F63"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kópia inzercie v tlači, príp. fotodokumentácia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B" w14:textId="2EA92A8E" w:rsidR="009D7F63" w:rsidRPr="0073389C" w:rsidRDefault="00407A10"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1C7C81">
        <w:rPr>
          <w:rFonts w:ascii="Arial" w:hAnsi="Arial" w:cs="Arial"/>
          <w:color w:val="auto"/>
          <w:sz w:val="19"/>
          <w:szCs w:val="19"/>
          <w:lang w:val="sk-SK"/>
        </w:rPr>
        <w:t xml:space="preserve"> </w:t>
      </w:r>
      <w:r w:rsidR="001C7C81">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BC" w14:textId="7C24299A" w:rsidR="009D7F63" w:rsidRPr="0073389C" w:rsidRDefault="009D7F63"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vrátane podpisu zodpovednej osoby prijímateľa potvrdzujúci prevzatie a dátum prevzatia (ak relevantné)</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E" w14:textId="28B1832A" w:rsidR="009D7F63" w:rsidRPr="0073389C" w:rsidRDefault="009D7F63"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písomná zmluva</w:t>
      </w:r>
      <w:r w:rsidR="001C7C81">
        <w:rPr>
          <w:rFonts w:ascii="Arial" w:hAnsi="Arial" w:cs="Arial"/>
          <w:color w:val="auto"/>
          <w:sz w:val="19"/>
          <w:szCs w:val="19"/>
          <w:lang w:val="sk-SK"/>
        </w:rPr>
        <w:t xml:space="preserve"> </w:t>
      </w:r>
      <w:r w:rsidR="001C7C81" w:rsidRPr="00263FAA">
        <w:rPr>
          <w:rFonts w:ascii="Arial" w:hAnsi="Arial" w:cs="Arial"/>
          <w:color w:val="auto"/>
          <w:sz w:val="19"/>
          <w:szCs w:val="19"/>
          <w:lang w:val="sk-SK"/>
        </w:rPr>
        <w:t>vrátane dodatkov k uzavretej písomnej zmluve</w:t>
      </w:r>
      <w:r w:rsidR="001C7C81">
        <w:rPr>
          <w:rFonts w:ascii="Arial" w:hAnsi="Arial" w:cs="Arial"/>
          <w:color w:val="auto"/>
          <w:sz w:val="19"/>
          <w:szCs w:val="19"/>
          <w:lang w:val="sk-SK"/>
        </w:rPr>
        <w:t>, resp. objednávka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19F00A45" w14:textId="085E71C3" w:rsidR="00D20C43" w:rsidRPr="0073389C" w:rsidRDefault="009D7F63"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407A10">
        <w:rPr>
          <w:rFonts w:ascii="Arial" w:hAnsi="Arial" w:cs="Arial"/>
          <w:color w:val="auto"/>
          <w:sz w:val="19"/>
          <w:szCs w:val="19"/>
          <w:lang w:val="sk-SK"/>
        </w:rPr>
        <w:t xml:space="preserve">- </w:t>
      </w:r>
      <w:r w:rsidR="00407A1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407A10" w:rsidRPr="00D543C8">
        <w:rPr>
          <w:rFonts w:ascii="Arial" w:hAnsi="Arial" w:cs="Arial"/>
          <w:b/>
          <w:color w:val="auto"/>
          <w:sz w:val="19"/>
          <w:szCs w:val="19"/>
          <w:lang w:val="sk-SK"/>
        </w:rPr>
        <w:t>- prijímateľ je povinný označiť na bankovom výpise úhradu výdavku</w:t>
      </w:r>
      <w:r w:rsidR="00407A10">
        <w:rPr>
          <w:rFonts w:ascii="Arial" w:hAnsi="Arial" w:cs="Arial"/>
          <w:color w:val="auto"/>
          <w:sz w:val="19"/>
          <w:szCs w:val="19"/>
          <w:lang w:val="sk-SK"/>
        </w:rPr>
        <w:t>,</w:t>
      </w:r>
    </w:p>
    <w:p w14:paraId="24F3EE46" w14:textId="5D4D7058" w:rsidR="00D20978" w:rsidRPr="00D20C43" w:rsidRDefault="009D7F63" w:rsidP="00151D4D">
      <w:pPr>
        <w:pStyle w:val="Default"/>
        <w:numPr>
          <w:ilvl w:val="1"/>
          <w:numId w:val="65"/>
        </w:numPr>
        <w:spacing w:before="120" w:after="120" w:line="288" w:lineRule="auto"/>
        <w:ind w:left="567" w:hanging="283"/>
        <w:jc w:val="both"/>
        <w:rPr>
          <w:rFonts w:ascii="Arial" w:hAnsi="Arial" w:cs="Arial"/>
          <w:b/>
          <w:bCs/>
          <w:color w:val="auto"/>
          <w:sz w:val="19"/>
          <w:szCs w:val="19"/>
          <w:lang w:val="sk-SK"/>
        </w:rPr>
      </w:pPr>
      <w:r w:rsidRPr="00D20C43">
        <w:rPr>
          <w:rFonts w:ascii="Arial" w:hAnsi="Arial" w:cs="Arial"/>
          <w:color w:val="auto"/>
          <w:sz w:val="19"/>
          <w:szCs w:val="19"/>
          <w:lang w:val="sk-SK"/>
        </w:rPr>
        <w:t>výpočet nárokovanej pomernej časti pre účely projektu (ak  relevantn</w:t>
      </w:r>
      <w:r w:rsidR="00BE0B38" w:rsidRPr="00D20C43">
        <w:rPr>
          <w:rFonts w:ascii="Arial" w:hAnsi="Arial" w:cs="Arial"/>
          <w:color w:val="auto"/>
          <w:sz w:val="19"/>
          <w:szCs w:val="19"/>
          <w:lang w:val="sk-SK"/>
        </w:rPr>
        <w:t>é</w:t>
      </w:r>
      <w:r w:rsidRPr="00D20C43">
        <w:rPr>
          <w:rFonts w:ascii="Arial" w:hAnsi="Arial" w:cs="Arial"/>
          <w:color w:val="auto"/>
          <w:sz w:val="19"/>
          <w:szCs w:val="19"/>
          <w:lang w:val="sk-SK"/>
        </w:rPr>
        <w:t>)</w:t>
      </w:r>
      <w:r w:rsidR="00407A10" w:rsidRPr="00D20C43">
        <w:rPr>
          <w:rFonts w:ascii="Arial" w:hAnsi="Arial" w:cs="Arial"/>
          <w:color w:val="auto"/>
          <w:sz w:val="19"/>
          <w:szCs w:val="19"/>
          <w:lang w:val="sk-SK"/>
        </w:rPr>
        <w:t>.</w:t>
      </w:r>
      <w:r w:rsidRPr="00D20C43">
        <w:rPr>
          <w:rFonts w:ascii="Arial" w:hAnsi="Arial" w:cs="Arial"/>
          <w:color w:val="auto"/>
          <w:sz w:val="19"/>
          <w:szCs w:val="19"/>
          <w:lang w:val="sk-SK"/>
        </w:rPr>
        <w:t xml:space="preserve"> </w:t>
      </w:r>
    </w:p>
    <w:p w14:paraId="7A55D1C1" w14:textId="3D01AB50" w:rsidR="009D7F63" w:rsidRPr="0073389C" w:rsidRDefault="001C7C81" w:rsidP="009719B7">
      <w:pPr>
        <w:pStyle w:val="Default"/>
        <w:spacing w:before="120" w:after="120" w:line="288" w:lineRule="auto"/>
        <w:jc w:val="both"/>
        <w:rPr>
          <w:rFonts w:ascii="Arial" w:hAnsi="Arial" w:cs="Arial"/>
          <w:color w:val="auto"/>
          <w:sz w:val="19"/>
          <w:szCs w:val="19"/>
          <w:lang w:val="sk-SK"/>
        </w:rPr>
      </w:pPr>
      <w:r>
        <w:rPr>
          <w:rFonts w:ascii="Arial" w:hAnsi="Arial" w:cs="Arial"/>
          <w:b/>
          <w:bCs/>
          <w:color w:val="auto"/>
          <w:sz w:val="19"/>
          <w:szCs w:val="19"/>
          <w:lang w:val="sk-SK"/>
        </w:rPr>
        <w:t>S</w:t>
      </w:r>
      <w:r w:rsidR="009D7F63" w:rsidRPr="0073389C">
        <w:rPr>
          <w:rFonts w:ascii="Arial" w:hAnsi="Arial" w:cs="Arial"/>
          <w:b/>
          <w:bCs/>
          <w:color w:val="auto"/>
          <w:sz w:val="19"/>
          <w:szCs w:val="19"/>
          <w:lang w:val="sk-SK"/>
        </w:rPr>
        <w:t xml:space="preserve">lužby </w:t>
      </w:r>
    </w:p>
    <w:p w14:paraId="7A55D1C2" w14:textId="7CFB926E"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1C7C81">
        <w:rPr>
          <w:rFonts w:ascii="Arial" w:hAnsi="Arial" w:cs="Arial"/>
          <w:sz w:val="19"/>
          <w:szCs w:val="19"/>
          <w:lang w:val="sk-SK"/>
        </w:rPr>
        <w:t>alebo rovnocenný účtovný doklad</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 xml:space="preserve">s podrobným rozpisom fakturovaných položiek s uvedením ich množstva a jednotkovej ceny, </w:t>
      </w:r>
    </w:p>
    <w:p w14:paraId="209B612D" w14:textId="0CF94008" w:rsidR="001C7C81" w:rsidRDefault="009D7F63" w:rsidP="00151D4D">
      <w:pPr>
        <w:pStyle w:val="Default"/>
        <w:numPr>
          <w:ilvl w:val="1"/>
          <w:numId w:val="8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1C7C81" w:rsidRPr="00263FAA">
        <w:rPr>
          <w:rFonts w:ascii="Arial" w:hAnsi="Arial" w:cs="Arial"/>
          <w:color w:val="auto"/>
          <w:sz w:val="19"/>
          <w:szCs w:val="19"/>
          <w:lang w:val="sk-SK"/>
        </w:rPr>
        <w:t>vrátane dodatkov k uzavretej písomnej zmluve</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prijímateľovi nevznikla povinnosť uzatvoriť takúto zmluvu) s podrobným popisom predmetu podľa jednotlivých položiek, ktoré tvoria výslednú cenu za dodávku služby, t.</w:t>
      </w:r>
      <w:r w:rsidR="00A03EFC">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napr. poskytnutý materiál (množstvo, jednotková cena)</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r w:rsidR="001C7C81">
        <w:rPr>
          <w:rFonts w:ascii="Arial" w:hAnsi="Arial" w:cs="Arial"/>
          <w:color w:val="auto"/>
          <w:sz w:val="19"/>
          <w:szCs w:val="19"/>
          <w:lang w:val="sk-SK"/>
        </w:rPr>
        <w:t xml:space="preserve">resp. objednávka, </w:t>
      </w:r>
    </w:p>
    <w:p w14:paraId="66415BB2" w14:textId="75AA272E" w:rsidR="001C7C81" w:rsidRPr="0073389C" w:rsidRDefault="001C7C81" w:rsidP="00151D4D">
      <w:pPr>
        <w:pStyle w:val="Default"/>
        <w:numPr>
          <w:ilvl w:val="0"/>
          <w:numId w:val="8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w:t>
      </w:r>
      <w:r w:rsidR="008D4874">
        <w:rPr>
          <w:rFonts w:ascii="Arial" w:hAnsi="Arial" w:cs="Arial"/>
          <w:color w:val="auto"/>
          <w:sz w:val="19"/>
          <w:szCs w:val="19"/>
          <w:lang w:val="sk-SK"/>
        </w:rPr>
        <w:t>/preberací protokol</w:t>
      </w:r>
      <w:r w:rsidR="008D4874">
        <w:rPr>
          <w:rStyle w:val="Odkaznapoznmkupodiarou"/>
          <w:rFonts w:cs="Arial"/>
          <w:color w:val="auto"/>
          <w:szCs w:val="19"/>
          <w:lang w:val="sk-SK"/>
        </w:rPr>
        <w:footnoteReference w:id="91"/>
      </w:r>
      <w:r w:rsidRPr="0073389C">
        <w:rPr>
          <w:rFonts w:ascii="Arial" w:hAnsi="Arial" w:cs="Arial"/>
          <w:color w:val="auto"/>
          <w:sz w:val="19"/>
          <w:szCs w:val="19"/>
          <w:lang w:val="sk-SK"/>
        </w:rPr>
        <w:t xml:space="preserve"> vrátane podpisu zodpovednej osoby prijímateľa potvrdzujúci prevzatie a dátum prevzatia</w:t>
      </w:r>
      <w:r>
        <w:rPr>
          <w:rFonts w:ascii="Arial" w:hAnsi="Arial" w:cs="Arial"/>
          <w:color w:val="auto"/>
          <w:sz w:val="19"/>
          <w:szCs w:val="19"/>
          <w:lang w:val="sk-SK"/>
        </w:rPr>
        <w:t xml:space="preserve"> (ak relevantné),</w:t>
      </w:r>
      <w:r w:rsidRPr="0073389C">
        <w:rPr>
          <w:rFonts w:ascii="Arial" w:hAnsi="Arial" w:cs="Arial"/>
          <w:color w:val="auto"/>
          <w:sz w:val="19"/>
          <w:szCs w:val="19"/>
          <w:lang w:val="sk-SK"/>
        </w:rPr>
        <w:t xml:space="preserve"> </w:t>
      </w:r>
    </w:p>
    <w:p w14:paraId="7A55D1C4" w14:textId="77F58752"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7391F">
        <w:rPr>
          <w:rFonts w:ascii="Arial" w:hAnsi="Arial" w:cs="Arial"/>
          <w:color w:val="auto"/>
          <w:sz w:val="19"/>
          <w:szCs w:val="19"/>
          <w:lang w:val="sk-SK"/>
        </w:rPr>
        <w:t>é</w:t>
      </w:r>
      <w:r w:rsidRPr="0073389C">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C5" w14:textId="18D5F100"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EC3F60">
        <w:rPr>
          <w:rFonts w:ascii="Arial" w:hAnsi="Arial" w:cs="Arial"/>
          <w:color w:val="auto"/>
          <w:sz w:val="19"/>
          <w:szCs w:val="19"/>
          <w:lang w:val="sk-SK"/>
        </w:rPr>
        <w:t xml:space="preserve">- </w:t>
      </w:r>
      <w:r w:rsidR="00EC3F6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EC3F60" w:rsidRPr="00D543C8">
        <w:rPr>
          <w:rFonts w:ascii="Arial" w:hAnsi="Arial" w:cs="Arial"/>
          <w:b/>
          <w:color w:val="auto"/>
          <w:sz w:val="19"/>
          <w:szCs w:val="19"/>
          <w:lang w:val="sk-SK"/>
        </w:rPr>
        <w:t>- prijímateľ je povinný označiť na bankovom výpise úhradu výdavku</w:t>
      </w:r>
      <w:r w:rsidR="00EC3F60">
        <w:rPr>
          <w:rFonts w:ascii="Arial" w:hAnsi="Arial" w:cs="Arial"/>
          <w:color w:val="auto"/>
          <w:sz w:val="19"/>
          <w:szCs w:val="19"/>
          <w:lang w:val="sk-SK"/>
        </w:rPr>
        <w:t>,</w:t>
      </w:r>
    </w:p>
    <w:p w14:paraId="7A55D1C6" w14:textId="466F6427"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w:t>
      </w:r>
      <w:r w:rsidRPr="00FD7BC6">
        <w:rPr>
          <w:rFonts w:ascii="Arial" w:hAnsi="Arial" w:cs="Arial"/>
          <w:color w:val="auto"/>
          <w:sz w:val="19"/>
          <w:szCs w:val="19"/>
          <w:lang w:val="sk-SK"/>
        </w:rPr>
        <w:t xml:space="preserve">listina </w:t>
      </w:r>
      <w:r w:rsidRPr="00FD7BC6">
        <w:rPr>
          <w:rFonts w:ascii="Arial" w:hAnsi="Arial" w:cs="Arial"/>
          <w:iCs/>
          <w:color w:val="auto"/>
          <w:sz w:val="19"/>
          <w:szCs w:val="19"/>
          <w:lang w:val="sk-SK"/>
        </w:rPr>
        <w:t xml:space="preserve">(príloha č. </w:t>
      </w:r>
      <w:r w:rsidR="00412A84" w:rsidRPr="00FD7BC6">
        <w:rPr>
          <w:rFonts w:ascii="Arial" w:hAnsi="Arial" w:cs="Arial"/>
          <w:iCs/>
          <w:color w:val="auto"/>
          <w:sz w:val="19"/>
          <w:szCs w:val="19"/>
          <w:lang w:val="sk-SK"/>
        </w:rPr>
        <w:t>12</w:t>
      </w:r>
      <w:r w:rsidRPr="00FD7BC6">
        <w:rPr>
          <w:rFonts w:ascii="Arial" w:hAnsi="Arial" w:cs="Arial"/>
          <w:iCs/>
          <w:color w:val="auto"/>
          <w:sz w:val="19"/>
          <w:szCs w:val="19"/>
          <w:lang w:val="sk-SK"/>
        </w:rPr>
        <w:t xml:space="preserve">) </w:t>
      </w:r>
      <w:r w:rsidRPr="00FD7BC6">
        <w:rPr>
          <w:rFonts w:ascii="Arial" w:hAnsi="Arial" w:cs="Arial"/>
          <w:color w:val="auto"/>
          <w:sz w:val="19"/>
          <w:szCs w:val="19"/>
          <w:lang w:val="sk-SK"/>
        </w:rPr>
        <w:t>-</w:t>
      </w:r>
      <w:r w:rsidRPr="0073389C">
        <w:rPr>
          <w:rFonts w:ascii="Arial" w:hAnsi="Arial" w:cs="Arial"/>
          <w:color w:val="auto"/>
          <w:sz w:val="19"/>
          <w:szCs w:val="19"/>
          <w:lang w:val="sk-SK"/>
        </w:rPr>
        <w:t xml:space="preserve"> ak relevantné </w:t>
      </w:r>
    </w:p>
    <w:p w14:paraId="7A55D1C7" w14:textId="5DC21306"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fotodokumentácia – </w:t>
      </w:r>
      <w:r w:rsidR="004847D0">
        <w:rPr>
          <w:rFonts w:ascii="Arial" w:hAnsi="Arial" w:cs="Arial"/>
          <w:color w:val="auto"/>
          <w:sz w:val="19"/>
          <w:szCs w:val="19"/>
          <w:lang w:val="sk-SK"/>
        </w:rPr>
        <w:t>(</w:t>
      </w:r>
      <w:r w:rsidR="00490135">
        <w:rPr>
          <w:rFonts w:ascii="Arial" w:hAnsi="Arial" w:cs="Arial"/>
          <w:color w:val="auto"/>
          <w:sz w:val="19"/>
          <w:szCs w:val="19"/>
          <w:lang w:val="sk-SK"/>
        </w:rPr>
        <w:t xml:space="preserve">ak </w:t>
      </w:r>
      <w:r w:rsidRPr="0073389C">
        <w:rPr>
          <w:rFonts w:ascii="Arial" w:hAnsi="Arial" w:cs="Arial"/>
          <w:color w:val="auto"/>
          <w:sz w:val="19"/>
          <w:szCs w:val="19"/>
          <w:lang w:val="sk-SK"/>
        </w:rPr>
        <w:t>relevantné</w:t>
      </w:r>
      <w:r w:rsidR="004847D0">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FD637DC" w14:textId="2A3EF220" w:rsidR="000C520E" w:rsidRDefault="001C7C81"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poskytnutie výstupu - postačuje predloženie elektronicky (ak poskytovateľ nepožiada prijímateľa o predloženie v písomnej forme)</w:t>
      </w:r>
      <w:r>
        <w:rPr>
          <w:rFonts w:ascii="Arial" w:hAnsi="Arial" w:cs="Arial"/>
          <w:color w:val="auto"/>
          <w:sz w:val="19"/>
          <w:szCs w:val="19"/>
          <w:lang w:val="sk-SK"/>
        </w:rPr>
        <w:t xml:space="preserve"> – ak relevantné,</w:t>
      </w:r>
      <w:r w:rsidRPr="0073389C">
        <w:rPr>
          <w:rFonts w:ascii="Arial" w:hAnsi="Arial" w:cs="Arial"/>
          <w:color w:val="auto"/>
          <w:sz w:val="19"/>
          <w:szCs w:val="19"/>
          <w:lang w:val="sk-SK"/>
        </w:rPr>
        <w:t xml:space="preserve"> </w:t>
      </w:r>
    </w:p>
    <w:p w14:paraId="7A55D1EE" w14:textId="5D6E5050" w:rsidR="009D7F63" w:rsidRPr="000C520E" w:rsidRDefault="00EC3F60"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0C520E">
        <w:rPr>
          <w:rFonts w:ascii="Arial" w:hAnsi="Arial" w:cs="Arial"/>
          <w:color w:val="auto"/>
          <w:sz w:val="19"/>
          <w:szCs w:val="19"/>
          <w:lang w:val="sk-SK"/>
        </w:rPr>
        <w:t>pracovný výkaz</w:t>
      </w:r>
      <w:r w:rsidR="009D7F63" w:rsidRPr="000C520E">
        <w:rPr>
          <w:rFonts w:ascii="Arial" w:hAnsi="Arial" w:cs="Arial"/>
          <w:color w:val="auto"/>
          <w:sz w:val="19"/>
          <w:szCs w:val="19"/>
          <w:lang w:val="sk-SK"/>
        </w:rPr>
        <w:t xml:space="preserve"> </w:t>
      </w:r>
      <w:r w:rsidR="00E238FE" w:rsidRPr="000C520E">
        <w:rPr>
          <w:rFonts w:ascii="Arial" w:hAnsi="Arial" w:cs="Arial"/>
          <w:color w:val="auto"/>
          <w:sz w:val="19"/>
          <w:szCs w:val="19"/>
          <w:lang w:val="sk-SK"/>
        </w:rPr>
        <w:t>– všeobecný pracovný výkaz – príloha č. 7</w:t>
      </w:r>
      <w:r w:rsidR="009D7F63" w:rsidRPr="000C520E">
        <w:rPr>
          <w:rFonts w:ascii="Arial" w:hAnsi="Arial" w:cs="Arial"/>
          <w:color w:val="auto"/>
          <w:sz w:val="19"/>
          <w:szCs w:val="19"/>
          <w:lang w:val="sk-SK"/>
        </w:rPr>
        <w:t xml:space="preserve"> </w:t>
      </w:r>
      <w:r w:rsidR="004847D0" w:rsidRPr="000C520E">
        <w:rPr>
          <w:rFonts w:ascii="Arial" w:hAnsi="Arial" w:cs="Arial"/>
          <w:color w:val="auto"/>
          <w:sz w:val="19"/>
          <w:szCs w:val="19"/>
          <w:lang w:val="sk-SK"/>
        </w:rPr>
        <w:t>(</w:t>
      </w:r>
      <w:r w:rsidR="009D7F63" w:rsidRPr="000C520E">
        <w:rPr>
          <w:rFonts w:ascii="Arial" w:hAnsi="Arial" w:cs="Arial"/>
          <w:color w:val="auto"/>
          <w:sz w:val="19"/>
          <w:szCs w:val="19"/>
          <w:lang w:val="sk-SK"/>
        </w:rPr>
        <w:t>ak relevantné</w:t>
      </w:r>
      <w:r w:rsidR="004847D0" w:rsidRPr="000C520E">
        <w:rPr>
          <w:rFonts w:ascii="Arial" w:hAnsi="Arial" w:cs="Arial"/>
          <w:color w:val="auto"/>
          <w:sz w:val="19"/>
          <w:szCs w:val="19"/>
          <w:lang w:val="sk-SK"/>
        </w:rPr>
        <w:t>)</w:t>
      </w:r>
      <w:r w:rsidRPr="000C520E">
        <w:rPr>
          <w:rFonts w:ascii="Arial" w:hAnsi="Arial" w:cs="Arial"/>
          <w:color w:val="auto"/>
          <w:sz w:val="19"/>
          <w:szCs w:val="19"/>
          <w:lang w:val="sk-SK"/>
        </w:rPr>
        <w:t>.</w:t>
      </w:r>
      <w:r w:rsidR="009D7F63" w:rsidRPr="000C520E">
        <w:rPr>
          <w:rFonts w:ascii="Arial" w:hAnsi="Arial" w:cs="Arial"/>
          <w:color w:val="auto"/>
          <w:sz w:val="19"/>
          <w:szCs w:val="19"/>
          <w:lang w:val="sk-SK"/>
        </w:rPr>
        <w:t xml:space="preserve"> </w:t>
      </w:r>
    </w:p>
    <w:p w14:paraId="7427D1A4" w14:textId="5993E4C9" w:rsidR="001B74CF" w:rsidRDefault="00194ACF" w:rsidP="008B67B6">
      <w:pPr>
        <w:pStyle w:val="Default"/>
        <w:spacing w:before="120" w:after="120" w:line="288" w:lineRule="auto"/>
        <w:jc w:val="both"/>
        <w:rPr>
          <w:rFonts w:ascii="Arial" w:hAnsi="Arial" w:cs="Arial"/>
          <w:b/>
          <w:bCs/>
          <w:color w:val="auto"/>
          <w:sz w:val="19"/>
          <w:szCs w:val="19"/>
          <w:lang w:val="sk-SK"/>
        </w:rPr>
      </w:pPr>
      <w:r>
        <w:rPr>
          <w:rFonts w:ascii="Arial" w:hAnsi="Arial" w:cs="Arial"/>
          <w:b/>
          <w:bCs/>
          <w:color w:val="auto"/>
          <w:sz w:val="19"/>
          <w:szCs w:val="19"/>
          <w:lang w:val="sk-SK"/>
        </w:rPr>
        <w:t>A</w:t>
      </w:r>
      <w:r w:rsidRPr="00194ACF">
        <w:rPr>
          <w:rFonts w:ascii="Arial" w:hAnsi="Arial" w:cs="Arial"/>
          <w:b/>
          <w:bCs/>
          <w:color w:val="auto"/>
          <w:sz w:val="19"/>
          <w:szCs w:val="19"/>
          <w:lang w:val="sk-SK"/>
        </w:rPr>
        <w:t>nalýz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Pr>
          <w:rFonts w:ascii="Arial" w:hAnsi="Arial" w:cs="Arial"/>
          <w:b/>
          <w:bCs/>
          <w:color w:val="auto"/>
          <w:sz w:val="19"/>
          <w:szCs w:val="19"/>
          <w:lang w:val="sk-SK"/>
        </w:rPr>
        <w:t>stratégie</w:t>
      </w:r>
      <w:r w:rsidRPr="00194ACF">
        <w:rPr>
          <w:rFonts w:ascii="Arial" w:hAnsi="Arial" w:cs="Arial"/>
          <w:b/>
          <w:bCs/>
          <w:color w:val="auto"/>
          <w:sz w:val="19"/>
          <w:szCs w:val="19"/>
          <w:lang w:val="sk-SK"/>
        </w:rPr>
        <w:t>/</w:t>
      </w:r>
      <w:r>
        <w:rPr>
          <w:rFonts w:ascii="Arial" w:hAnsi="Arial" w:cs="Arial"/>
          <w:b/>
          <w:bCs/>
          <w:color w:val="auto"/>
          <w:sz w:val="19"/>
          <w:szCs w:val="19"/>
          <w:lang w:val="sk-SK"/>
        </w:rPr>
        <w:t>štúdie</w:t>
      </w:r>
      <w:r w:rsidRPr="00194ACF">
        <w:rPr>
          <w:rFonts w:ascii="Arial" w:hAnsi="Arial" w:cs="Arial"/>
          <w:b/>
          <w:bCs/>
          <w:color w:val="auto"/>
          <w:sz w:val="19"/>
          <w:szCs w:val="19"/>
          <w:lang w:val="sk-SK"/>
        </w:rPr>
        <w:t>/expertíz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sidR="008B1A7B">
        <w:rPr>
          <w:rFonts w:ascii="Arial" w:hAnsi="Arial" w:cs="Arial"/>
          <w:b/>
          <w:bCs/>
          <w:color w:val="auto"/>
          <w:sz w:val="19"/>
          <w:szCs w:val="19"/>
          <w:lang w:val="sk-SK"/>
        </w:rPr>
        <w:t>audity/</w:t>
      </w:r>
      <w:r>
        <w:rPr>
          <w:rFonts w:ascii="Arial" w:hAnsi="Arial" w:cs="Arial"/>
          <w:b/>
          <w:bCs/>
          <w:color w:val="auto"/>
          <w:sz w:val="19"/>
          <w:szCs w:val="19"/>
          <w:lang w:val="sk-SK"/>
        </w:rPr>
        <w:t>plány</w:t>
      </w:r>
      <w:r w:rsidR="008B1A7B">
        <w:rPr>
          <w:rFonts w:ascii="Arial" w:hAnsi="Arial" w:cs="Arial"/>
          <w:b/>
          <w:bCs/>
          <w:color w:val="auto"/>
          <w:sz w:val="19"/>
          <w:szCs w:val="19"/>
          <w:lang w:val="sk-SK"/>
        </w:rPr>
        <w:t>/posudky/koncepcie</w:t>
      </w:r>
      <w:r>
        <w:rPr>
          <w:rFonts w:ascii="Arial" w:hAnsi="Arial" w:cs="Arial"/>
          <w:b/>
          <w:bCs/>
          <w:color w:val="auto"/>
          <w:sz w:val="19"/>
          <w:szCs w:val="19"/>
          <w:lang w:val="sk-SK"/>
        </w:rPr>
        <w:t xml:space="preserve"> a iné odborné</w:t>
      </w:r>
      <w:r w:rsidRPr="00194ACF">
        <w:rPr>
          <w:rFonts w:ascii="Arial" w:hAnsi="Arial" w:cs="Arial"/>
          <w:b/>
          <w:bCs/>
          <w:color w:val="auto"/>
          <w:sz w:val="19"/>
          <w:szCs w:val="19"/>
          <w:lang w:val="sk-SK"/>
        </w:rPr>
        <w:t xml:space="preserve"> </w:t>
      </w:r>
      <w:r>
        <w:rPr>
          <w:rFonts w:ascii="Arial" w:hAnsi="Arial" w:cs="Arial"/>
          <w:b/>
          <w:bCs/>
          <w:color w:val="auto"/>
          <w:sz w:val="19"/>
          <w:szCs w:val="19"/>
          <w:lang w:val="sk-SK"/>
        </w:rPr>
        <w:t>vyjadrenia</w:t>
      </w:r>
      <w:r w:rsidRPr="0073389C" w:rsidDel="00194ACF">
        <w:rPr>
          <w:rFonts w:ascii="Arial" w:hAnsi="Arial" w:cs="Arial"/>
          <w:b/>
          <w:bCs/>
          <w:color w:val="auto"/>
          <w:sz w:val="19"/>
          <w:szCs w:val="19"/>
          <w:lang w:val="sk-SK"/>
        </w:rPr>
        <w:t xml:space="preserve"> </w:t>
      </w:r>
    </w:p>
    <w:p w14:paraId="0330D6C7" w14:textId="36A27AC9" w:rsidR="00A60E8A" w:rsidRDefault="00A60E8A" w:rsidP="00151D4D">
      <w:pPr>
        <w:pStyle w:val="Default"/>
        <w:numPr>
          <w:ilvl w:val="1"/>
          <w:numId w:val="83"/>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 xml:space="preserve">písomná </w:t>
      </w:r>
      <w:r w:rsidRPr="0073389C">
        <w:rPr>
          <w:rFonts w:ascii="Arial" w:hAnsi="Arial" w:cs="Arial"/>
          <w:color w:val="auto"/>
          <w:sz w:val="19"/>
          <w:szCs w:val="19"/>
          <w:lang w:val="sk-SK"/>
        </w:rPr>
        <w:t xml:space="preserve">zmluva </w:t>
      </w:r>
      <w:r w:rsidRPr="00007692">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(odporúčame uzatvárať písomnú zmluvu aj keď prijímateľovi nevznikla povinnosť uzatvoriť písomnú zmluvu) s podrobným popisom predmetu podľa jednotlivých položiek, ktoré tvoria výslednú cenu za štúdie, expertízy a posudky, t.</w:t>
      </w:r>
      <w:r w:rsidR="00450EC1">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(množstvo, jednotková cena)</w:t>
      </w:r>
      <w:r>
        <w:rPr>
          <w:rFonts w:ascii="Arial" w:hAnsi="Arial" w:cs="Arial"/>
          <w:color w:val="auto"/>
          <w:sz w:val="19"/>
          <w:szCs w:val="19"/>
          <w:lang w:val="sk-SK"/>
        </w:rPr>
        <w:t>, resp. objednávka,</w:t>
      </w:r>
    </w:p>
    <w:p w14:paraId="7A55D1F0" w14:textId="219A4D85" w:rsidR="009D7F63" w:rsidRPr="0073389C" w:rsidRDefault="009D7F63" w:rsidP="00151D4D">
      <w:pPr>
        <w:pStyle w:val="Default"/>
        <w:numPr>
          <w:ilvl w:val="1"/>
          <w:numId w:val="7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007692">
        <w:rPr>
          <w:rFonts w:ascii="Arial" w:hAnsi="Arial" w:cs="Arial"/>
          <w:sz w:val="19"/>
          <w:szCs w:val="19"/>
          <w:lang w:val="sk-SK"/>
        </w:rPr>
        <w:t>alebo rovnocenný účtovný doklad</w:t>
      </w:r>
      <w:r w:rsidR="00007692" w:rsidRPr="0073389C">
        <w:rPr>
          <w:rFonts w:ascii="Arial" w:hAnsi="Arial" w:cs="Arial"/>
          <w:color w:val="auto"/>
          <w:sz w:val="19"/>
          <w:szCs w:val="19"/>
          <w:lang w:val="sk-SK"/>
        </w:rPr>
        <w:t xml:space="preserve"> </w:t>
      </w:r>
      <w:r w:rsidRPr="0073389C">
        <w:rPr>
          <w:rFonts w:ascii="Arial" w:hAnsi="Arial" w:cs="Arial"/>
          <w:color w:val="auto"/>
          <w:sz w:val="19"/>
          <w:szCs w:val="19"/>
          <w:lang w:val="sk-SK"/>
        </w:rPr>
        <w:t>s podrobným rozpisom fakturovaných položiek s uvedením ich množstva a jednotkovej ceny</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2" w14:textId="6B285DBC" w:rsidR="009D7F63" w:rsidRPr="0073389C" w:rsidRDefault="009D7F63" w:rsidP="00151D4D">
      <w:pPr>
        <w:pStyle w:val="Default"/>
        <w:numPr>
          <w:ilvl w:val="1"/>
          <w:numId w:val="7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dodací list (ak na faktúre nie je uvedené že slúži zároveň ako dodací list)</w:t>
      </w:r>
      <w:r w:rsidR="003B3EF8">
        <w:rPr>
          <w:rFonts w:ascii="Arial" w:hAnsi="Arial" w:cs="Arial"/>
          <w:color w:val="auto"/>
          <w:sz w:val="19"/>
          <w:szCs w:val="19"/>
          <w:lang w:val="sk-SK"/>
        </w:rPr>
        <w:t>/preberací protokol</w:t>
      </w:r>
      <w:r w:rsidR="00A9227A">
        <w:rPr>
          <w:rStyle w:val="Odkaznapoznmkupodiarou"/>
          <w:rFonts w:cs="Arial"/>
          <w:color w:val="auto"/>
          <w:szCs w:val="19"/>
          <w:lang w:val="sk-SK"/>
        </w:rPr>
        <w:footnoteReference w:id="92"/>
      </w:r>
      <w:r w:rsidRPr="0073389C">
        <w:rPr>
          <w:rFonts w:ascii="Arial" w:hAnsi="Arial" w:cs="Arial"/>
          <w:color w:val="auto"/>
          <w:sz w:val="19"/>
          <w:szCs w:val="19"/>
          <w:lang w:val="sk-SK"/>
        </w:rPr>
        <w:t xml:space="preserve"> vrátane podpisu zodpovednej osoby prijímateľa potvrdzujúci prevzatie a dátum prevzatia</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3" w14:textId="089B4883" w:rsidR="009D7F63" w:rsidRPr="0073389C" w:rsidRDefault="009D7F63" w:rsidP="00151D4D">
      <w:pPr>
        <w:pStyle w:val="Default"/>
        <w:numPr>
          <w:ilvl w:val="1"/>
          <w:numId w:val="7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8B42B8">
        <w:rPr>
          <w:rFonts w:ascii="Arial" w:hAnsi="Arial" w:cs="Arial"/>
          <w:color w:val="auto"/>
          <w:sz w:val="19"/>
          <w:szCs w:val="19"/>
          <w:lang w:val="sk-SK"/>
        </w:rPr>
        <w:t xml:space="preserve">- </w:t>
      </w:r>
      <w:r w:rsidR="008B42B8"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8B42B8" w:rsidRPr="00D543C8">
        <w:rPr>
          <w:rFonts w:ascii="Arial" w:hAnsi="Arial" w:cs="Arial"/>
          <w:b/>
          <w:color w:val="auto"/>
          <w:sz w:val="19"/>
          <w:szCs w:val="19"/>
          <w:lang w:val="sk-SK"/>
        </w:rPr>
        <w:t>- prijímateľ je povinný označiť na bankovom výpise úhradu výdavku</w:t>
      </w:r>
      <w:r w:rsidR="008B42B8">
        <w:rPr>
          <w:rFonts w:ascii="Arial" w:hAnsi="Arial" w:cs="Arial"/>
          <w:color w:val="auto"/>
          <w:sz w:val="19"/>
          <w:szCs w:val="19"/>
          <w:lang w:val="sk-SK"/>
        </w:rPr>
        <w:t>,</w:t>
      </w:r>
    </w:p>
    <w:p w14:paraId="038BDAA2" w14:textId="74BD1B4D" w:rsidR="00093A3C" w:rsidRDefault="00093A3C" w:rsidP="00151D4D">
      <w:pPr>
        <w:pStyle w:val="Default"/>
        <w:numPr>
          <w:ilvl w:val="1"/>
          <w:numId w:val="7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p>
    <w:p w14:paraId="1FBC0299" w14:textId="453F955A" w:rsidR="00216A51" w:rsidRPr="00216A51" w:rsidRDefault="00326847" w:rsidP="00151D4D">
      <w:pPr>
        <w:pStyle w:val="Normlnywebov"/>
        <w:numPr>
          <w:ilvl w:val="0"/>
          <w:numId w:val="71"/>
        </w:numPr>
        <w:spacing w:before="120" w:after="120" w:line="288" w:lineRule="auto"/>
        <w:ind w:left="567" w:hanging="283"/>
        <w:jc w:val="both"/>
        <w:rPr>
          <w:rFonts w:ascii="Arial" w:hAnsi="Arial" w:cs="Arial"/>
          <w:sz w:val="19"/>
          <w:szCs w:val="19"/>
          <w:lang w:eastAsia="en-US"/>
        </w:rPr>
      </w:pPr>
      <w:r w:rsidRPr="00326847">
        <w:rPr>
          <w:rFonts w:ascii="Arial" w:hAnsi="Arial" w:cs="Arial"/>
          <w:sz w:val="19"/>
          <w:szCs w:val="19"/>
          <w:lang w:eastAsia="en-US"/>
        </w:rPr>
        <w:t>záverečné stanovisko expertnej komisie,</w:t>
      </w:r>
    </w:p>
    <w:p w14:paraId="2E679339" w14:textId="4BDB7683" w:rsidR="007E6877" w:rsidRDefault="009D7F63" w:rsidP="00151D4D">
      <w:pPr>
        <w:pStyle w:val="Normlnywebov"/>
        <w:numPr>
          <w:ilvl w:val="0"/>
          <w:numId w:val="71"/>
        </w:numPr>
        <w:spacing w:before="120" w:after="120" w:line="288" w:lineRule="auto"/>
        <w:ind w:left="567" w:hanging="283"/>
        <w:jc w:val="both"/>
        <w:rPr>
          <w:rFonts w:ascii="Arial" w:hAnsi="Arial" w:cs="Arial"/>
          <w:sz w:val="19"/>
          <w:szCs w:val="19"/>
          <w:lang w:eastAsia="en-US"/>
        </w:rPr>
      </w:pPr>
      <w:r w:rsidRPr="0073389C">
        <w:rPr>
          <w:rFonts w:ascii="Arial" w:hAnsi="Arial" w:cs="Arial"/>
          <w:sz w:val="19"/>
          <w:szCs w:val="19"/>
        </w:rPr>
        <w:t xml:space="preserve">poskytnutie výstupu - štúdie, </w:t>
      </w:r>
      <w:r w:rsidR="00486549">
        <w:rPr>
          <w:rFonts w:ascii="Arial" w:hAnsi="Arial" w:cs="Arial"/>
          <w:sz w:val="19"/>
          <w:szCs w:val="19"/>
        </w:rPr>
        <w:t xml:space="preserve">analýzy, </w:t>
      </w:r>
      <w:r w:rsidRPr="0073389C">
        <w:rPr>
          <w:rFonts w:ascii="Arial" w:hAnsi="Arial" w:cs="Arial"/>
          <w:sz w:val="19"/>
          <w:szCs w:val="19"/>
        </w:rPr>
        <w:t xml:space="preserve">expertízy, posudku </w:t>
      </w:r>
      <w:r w:rsidR="00486549">
        <w:rPr>
          <w:rFonts w:ascii="Arial" w:hAnsi="Arial" w:cs="Arial"/>
          <w:sz w:val="19"/>
          <w:szCs w:val="19"/>
        </w:rPr>
        <w:t>a pod.</w:t>
      </w:r>
      <w:r w:rsidRPr="0073389C">
        <w:rPr>
          <w:rFonts w:ascii="Arial" w:hAnsi="Arial" w:cs="Arial"/>
          <w:sz w:val="19"/>
          <w:szCs w:val="19"/>
        </w:rPr>
        <w:t xml:space="preserve"> </w:t>
      </w:r>
      <w:r w:rsidR="000B3DA3">
        <w:rPr>
          <w:rFonts w:ascii="Arial" w:hAnsi="Arial" w:cs="Arial"/>
          <w:sz w:val="19"/>
          <w:szCs w:val="19"/>
        </w:rPr>
        <w:t xml:space="preserve">v elektronickej forme </w:t>
      </w:r>
      <w:r w:rsidRPr="0073389C">
        <w:rPr>
          <w:rFonts w:ascii="Arial" w:hAnsi="Arial" w:cs="Arial"/>
          <w:sz w:val="19"/>
          <w:szCs w:val="19"/>
        </w:rPr>
        <w:t>(ak poskytovateľ nepožiada prijímateľa o predloženie v písomnej forme)</w:t>
      </w:r>
      <w:r w:rsidR="008B42B8">
        <w:rPr>
          <w:rFonts w:ascii="Arial" w:hAnsi="Arial" w:cs="Arial"/>
          <w:sz w:val="19"/>
          <w:szCs w:val="19"/>
        </w:rPr>
        <w:t>,</w:t>
      </w:r>
      <w:r w:rsidRPr="0073389C">
        <w:rPr>
          <w:rFonts w:ascii="Arial" w:hAnsi="Arial" w:cs="Arial"/>
          <w:sz w:val="19"/>
          <w:szCs w:val="19"/>
        </w:rPr>
        <w:t xml:space="preserve"> </w:t>
      </w:r>
    </w:p>
    <w:p w14:paraId="1FCB8769" w14:textId="43B30F96" w:rsidR="001F2A24" w:rsidRPr="001F2A24" w:rsidRDefault="00DC42FF" w:rsidP="00151D4D">
      <w:pPr>
        <w:pStyle w:val="Normlnywebov"/>
        <w:numPr>
          <w:ilvl w:val="0"/>
          <w:numId w:val="71"/>
        </w:numPr>
        <w:spacing w:before="120" w:after="120" w:line="288" w:lineRule="auto"/>
        <w:ind w:left="567" w:hanging="283"/>
        <w:jc w:val="both"/>
        <w:rPr>
          <w:rFonts w:ascii="Arial" w:hAnsi="Arial" w:cs="Arial"/>
          <w:b/>
          <w:bCs/>
          <w:sz w:val="19"/>
          <w:szCs w:val="19"/>
        </w:rPr>
      </w:pPr>
      <w:r w:rsidRPr="007E6877">
        <w:rPr>
          <w:rFonts w:ascii="Arial" w:hAnsi="Arial" w:cs="Arial"/>
          <w:sz w:val="19"/>
          <w:szCs w:val="19"/>
        </w:rPr>
        <w:t>pracovný výkaz – všeobecný pracovný výkaz – príloha č. 7 (ak relevantné)</w:t>
      </w:r>
      <w:r w:rsidR="001F2A24">
        <w:rPr>
          <w:rFonts w:ascii="Arial" w:hAnsi="Arial" w:cs="Arial"/>
          <w:sz w:val="19"/>
          <w:szCs w:val="19"/>
        </w:rPr>
        <w:t>,</w:t>
      </w:r>
    </w:p>
    <w:p w14:paraId="3E744590" w14:textId="3D5E64F8" w:rsidR="00486549" w:rsidRPr="001F2A24" w:rsidRDefault="001F2A24" w:rsidP="00151D4D">
      <w:pPr>
        <w:pStyle w:val="Odsekzoznamu"/>
        <w:numPr>
          <w:ilvl w:val="0"/>
          <w:numId w:val="71"/>
        </w:numPr>
        <w:autoSpaceDE w:val="0"/>
        <w:autoSpaceDN w:val="0"/>
        <w:adjustRightInd w:val="0"/>
        <w:spacing w:before="120" w:line="288" w:lineRule="auto"/>
        <w:ind w:left="567" w:hanging="283"/>
        <w:jc w:val="both"/>
        <w:rPr>
          <w:szCs w:val="19"/>
        </w:rPr>
      </w:pPr>
      <w:r w:rsidRPr="008B1F4F">
        <w:rPr>
          <w:color w:val="000000"/>
          <w:szCs w:val="19"/>
        </w:rPr>
        <w:t xml:space="preserve">čestné vyhlásenie </w:t>
      </w:r>
      <w:r>
        <w:rPr>
          <w:color w:val="000000"/>
          <w:szCs w:val="19"/>
        </w:rPr>
        <w:t>prijímateľa</w:t>
      </w:r>
      <w:r w:rsidRPr="008B1F4F">
        <w:rPr>
          <w:color w:val="000000"/>
          <w:szCs w:val="19"/>
        </w:rPr>
        <w:t>, že nemá vedomosť o tom, že by dokument s rovnakým obsahom a zameraním bol už v pre</w:t>
      </w:r>
      <w:r>
        <w:rPr>
          <w:color w:val="000000"/>
          <w:szCs w:val="19"/>
        </w:rPr>
        <w:t>dchádzajúcom období vypracovaný.</w:t>
      </w:r>
      <w:r w:rsidRPr="008B1F4F">
        <w:rPr>
          <w:color w:val="000000"/>
          <w:szCs w:val="19"/>
        </w:rPr>
        <w:t xml:space="preserve"> </w:t>
      </w:r>
    </w:p>
    <w:p w14:paraId="7A55D1F6" w14:textId="0E286938"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Stravovanie </w:t>
      </w:r>
    </w:p>
    <w:p w14:paraId="7A55D1F7" w14:textId="31810989" w:rsidR="009D7F63" w:rsidRPr="0073389C" w:rsidRDefault="009D7F63" w:rsidP="00151D4D">
      <w:pPr>
        <w:pStyle w:val="Default"/>
        <w:numPr>
          <w:ilvl w:val="1"/>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evidencia cenín</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8" w14:textId="39356426" w:rsidR="009D7F63" w:rsidRPr="0073389C" w:rsidRDefault="009D7F63" w:rsidP="00151D4D">
      <w:pPr>
        <w:pStyle w:val="Default"/>
        <w:numPr>
          <w:ilvl w:val="1"/>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potvrdenie o prevzatí stravných lístkov zamestnancami</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9" w14:textId="76EA8C81" w:rsidR="009D7F63" w:rsidRPr="0073389C" w:rsidRDefault="009D7F63" w:rsidP="00151D4D">
      <w:pPr>
        <w:pStyle w:val="Default"/>
        <w:numPr>
          <w:ilvl w:val="1"/>
          <w:numId w:val="72"/>
        </w:numPr>
        <w:spacing w:before="120" w:after="120" w:line="288" w:lineRule="auto"/>
        <w:ind w:left="567" w:hanging="283"/>
        <w:jc w:val="both"/>
        <w:rPr>
          <w:rFonts w:ascii="Arial" w:hAnsi="Arial"/>
          <w:color w:val="auto"/>
          <w:sz w:val="19"/>
          <w:szCs w:val="19"/>
          <w:lang w:val="sk-SK"/>
        </w:rPr>
      </w:pPr>
      <w:r w:rsidRPr="0073389C">
        <w:rPr>
          <w:rFonts w:ascii="Arial" w:hAnsi="Arial"/>
          <w:color w:val="auto"/>
          <w:sz w:val="19"/>
          <w:szCs w:val="19"/>
          <w:lang w:val="sk-SK"/>
        </w:rPr>
        <w:t>doklad o</w:t>
      </w:r>
      <w:r w:rsidR="001D6639">
        <w:rPr>
          <w:rFonts w:ascii="Arial" w:hAnsi="Arial"/>
          <w:color w:val="auto"/>
          <w:sz w:val="19"/>
          <w:szCs w:val="19"/>
          <w:lang w:val="sk-SK"/>
        </w:rPr>
        <w:t> </w:t>
      </w:r>
      <w:r w:rsidRPr="0073389C">
        <w:rPr>
          <w:rFonts w:ascii="Arial" w:hAnsi="Arial"/>
          <w:color w:val="auto"/>
          <w:sz w:val="19"/>
          <w:szCs w:val="19"/>
          <w:lang w:val="sk-SK"/>
        </w:rPr>
        <w:t>úhrade</w:t>
      </w:r>
      <w:r w:rsidR="001D6639">
        <w:rPr>
          <w:rFonts w:ascii="Arial" w:hAnsi="Arial"/>
          <w:color w:val="auto"/>
          <w:sz w:val="19"/>
          <w:szCs w:val="19"/>
          <w:lang w:val="sk-SK"/>
        </w:rPr>
        <w:t xml:space="preserve"> - </w:t>
      </w:r>
      <w:r w:rsidR="001D6639" w:rsidRPr="0073389C">
        <w:rPr>
          <w:rFonts w:ascii="Arial" w:hAnsi="Arial"/>
          <w:color w:val="auto"/>
          <w:sz w:val="19"/>
          <w:szCs w:val="19"/>
          <w:lang w:val="sk-SK"/>
        </w:rPr>
        <w:t xml:space="preserve"> </w:t>
      </w:r>
      <w:r w:rsidR="001D6639" w:rsidRPr="00D543C8">
        <w:rPr>
          <w:rFonts w:ascii="Arial" w:hAnsi="Arial" w:cs="Arial"/>
          <w:color w:val="auto"/>
          <w:sz w:val="19"/>
          <w:szCs w:val="19"/>
          <w:lang w:val="sk-SK"/>
        </w:rPr>
        <w:t>bankový výpis (originál alebo kópia označená pečiatkou a podpisom štatutárneho orgánu prijímateľa), resp. iný doklad dokumentujúci reálnu úhradu</w:t>
      </w:r>
      <w:r w:rsidRPr="0073389C">
        <w:rPr>
          <w:rFonts w:ascii="Arial" w:hAnsi="Arial"/>
          <w:color w:val="auto"/>
          <w:sz w:val="19"/>
          <w:szCs w:val="19"/>
          <w:lang w:val="sk-SK"/>
        </w:rPr>
        <w:t xml:space="preserve"> (v prípade vlastnej jedálne časti sumy úhrady zamestnanca a ostatných príspevkov k cene jedla) </w:t>
      </w:r>
      <w:r w:rsidR="008B42B8" w:rsidRPr="00D543C8">
        <w:rPr>
          <w:rFonts w:ascii="Arial" w:hAnsi="Arial" w:cs="Arial"/>
          <w:b/>
          <w:color w:val="auto"/>
          <w:sz w:val="19"/>
          <w:szCs w:val="19"/>
          <w:lang w:val="sk-SK"/>
        </w:rPr>
        <w:t xml:space="preserve"> prijímateľ je povinný označiť na bankovom výpise úhradu výdavku</w:t>
      </w:r>
      <w:r w:rsidR="008B42B8">
        <w:rPr>
          <w:rFonts w:ascii="Arial" w:hAnsi="Arial" w:cs="Arial"/>
          <w:color w:val="auto"/>
          <w:sz w:val="19"/>
          <w:szCs w:val="19"/>
          <w:lang w:val="sk-SK"/>
        </w:rPr>
        <w:t>,</w:t>
      </w:r>
    </w:p>
    <w:p w14:paraId="46D1949B" w14:textId="77777777" w:rsidR="00941A40" w:rsidRDefault="00DD72C5" w:rsidP="00151D4D">
      <w:pPr>
        <w:pStyle w:val="Default"/>
        <w:numPr>
          <w:ilvl w:val="1"/>
          <w:numId w:val="72"/>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f</w:t>
      </w:r>
      <w:r w:rsidR="009D7F63" w:rsidRPr="0073389C">
        <w:rPr>
          <w:rFonts w:ascii="Arial" w:hAnsi="Arial"/>
          <w:color w:val="auto"/>
          <w:sz w:val="19"/>
          <w:szCs w:val="19"/>
          <w:lang w:val="sk-SK"/>
        </w:rPr>
        <w:t>aktúra</w:t>
      </w:r>
      <w:r w:rsidR="00941A40">
        <w:rPr>
          <w:rFonts w:ascii="Arial" w:hAnsi="Arial"/>
          <w:color w:val="auto"/>
          <w:sz w:val="19"/>
          <w:szCs w:val="19"/>
          <w:lang w:val="sk-SK"/>
        </w:rPr>
        <w:t xml:space="preserve"> alebo iný rovnocenný doklad</w:t>
      </w:r>
      <w:r w:rsidR="009D7F63" w:rsidRPr="0073389C">
        <w:rPr>
          <w:rFonts w:ascii="Arial" w:hAnsi="Arial"/>
          <w:color w:val="auto"/>
          <w:sz w:val="19"/>
          <w:szCs w:val="19"/>
          <w:lang w:val="sk-SK"/>
        </w:rPr>
        <w:t xml:space="preserve">, </w:t>
      </w:r>
    </w:p>
    <w:p w14:paraId="7A55D1FA" w14:textId="3A610FBA" w:rsidR="009D7F63" w:rsidRPr="0073389C" w:rsidRDefault="00941A40" w:rsidP="00151D4D">
      <w:pPr>
        <w:pStyle w:val="Default"/>
        <w:numPr>
          <w:ilvl w:val="1"/>
          <w:numId w:val="72"/>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 xml:space="preserve">písomná </w:t>
      </w:r>
      <w:r w:rsidR="009D7F63" w:rsidRPr="0073389C">
        <w:rPr>
          <w:rFonts w:ascii="Arial" w:hAnsi="Arial"/>
          <w:color w:val="auto"/>
          <w:sz w:val="19"/>
          <w:szCs w:val="19"/>
          <w:lang w:val="sk-SK"/>
        </w:rPr>
        <w:t xml:space="preserve">zmluva </w:t>
      </w:r>
      <w:r w:rsidRPr="00263FAA">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w:t>
      </w:r>
      <w:r w:rsidR="009D7F63" w:rsidRPr="0073389C">
        <w:rPr>
          <w:rFonts w:ascii="Arial" w:hAnsi="Arial"/>
          <w:color w:val="auto"/>
          <w:sz w:val="19"/>
          <w:szCs w:val="19"/>
          <w:lang w:val="sk-SK"/>
        </w:rPr>
        <w:t>(pri zabezpečení stravovania dodávateľsky)</w:t>
      </w:r>
      <w:r w:rsidR="008B42B8">
        <w:rPr>
          <w:rFonts w:ascii="Arial" w:hAnsi="Arial"/>
          <w:color w:val="auto"/>
          <w:sz w:val="19"/>
          <w:szCs w:val="19"/>
          <w:lang w:val="sk-SK"/>
        </w:rPr>
        <w:t>,</w:t>
      </w:r>
      <w:r w:rsidR="009D7F63" w:rsidRPr="0073389C">
        <w:rPr>
          <w:rFonts w:ascii="Arial" w:hAnsi="Arial"/>
          <w:color w:val="auto"/>
          <w:sz w:val="19"/>
          <w:szCs w:val="19"/>
          <w:lang w:val="sk-SK"/>
        </w:rPr>
        <w:t xml:space="preserve"> </w:t>
      </w:r>
      <w:r>
        <w:rPr>
          <w:rFonts w:ascii="Arial" w:hAnsi="Arial"/>
          <w:color w:val="auto"/>
          <w:sz w:val="19"/>
          <w:szCs w:val="19"/>
          <w:lang w:val="sk-SK"/>
        </w:rPr>
        <w:t>resp. objednávka,</w:t>
      </w:r>
    </w:p>
    <w:p w14:paraId="579024EC" w14:textId="0356912E" w:rsidR="00941A40" w:rsidRDefault="00DD72C5" w:rsidP="00151D4D">
      <w:pPr>
        <w:pStyle w:val="Default"/>
        <w:numPr>
          <w:ilvl w:val="1"/>
          <w:numId w:val="72"/>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v</w:t>
      </w:r>
      <w:r w:rsidR="009D7F63" w:rsidRPr="0073389C">
        <w:rPr>
          <w:rFonts w:ascii="Arial" w:hAnsi="Arial"/>
          <w:color w:val="auto"/>
          <w:sz w:val="19"/>
          <w:szCs w:val="19"/>
          <w:lang w:val="sk-SK"/>
        </w:rPr>
        <w:t>ýpočet ceny jedla (vnútropodniková cena) - pri zabezpečení stravovania vo vlastnej réžii (ak relevantné)</w:t>
      </w:r>
      <w:r w:rsidR="00836835">
        <w:rPr>
          <w:rFonts w:ascii="Arial" w:hAnsi="Arial"/>
          <w:color w:val="auto"/>
          <w:sz w:val="19"/>
          <w:szCs w:val="19"/>
          <w:lang w:val="sk-SK"/>
        </w:rPr>
        <w:t>,</w:t>
      </w:r>
      <w:r w:rsidR="00941A40">
        <w:rPr>
          <w:rFonts w:ascii="Arial" w:hAnsi="Arial"/>
          <w:color w:val="auto"/>
          <w:sz w:val="19"/>
          <w:szCs w:val="19"/>
          <w:lang w:val="sk-SK"/>
        </w:rPr>
        <w:t xml:space="preserve"> </w:t>
      </w:r>
    </w:p>
    <w:p w14:paraId="2C4B6EB6" w14:textId="1803F732" w:rsidR="00485275" w:rsidRPr="005238C1" w:rsidRDefault="00941A40" w:rsidP="00151D4D">
      <w:pPr>
        <w:pStyle w:val="Default"/>
        <w:numPr>
          <w:ilvl w:val="1"/>
          <w:numId w:val="72"/>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8B42B8" w:rsidRPr="00941A40">
        <w:rPr>
          <w:rFonts w:ascii="Arial" w:hAnsi="Arial"/>
          <w:color w:val="auto"/>
          <w:sz w:val="19"/>
          <w:szCs w:val="19"/>
          <w:lang w:val="sk-SK"/>
        </w:rPr>
        <w:t>.</w:t>
      </w:r>
      <w:r w:rsidR="009D7F63" w:rsidRPr="00941A40">
        <w:rPr>
          <w:rFonts w:ascii="Arial" w:hAnsi="Arial"/>
          <w:color w:val="auto"/>
          <w:sz w:val="19"/>
          <w:szCs w:val="19"/>
          <w:lang w:val="sk-SK"/>
        </w:rPr>
        <w:t xml:space="preserve"> </w:t>
      </w:r>
    </w:p>
    <w:p w14:paraId="7A55D1FC" w14:textId="4B4FF164"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Na nemocenské dávky </w:t>
      </w:r>
    </w:p>
    <w:p w14:paraId="626BE7CA" w14:textId="6B2EE6DE" w:rsidR="00485275" w:rsidRPr="005238C1" w:rsidRDefault="009D7F63" w:rsidP="00151D4D">
      <w:pPr>
        <w:pStyle w:val="Default"/>
        <w:numPr>
          <w:ilvl w:val="1"/>
          <w:numId w:val="73"/>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kolektívna zmluva v prípade, že je dohodnutá vyššia percentuálna sadzba z vymeriavacieho základu pre náhradu príjmu za dočasnú PN</w:t>
      </w:r>
      <w:r w:rsidR="00EA733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E"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Zariadenie/vybavenie</w:t>
      </w:r>
      <w:r w:rsidRPr="0073389C">
        <w:rPr>
          <w:rStyle w:val="Odkaznapoznmkupodiarou"/>
          <w:rFonts w:cs="Arial"/>
          <w:b/>
          <w:bCs/>
          <w:sz w:val="19"/>
          <w:szCs w:val="19"/>
          <w:lang w:val="sk-SK"/>
        </w:rPr>
        <w:footnoteReference w:id="93"/>
      </w:r>
      <w:r w:rsidRPr="0073389C">
        <w:rPr>
          <w:rFonts w:ascii="Arial" w:hAnsi="Arial" w:cs="Arial"/>
          <w:b/>
          <w:bCs/>
          <w:position w:val="8"/>
          <w:sz w:val="19"/>
          <w:szCs w:val="19"/>
          <w:vertAlign w:val="superscript"/>
          <w:lang w:val="sk-SK"/>
        </w:rPr>
        <w:t xml:space="preserve"> </w:t>
      </w:r>
    </w:p>
    <w:p w14:paraId="7A55D209" w14:textId="1446C6B3" w:rsidR="009D7F63"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písomná zmluva</w:t>
      </w:r>
      <w:r w:rsidRPr="0073389C">
        <w:rPr>
          <w:rFonts w:ascii="Arial" w:hAnsi="Arial" w:cs="Arial"/>
          <w:position w:val="8"/>
          <w:sz w:val="19"/>
          <w:szCs w:val="19"/>
          <w:vertAlign w:val="superscript"/>
          <w:lang w:val="sk-SK"/>
        </w:rPr>
        <w:t xml:space="preserve"> </w:t>
      </w:r>
      <w:r w:rsidRPr="0073389C">
        <w:rPr>
          <w:rFonts w:ascii="Arial" w:hAnsi="Arial" w:cs="Arial"/>
          <w:sz w:val="19"/>
          <w:szCs w:val="19"/>
          <w:lang w:val="sk-SK"/>
        </w:rPr>
        <w:t xml:space="preserve">(zmluva musí byť v súlade s platným všeobecne záväzným právnym predpisom) vrátane dodatkov k uzavretej písomnej zmluve, </w:t>
      </w:r>
      <w:r w:rsidR="004C2130">
        <w:rPr>
          <w:rFonts w:ascii="Arial" w:hAnsi="Arial" w:cs="Arial"/>
          <w:sz w:val="19"/>
          <w:szCs w:val="19"/>
          <w:lang w:val="sk-SK"/>
        </w:rPr>
        <w:t>resp. objednávka,</w:t>
      </w:r>
    </w:p>
    <w:p w14:paraId="7A55D20A" w14:textId="4CFDC76C" w:rsidR="009D7F63" w:rsidRPr="0073389C"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poistná zmluva</w:t>
      </w:r>
      <w:r w:rsidRPr="0073389C">
        <w:rPr>
          <w:rStyle w:val="Odkaznapoznmkupodiarou"/>
          <w:rFonts w:cs="Arial"/>
          <w:sz w:val="19"/>
          <w:szCs w:val="19"/>
          <w:lang w:val="sk-SK"/>
        </w:rPr>
        <w:footnoteReference w:id="94"/>
      </w:r>
      <w:r w:rsidRPr="0073389C">
        <w:rPr>
          <w:rFonts w:ascii="Arial" w:hAnsi="Arial" w:cs="Arial"/>
          <w:sz w:val="19"/>
          <w:szCs w:val="19"/>
          <w:lang w:val="sk-SK"/>
        </w:rPr>
        <w:t xml:space="preserve"> (preukázanie poistenia obstaraného majetku – ak relevantné), </w:t>
      </w:r>
    </w:p>
    <w:p w14:paraId="7A55D20B" w14:textId="79946659" w:rsidR="009D7F63" w:rsidRPr="0073389C"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evidencia o daňových odpisoch (napr. odpisový plán, ktorý zahŕňa daňové odpisy) alebo evidencia o účtovných odpisoch - odpisový plán (v prípade nehmotného majetku a zariadenia/vybavenia, ktorého </w:t>
      </w:r>
      <w:r w:rsidRPr="0073389C">
        <w:rPr>
          <w:rFonts w:ascii="Arial" w:hAnsi="Arial" w:cs="Arial"/>
          <w:sz w:val="19"/>
          <w:szCs w:val="19"/>
          <w:lang w:val="sk-SK"/>
        </w:rPr>
        <w:lastRenderedPageBreak/>
        <w:t>obstarávacia cena nepresiahne výšku uvedenú v zákone o dani z príjmov a uvedené zariadenie/vybavenie je evidované u prijímateľa ako (drobný) dlhodobý hmotný/nehmotný majetok)</w:t>
      </w:r>
      <w:r w:rsidR="004C2130">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7A55D20C" w14:textId="00658EA7" w:rsidR="009D7F63" w:rsidRPr="0073389C" w:rsidRDefault="004C2130" w:rsidP="00151D4D">
      <w:pPr>
        <w:pStyle w:val="Default"/>
        <w:numPr>
          <w:ilvl w:val="0"/>
          <w:numId w:val="74"/>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w:t>
      </w:r>
      <w:r>
        <w:rPr>
          <w:rFonts w:ascii="Arial" w:hAnsi="Arial"/>
          <w:color w:val="auto"/>
          <w:sz w:val="19"/>
          <w:szCs w:val="19"/>
          <w:lang w:val="sk-SK"/>
        </w:rPr>
        <w:t>alebo iný rovnocenný doklad</w:t>
      </w:r>
      <w:r w:rsidR="009D7F63" w:rsidRPr="0073389C">
        <w:rPr>
          <w:rFonts w:ascii="Arial" w:hAnsi="Arial" w:cs="Arial"/>
          <w:sz w:val="19"/>
          <w:szCs w:val="19"/>
          <w:lang w:val="sk-SK"/>
        </w:rPr>
        <w:t xml:space="preserve">, </w:t>
      </w:r>
    </w:p>
    <w:p w14:paraId="7A55D20D" w14:textId="77777777" w:rsidR="009D7F63" w:rsidRPr="0073389C"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dodací list alebo preberací protokol vrátane podpisu osoby prijímateľa potvrdzujúci prevzatie a dátum prevzatia, </w:t>
      </w:r>
    </w:p>
    <w:p w14:paraId="7A55D20E" w14:textId="47350F30" w:rsidR="009D7F63" w:rsidRPr="0073389C"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o zaradení majetku,</w:t>
      </w:r>
      <w:r w:rsidR="004C2130">
        <w:rPr>
          <w:rFonts w:ascii="Arial" w:hAnsi="Arial" w:cs="Arial"/>
          <w:sz w:val="19"/>
          <w:szCs w:val="19"/>
          <w:lang w:val="sk-SK"/>
        </w:rPr>
        <w:t xml:space="preserve"> </w:t>
      </w:r>
      <w:r w:rsidR="004C2130" w:rsidRPr="0073389C">
        <w:rPr>
          <w:rFonts w:ascii="Arial" w:hAnsi="Arial" w:cs="Arial"/>
          <w:sz w:val="19"/>
          <w:szCs w:val="19"/>
          <w:lang w:val="sk-SK"/>
        </w:rPr>
        <w:t>resp. doklad o evidencii majetku</w:t>
      </w:r>
      <w:r w:rsidR="004C2130">
        <w:rPr>
          <w:rFonts w:ascii="Arial" w:hAnsi="Arial" w:cs="Arial"/>
          <w:sz w:val="19"/>
          <w:szCs w:val="19"/>
          <w:lang w:val="sk-SK"/>
        </w:rPr>
        <w:t>,</w:t>
      </w:r>
    </w:p>
    <w:p w14:paraId="7A55D20F" w14:textId="0960946C" w:rsidR="009D7F63" w:rsidRPr="0073389C" w:rsidRDefault="00AC1F3D" w:rsidP="00151D4D">
      <w:pPr>
        <w:pStyle w:val="Default"/>
        <w:numPr>
          <w:ilvl w:val="0"/>
          <w:numId w:val="74"/>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009D7F63" w:rsidRPr="0073389C">
        <w:rPr>
          <w:rFonts w:ascii="Arial" w:hAnsi="Arial" w:cs="Arial"/>
          <w:sz w:val="19"/>
          <w:szCs w:val="19"/>
          <w:lang w:val="sk-SK"/>
        </w:rPr>
        <w:t>bankový výpis (originál alebo overená kópia), resp. výdavkový pokladničný doklad (originál alebo overená kópia) dokumentujúci reálnu úhradu</w:t>
      </w:r>
      <w:r>
        <w:rPr>
          <w:rFonts w:ascii="Arial" w:hAnsi="Arial" w:cs="Arial"/>
          <w:sz w:val="19"/>
          <w:szCs w:val="19"/>
          <w:lang w:val="sk-SK"/>
        </w:rPr>
        <w:t xml:space="preserve"> - </w:t>
      </w:r>
      <w:r w:rsidRPr="00D543C8">
        <w:rPr>
          <w:rFonts w:ascii="Arial" w:hAnsi="Arial" w:cs="Arial"/>
          <w:b/>
          <w:color w:val="auto"/>
          <w:sz w:val="19"/>
          <w:szCs w:val="19"/>
          <w:lang w:val="sk-SK"/>
        </w:rPr>
        <w:t>prijímateľ je povinný označiť na bankovom výpise úhradu výdavku</w:t>
      </w:r>
      <w:r w:rsidRPr="0073389C">
        <w:rPr>
          <w:rFonts w:ascii="Arial" w:hAnsi="Arial" w:cs="Arial"/>
          <w:sz w:val="19"/>
          <w:szCs w:val="19"/>
          <w:lang w:val="sk-SK"/>
        </w:rPr>
        <w:t>,</w:t>
      </w:r>
      <w:r w:rsidR="009D7F63" w:rsidRPr="0073389C">
        <w:rPr>
          <w:rFonts w:ascii="Arial" w:hAnsi="Arial" w:cs="Arial"/>
          <w:sz w:val="19"/>
          <w:szCs w:val="19"/>
          <w:lang w:val="sk-SK"/>
        </w:rPr>
        <w:t xml:space="preserve"> </w:t>
      </w:r>
    </w:p>
    <w:p w14:paraId="78ECD1E4" w14:textId="015BCB36" w:rsidR="00D06CBA" w:rsidRPr="00ED3C74" w:rsidRDefault="00040457" w:rsidP="00151D4D">
      <w:pPr>
        <w:pStyle w:val="Default"/>
        <w:numPr>
          <w:ilvl w:val="0"/>
          <w:numId w:val="74"/>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9D7F63" w:rsidRPr="0073389C">
        <w:rPr>
          <w:rFonts w:ascii="Arial" w:hAnsi="Arial" w:cs="Arial"/>
          <w:sz w:val="19"/>
          <w:szCs w:val="19"/>
          <w:lang w:val="sk-SK"/>
        </w:rPr>
        <w:t xml:space="preserve"> (ak relevantné). </w:t>
      </w:r>
    </w:p>
    <w:p w14:paraId="7A55D211"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 xml:space="preserve">Odpisy majetku </w:t>
      </w:r>
    </w:p>
    <w:p w14:paraId="7A55D212"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Prijímateľ, ktorý uplatňuje odpisy ako oprávnený výdavok, je povinný doložiť obstarávaciu cenu odpisovaného majetku prostredníctvom inventárnej karty majetku. Inventárna karta majetku spravidla obsahuje informácie nielen o obstarávacej cene majetku a jej jednotlivých zložkách, ale tiež o začiatku odpisovania, dobe odpisovania majetku podľa priradenej odpisovej skupiny a o sadzbách pre účely výpočtu odpisov. V prípade, že inventárna karta neobsahuje informácie o zložkách obstarávacej ceny majetku, je nutné doložiť obstarávaciu cenu napríklad faktúrou alebo dokladom o nadobudnutí majetku s rovnakou preukaznou hodnotou.</w:t>
      </w:r>
    </w:p>
    <w:p w14:paraId="7A55D213"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Dokladovanie odpisov je popri inventárnej karte majetku možné najmä na základe nasledovných dokladov:</w:t>
      </w:r>
    </w:p>
    <w:p w14:paraId="7A55D214" w14:textId="77777777"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t xml:space="preserve">protokol o zaradení odpisovaného majetku, </w:t>
      </w:r>
    </w:p>
    <w:p w14:paraId="7A55D215" w14:textId="77777777"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denník, resp. hlavná kniha alebo peňažný denník - účtovné prípady týkajúce sa zaúčtovania majetku v evidencii prijímateľa a úhrady majetku, </w:t>
      </w:r>
    </w:p>
    <w:p w14:paraId="7A55D216" w14:textId="77777777"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stanovená metóda odpisovania (odpisový plán), </w:t>
      </w:r>
    </w:p>
    <w:p w14:paraId="7A55D217" w14:textId="77777777"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výpočet výšky oprávnených odpisov (za oprávnené výdavky sa považujú účtovné odpisy, maximálne však do výšky daňových odpisov v zmysle zákona o dani z príjmov, </w:t>
      </w:r>
    </w:p>
    <w:p w14:paraId="7A55D218" w14:textId="77777777"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čestné vyhlásenie o finančných zdrojoch odpisovaného majetku. </w:t>
      </w:r>
    </w:p>
    <w:p w14:paraId="2EA97DFD" w14:textId="398F9422" w:rsidR="00D06CBA" w:rsidRDefault="009D7F63" w:rsidP="009B3269">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ind w:left="142"/>
        <w:jc w:val="both"/>
        <w:rPr>
          <w:rFonts w:ascii="Arial" w:hAnsi="Arial" w:cs="Arial"/>
          <w:b/>
          <w:bCs/>
          <w:color w:val="auto"/>
          <w:sz w:val="19"/>
          <w:szCs w:val="19"/>
          <w:lang w:val="sk-SK"/>
        </w:rPr>
      </w:pPr>
      <w:r w:rsidRPr="0073389C">
        <w:rPr>
          <w:rFonts w:ascii="Arial" w:hAnsi="Arial" w:cs="Arial"/>
          <w:b/>
          <w:i/>
          <w:color w:val="auto"/>
          <w:sz w:val="19"/>
          <w:szCs w:val="19"/>
          <w:lang w:val="sk-SK"/>
        </w:rPr>
        <w:t>Dôležité upozornenie:</w:t>
      </w:r>
      <w:r w:rsidRPr="0073389C">
        <w:rPr>
          <w:rFonts w:ascii="Arial" w:hAnsi="Arial" w:cs="Arial"/>
          <w:color w:val="auto"/>
          <w:sz w:val="19"/>
          <w:szCs w:val="19"/>
          <w:lang w:val="sk-SK"/>
        </w:rPr>
        <w:t xml:space="preserve"> Za oprávnený odpis možno považovať odpis, ktorý je vypočítaný po dobu trvania projektu s presnosťou na mesiace. Pokiaľ nie je majetok využívaný výhradne na účely projektu, je nutná korekcia/krátenie vypočítaného mesačného odpisu v závislosti na časovom rozsahu a miere využitia majetku pre daný projekt (metodika výpočtu nemôže byť v priebehu projektu ani pri finančnom vyúčtovaní zmenená). Prijímateľ je povinný ďalej doložiť trvanie a mieru využitia majetku pre daný projekt (napr. formou čestného vyhlásenia, denníka, resp. čiastkových správ o prebiehajúcich prácach na projekte dokladujúcich údaje o časovom rozpätí a miere využitia odpisovaného majetku)</w:t>
      </w:r>
      <w:r w:rsidR="006325AF">
        <w:rPr>
          <w:rFonts w:ascii="Arial" w:hAnsi="Arial" w:cs="Arial"/>
          <w:color w:val="auto"/>
          <w:sz w:val="19"/>
          <w:szCs w:val="19"/>
          <w:lang w:val="sk-SK"/>
        </w:rPr>
        <w:t>.</w:t>
      </w:r>
    </w:p>
    <w:p w14:paraId="7A55D21A"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Nákup použitého zariadenia</w:t>
      </w:r>
    </w:p>
    <w:p w14:paraId="7A55D21B" w14:textId="77777777" w:rsidR="009D7F63" w:rsidRPr="0073389C" w:rsidRDefault="009D7F63" w:rsidP="009D7F63">
      <w:pPr>
        <w:pStyle w:val="Zkladntext"/>
        <w:spacing w:before="120" w:after="120" w:line="288" w:lineRule="auto"/>
        <w:rPr>
          <w:rFonts w:ascii="Arial" w:hAnsi="Arial" w:cs="Arial"/>
          <w:sz w:val="19"/>
          <w:szCs w:val="19"/>
          <w:lang w:val="sk-SK" w:eastAsia="en-AU"/>
        </w:rPr>
      </w:pPr>
      <w:r w:rsidRPr="0073389C">
        <w:rPr>
          <w:rFonts w:ascii="Arial" w:hAnsi="Arial" w:cs="Arial"/>
          <w:color w:val="000000"/>
          <w:sz w:val="19"/>
          <w:szCs w:val="19"/>
          <w:lang w:val="sk-SK" w:eastAsia="en-AU"/>
        </w:rPr>
        <w:t xml:space="preserve">V prípade projektov, ktorých súčasťou je </w:t>
      </w:r>
      <w:r w:rsidRPr="0073389C">
        <w:rPr>
          <w:rFonts w:ascii="Arial" w:hAnsi="Arial" w:cs="Arial"/>
          <w:sz w:val="19"/>
          <w:szCs w:val="19"/>
          <w:lang w:val="sk-SK" w:eastAsia="en-AU"/>
        </w:rPr>
        <w:t>nákup použitého zariadenia, sa tieto výdavky dokladujú najmä nasledovnou dokumentáciou:</w:t>
      </w:r>
    </w:p>
    <w:p w14:paraId="7A55D21C" w14:textId="77777777"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 xml:space="preserve">znalecký posudok </w:t>
      </w:r>
      <w:r w:rsidRPr="0073389C">
        <w:rPr>
          <w:rFonts w:ascii="Arial" w:hAnsi="Arial" w:cs="Arial"/>
          <w:sz w:val="19"/>
          <w:szCs w:val="19"/>
        </w:rPr>
        <w:t>vyhotovený znalcom podľa zákona o znalcoch, tlmočníkoch a prekladateľoch</w:t>
      </w:r>
      <w:r w:rsidRPr="0073389C">
        <w:rPr>
          <w:rFonts w:ascii="Arial" w:hAnsi="Arial" w:cs="Arial"/>
          <w:sz w:val="19"/>
          <w:szCs w:val="19"/>
          <w:lang w:eastAsia="en-AU"/>
        </w:rPr>
        <w:t xml:space="preserve">, </w:t>
      </w:r>
    </w:p>
    <w:p w14:paraId="7A55D21D" w14:textId="77777777"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písomná zmluva, resp. objednávka,</w:t>
      </w:r>
    </w:p>
    <w:p w14:paraId="7A55D21E" w14:textId="77777777"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faktúra alebo rovnocenný účtovný doklad,</w:t>
      </w:r>
    </w:p>
    <w:p w14:paraId="7A55D21F" w14:textId="77777777"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dodací list alebo preberací protokol (ak relevantné) vrátane podpisu osoby prijímateľa potvrdzujúci prevzatie a dátum prevzatia,</w:t>
      </w:r>
    </w:p>
    <w:p w14:paraId="7A55D220" w14:textId="77777777"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 zaradení použitého zariadenia do majetku,</w:t>
      </w:r>
    </w:p>
    <w:p w14:paraId="7A55D221" w14:textId="30691A4F"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lastRenderedPageBreak/>
        <w:t>doklad o</w:t>
      </w:r>
      <w:r w:rsidR="000E5038">
        <w:rPr>
          <w:rFonts w:ascii="Arial" w:hAnsi="Arial" w:cs="Arial"/>
          <w:sz w:val="19"/>
          <w:szCs w:val="19"/>
          <w:lang w:eastAsia="en-AU"/>
        </w:rPr>
        <w:t> </w:t>
      </w:r>
      <w:r w:rsidRPr="0073389C">
        <w:rPr>
          <w:rFonts w:ascii="Arial" w:hAnsi="Arial" w:cs="Arial"/>
          <w:sz w:val="19"/>
          <w:szCs w:val="19"/>
          <w:lang w:eastAsia="en-AU"/>
        </w:rPr>
        <w:t>úhrade</w:t>
      </w:r>
      <w:r w:rsidR="000E5038" w:rsidRPr="000E5038">
        <w:rPr>
          <w:rFonts w:ascii="Arial" w:hAnsi="Arial" w:cs="Arial"/>
          <w:sz w:val="19"/>
          <w:szCs w:val="19"/>
        </w:rPr>
        <w:t xml:space="preserve"> </w:t>
      </w:r>
      <w:r w:rsidR="000E5038">
        <w:rPr>
          <w:rFonts w:ascii="Arial" w:hAnsi="Arial" w:cs="Arial"/>
          <w:sz w:val="19"/>
          <w:szCs w:val="19"/>
        </w:rPr>
        <w:t xml:space="preserve">- </w:t>
      </w:r>
      <w:r w:rsidR="000E5038" w:rsidRPr="00D543C8">
        <w:rPr>
          <w:rFonts w:ascii="Arial" w:hAnsi="Arial" w:cs="Arial"/>
          <w:sz w:val="19"/>
          <w:szCs w:val="19"/>
        </w:rPr>
        <w:t xml:space="preserve">bankový výpis (originál alebo kópia označená pečiatkou a podpisom štatutárneho orgánu prijímateľa), resp. iný doklad dokumentujúci reálnu úhradu </w:t>
      </w:r>
      <w:r w:rsidR="000E5038" w:rsidRPr="00D543C8">
        <w:rPr>
          <w:rFonts w:ascii="Arial" w:hAnsi="Arial" w:cs="Arial"/>
          <w:b/>
          <w:sz w:val="19"/>
          <w:szCs w:val="19"/>
        </w:rPr>
        <w:t>- prijímateľ je povinný označiť na bankovom výpise úhradu výdavku</w:t>
      </w:r>
      <w:r w:rsidR="000E5038">
        <w:rPr>
          <w:rFonts w:ascii="Arial" w:hAnsi="Arial" w:cs="Arial"/>
          <w:sz w:val="19"/>
          <w:szCs w:val="19"/>
        </w:rPr>
        <w:t>,</w:t>
      </w:r>
      <w:r w:rsidR="000E5038">
        <w:rPr>
          <w:rFonts w:ascii="Arial" w:hAnsi="Arial" w:cs="Arial"/>
          <w:sz w:val="19"/>
          <w:szCs w:val="19"/>
          <w:lang w:eastAsia="en-AU"/>
        </w:rPr>
        <w:t xml:space="preserve"> </w:t>
      </w:r>
    </w:p>
    <w:p w14:paraId="3D3FC8B7" w14:textId="5432BB10" w:rsidR="008879F8"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spôsob výpočtu oprávnenej výšky výdavku (ak relevantné),</w:t>
      </w:r>
    </w:p>
    <w:p w14:paraId="03732EE5" w14:textId="393F2A88" w:rsidR="00D06CBA" w:rsidRPr="005260D8" w:rsidRDefault="009D7F63" w:rsidP="00151D4D">
      <w:pPr>
        <w:pStyle w:val="Zoznamsodrkami"/>
        <w:numPr>
          <w:ilvl w:val="0"/>
          <w:numId w:val="76"/>
        </w:numPr>
        <w:spacing w:before="120" w:after="120" w:line="288" w:lineRule="auto"/>
        <w:ind w:left="567" w:hanging="283"/>
        <w:rPr>
          <w:rFonts w:ascii="Arial" w:hAnsi="Arial" w:cs="Arial"/>
          <w:b/>
          <w:bCs/>
          <w:sz w:val="19"/>
          <w:szCs w:val="19"/>
        </w:rPr>
      </w:pPr>
      <w:r w:rsidRPr="008879F8">
        <w:rPr>
          <w:rFonts w:ascii="Arial" w:hAnsi="Arial" w:cs="Arial"/>
          <w:color w:val="000000"/>
          <w:sz w:val="19"/>
          <w:szCs w:val="19"/>
          <w:lang w:eastAsia="en-AU"/>
        </w:rPr>
        <w:t>doklad, že súčasný či niektorý z predchádzajúcich vlastníkov použitého zariadenia nezískal pred registráciou žiadosti o NFP príspevok z verejných zdrojov na nákup tohto zariadenia, napr. formou čestného vyhlásenia.</w:t>
      </w:r>
    </w:p>
    <w:p w14:paraId="37E74F02" w14:textId="77777777" w:rsidR="003B4868" w:rsidRPr="0073389C" w:rsidRDefault="003B4868" w:rsidP="003B486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Poistenie </w:t>
      </w:r>
    </w:p>
    <w:p w14:paraId="3FCED944" w14:textId="77777777" w:rsidR="003B4868" w:rsidRPr="0073389C" w:rsidRDefault="003B4868" w:rsidP="00151D4D">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doklad o</w:t>
      </w:r>
      <w:r>
        <w:rPr>
          <w:rFonts w:ascii="Arial" w:hAnsi="Arial" w:cs="Arial"/>
          <w:color w:val="auto"/>
          <w:sz w:val="19"/>
          <w:szCs w:val="19"/>
          <w:lang w:val="sk-SK"/>
        </w:rPr>
        <w:t> </w:t>
      </w:r>
      <w:r w:rsidRPr="0073389C">
        <w:rPr>
          <w:rFonts w:ascii="Arial" w:hAnsi="Arial" w:cs="Arial"/>
          <w:color w:val="auto"/>
          <w:sz w:val="19"/>
          <w:szCs w:val="19"/>
          <w:lang w:val="sk-SK"/>
        </w:rPr>
        <w:t>úhrade</w:t>
      </w:r>
      <w:r>
        <w:rPr>
          <w:rFonts w:ascii="Arial" w:hAnsi="Arial" w:cs="Arial"/>
          <w:color w:val="auto"/>
          <w:sz w:val="19"/>
          <w:szCs w:val="19"/>
          <w:lang w:val="sk-SK"/>
        </w:rPr>
        <w:t xml:space="preserv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D71E1DD" w14:textId="77777777" w:rsidR="003B4868" w:rsidRPr="0073389C" w:rsidRDefault="003B4868" w:rsidP="00151D4D">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poistná zmluva a zmluvné podmienky</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226" w14:textId="474F7574" w:rsidR="009D7F63" w:rsidRPr="00666AC8" w:rsidRDefault="003B4868" w:rsidP="00151D4D">
      <w:pPr>
        <w:pStyle w:val="Default"/>
        <w:numPr>
          <w:ilvl w:val="1"/>
          <w:numId w:val="61"/>
        </w:numPr>
        <w:spacing w:before="120" w:after="120" w:line="288" w:lineRule="auto"/>
        <w:ind w:left="567" w:hanging="283"/>
        <w:jc w:val="both"/>
        <w:rPr>
          <w:rFonts w:ascii="Arial" w:hAnsi="Arial"/>
          <w:sz w:val="19"/>
          <w:lang w:val="sk-SK" w:eastAsia="en-AU"/>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227"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Za písomnú zmluvu sa nepovažuje objednávka. Uvedený pojem „písomná zmluva“ je chápaná ako dokument, ktorý upravuje podstatné, pravidelné a iné náležitosti dohodnuté v písomnej forme uzatvorené v jednom dokumente. Na rozdiel od objednávky, písomná zmluva obsahuje aj práva a povinnosti zmluvných strán a ďalšie skutočnosti. </w:t>
      </w:r>
    </w:p>
    <w:p w14:paraId="7A55D228"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t>Za písomnú zmluvu sa považuje aj zmluva uzatvorená podľa osobitného zákona – zákon o verejnom obstarávaní (podlimitné zákazky s využitím elektronického trhoviska).</w:t>
      </w:r>
    </w:p>
    <w:p w14:paraId="7A55D229" w14:textId="6F175331"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t xml:space="preserve">Písomná zmluva sa vyžaduje pri výdavkoch, ktoré sa viažu na zákazky s </w:t>
      </w:r>
      <w:r w:rsidR="008121D0">
        <w:t>predpokladanou hodnotou zákazky</w:t>
      </w:r>
      <w:r w:rsidR="008121D0" w:rsidRPr="0073389C">
        <w:t xml:space="preserve"> </w:t>
      </w:r>
      <w:r w:rsidRPr="0073389C">
        <w:t xml:space="preserve">rovnou alebo vyššou ako </w:t>
      </w:r>
      <w:r w:rsidR="008121D0">
        <w:t>5</w:t>
      </w:r>
      <w:r w:rsidRPr="0073389C">
        <w:t> 000,00 EUR</w:t>
      </w:r>
      <w:r w:rsidR="008121D0">
        <w:t>.</w:t>
      </w:r>
      <w:r w:rsidRPr="0073389C">
        <w:t xml:space="preserve"> </w:t>
      </w:r>
      <w:r w:rsidR="008121D0">
        <w:t>P</w:t>
      </w:r>
      <w:r w:rsidRPr="0073389C">
        <w:t>od písomnou zmluvou sa na účely preukazovania oprávnenosti výdavkov rozumie právny úkon dvoch, resp. viacerých zmluvných strán, ktorý obsahuje podstatné náležitostí právneho úkonu a podpisy zmluvných strán sú na rovnakej listine. V prípade, ak písomná zmluva bola predložená v rámci kontroly obstarávania tovarov alebo služieb, nie je potrebné ju opätovne predkladať so žiadosťou o platbu</w:t>
      </w:r>
      <w:r w:rsidR="008121D0">
        <w:t>.</w:t>
      </w:r>
      <w:r w:rsidRPr="0073389C">
        <w:t xml:space="preserve"> Prijímateľ uvedie v Zozname všeobecných príloh ŽoP, že predmetná zmluva bola súčasťou dokumentácie verejného obstarávania. </w:t>
      </w:r>
    </w:p>
    <w:p w14:paraId="7A55D22A" w14:textId="77777777" w:rsidR="009D7F63" w:rsidRPr="0073389C" w:rsidRDefault="009D7F63" w:rsidP="009D7F63">
      <w:pPr>
        <w:spacing w:line="288" w:lineRule="auto"/>
      </w:pPr>
    </w:p>
    <w:p w14:paraId="7A55D22B" w14:textId="4D58613F" w:rsidR="009D7F63" w:rsidRPr="0073389C" w:rsidRDefault="00927EBE" w:rsidP="009D7F63">
      <w:pPr>
        <w:pStyle w:val="Nadpis3"/>
        <w:spacing w:before="120" w:after="120" w:line="288" w:lineRule="auto"/>
        <w:ind w:left="567" w:firstLine="0"/>
        <w:rPr>
          <w:lang w:val="sk-SK"/>
        </w:rPr>
      </w:pPr>
      <w:bookmarkStart w:id="176" w:name="_Toc410907876"/>
      <w:r>
        <w:rPr>
          <w:lang w:val="sk-SK"/>
        </w:rPr>
        <w:t xml:space="preserve"> </w:t>
      </w:r>
      <w:bookmarkStart w:id="177" w:name="_Toc440372876"/>
      <w:bookmarkStart w:id="178" w:name="_Toc440636387"/>
      <w:r w:rsidR="009D7F63" w:rsidRPr="0073389C">
        <w:rPr>
          <w:lang w:val="sk-SK"/>
        </w:rPr>
        <w:t>Nezrovnalosti a vysporiadanie finančných vzťahov</w:t>
      </w:r>
      <w:bookmarkEnd w:id="176"/>
      <w:bookmarkEnd w:id="177"/>
      <w:bookmarkEnd w:id="178"/>
    </w:p>
    <w:p w14:paraId="170C81DC" w14:textId="77777777" w:rsidR="00CC0C60" w:rsidRPr="00E8012F" w:rsidRDefault="00CC0C60" w:rsidP="00CC0C60">
      <w:pPr>
        <w:autoSpaceDE w:val="0"/>
        <w:autoSpaceDN w:val="0"/>
        <w:adjustRightInd w:val="0"/>
        <w:jc w:val="both"/>
        <w:rPr>
          <w:rFonts w:cs="Arial"/>
          <w:bCs/>
          <w:szCs w:val="19"/>
        </w:rPr>
      </w:pPr>
      <w:r w:rsidRPr="00E8012F">
        <w:rPr>
          <w:rFonts w:cs="Arial"/>
          <w:b/>
          <w:szCs w:val="19"/>
        </w:rPr>
        <w:t>Nezrovnalosť</w:t>
      </w:r>
      <w:r w:rsidRPr="00E8012F">
        <w:rPr>
          <w:rFonts w:cs="Arial"/>
          <w:szCs w:val="19"/>
        </w:rPr>
        <w:t xml:space="preserve"> - </w:t>
      </w:r>
      <w:r w:rsidRPr="00E8012F">
        <w:rPr>
          <w:rFonts w:cs="Arial"/>
          <w:bCs/>
          <w:szCs w:val="19"/>
        </w:rPr>
        <w:t xml:space="preserve">akékoľvek porušenie práva </w:t>
      </w:r>
      <w:r w:rsidRPr="00E8012F">
        <w:rPr>
          <w:rFonts w:cs="Arial"/>
          <w:szCs w:val="19"/>
        </w:rPr>
        <w:t xml:space="preserve">Európskej únie </w:t>
      </w:r>
      <w:r w:rsidRPr="00E8012F">
        <w:rPr>
          <w:rFonts w:cs="Arial"/>
          <w:bCs/>
          <w:szCs w:val="19"/>
        </w:rPr>
        <w:t xml:space="preserve">vyplývajúce z konania alebo opomenutia konania hospodárskeho subjektu, dôsledkom čoho je alebo by mohlo byť poškodenie všeobecného rozpočtu </w:t>
      </w:r>
      <w:r w:rsidRPr="00E8012F">
        <w:rPr>
          <w:rFonts w:cs="Arial"/>
          <w:szCs w:val="19"/>
        </w:rPr>
        <w:t xml:space="preserve">Európskej únie </w:t>
      </w:r>
      <w:r w:rsidRPr="00E8012F">
        <w:rPr>
          <w:rFonts w:cs="Arial"/>
          <w:bCs/>
          <w:szCs w:val="19"/>
        </w:rPr>
        <w:t xml:space="preserve">alebo rozpočtov nimi spravovaných, a to buď znížením alebo stratou výnosov plynúcich z vlastných zdrojov vyberaných v mene </w:t>
      </w:r>
      <w:r w:rsidRPr="00E8012F">
        <w:rPr>
          <w:rFonts w:cs="Arial"/>
          <w:szCs w:val="19"/>
        </w:rPr>
        <w:t xml:space="preserve">Európskej únie </w:t>
      </w:r>
      <w:r w:rsidRPr="00E8012F">
        <w:rPr>
          <w:rFonts w:cs="Arial"/>
          <w:bCs/>
          <w:szCs w:val="19"/>
        </w:rPr>
        <w:t xml:space="preserve">alebo započítaním neoprávnenej výdavkovej položky do rozpočtu </w:t>
      </w:r>
      <w:r w:rsidRPr="00E8012F">
        <w:rPr>
          <w:rFonts w:cs="Arial"/>
          <w:szCs w:val="19"/>
        </w:rPr>
        <w:t>Európskej únie</w:t>
      </w:r>
      <w:r w:rsidRPr="00E8012F">
        <w:rPr>
          <w:rFonts w:cs="Arial"/>
          <w:bCs/>
          <w:szCs w:val="19"/>
        </w:rPr>
        <w:t>.</w:t>
      </w:r>
    </w:p>
    <w:p w14:paraId="55DE9F8D" w14:textId="77777777" w:rsidR="00CC0C60" w:rsidRPr="00E8012F" w:rsidRDefault="00CC0C60" w:rsidP="00CC0C60">
      <w:pPr>
        <w:autoSpaceDE w:val="0"/>
        <w:autoSpaceDN w:val="0"/>
        <w:adjustRightInd w:val="0"/>
        <w:jc w:val="both"/>
        <w:rPr>
          <w:rFonts w:cs="Arial"/>
          <w:bCs/>
          <w:szCs w:val="19"/>
        </w:rPr>
      </w:pPr>
      <w:r w:rsidRPr="00E8012F">
        <w:rPr>
          <w:rFonts w:cs="Arial"/>
          <w:bCs/>
          <w:szCs w:val="19"/>
        </w:rPr>
        <w:t xml:space="preserve">Táto definícia pokrýva všetky typy konania, </w:t>
      </w:r>
      <w:r w:rsidRPr="00E8012F">
        <w:rPr>
          <w:rFonts w:cs="Arial"/>
          <w:b/>
          <w:bCs/>
          <w:szCs w:val="19"/>
        </w:rPr>
        <w:t>úmyselné</w:t>
      </w:r>
      <w:r w:rsidRPr="00E8012F">
        <w:rPr>
          <w:rFonts w:cs="Arial"/>
          <w:bCs/>
          <w:szCs w:val="19"/>
        </w:rPr>
        <w:t xml:space="preserve"> alebo </w:t>
      </w:r>
      <w:r w:rsidRPr="00E8012F">
        <w:rPr>
          <w:rFonts w:cs="Arial"/>
          <w:b/>
          <w:bCs/>
          <w:szCs w:val="19"/>
        </w:rPr>
        <w:t xml:space="preserve">neúmyselné konanie (nedbanlivosť) </w:t>
      </w:r>
      <w:r w:rsidRPr="00E8012F">
        <w:rPr>
          <w:rFonts w:cs="Arial"/>
          <w:bCs/>
          <w:szCs w:val="19"/>
        </w:rPr>
        <w:t xml:space="preserve">hospodárskeho subjektu, ktoré </w:t>
      </w:r>
      <w:r w:rsidRPr="00E8012F">
        <w:rPr>
          <w:rFonts w:cs="Arial"/>
          <w:b/>
          <w:bCs/>
          <w:szCs w:val="19"/>
        </w:rPr>
        <w:t xml:space="preserve">malo </w:t>
      </w:r>
      <w:r w:rsidRPr="00E8012F">
        <w:rPr>
          <w:rFonts w:cs="Arial"/>
          <w:bCs/>
          <w:szCs w:val="19"/>
        </w:rPr>
        <w:t>alebo</w:t>
      </w:r>
      <w:r w:rsidRPr="00E8012F">
        <w:rPr>
          <w:rFonts w:cs="Arial"/>
          <w:b/>
          <w:bCs/>
          <w:szCs w:val="19"/>
        </w:rPr>
        <w:t xml:space="preserve"> by malo </w:t>
      </w:r>
      <w:r w:rsidRPr="00E8012F">
        <w:rPr>
          <w:rFonts w:cs="Arial"/>
          <w:bCs/>
          <w:szCs w:val="19"/>
        </w:rPr>
        <w:t>efekt poškodenia všeobecného rozpočtu EÚ.</w:t>
      </w:r>
    </w:p>
    <w:p w14:paraId="589BBAC3" w14:textId="77777777" w:rsidR="00CC0C60" w:rsidRPr="00CC0C60" w:rsidRDefault="00CC0C60" w:rsidP="00CC0C60">
      <w:pPr>
        <w:autoSpaceDE w:val="0"/>
        <w:autoSpaceDN w:val="0"/>
        <w:adjustRightInd w:val="0"/>
        <w:jc w:val="both"/>
        <w:rPr>
          <w:rFonts w:cs="Arial"/>
          <w:bCs/>
          <w:szCs w:val="19"/>
        </w:rPr>
      </w:pPr>
    </w:p>
    <w:p w14:paraId="6958C32C" w14:textId="77777777" w:rsidR="00CC0C60" w:rsidRPr="00E8012F" w:rsidRDefault="00CC0C60" w:rsidP="00CC0C60">
      <w:pPr>
        <w:autoSpaceDE w:val="0"/>
        <w:autoSpaceDN w:val="0"/>
        <w:adjustRightInd w:val="0"/>
        <w:jc w:val="both"/>
        <w:rPr>
          <w:rFonts w:cs="Arial"/>
          <w:bCs/>
          <w:szCs w:val="19"/>
        </w:rPr>
      </w:pPr>
      <w:r w:rsidRPr="00E8012F">
        <w:rPr>
          <w:rFonts w:cs="Arial"/>
          <w:bCs/>
          <w:szCs w:val="19"/>
        </w:rPr>
        <w:t>Pojem nezrovnalosť pre PO 2014 – 2020 je definovaný:</w:t>
      </w:r>
    </w:p>
    <w:p w14:paraId="0D446440" w14:textId="77777777" w:rsidR="00CC0C60" w:rsidRPr="00E8012F" w:rsidRDefault="00CC0C60" w:rsidP="00CC0C60">
      <w:pPr>
        <w:autoSpaceDE w:val="0"/>
        <w:autoSpaceDN w:val="0"/>
        <w:adjustRightInd w:val="0"/>
        <w:jc w:val="both"/>
        <w:rPr>
          <w:rFonts w:cs="Arial"/>
          <w:bCs/>
          <w:szCs w:val="19"/>
        </w:rPr>
      </w:pPr>
    </w:p>
    <w:p w14:paraId="13C6A8FE" w14:textId="77777777" w:rsidR="00CC0C60" w:rsidRPr="00E8012F" w:rsidRDefault="00CC0C60" w:rsidP="00CC0C60">
      <w:pPr>
        <w:autoSpaceDE w:val="0"/>
        <w:autoSpaceDN w:val="0"/>
        <w:adjustRightInd w:val="0"/>
        <w:jc w:val="both"/>
        <w:rPr>
          <w:rFonts w:cs="Arial"/>
          <w:i/>
          <w:szCs w:val="19"/>
        </w:rPr>
      </w:pPr>
      <w:r w:rsidRPr="00E8012F">
        <w:rPr>
          <w:rFonts w:cs="Arial"/>
          <w:b/>
          <w:i/>
          <w:szCs w:val="19"/>
        </w:rPr>
        <w:t>Nezrovnalosť</w:t>
      </w:r>
      <w:r w:rsidRPr="00E8012F">
        <w:rPr>
          <w:rFonts w:cs="Arial"/>
          <w:i/>
          <w:szCs w:val="19"/>
        </w:rPr>
        <w:t xml:space="preserve"> - </w:t>
      </w:r>
      <w:r w:rsidRPr="00E8012F">
        <w:rPr>
          <w:rFonts w:cs="Arial"/>
          <w:bCs/>
          <w:szCs w:val="19"/>
        </w:rPr>
        <w:t>akékoľvek porušenie práva Únie alebo vnútroštátneho práva týkajúceho sa jeho uplatňovania, vyplývajúce z konania alebo opomenutia hospodárskeho subjektu, ktorý sa zúčastňuje na vykonávaní EŠIF, dôsledkom čoho je alebo by bol negatívny dopad na rozpočet Únie zaťažením všeobecného rozpočtu neoprávneným výdavkom.</w:t>
      </w:r>
    </w:p>
    <w:p w14:paraId="4ACC8D8D" w14:textId="77777777" w:rsidR="00AC0EAB" w:rsidRDefault="00AC0EAB" w:rsidP="00AE7CC2">
      <w:pPr>
        <w:spacing w:line="276" w:lineRule="auto"/>
        <w:jc w:val="both"/>
        <w:rPr>
          <w:rFonts w:cs="Arial"/>
          <w:szCs w:val="16"/>
        </w:rPr>
      </w:pPr>
    </w:p>
    <w:p w14:paraId="7ACE059B" w14:textId="77777777" w:rsidR="00AC0EAB" w:rsidRPr="00B22662" w:rsidRDefault="00AC0EAB" w:rsidP="009D0EE3">
      <w:pPr>
        <w:spacing w:line="288" w:lineRule="auto"/>
      </w:pPr>
      <w:r w:rsidRPr="00B22662">
        <w:t xml:space="preserve">Z pohľadu legislatívy Slovenskej republiky má na vznik nezrovnalosti priamy dopad najmä: </w:t>
      </w:r>
    </w:p>
    <w:p w14:paraId="4CBA0D75" w14:textId="77777777" w:rsidR="00AC0EAB" w:rsidRPr="00B22662" w:rsidRDefault="00AC0EAB" w:rsidP="00151D4D">
      <w:pPr>
        <w:numPr>
          <w:ilvl w:val="0"/>
          <w:numId w:val="93"/>
        </w:numPr>
        <w:spacing w:line="288" w:lineRule="auto"/>
        <w:jc w:val="both"/>
      </w:pPr>
      <w:r w:rsidRPr="00B22662">
        <w:rPr>
          <w:b/>
        </w:rPr>
        <w:t>porušenie finančnej disciplíny</w:t>
      </w:r>
      <w:r w:rsidRPr="00B22662">
        <w:t xml:space="preserve"> podľa </w:t>
      </w:r>
      <w:r>
        <w:t xml:space="preserve">ustanovenia </w:t>
      </w:r>
      <w:r w:rsidRPr="00B22662">
        <w:t xml:space="preserve">§ 31 ods. 1 zákona o rozpočtových pravidlách verejnej správy, pričom </w:t>
      </w:r>
      <w:r>
        <w:t xml:space="preserve">v ustanovení </w:t>
      </w:r>
      <w:r w:rsidRPr="00A26877">
        <w:t>§ 31</w:t>
      </w:r>
      <w:r>
        <w:t xml:space="preserve"> predmetného </w:t>
      </w:r>
      <w:r w:rsidRPr="00B22662">
        <w:t xml:space="preserve">zákona </w:t>
      </w:r>
      <w:r>
        <w:t xml:space="preserve">sú </w:t>
      </w:r>
      <w:r w:rsidRPr="00A26877">
        <w:t>defin</w:t>
      </w:r>
      <w:r>
        <w:t>ované</w:t>
      </w:r>
      <w:r w:rsidRPr="00B22662">
        <w:t xml:space="preserve"> jednotlivé skutkové podstaty porušenia finančnej disciplíny. Nezrovnalosť nemusí vždy predstavovať porušenie finančnej disciplíny a naopak porušenie finančnej disciplíny nemusí vždy zodpovedať nezrovnalosti;</w:t>
      </w:r>
    </w:p>
    <w:p w14:paraId="18A32EFA" w14:textId="77777777" w:rsidR="00AC0EAB" w:rsidRDefault="00AC0EAB" w:rsidP="00151D4D">
      <w:pPr>
        <w:numPr>
          <w:ilvl w:val="0"/>
          <w:numId w:val="93"/>
        </w:numPr>
        <w:spacing w:line="288" w:lineRule="auto"/>
        <w:jc w:val="both"/>
      </w:pPr>
      <w:r w:rsidRPr="00B22662">
        <w:rPr>
          <w:b/>
        </w:rPr>
        <w:lastRenderedPageBreak/>
        <w:t xml:space="preserve">porušenie pravidiel a postupov verejného obstarávania </w:t>
      </w:r>
      <w:r w:rsidRPr="00B22662">
        <w:t>podľa</w:t>
      </w:r>
      <w:r>
        <w:t xml:space="preserve"> </w:t>
      </w:r>
      <w:r w:rsidRPr="002677A8">
        <w:t>zákona o verejnom obstarávaní</w:t>
      </w:r>
      <w:r w:rsidRPr="00B22662">
        <w:t xml:space="preserve"> </w:t>
      </w:r>
      <w:r>
        <w:t xml:space="preserve">a </w:t>
      </w:r>
      <w:r w:rsidRPr="00B22662">
        <w:t>rozhodnutia Komisie č. C(2013) 9527 o stanovení a schválení usmernení o určení finančných opráv</w:t>
      </w:r>
      <w:r>
        <w:t xml:space="preserve"> v platnom znení</w:t>
      </w:r>
      <w:r w:rsidRPr="00B22662">
        <w:t xml:space="preserve">, ktoré má Komisia uplatňovať na výdavky financované Úniou v rámci zdieľaného hospodárenia pri nedodržaní pravidiel verejného obstarávania a podľa zákona o verejnom obstarávaní. </w:t>
      </w:r>
    </w:p>
    <w:p w14:paraId="474DEEC2" w14:textId="77777777" w:rsidR="00AC0EAB" w:rsidRPr="00561705" w:rsidRDefault="00AC0EAB" w:rsidP="00151D4D">
      <w:pPr>
        <w:widowControl w:val="0"/>
        <w:numPr>
          <w:ilvl w:val="0"/>
          <w:numId w:val="93"/>
        </w:numPr>
        <w:autoSpaceDE w:val="0"/>
        <w:autoSpaceDN w:val="0"/>
        <w:adjustRightInd w:val="0"/>
        <w:spacing w:before="120" w:line="288" w:lineRule="auto"/>
        <w:ind w:left="357" w:hanging="357"/>
        <w:jc w:val="both"/>
        <w:rPr>
          <w:rFonts w:cs="Arial"/>
          <w:szCs w:val="16"/>
        </w:rPr>
      </w:pPr>
      <w:r w:rsidRPr="00DE1E35">
        <w:rPr>
          <w:rFonts w:cs="Arial"/>
          <w:b/>
          <w:szCs w:val="16"/>
        </w:rPr>
        <w:t xml:space="preserve">porušenie ochrany hospodárskej súťaže </w:t>
      </w:r>
      <w:r w:rsidRPr="00DE1E35">
        <w:rPr>
          <w:rFonts w:cs="Arial"/>
          <w:szCs w:val="16"/>
        </w:rPr>
        <w:t xml:space="preserve">podľa zákona </w:t>
      </w:r>
      <w:r w:rsidRPr="00561705">
        <w:rPr>
          <w:rFonts w:cs="Arial"/>
          <w:szCs w:val="16"/>
        </w:rPr>
        <w:t xml:space="preserve">o ochrane hospodárskej súťaže a o zmene a doplnení niektorých zákonov v znení neskorších predpisov najmä pre prípady kartelov, zneužívania dominantného postavenia, vertikálnych dohôd, koncentrácie alebo obmedzenia hospodárskej súťaže; </w:t>
      </w:r>
    </w:p>
    <w:p w14:paraId="7AAA5865" w14:textId="569DA215" w:rsidR="00C15DDE" w:rsidRDefault="00AC0EAB" w:rsidP="00151D4D">
      <w:pPr>
        <w:widowControl w:val="0"/>
        <w:numPr>
          <w:ilvl w:val="0"/>
          <w:numId w:val="93"/>
        </w:numPr>
        <w:autoSpaceDE w:val="0"/>
        <w:autoSpaceDN w:val="0"/>
        <w:adjustRightInd w:val="0"/>
        <w:spacing w:before="120" w:line="288" w:lineRule="auto"/>
        <w:ind w:left="357" w:hanging="357"/>
        <w:jc w:val="both"/>
        <w:rPr>
          <w:rFonts w:cs="Arial"/>
          <w:szCs w:val="16"/>
        </w:rPr>
      </w:pPr>
      <w:r w:rsidRPr="00561705">
        <w:rPr>
          <w:rFonts w:cs="Arial"/>
          <w:b/>
          <w:szCs w:val="16"/>
        </w:rPr>
        <w:t xml:space="preserve">protiprávne konanie ako trestný čin </w:t>
      </w:r>
      <w:r w:rsidRPr="00561705">
        <w:rPr>
          <w:rFonts w:cs="Arial"/>
          <w:szCs w:val="16"/>
        </w:rPr>
        <w:t xml:space="preserve">podľa </w:t>
      </w:r>
      <w:r>
        <w:rPr>
          <w:rFonts w:cs="Arial"/>
          <w:szCs w:val="16"/>
        </w:rPr>
        <w:t xml:space="preserve">trestného </w:t>
      </w:r>
      <w:r w:rsidRPr="00561705">
        <w:rPr>
          <w:rFonts w:cs="Arial"/>
          <w:szCs w:val="16"/>
        </w:rPr>
        <w:t>zákona v znení neskorších predpisov najmä pre trestné činy poškodzovania finančných záujmov ES, subvenčný podvod alebo machinácie pri verejnom obstarávaní a verejnej dražbe</w:t>
      </w:r>
      <w:r w:rsidR="00CC0C60">
        <w:rPr>
          <w:rFonts w:cs="Arial"/>
          <w:szCs w:val="16"/>
        </w:rPr>
        <w:t>;</w:t>
      </w:r>
    </w:p>
    <w:p w14:paraId="68A4794C" w14:textId="24456FFB" w:rsidR="00CC0C60" w:rsidRPr="00AC0EAB" w:rsidRDefault="00CC0C60" w:rsidP="00151D4D">
      <w:pPr>
        <w:widowControl w:val="0"/>
        <w:numPr>
          <w:ilvl w:val="0"/>
          <w:numId w:val="93"/>
        </w:numPr>
        <w:autoSpaceDE w:val="0"/>
        <w:autoSpaceDN w:val="0"/>
        <w:adjustRightInd w:val="0"/>
        <w:spacing w:before="120" w:line="288" w:lineRule="auto"/>
        <w:ind w:left="357" w:hanging="357"/>
        <w:jc w:val="both"/>
        <w:rPr>
          <w:rFonts w:cs="Arial"/>
          <w:szCs w:val="16"/>
        </w:rPr>
      </w:pPr>
      <w:r w:rsidRPr="00CF5FE9">
        <w:rPr>
          <w:rFonts w:cs="Arial"/>
          <w:b/>
          <w:szCs w:val="18"/>
        </w:rPr>
        <w:t xml:space="preserve">porušenie postupov účtovania </w:t>
      </w:r>
      <w:r w:rsidRPr="00CF5FE9">
        <w:rPr>
          <w:rFonts w:cs="Arial"/>
          <w:szCs w:val="18"/>
        </w:rPr>
        <w:t>podľa zákona č. 431/2002 o účtovníctve a zákona o príspevku z</w:t>
      </w:r>
      <w:r>
        <w:rPr>
          <w:rFonts w:cs="Arial"/>
          <w:szCs w:val="18"/>
        </w:rPr>
        <w:t> </w:t>
      </w:r>
      <w:r w:rsidRPr="00CF5FE9">
        <w:rPr>
          <w:rFonts w:cs="Arial"/>
          <w:szCs w:val="18"/>
        </w:rPr>
        <w:t>EŠIF</w:t>
      </w:r>
      <w:r>
        <w:rPr>
          <w:rFonts w:cs="Arial"/>
          <w:szCs w:val="18"/>
        </w:rPr>
        <w:t>.</w:t>
      </w:r>
    </w:p>
    <w:p w14:paraId="16E5AF0D" w14:textId="77777777" w:rsidR="00CC0C60" w:rsidRDefault="00CC0C60" w:rsidP="001F303B">
      <w:pPr>
        <w:spacing w:line="276" w:lineRule="auto"/>
        <w:jc w:val="both"/>
      </w:pPr>
    </w:p>
    <w:p w14:paraId="38809E59" w14:textId="25DEE132"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Zistenie nezrovnalosti</w:t>
      </w:r>
    </w:p>
    <w:p w14:paraId="7A55D22E" w14:textId="2530F3CC" w:rsidR="009D7F63" w:rsidRDefault="009D7F63" w:rsidP="001F303B">
      <w:pPr>
        <w:pStyle w:val="Zkladntext"/>
        <w:tabs>
          <w:tab w:val="num" w:pos="3087"/>
        </w:tabs>
        <w:spacing w:before="120" w:after="120" w:line="288" w:lineRule="auto"/>
        <w:rPr>
          <w:rFonts w:ascii="Arial" w:hAnsi="Arial" w:cs="Arial"/>
          <w:sz w:val="19"/>
          <w:szCs w:val="19"/>
          <w:lang w:val="sk-SK"/>
        </w:rPr>
      </w:pPr>
      <w:r w:rsidRPr="0073389C">
        <w:rPr>
          <w:rFonts w:ascii="Arial" w:hAnsi="Arial" w:cs="Arial"/>
          <w:sz w:val="19"/>
          <w:szCs w:val="19"/>
          <w:lang w:val="sk-SK"/>
        </w:rPr>
        <w:t xml:space="preserve">Nezrovnalosť môžu zistiť všetky subjekty SR a EÚ, ktoré sú zapojené do riadenia a kontroly štrukturálnych fondov v zmysle SR EŠIF a SFR. V prípade, že </w:t>
      </w:r>
      <w:r w:rsidRPr="0073389C">
        <w:rPr>
          <w:rFonts w:ascii="Arial" w:hAnsi="Arial" w:cs="Arial"/>
          <w:b/>
          <w:sz w:val="19"/>
          <w:szCs w:val="19"/>
          <w:lang w:val="sk-SK"/>
        </w:rPr>
        <w:t>nezrovnalosť</w:t>
      </w:r>
      <w:r w:rsidRPr="0073389C">
        <w:rPr>
          <w:rFonts w:ascii="Arial" w:hAnsi="Arial" w:cs="Arial"/>
          <w:sz w:val="19"/>
          <w:szCs w:val="19"/>
          <w:lang w:val="sk-SK"/>
        </w:rPr>
        <w:t xml:space="preserve"> </w:t>
      </w:r>
      <w:r w:rsidRPr="0073389C">
        <w:rPr>
          <w:rFonts w:ascii="Arial" w:hAnsi="Arial" w:cs="Arial"/>
          <w:b/>
          <w:sz w:val="19"/>
          <w:szCs w:val="19"/>
          <w:lang w:val="sk-SK"/>
        </w:rPr>
        <w:t xml:space="preserve">zistí </w:t>
      </w:r>
      <w:r w:rsidRPr="0073389C">
        <w:rPr>
          <w:rFonts w:ascii="Arial" w:hAnsi="Arial" w:cs="Arial"/>
          <w:sz w:val="19"/>
          <w:szCs w:val="19"/>
          <w:lang w:val="sk-SK"/>
        </w:rPr>
        <w:t xml:space="preserve">samotný </w:t>
      </w:r>
      <w:r w:rsidRPr="0073389C">
        <w:rPr>
          <w:rFonts w:ascii="Arial" w:hAnsi="Arial" w:cs="Arial"/>
          <w:b/>
          <w:sz w:val="19"/>
          <w:szCs w:val="19"/>
          <w:lang w:val="sk-SK"/>
        </w:rPr>
        <w:t>prijímateľ</w:t>
      </w:r>
      <w:r w:rsidRPr="0073389C">
        <w:rPr>
          <w:rFonts w:ascii="Arial" w:hAnsi="Arial" w:cs="Arial"/>
          <w:sz w:val="19"/>
          <w:szCs w:val="19"/>
          <w:lang w:val="sk-SK"/>
        </w:rPr>
        <w:t xml:space="preserve">, partner alebo tretí subjekt, </w:t>
      </w:r>
      <w:r w:rsidRPr="0073389C">
        <w:rPr>
          <w:rFonts w:ascii="Arial" w:hAnsi="Arial" w:cs="Arial"/>
          <w:b/>
          <w:sz w:val="19"/>
          <w:szCs w:val="19"/>
          <w:lang w:val="sk-SK"/>
        </w:rPr>
        <w:t xml:space="preserve">je povinný bezodkladne </w:t>
      </w:r>
      <w:r w:rsidR="00F15623">
        <w:rPr>
          <w:rFonts w:cs="Arial"/>
          <w:szCs w:val="19"/>
          <w:lang w:val="sk-SK"/>
        </w:rPr>
        <w:t>(</w:t>
      </w:r>
      <w:r w:rsidR="00F15623" w:rsidRPr="00097124">
        <w:rPr>
          <w:rFonts w:cs="Arial"/>
          <w:sz w:val="19"/>
          <w:szCs w:val="19"/>
          <w:lang w:val="sk-SK"/>
        </w:rPr>
        <w:t>najneskôr však do 3 pracovných dní)</w:t>
      </w:r>
      <w:r w:rsidR="00F15623">
        <w:rPr>
          <w:rFonts w:cs="Arial"/>
          <w:szCs w:val="19"/>
          <w:lang w:val="sk-SK"/>
        </w:rPr>
        <w:t xml:space="preserve"> </w:t>
      </w:r>
      <w:r w:rsidRPr="0073389C">
        <w:rPr>
          <w:rFonts w:ascii="Arial" w:hAnsi="Arial" w:cs="Arial"/>
          <w:b/>
          <w:sz w:val="19"/>
          <w:szCs w:val="19"/>
          <w:lang w:val="sk-SK"/>
        </w:rPr>
        <w:t>oznámiť</w:t>
      </w:r>
      <w:r w:rsidRPr="0073389C">
        <w:rPr>
          <w:rFonts w:ascii="Arial" w:hAnsi="Arial" w:cs="Arial"/>
          <w:sz w:val="19"/>
          <w:szCs w:val="19"/>
          <w:lang w:val="sk-SK"/>
        </w:rPr>
        <w:t xml:space="preserve"> </w:t>
      </w:r>
      <w:r w:rsidRPr="0073389C">
        <w:rPr>
          <w:rFonts w:ascii="Arial" w:hAnsi="Arial" w:cs="Arial"/>
          <w:b/>
          <w:sz w:val="19"/>
          <w:szCs w:val="19"/>
          <w:lang w:val="sk-SK"/>
        </w:rPr>
        <w:t>zistenú nezrovnalosť</w:t>
      </w:r>
      <w:r w:rsidRPr="0073389C">
        <w:rPr>
          <w:rFonts w:ascii="Arial" w:hAnsi="Arial" w:cs="Arial"/>
          <w:sz w:val="19"/>
          <w:szCs w:val="19"/>
          <w:lang w:val="sk-SK"/>
        </w:rPr>
        <w:t xml:space="preserve"> a predložiť dokumenty preukazujúce zistenú nezrovnalosť </w:t>
      </w:r>
      <w:r w:rsidRPr="0073389C">
        <w:rPr>
          <w:rFonts w:ascii="Arial" w:hAnsi="Arial" w:cs="Arial"/>
          <w:b/>
          <w:sz w:val="19"/>
          <w:szCs w:val="19"/>
          <w:lang w:val="sk-SK"/>
        </w:rPr>
        <w:t>poskytovateľovi</w:t>
      </w:r>
      <w:r w:rsidRPr="0073389C">
        <w:rPr>
          <w:rFonts w:ascii="Arial" w:hAnsi="Arial" w:cs="Arial"/>
          <w:sz w:val="19"/>
          <w:szCs w:val="19"/>
          <w:lang w:val="sk-SK"/>
        </w:rPr>
        <w:t>.</w:t>
      </w:r>
    </w:p>
    <w:p w14:paraId="4CDA9072" w14:textId="5135C037" w:rsidR="00AB6EC5" w:rsidRDefault="00AB6EC5" w:rsidP="009D0EE3">
      <w:pPr>
        <w:spacing w:before="60" w:after="60" w:line="288" w:lineRule="auto"/>
        <w:jc w:val="both"/>
      </w:pPr>
      <w:r w:rsidRPr="00CB1BAB">
        <w:t xml:space="preserve">Nezrovnalosť sa na národnej úrovni formálne zdokumentuje </w:t>
      </w:r>
      <w:r w:rsidRPr="00EE0532">
        <w:rPr>
          <w:b/>
        </w:rPr>
        <w:t>schválením správy o zistenej nezrovnalosti</w:t>
      </w:r>
      <w:r w:rsidRPr="00CB1BAB">
        <w:t>, a to v nadväznosti na schválenie/prerokovanie/zaslanie/oboznámenie/doručenie oficiálneho dokumentu podľa typu vykonanej kontroly/auditu/overovania, resp. nadobudnutie právoplatnosti rozhodnutia vydaného v</w:t>
      </w:r>
      <w:r>
        <w:t> </w:t>
      </w:r>
      <w:r w:rsidRPr="00CB1BAB">
        <w:t>správnom</w:t>
      </w:r>
      <w:r>
        <w:t>/súdnom</w:t>
      </w:r>
      <w:r w:rsidRPr="00CB1BAB">
        <w:t xml:space="preserve"> konaní.</w:t>
      </w:r>
    </w:p>
    <w:p w14:paraId="7AACBEC6" w14:textId="4056224D"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Riešenie nezrovnalosti</w:t>
      </w:r>
    </w:p>
    <w:p w14:paraId="02D06F9B" w14:textId="77777777" w:rsidR="00AB6EC5" w:rsidRPr="00CB1BAB" w:rsidRDefault="00AB6EC5" w:rsidP="009D0EE3">
      <w:pPr>
        <w:spacing w:before="60" w:after="60" w:line="288" w:lineRule="auto"/>
        <w:jc w:val="both"/>
      </w:pPr>
      <w:r w:rsidRPr="00CB1BAB">
        <w:t>Na účely riešenia nezrovnalostí je nevyhnutná súčinnosť subjektov zapojených do systému implementácie EŠIF na národnej úrovni pri oznamovacej povinnosti, a to formou štandardizovaného formulára - Správa o zistenej nezrovnalosti.</w:t>
      </w:r>
    </w:p>
    <w:p w14:paraId="11564C7A" w14:textId="77777777" w:rsidR="00AB6EC5" w:rsidRPr="00CB1BAB" w:rsidRDefault="00AB6EC5" w:rsidP="009D0EE3">
      <w:pPr>
        <w:spacing w:before="60" w:after="60" w:line="288" w:lineRule="auto"/>
        <w:jc w:val="both"/>
      </w:pPr>
      <w:r>
        <w:t>Ak má P</w:t>
      </w:r>
      <w:r w:rsidRPr="00CB1BAB">
        <w:t xml:space="preserve">oskytovateľ podozrenie z nezrovnalosti alebo zistená nezrovnalosť má finančný dopad na realizáciu projektu, </w:t>
      </w:r>
      <w:r>
        <w:t>P</w:t>
      </w:r>
      <w:r w:rsidRPr="00CB1BAB">
        <w:t xml:space="preserve">oskytovateľ spolu so správou o zistenej nezrovnalosti predkladá </w:t>
      </w:r>
      <w:r w:rsidRPr="00CB1BAB">
        <w:rPr>
          <w:b/>
        </w:rPr>
        <w:t>do 10 pracovných dní</w:t>
      </w:r>
      <w:r w:rsidRPr="00CB1BAB">
        <w:t xml:space="preserve"> odo dňa skončenia vykonanej kontroly/overenia aj žiadosť o vrátenie finančných prostriedkov </w:t>
      </w:r>
      <w:r>
        <w:t>( ďalej aj ako ŽoV ).</w:t>
      </w:r>
    </w:p>
    <w:p w14:paraId="36C09C85" w14:textId="7CB47B95" w:rsidR="00AB6EC5" w:rsidRDefault="00AB6EC5" w:rsidP="009D0EE3">
      <w:pPr>
        <w:spacing w:before="60" w:after="60" w:line="288" w:lineRule="auto"/>
        <w:jc w:val="both"/>
      </w:pPr>
      <w:r w:rsidRPr="00C059AD">
        <w:t xml:space="preserve">Prijímateľ </w:t>
      </w:r>
      <w:r w:rsidR="0076410A" w:rsidRPr="00C059AD">
        <w:t>sa zaväzuje</w:t>
      </w:r>
      <w:r w:rsidRPr="00C059AD">
        <w:t xml:space="preserve"> vrátiť NFP alebo jeho časť uvedený v ŽoV do 60 dní odo dňa </w:t>
      </w:r>
      <w:r w:rsidR="0076410A" w:rsidRPr="00C059AD">
        <w:t>doručenia</w:t>
      </w:r>
      <w:r w:rsidRPr="00C059AD">
        <w:t xml:space="preserve"> ŽoV </w:t>
      </w:r>
      <w:r w:rsidR="0076410A" w:rsidRPr="00C059AD">
        <w:t xml:space="preserve">Prijímateľovi vo verejnej časti ITMS2014+ </w:t>
      </w:r>
      <w:r w:rsidRPr="00C059AD">
        <w:t>v zmysle článku 10 VZP k Zmluve o NFP.</w:t>
      </w:r>
      <w:r w:rsidRPr="00CB1BAB">
        <w:t xml:space="preserve"> </w:t>
      </w:r>
    </w:p>
    <w:p w14:paraId="6DBE9CB7" w14:textId="3360904D" w:rsidR="00525BD3" w:rsidRDefault="00525BD3" w:rsidP="001F303B">
      <w:pPr>
        <w:autoSpaceDE w:val="0"/>
        <w:autoSpaceDN w:val="0"/>
        <w:adjustRightInd w:val="0"/>
        <w:spacing w:before="120" w:after="120" w:line="288" w:lineRule="auto"/>
        <w:ind w:right="-57"/>
        <w:jc w:val="both"/>
      </w:pPr>
      <w:r>
        <w:t xml:space="preserve">V jednotlivých prípadoch </w:t>
      </w:r>
      <w:r w:rsidRPr="0073389C">
        <w:t xml:space="preserve">vrátenia finančných prostriedkov na základe podnetu prijímateľa, </w:t>
      </w:r>
      <w:r>
        <w:t>p</w:t>
      </w:r>
      <w:r w:rsidRPr="0073389C">
        <w:t xml:space="preserve">oskytovateľ žiadosť o vrátenie finančných prostriedkov prijímateľovi </w:t>
      </w:r>
      <w:r>
        <w:t>nezasiela.</w:t>
      </w:r>
    </w:p>
    <w:p w14:paraId="16416DA4" w14:textId="1C350530" w:rsidR="00AB6EC5" w:rsidRPr="00CB1BAB" w:rsidRDefault="00AB6EC5" w:rsidP="009D0EE3">
      <w:pPr>
        <w:spacing w:before="60" w:after="60" w:line="288" w:lineRule="auto"/>
        <w:jc w:val="both"/>
      </w:pPr>
      <w:r w:rsidRPr="00CB1BAB">
        <w:t xml:space="preserve">V prípade, že </w:t>
      </w:r>
      <w:r>
        <w:t>P</w:t>
      </w:r>
      <w:r w:rsidRPr="00CB1BAB">
        <w:t xml:space="preserve">rijímateľ túto povinnosť nesplní, ani nedôjde k uzatvoreniu dohody o splátkach alebo dohody o odklade plnenia, </w:t>
      </w:r>
      <w:r>
        <w:t>P</w:t>
      </w:r>
      <w:r w:rsidRPr="00CB1BAB">
        <w:t xml:space="preserve">oskytovateľ oznámi porušenie finančnej disciplíny </w:t>
      </w:r>
      <w:r>
        <w:t>Úradu vládneho auditu</w:t>
      </w:r>
      <w:r w:rsidRPr="00CB1BAB">
        <w:t xml:space="preserve"> (ak ide o porušenie finančnej disciplíny) alebo ÚVO (ak ide o porušenie pravidiel a postupov verejného obstarávania) alebo postupuje podľa § 41 ods. 5 </w:t>
      </w:r>
      <w:r w:rsidR="00874D3F">
        <w:t xml:space="preserve">alebo podľa § 41a ods. 3 </w:t>
      </w:r>
      <w:r w:rsidRPr="00CB1BAB">
        <w:t>zákona o príspevku z</w:t>
      </w:r>
      <w:r>
        <w:t> </w:t>
      </w:r>
      <w:r w:rsidRPr="00CB1BAB">
        <w:t>EŠIF</w:t>
      </w:r>
      <w:r>
        <w:t xml:space="preserve"> ale</w:t>
      </w:r>
      <w:r w:rsidRPr="00CB1BAB">
        <w:t xml:space="preserve">bo, ak nie je možné postupovať ani jedným z uvedených spôsobov, postupuje podľa osobitného predpisu (napr. Občiansky súdny poriadok). </w:t>
      </w:r>
    </w:p>
    <w:p w14:paraId="14B51FEB" w14:textId="2282337C" w:rsid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 xml:space="preserve">Vysporiadanie </w:t>
      </w:r>
      <w:r>
        <w:rPr>
          <w:rFonts w:ascii="Arial" w:hAnsi="Arial" w:cs="Arial"/>
          <w:b/>
          <w:sz w:val="19"/>
          <w:szCs w:val="19"/>
          <w:lang w:val="sk-SK"/>
        </w:rPr>
        <w:t xml:space="preserve">nezrovnalostí </w:t>
      </w:r>
    </w:p>
    <w:p w14:paraId="3615D0BA" w14:textId="465B77A4" w:rsidR="00AB6EC5" w:rsidRDefault="00AB6EC5" w:rsidP="009D0EE3">
      <w:pPr>
        <w:spacing w:line="288" w:lineRule="auto"/>
        <w:jc w:val="both"/>
      </w:pPr>
      <w:r w:rsidRPr="00B22662">
        <w:t>Za dátum vysporiadania nezrovnalosti sa považuje</w:t>
      </w:r>
      <w:r>
        <w:t xml:space="preserve"> </w:t>
      </w:r>
      <w:r w:rsidRPr="00B22662">
        <w:t xml:space="preserve">dátum pripísania finančných prostriedkov na príslušnom účte </w:t>
      </w:r>
      <w:r>
        <w:t>CO</w:t>
      </w:r>
      <w:r w:rsidRPr="00B22662">
        <w:t xml:space="preserve">, </w:t>
      </w:r>
      <w:r>
        <w:t>PJ</w:t>
      </w:r>
      <w:r w:rsidRPr="00B22662">
        <w:t xml:space="preserve"> alebo </w:t>
      </w:r>
      <w:r>
        <w:t>Úradu vládneho auditu</w:t>
      </w:r>
      <w:r w:rsidR="00CC0C60">
        <w:t xml:space="preserve"> (ďalej aj ako ÚVA)</w:t>
      </w:r>
      <w:r w:rsidRPr="00B22662">
        <w:t>, pričom splnenie povinnosti vysporiadať nezrovnalosť zo strany Prijímateľa</w:t>
      </w:r>
      <w:r>
        <w:t>/Partnera</w:t>
      </w:r>
      <w:r w:rsidRPr="00B22662">
        <w:t xml:space="preserve"> sa viaže ku dňu odpísania finančných prostriedkov z jeho účtu</w:t>
      </w:r>
      <w:r>
        <w:t>.</w:t>
      </w:r>
    </w:p>
    <w:p w14:paraId="726BE951" w14:textId="5AA480A4" w:rsidR="003A2A71" w:rsidRPr="00AB6EC5" w:rsidRDefault="00AB6EC5" w:rsidP="001F303B">
      <w:pPr>
        <w:pStyle w:val="Zkladntext"/>
        <w:tabs>
          <w:tab w:val="num" w:pos="3087"/>
        </w:tabs>
        <w:spacing w:before="120" w:after="120" w:line="276" w:lineRule="auto"/>
        <w:rPr>
          <w:rFonts w:ascii="Arial" w:hAnsi="Arial" w:cs="Arial"/>
          <w:b/>
          <w:sz w:val="19"/>
          <w:szCs w:val="19"/>
          <w:lang w:val="sk-SK"/>
        </w:rPr>
      </w:pPr>
      <w:r w:rsidRPr="00AB6EC5">
        <w:rPr>
          <w:rFonts w:ascii="Arial" w:hAnsi="Arial" w:cs="Arial"/>
          <w:b/>
          <w:sz w:val="19"/>
          <w:szCs w:val="19"/>
          <w:lang w:val="sk-SK"/>
        </w:rPr>
        <w:t xml:space="preserve"> </w:t>
      </w:r>
      <w:r>
        <w:rPr>
          <w:rFonts w:ascii="Arial" w:hAnsi="Arial" w:cs="Arial"/>
          <w:b/>
          <w:sz w:val="19"/>
          <w:szCs w:val="19"/>
          <w:lang w:val="sk-SK"/>
        </w:rPr>
        <w:t>Vysporiadanie finančných vzťahov</w:t>
      </w:r>
    </w:p>
    <w:p w14:paraId="7A55D22F" w14:textId="77777777" w:rsidR="009D7F63" w:rsidRPr="0073389C" w:rsidRDefault="009D7F63" w:rsidP="001F303B">
      <w:pPr>
        <w:autoSpaceDE w:val="0"/>
        <w:autoSpaceDN w:val="0"/>
        <w:adjustRightInd w:val="0"/>
        <w:spacing w:before="120" w:after="120" w:line="288" w:lineRule="auto"/>
        <w:jc w:val="both"/>
      </w:pPr>
      <w:r w:rsidRPr="0073389C">
        <w:t>Vysporiadanie finančných vzťahov sa vykonáva:</w:t>
      </w:r>
    </w:p>
    <w:p w14:paraId="7A55D230" w14:textId="131EC797"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lastRenderedPageBreak/>
        <w:t>vzájomným započítaním pohľadávky z príspevku voči pohľadávke prijímateľa / partnera podľa zmluvy o</w:t>
      </w:r>
      <w:r w:rsidR="00403E06">
        <w:t> </w:t>
      </w:r>
      <w:r w:rsidRPr="0073389C">
        <w:t>NFP</w:t>
      </w:r>
      <w:r w:rsidR="00403E06">
        <w:t xml:space="preserve"> </w:t>
      </w:r>
      <w:r w:rsidRPr="0073389C">
        <w:t>alebo jeho časti;</w:t>
      </w:r>
    </w:p>
    <w:p w14:paraId="7A55D231" w14:textId="500913F6"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t>vzájomným započítaním pohľadávky z rozhodnutia voči pohľadávke prijímateľa / partnera podľa zmluvy o NFP alebo jeho časti alebo</w:t>
      </w:r>
    </w:p>
    <w:p w14:paraId="7A55D232" w14:textId="6B81E5C8" w:rsidR="009D7F63" w:rsidRPr="0073389C" w:rsidRDefault="009D7F63" w:rsidP="00D2517B">
      <w:pPr>
        <w:numPr>
          <w:ilvl w:val="0"/>
          <w:numId w:val="29"/>
        </w:numPr>
        <w:autoSpaceDE w:val="0"/>
        <w:autoSpaceDN w:val="0"/>
        <w:adjustRightInd w:val="0"/>
        <w:spacing w:before="120" w:after="120" w:line="288" w:lineRule="auto"/>
        <w:ind w:left="284" w:hanging="284"/>
        <w:jc w:val="both"/>
      </w:pPr>
      <w:r w:rsidRPr="0073389C">
        <w:t xml:space="preserve">vrátením </w:t>
      </w:r>
      <w:r w:rsidR="00D2517B">
        <w:t>nezrovnalosti</w:t>
      </w:r>
      <w:r w:rsidRPr="0073389C">
        <w:t>, ak sa nevykoná vzájomné započítanie pohľadávok. Na základe zmluvy o NFP/rozhodnutia o schválení žiadosti sa vrátenie finančných prostriedkov EÚ a ŠR na spolufinancovanie, ktoré boli poskytnuté prijímateľovi/partnerovi uskutočňuje v nasledovných prípadoch:</w:t>
      </w:r>
    </w:p>
    <w:p w14:paraId="7A55D233" w14:textId="13B5F77E" w:rsidR="009D7F63" w:rsidRPr="0073389C" w:rsidRDefault="009D7F63" w:rsidP="00151D4D">
      <w:pPr>
        <w:numPr>
          <w:ilvl w:val="0"/>
          <w:numId w:val="99"/>
        </w:numPr>
        <w:autoSpaceDE w:val="0"/>
        <w:autoSpaceDN w:val="0"/>
        <w:adjustRightInd w:val="0"/>
        <w:spacing w:before="120" w:after="120" w:line="288" w:lineRule="auto"/>
        <w:jc w:val="both"/>
      </w:pPr>
      <w:r w:rsidRPr="0073389C">
        <w:t>prijímateľ</w:t>
      </w:r>
      <w:r w:rsidR="001A33B4">
        <w:t xml:space="preserve"> </w:t>
      </w:r>
      <w:r w:rsidRPr="0073389C">
        <w:rPr>
          <w:b/>
        </w:rPr>
        <w:t xml:space="preserve">nevyčerpal </w:t>
      </w:r>
      <w:r w:rsidRPr="0073389C">
        <w:t>poskytnuté prostriedky EÚ a ŠR na spolufinancovanie;</w:t>
      </w:r>
    </w:p>
    <w:p w14:paraId="7A55D234" w14:textId="010128D9" w:rsidR="009D7F63" w:rsidRPr="0073389C" w:rsidRDefault="009D7F63" w:rsidP="00151D4D">
      <w:pPr>
        <w:numPr>
          <w:ilvl w:val="0"/>
          <w:numId w:val="99"/>
        </w:numPr>
        <w:autoSpaceDE w:val="0"/>
        <w:autoSpaceDN w:val="0"/>
        <w:adjustRightInd w:val="0"/>
        <w:spacing w:before="120" w:after="120" w:line="288" w:lineRule="auto"/>
        <w:jc w:val="both"/>
      </w:pPr>
      <w:r w:rsidRPr="0073389C">
        <w:t>prijímateľ</w:t>
      </w:r>
      <w:r w:rsidR="00DC7385">
        <w:t xml:space="preserve"> </w:t>
      </w:r>
      <w:r w:rsidR="00524982">
        <w:t>/partner</w:t>
      </w:r>
      <w:r w:rsidRPr="0073389C">
        <w:t xml:space="preserve"> </w:t>
      </w:r>
      <w:r w:rsidRPr="0073389C">
        <w:rPr>
          <w:b/>
        </w:rPr>
        <w:t>vyčerpal</w:t>
      </w:r>
      <w:r w:rsidRPr="0073389C">
        <w:t xml:space="preserve"> poskytnuté prostriedky EÚ a ŠR na spolufinancovanie v rozpore so všeobecne záväznými predpismi SR alebo právne záväznými predpismi EÚ (najmä porušenie finančnej disciplíny alebo vznik nezrovnalosti);</w:t>
      </w:r>
    </w:p>
    <w:p w14:paraId="7A55D235" w14:textId="675BA7F5" w:rsidR="009D7F63" w:rsidRPr="0073389C" w:rsidRDefault="00524982" w:rsidP="00151D4D">
      <w:pPr>
        <w:numPr>
          <w:ilvl w:val="0"/>
          <w:numId w:val="99"/>
        </w:numPr>
        <w:autoSpaceDE w:val="0"/>
        <w:autoSpaceDN w:val="0"/>
        <w:adjustRightInd w:val="0"/>
        <w:spacing w:before="120" w:after="120" w:line="288" w:lineRule="auto"/>
        <w:jc w:val="both"/>
      </w:pPr>
      <w:r>
        <w:t>p</w:t>
      </w:r>
      <w:r w:rsidR="009D7F63" w:rsidRPr="0073389C">
        <w:t>rijímateľ</w:t>
      </w:r>
      <w:r w:rsidR="00DC7385">
        <w:t xml:space="preserve"> </w:t>
      </w:r>
      <w:r>
        <w:t>/partner</w:t>
      </w:r>
      <w:r w:rsidR="009D7F63" w:rsidRPr="0073389C">
        <w:t xml:space="preserve"> </w:t>
      </w:r>
      <w:r w:rsidR="009D7F63" w:rsidRPr="0073389C">
        <w:rPr>
          <w:b/>
        </w:rPr>
        <w:t xml:space="preserve">vyčerpal </w:t>
      </w:r>
      <w:r w:rsidR="009D7F63" w:rsidRPr="0073389C">
        <w:t xml:space="preserve">poskytnuté prostriedky EÚ a ŠR na spolufinancovanie </w:t>
      </w:r>
      <w:r w:rsidR="009D7F63" w:rsidRPr="0073389C">
        <w:rPr>
          <w:b/>
        </w:rPr>
        <w:t>v rozpore s podmienkami zmluvy</w:t>
      </w:r>
      <w:r w:rsidR="009D7F63" w:rsidRPr="0073389C">
        <w:t xml:space="preserve"> o NFP, resp. prijímateľ porušil alebo nesplnil povinnosti stanovené v zmluve o NFP (najmä porušenie finančnej disciplíny alebo vznik nezrovnalosti) a porušenie týchto povinností, resp. nesplnenie týchto povinností je spojené s povinnosťou vrátenia finančných prostriedkov;</w:t>
      </w:r>
    </w:p>
    <w:p w14:paraId="7A55D236" w14:textId="69A6AA42" w:rsidR="009D7F63" w:rsidRPr="0073389C" w:rsidRDefault="00FC31BD" w:rsidP="00151D4D">
      <w:pPr>
        <w:numPr>
          <w:ilvl w:val="0"/>
          <w:numId w:val="99"/>
        </w:numPr>
        <w:autoSpaceDE w:val="0"/>
        <w:autoSpaceDN w:val="0"/>
        <w:adjustRightInd w:val="0"/>
        <w:spacing w:before="120" w:after="120" w:line="288" w:lineRule="auto"/>
        <w:jc w:val="both"/>
      </w:pPr>
      <w:r>
        <w:t>p</w:t>
      </w:r>
      <w:r w:rsidR="009D7F63" w:rsidRPr="0073389C">
        <w:t>rijímateľovi</w:t>
      </w:r>
      <w:r w:rsidR="00DC7385">
        <w:t xml:space="preserve"> </w:t>
      </w:r>
      <w:r w:rsidR="00524982">
        <w:t>/partnerovi</w:t>
      </w:r>
      <w:r w:rsidR="009D7F63" w:rsidRPr="0073389C">
        <w:t xml:space="preserve"> boli poskytnuté finančné prostriedky EÚ a ŠR na spolufinancovanie z titulu mylnej platby;</w:t>
      </w:r>
    </w:p>
    <w:p w14:paraId="7A55D237" w14:textId="082F335A" w:rsidR="009D7F63" w:rsidRPr="0073389C" w:rsidRDefault="009D7F63" w:rsidP="00151D4D">
      <w:pPr>
        <w:numPr>
          <w:ilvl w:val="0"/>
          <w:numId w:val="99"/>
        </w:numPr>
        <w:autoSpaceDE w:val="0"/>
        <w:autoSpaceDN w:val="0"/>
        <w:adjustRightInd w:val="0"/>
        <w:spacing w:before="120" w:after="120" w:line="288" w:lineRule="auto"/>
        <w:jc w:val="both"/>
      </w:pPr>
      <w:r w:rsidRPr="0073389C">
        <w:t>a iných (napr. bol vytvorený príjem z projektu).</w:t>
      </w:r>
    </w:p>
    <w:p w14:paraId="6F295211" w14:textId="77777777" w:rsidR="00525BD3" w:rsidRDefault="009D7F63" w:rsidP="009D7F63">
      <w:pPr>
        <w:autoSpaceDE w:val="0"/>
        <w:autoSpaceDN w:val="0"/>
        <w:adjustRightInd w:val="0"/>
        <w:spacing w:before="120" w:after="120" w:line="288" w:lineRule="auto"/>
        <w:jc w:val="both"/>
      </w:pPr>
      <w:r w:rsidRPr="0073389C">
        <w:t xml:space="preserve">V súlade s § 33 ods. 2 zákona o príspevku z EŠIF je prijímateľ/partner podľa zmluvy o NFP povinný vrátiť NFP alebo jeho časť za podmienok a spôsobom uvedeným v zmluve o NFP/ v rozhodnutí o schválení žiadosti. Ak suma NFP alebo jeho časti, ktorá sa má vrátiť, nepresiahne 40,00 EUR, tento NFP alebo jeho časť poskytovateľ nevymáha. </w:t>
      </w:r>
    </w:p>
    <w:p w14:paraId="437F30AB" w14:textId="2168C7C9" w:rsidR="00FC4DC2" w:rsidRDefault="006433ED" w:rsidP="009D7F63">
      <w:pPr>
        <w:autoSpaceDE w:val="0"/>
        <w:autoSpaceDN w:val="0"/>
        <w:adjustRightInd w:val="0"/>
        <w:spacing w:before="120" w:after="120" w:line="288" w:lineRule="auto"/>
        <w:jc w:val="both"/>
        <w:rPr>
          <w:rFonts w:cs="Arial"/>
          <w:szCs w:val="16"/>
        </w:rPr>
      </w:pPr>
      <w:r>
        <w:t xml:space="preserve"> </w:t>
      </w:r>
      <w:r>
        <w:rPr>
          <w:rFonts w:cs="Arial"/>
          <w:szCs w:val="16"/>
        </w:rPr>
        <w:t>Poskytovateľ</w:t>
      </w:r>
      <w:r w:rsidRPr="00561705">
        <w:rPr>
          <w:rFonts w:cs="Arial"/>
          <w:szCs w:val="16"/>
        </w:rPr>
        <w:t xml:space="preserve"> sa môže rozhodnúť podľa charakteru projektu alebo typu prijímateľa, či priebežne kumuluje nezúčtovaný nenávratný finančný príspevok vrátane súm do 40,00 EUR a súčasne ho aj priebežne vymáha v momente prekročenia sumy 40,00 EUR alebo uplatní a vymáha úhrnnú sumu takto nezúčtovaného nenávratného finančného príspevku po prekročení sumy 40,00 EUR pri poslednom zúčtovaní zálohovej platby.</w:t>
      </w:r>
      <w:r>
        <w:rPr>
          <w:rFonts w:cs="Arial"/>
          <w:szCs w:val="16"/>
        </w:rPr>
        <w:t xml:space="preserve"> </w:t>
      </w:r>
    </w:p>
    <w:p w14:paraId="7A55D238" w14:textId="017AEDB6" w:rsidR="009D7F63" w:rsidRDefault="009D7F63" w:rsidP="009D7F63">
      <w:pPr>
        <w:autoSpaceDE w:val="0"/>
        <w:autoSpaceDN w:val="0"/>
        <w:adjustRightInd w:val="0"/>
        <w:spacing w:before="120" w:after="120" w:line="288" w:lineRule="auto"/>
        <w:jc w:val="both"/>
      </w:pPr>
      <w:r w:rsidRPr="0073389C">
        <w:t xml:space="preserve">Poskytovateľ voči finančnému limitu 40,00 EUR posudzuje iba sumu príspevku, ktorý podľa definície príspevku v § 3 ods. 1 písm. a) zákona o príspevku </w:t>
      </w:r>
      <w:r w:rsidR="001A3AD2">
        <w:t>z</w:t>
      </w:r>
      <w:r w:rsidR="00DE0BAD">
        <w:t xml:space="preserve"> </w:t>
      </w:r>
      <w:r w:rsidRPr="0073389C">
        <w:t>EŠIF tvoria len prostriedky EÚ a ŠR na spolufinancovanie poskytnuté poskytovateľom podľa zmluvy o NFP/ rozhodnutia o schválení žiadosti bez možnosti zahrnutia sankcie alebo úroku z omeškania.</w:t>
      </w:r>
    </w:p>
    <w:p w14:paraId="075BBEA6" w14:textId="4E83D52C" w:rsidR="00034716" w:rsidRDefault="00034716" w:rsidP="009234C3">
      <w:pPr>
        <w:spacing w:line="288" w:lineRule="auto"/>
        <w:jc w:val="both"/>
      </w:pPr>
      <w:r w:rsidRPr="00BB2709">
        <w:t>V jednotlivých prípadoch vrátenia finančných p</w:t>
      </w:r>
      <w:r>
        <w:t xml:space="preserve">rostriedkov </w:t>
      </w:r>
      <w:r w:rsidR="003C3480">
        <w:t>p</w:t>
      </w:r>
      <w:r>
        <w:t xml:space="preserve">oskytovateľ zašle </w:t>
      </w:r>
      <w:r w:rsidR="003C3480">
        <w:t>p</w:t>
      </w:r>
      <w:r>
        <w:t xml:space="preserve">rijímateľovi </w:t>
      </w:r>
      <w:r w:rsidRPr="00BB2709">
        <w:t xml:space="preserve"> </w:t>
      </w:r>
      <w:r>
        <w:t xml:space="preserve">ŽoV podľa zmluvy o NFP / zmluvy o financovaní / zmluvy o spolufinancovaní </w:t>
      </w:r>
      <w:r w:rsidR="003C3480">
        <w:t xml:space="preserve">. </w:t>
      </w:r>
      <w:r w:rsidRPr="00882870">
        <w:t>Poskytovateľ oznámi výzvou na úhradu dlžníkovi, že eviduje voči nemu pohľadávku a upozorní ho na následky neuhradenia pohľadávky</w:t>
      </w:r>
      <w:r w:rsidRPr="00BB2709">
        <w:t xml:space="preserve"> </w:t>
      </w:r>
    </w:p>
    <w:p w14:paraId="65AD9E33" w14:textId="77777777" w:rsidR="00034716" w:rsidRPr="00BB2709" w:rsidRDefault="00034716" w:rsidP="00034716">
      <w:pPr>
        <w:spacing w:line="276" w:lineRule="auto"/>
        <w:jc w:val="both"/>
      </w:pPr>
    </w:p>
    <w:p w14:paraId="1E43BDE6" w14:textId="7C1A58C9" w:rsidR="00DB4BBC" w:rsidRDefault="00DB4BBC" w:rsidP="009234C3">
      <w:pPr>
        <w:spacing w:line="288" w:lineRule="auto"/>
        <w:jc w:val="both"/>
      </w:pPr>
      <w:r w:rsidRPr="00BB2709">
        <w:t>Vrátenie finančných prostriedk</w:t>
      </w:r>
      <w:r>
        <w:t xml:space="preserve">ov oznamuje </w:t>
      </w:r>
      <w:r w:rsidR="003C3480">
        <w:t>p</w:t>
      </w:r>
      <w:r>
        <w:t>rijímateľ</w:t>
      </w:r>
      <w:r w:rsidRPr="00BB2709">
        <w:t xml:space="preserve"> cez verejnú časť ITMS2014+ a </w:t>
      </w:r>
      <w:r>
        <w:t>zároveň aj písomne P</w:t>
      </w:r>
      <w:r w:rsidRPr="00BB2709">
        <w:t xml:space="preserve">oskytovateľovi, s ktorým má uzatvorenú </w:t>
      </w:r>
      <w:r>
        <w:t xml:space="preserve">zmluvu o poskytnutí NFP spolu s  </w:t>
      </w:r>
      <w:r w:rsidRPr="00BB2709">
        <w:t xml:space="preserve">výpisom z bankového účtu, resp. </w:t>
      </w:r>
      <w:r>
        <w:t xml:space="preserve">aktuálne vytlačeným ELUR-om preukazujúcim </w:t>
      </w:r>
      <w:r w:rsidRPr="00BB2709">
        <w:t xml:space="preserve">úpravu rozpočtu formou rozpočtového opatrenia. </w:t>
      </w:r>
    </w:p>
    <w:p w14:paraId="45508CD8" w14:textId="78BFA258" w:rsidR="00D52444" w:rsidRPr="00561705" w:rsidRDefault="003734BD" w:rsidP="001A33B4">
      <w:pPr>
        <w:autoSpaceDE w:val="0"/>
        <w:autoSpaceDN w:val="0"/>
        <w:adjustRightInd w:val="0"/>
        <w:spacing w:before="120" w:after="120" w:line="288" w:lineRule="auto"/>
        <w:ind w:right="-57"/>
        <w:jc w:val="both"/>
        <w:rPr>
          <w:rFonts w:cs="Arial"/>
          <w:szCs w:val="16"/>
        </w:rPr>
      </w:pPr>
      <w:r>
        <w:t>P</w:t>
      </w:r>
      <w:r w:rsidR="009D7F63" w:rsidRPr="0073389C">
        <w:t>re splnenie právnych záväzkov prijímateľa/partnera vo vzťahu k vysporiadaniu finančných vzťahov sa vyžaduje</w:t>
      </w:r>
      <w:r>
        <w:t xml:space="preserve"> </w:t>
      </w:r>
      <w:r w:rsidRPr="0073389C">
        <w:t>uved</w:t>
      </w:r>
      <w:r>
        <w:t>enie</w:t>
      </w:r>
      <w:r w:rsidRPr="0073389C">
        <w:t xml:space="preserve"> </w:t>
      </w:r>
      <w:r w:rsidR="009D7F63" w:rsidRPr="0073389C">
        <w:t>správny</w:t>
      </w:r>
      <w:r>
        <w:t>ch bankových účtov a správneho</w:t>
      </w:r>
      <w:r w:rsidR="009D7F63" w:rsidRPr="0073389C">
        <w:t>, ITMS2014+ automaticky generovan</w:t>
      </w:r>
      <w:r>
        <w:t>ého</w:t>
      </w:r>
      <w:r w:rsidR="009D7F63" w:rsidRPr="0073389C">
        <w:t xml:space="preserve"> variabiln</w:t>
      </w:r>
      <w:r>
        <w:t>ého</w:t>
      </w:r>
      <w:r w:rsidR="009D7F63" w:rsidRPr="0073389C">
        <w:t xml:space="preserve"> symbol</w:t>
      </w:r>
      <w:r>
        <w:t>u</w:t>
      </w:r>
      <w:r w:rsidR="009D7F63" w:rsidRPr="0073389C">
        <w:t xml:space="preserve"> pri uskutočnení úhrady prostriedkov </w:t>
      </w:r>
      <w:r w:rsidR="00D52444" w:rsidRPr="001A33B4">
        <w:rPr>
          <w:b/>
        </w:rPr>
        <w:t>príkazom na SEPA inkaso</w:t>
      </w:r>
      <w:r w:rsidR="00D52444" w:rsidRPr="00561705">
        <w:t xml:space="preserve"> v rámci ITMS2014+ na základe schváleného mandátu na inkaso v SEPA (príloha</w:t>
      </w:r>
      <w:r w:rsidR="002102BC">
        <w:t xml:space="preserve"> č.</w:t>
      </w:r>
      <w:r w:rsidR="00D52444" w:rsidRPr="00561705">
        <w:t xml:space="preserve"> </w:t>
      </w:r>
      <w:r w:rsidR="009763D1">
        <w:t>14</w:t>
      </w:r>
      <w:r w:rsidR="00D52444" w:rsidRPr="00561705">
        <w:t xml:space="preserve">) </w:t>
      </w:r>
      <w:r w:rsidR="00D52444" w:rsidRPr="00561705">
        <w:rPr>
          <w:bCs/>
        </w:rPr>
        <w:t>platiteľom inkasa – prijímateľom / partnerom</w:t>
      </w:r>
      <w:r w:rsidR="00D52444" w:rsidRPr="00561705">
        <w:t xml:space="preserve"> alebo</w:t>
      </w:r>
      <w:r w:rsidR="00B23BCD">
        <w:t xml:space="preserve"> </w:t>
      </w:r>
      <w:r w:rsidR="00D52444" w:rsidRPr="001A33B4">
        <w:rPr>
          <w:b/>
        </w:rPr>
        <w:t>platobným príkazom v banke</w:t>
      </w:r>
      <w:r w:rsidR="00D52444" w:rsidRPr="00561705">
        <w:t xml:space="preserve"> podľa podmienok uvedených v zmluve uzatvorenej medzi poskytovateľom a prijímateľom / partnerom.</w:t>
      </w:r>
    </w:p>
    <w:p w14:paraId="00230516" w14:textId="720A7A6D" w:rsidR="001A33B4" w:rsidRDefault="009D7F63" w:rsidP="003A2A71">
      <w:pPr>
        <w:autoSpaceDE w:val="0"/>
        <w:autoSpaceDN w:val="0"/>
        <w:adjustRightInd w:val="0"/>
        <w:spacing w:before="120" w:after="120" w:line="288" w:lineRule="auto"/>
        <w:jc w:val="both"/>
      </w:pPr>
      <w:r w:rsidRPr="0073389C">
        <w:t xml:space="preserve">.Ak prijímateľ/partner </w:t>
      </w:r>
      <w:r w:rsidR="00D52444" w:rsidRPr="00561705">
        <w:rPr>
          <w:rFonts w:cs="Arial"/>
          <w:szCs w:val="16"/>
        </w:rPr>
        <w:t xml:space="preserve">nevráti NFP alebo jeho časť na správne účty alebo </w:t>
      </w:r>
      <w:r w:rsidRPr="0073389C">
        <w:t xml:space="preserve">pri uskutočnení úhrady </w:t>
      </w:r>
      <w:r w:rsidR="00D52444" w:rsidRPr="00561705">
        <w:rPr>
          <w:rFonts w:cs="Arial"/>
          <w:szCs w:val="16"/>
        </w:rPr>
        <w:t>neuvedie správny automaticky ITMS2014+ generovaný variabilný symbol, príslušný záväzok prijímateľa</w:t>
      </w:r>
      <w:r w:rsidR="00D52444">
        <w:rPr>
          <w:rFonts w:cs="Arial"/>
          <w:szCs w:val="16"/>
        </w:rPr>
        <w:t>/</w:t>
      </w:r>
      <w:r w:rsidR="00D52444" w:rsidRPr="00561705">
        <w:rPr>
          <w:rFonts w:cs="Arial"/>
          <w:szCs w:val="16"/>
        </w:rPr>
        <w:t xml:space="preserve">partnera </w:t>
      </w:r>
      <w:r w:rsidR="00D52444" w:rsidRPr="00561705">
        <w:rPr>
          <w:rFonts w:cs="Arial"/>
          <w:szCs w:val="16"/>
        </w:rPr>
        <w:lastRenderedPageBreak/>
        <w:t>zostáva nesplnený a finančné vzťahy voči poskytovateľovi</w:t>
      </w:r>
      <w:r w:rsidR="00D52444" w:rsidRPr="0073389C">
        <w:t xml:space="preserve"> </w:t>
      </w:r>
      <w:r w:rsidRPr="0073389C">
        <w:t>sa považujú za nevysporiadané. Mylná platba bude vrátená odosielateľovi do konca mesiaca nasledujúceho po mesiaci, v ktorom bola úhrada prijatá na účet certifikačného orgánu alebo platobnej jednotky.</w:t>
      </w:r>
    </w:p>
    <w:p w14:paraId="1B3E31B4" w14:textId="1707AD1F" w:rsidR="00C327E3" w:rsidRPr="00561705" w:rsidRDefault="00350973" w:rsidP="001A33B4">
      <w:pPr>
        <w:spacing w:before="120" w:line="276" w:lineRule="auto"/>
        <w:jc w:val="both"/>
        <w:rPr>
          <w:rFonts w:cs="Arial"/>
        </w:rPr>
      </w:pPr>
      <w:r>
        <w:t xml:space="preserve"> </w:t>
      </w:r>
      <w:r w:rsidR="00C327E3" w:rsidRPr="00561705">
        <w:rPr>
          <w:rFonts w:cs="Arial"/>
          <w:szCs w:val="16"/>
        </w:rPr>
        <w:t xml:space="preserve">Na účely zabezpečenia správnych a jednoznačných administratívnych, finančných a účtovných postupov pre spracovanie spätných tokov (vysporiadania finančných vzťahov) pri implementácii a realizácii prostriedkov EÚ a prostriedkov štátneho rozpočtu na spolufinancovanie, zabezpečenia triedenia príjmov a výdavkov podľa ekonomickej klasifikácie rozpočtovej klasifikácie pre správne sledovanie a vykazovanie aktuálneho dopadu finančných opráv a vrátených finančných prostriedkov v rámci realizácie spoločných programov Slovenskej republiky a Európskej únie financovaných z fondov Európskej únie a prostriedkov štátneho rozpočtu na schodok verejnej správy </w:t>
      </w:r>
      <w:r w:rsidR="00C327E3" w:rsidRPr="00561705">
        <w:rPr>
          <w:rFonts w:cs="Arial"/>
          <w:b/>
          <w:szCs w:val="16"/>
        </w:rPr>
        <w:t>sú schémy a popis schém</w:t>
      </w:r>
      <w:r w:rsidR="00C327E3" w:rsidRPr="00561705">
        <w:rPr>
          <w:rFonts w:cs="Arial"/>
          <w:szCs w:val="16"/>
        </w:rPr>
        <w:t xml:space="preserve"> k vráteniu finančných prostriedkov upravené v metodickom usmernení Ministerstva financií SR č. 3/2015-U k schéme procesov vrátenia finančných prostriedkov v rámci finančného riadenia štrukturálnych fondov, Kohézneho fondu, Európskeho fondu pre rybné hospodárstvo a Európskeho námorného a rybárskeho fondu. </w:t>
      </w:r>
    </w:p>
    <w:p w14:paraId="50F832CE" w14:textId="2701CB89" w:rsidR="00577450" w:rsidRPr="0073389C" w:rsidRDefault="009D7F63" w:rsidP="00C327E3">
      <w:pPr>
        <w:autoSpaceDE w:val="0"/>
        <w:autoSpaceDN w:val="0"/>
        <w:adjustRightInd w:val="0"/>
        <w:spacing w:before="120" w:after="120" w:line="288" w:lineRule="auto"/>
        <w:jc w:val="both"/>
        <w:rPr>
          <w:rFonts w:cs="Arial"/>
          <w:b/>
          <w:szCs w:val="19"/>
        </w:rPr>
      </w:pPr>
      <w:r w:rsidRPr="0073389C">
        <w:rPr>
          <w:rFonts w:cs="Arial"/>
          <w:bCs/>
          <w:szCs w:val="19"/>
        </w:rPr>
        <w:t>Vysporiadanie finančných vzťahov vzájomným započítaním pohľadávok z príspevku alebo jeho časti prostredníctvom žiadosti o platbu je možné uplatniť v súlade s § 40 až 42 a § 45 zákona o príspevku z EŠIF.</w:t>
      </w:r>
      <w:r w:rsidRPr="0073389C">
        <w:rPr>
          <w:rFonts w:cs="Arial"/>
          <w:szCs w:val="19"/>
        </w:rPr>
        <w:t xml:space="preserve"> </w:t>
      </w:r>
      <w:r w:rsidR="00170D3E" w:rsidRPr="00561705">
        <w:rPr>
          <w:rFonts w:cs="Arial"/>
          <w:szCs w:val="16"/>
        </w:rPr>
        <w:t>Dokladom, na základe ktorého možno vyhotoviť účtovný doklad je dohoda o započítaní, resp. jednostranný započítací prejav. Týmto sa nevylučuje vzájomné započítanie pohľadávok na strane dodávateľa.</w:t>
      </w:r>
      <w:r w:rsidR="00170D3E">
        <w:rPr>
          <w:rFonts w:cs="Arial"/>
          <w:szCs w:val="16"/>
        </w:rPr>
        <w:t xml:space="preserve"> </w:t>
      </w:r>
      <w:r w:rsidRPr="0073389C">
        <w:rPr>
          <w:rFonts w:cs="Arial"/>
          <w:szCs w:val="19"/>
        </w:rPr>
        <w:t xml:space="preserve">Vzájomné započítanie pohľadávok z príspevku alebo jeho časti </w:t>
      </w:r>
      <w:r w:rsidRPr="0073389C">
        <w:rPr>
          <w:rFonts w:cs="Arial"/>
          <w:b/>
          <w:szCs w:val="19"/>
        </w:rPr>
        <w:t xml:space="preserve">nie je možné vykonať, ak je prijímateľom/partnerom podľa zmluvy o NFP štátna rozpočtová organizácia. </w:t>
      </w:r>
    </w:p>
    <w:p w14:paraId="7A55D23F" w14:textId="4EDEC3BB" w:rsidR="009D7F63"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eastAsia="en-US"/>
        </w:rPr>
        <w:t xml:space="preserve">Poskytovateľ môže </w:t>
      </w:r>
      <w:r w:rsidR="005F4F3D">
        <w:rPr>
          <w:rFonts w:ascii="Arial" w:hAnsi="Arial" w:cs="Arial"/>
          <w:sz w:val="19"/>
          <w:szCs w:val="19"/>
          <w:lang w:val="sk-SK" w:eastAsia="en-US"/>
        </w:rPr>
        <w:t>na písomné požiadanie prijímateľa</w:t>
      </w:r>
      <w:r w:rsidR="00BE1988">
        <w:rPr>
          <w:rFonts w:ascii="Arial" w:hAnsi="Arial" w:cs="Arial"/>
          <w:sz w:val="19"/>
          <w:szCs w:val="19"/>
          <w:lang w:val="sk-SK" w:eastAsia="en-US"/>
        </w:rPr>
        <w:t>, ktorý nemôže vrátiť príspevok alebo jeho časť a včas,</w:t>
      </w:r>
      <w:r w:rsidR="005F4F3D">
        <w:rPr>
          <w:rFonts w:ascii="Arial" w:hAnsi="Arial" w:cs="Arial"/>
          <w:sz w:val="19"/>
          <w:szCs w:val="19"/>
          <w:lang w:val="sk-SK" w:eastAsia="en-US"/>
        </w:rPr>
        <w:t xml:space="preserve"> </w:t>
      </w:r>
      <w:r w:rsidRPr="0073389C">
        <w:rPr>
          <w:rFonts w:ascii="Arial" w:hAnsi="Arial" w:cs="Arial"/>
          <w:sz w:val="19"/>
          <w:szCs w:val="19"/>
          <w:lang w:val="sk-SK" w:eastAsia="en-US"/>
        </w:rPr>
        <w:t xml:space="preserve">uzavrieť dohodu o splátkach </w:t>
      </w:r>
      <w:r w:rsidR="00E04C93">
        <w:rPr>
          <w:rFonts w:ascii="Arial" w:hAnsi="Arial" w:cs="Arial"/>
          <w:sz w:val="19"/>
          <w:szCs w:val="19"/>
          <w:lang w:val="sk-SK" w:eastAsia="en-US"/>
        </w:rPr>
        <w:t>(príloha č.</w:t>
      </w:r>
      <w:r w:rsidR="00067CDC">
        <w:rPr>
          <w:rFonts w:ascii="Arial" w:hAnsi="Arial" w:cs="Arial"/>
          <w:sz w:val="19"/>
          <w:szCs w:val="19"/>
          <w:lang w:val="sk-SK" w:eastAsia="en-US"/>
        </w:rPr>
        <w:t xml:space="preserve"> </w:t>
      </w:r>
      <w:r w:rsidR="00E04C93">
        <w:rPr>
          <w:rFonts w:ascii="Arial" w:hAnsi="Arial" w:cs="Arial"/>
          <w:sz w:val="19"/>
          <w:szCs w:val="19"/>
          <w:lang w:val="sk-SK" w:eastAsia="en-US"/>
        </w:rPr>
        <w:t xml:space="preserve">34) </w:t>
      </w:r>
      <w:r w:rsidRPr="0073389C">
        <w:rPr>
          <w:rFonts w:ascii="Arial" w:hAnsi="Arial" w:cs="Arial"/>
          <w:sz w:val="19"/>
          <w:szCs w:val="19"/>
          <w:lang w:val="sk-SK" w:eastAsia="en-US"/>
        </w:rPr>
        <w:t>a dohodu o odklade plnenia</w:t>
      </w:r>
      <w:r w:rsidR="00E04C93">
        <w:rPr>
          <w:rFonts w:ascii="Arial" w:hAnsi="Arial" w:cs="Arial"/>
          <w:sz w:val="19"/>
          <w:szCs w:val="19"/>
          <w:lang w:val="sk-SK" w:eastAsia="en-US"/>
        </w:rPr>
        <w:t xml:space="preserve"> (príloha č. 35) </w:t>
      </w:r>
      <w:r w:rsidRPr="0073389C">
        <w:rPr>
          <w:rFonts w:ascii="Arial" w:hAnsi="Arial" w:cs="Arial"/>
          <w:sz w:val="19"/>
          <w:szCs w:val="19"/>
          <w:lang w:val="sk-SK" w:eastAsia="en-US"/>
        </w:rPr>
        <w:t>podľa postupov a za splnenia podmienok ustanovených v § 45 zákona o príspevku z</w:t>
      </w:r>
      <w:r w:rsidRPr="0073389C">
        <w:rPr>
          <w:rFonts w:ascii="Arial" w:hAnsi="Arial" w:cs="Arial"/>
          <w:bCs/>
          <w:sz w:val="19"/>
          <w:szCs w:val="19"/>
          <w:lang w:val="sk-SK" w:eastAsia="en-US"/>
        </w:rPr>
        <w:t> EŠIF.</w:t>
      </w:r>
      <w:r w:rsidR="008067C4">
        <w:rPr>
          <w:rFonts w:ascii="Arial" w:hAnsi="Arial" w:cs="Arial"/>
          <w:bCs/>
          <w:sz w:val="19"/>
          <w:szCs w:val="19"/>
          <w:lang w:val="sk-SK" w:eastAsia="en-US"/>
        </w:rPr>
        <w:t xml:space="preserve"> </w:t>
      </w:r>
      <w:r w:rsidRPr="0073389C">
        <w:rPr>
          <w:rFonts w:ascii="Arial" w:hAnsi="Arial" w:cs="Arial"/>
          <w:sz w:val="19"/>
          <w:szCs w:val="19"/>
          <w:lang w:val="sk-SK"/>
        </w:rPr>
        <w:t>Dohodu o splátkach alebo dohodu o odklade plnenia možno uzavrieť najneskôr do dňa určeného na vrátenie príspevku alebo jeho časti uvedeného v žiadosti o vrátenie finančných prostriedkov.</w:t>
      </w:r>
    </w:p>
    <w:p w14:paraId="7A55D240" w14:textId="4D688519" w:rsidR="009D7F63" w:rsidRPr="0073389C" w:rsidRDefault="00460E83" w:rsidP="009D7F63">
      <w:pPr>
        <w:autoSpaceDE w:val="0"/>
        <w:autoSpaceDN w:val="0"/>
        <w:adjustRightInd w:val="0"/>
        <w:spacing w:before="120" w:after="120" w:line="288" w:lineRule="auto"/>
        <w:jc w:val="both"/>
      </w:pPr>
      <w:r>
        <w:rPr>
          <w:rFonts w:cs="Arial"/>
          <w:szCs w:val="19"/>
        </w:rPr>
        <w:t>Ak poskytovateľ uzavrie s prijímateľom dohodu o splátkach a</w:t>
      </w:r>
      <w:r w:rsidR="00FE2865">
        <w:rPr>
          <w:rFonts w:cs="Arial"/>
          <w:szCs w:val="19"/>
        </w:rPr>
        <w:t>lebo</w:t>
      </w:r>
      <w:r>
        <w:rPr>
          <w:rFonts w:cs="Arial"/>
          <w:szCs w:val="19"/>
        </w:rPr>
        <w:t xml:space="preserve"> dohodu o odklade plnenia, prijímateľ je povinný zaslať podpísanú dohodu o splátkach alebo dohodu o odklade plnenia poskytovateľovi do </w:t>
      </w:r>
      <w:r w:rsidRPr="00060C6C">
        <w:rPr>
          <w:b/>
        </w:rPr>
        <w:t>7 pracovných dní</w:t>
      </w:r>
      <w:r>
        <w:rPr>
          <w:rFonts w:cs="Arial"/>
          <w:szCs w:val="19"/>
        </w:rPr>
        <w:t xml:space="preserve"> odo dňa doručenia.</w:t>
      </w:r>
      <w:r w:rsidR="0099097C">
        <w:rPr>
          <w:rFonts w:cs="Arial"/>
          <w:szCs w:val="19"/>
        </w:rPr>
        <w:t xml:space="preserve"> </w:t>
      </w:r>
      <w:r w:rsidR="009D7F63" w:rsidRPr="0073389C">
        <w:t>Osobitný režim vysporiadania finančných vzťahov stanovený v § 41</w:t>
      </w:r>
      <w:r w:rsidR="00874D3F">
        <w:t xml:space="preserve"> alebo § 41a</w:t>
      </w:r>
      <w:r w:rsidR="009D7F63" w:rsidRPr="0073389C">
        <w:t xml:space="preserve"> zákona o príspevku z EŠIF</w:t>
      </w:r>
      <w:r w:rsidR="009D7F63" w:rsidRPr="0073389C" w:rsidDel="00800F52">
        <w:t xml:space="preserve"> </w:t>
      </w:r>
      <w:r w:rsidR="009D7F63" w:rsidRPr="0073389C">
        <w:t xml:space="preserve">pri zistení porušenia pravidiel a postupov VO je bližšie popísaný v kapitole č. 2.5.7 VO časť finančné opravy. </w:t>
      </w:r>
    </w:p>
    <w:p w14:paraId="7A55D241" w14:textId="54D38B0E" w:rsidR="009D7F63" w:rsidRPr="0073389C" w:rsidRDefault="009D7F63" w:rsidP="009D7F63">
      <w:pPr>
        <w:autoSpaceDE w:val="0"/>
        <w:autoSpaceDN w:val="0"/>
        <w:adjustRightInd w:val="0"/>
        <w:spacing w:before="120" w:after="120" w:line="288" w:lineRule="auto"/>
        <w:jc w:val="both"/>
      </w:pPr>
      <w:r w:rsidRPr="0073389C">
        <w:t xml:space="preserve">Ak ide o porušenie finančnej disciplíny, </w:t>
      </w:r>
      <w:r w:rsidRPr="0073389C">
        <w:rPr>
          <w:b/>
        </w:rPr>
        <w:t>odvod, penále a pokutu</w:t>
      </w:r>
      <w:r w:rsidRPr="0073389C">
        <w:t xml:space="preserve"> za porušenie finančnej disciplíny pri nakladaní s finančnými prostriedkami ŠR a s finančnými prostriedkami EÚ </w:t>
      </w:r>
      <w:r w:rsidRPr="0073389C">
        <w:rPr>
          <w:b/>
        </w:rPr>
        <w:t xml:space="preserve">ukladá a vymáha </w:t>
      </w:r>
      <w:r w:rsidR="00354E64">
        <w:t>Úrad vládneho auditu</w:t>
      </w:r>
      <w:r w:rsidRPr="0073389C">
        <w:t>, prípadne MF SR v súlade s § 31 zákona o rozpočtových pravidlách verejnej správy.</w:t>
      </w:r>
    </w:p>
    <w:p w14:paraId="7A55D242" w14:textId="32936A56" w:rsidR="009D7F63" w:rsidRPr="0073389C" w:rsidRDefault="009D7F63" w:rsidP="009D7F63">
      <w:pPr>
        <w:autoSpaceDE w:val="0"/>
        <w:autoSpaceDN w:val="0"/>
        <w:adjustRightInd w:val="0"/>
        <w:spacing w:before="120" w:after="120" w:line="288" w:lineRule="auto"/>
        <w:jc w:val="both"/>
      </w:pPr>
      <w:r w:rsidRPr="0073389C">
        <w:t>Subjekt, ktorý porušil finančnú disciplínu, je povinný vrátiť finančné prostriedky EÚ a finančné prostriedky ŠR</w:t>
      </w:r>
      <w:r w:rsidR="005A6D66">
        <w:t xml:space="preserve"> </w:t>
      </w:r>
      <w:r w:rsidRPr="0073389C">
        <w:t xml:space="preserve">na spolufinancovanie podľa § 42 ods. 8 a 9 zákona o príspevku z EŠIF, ak ide odvod za porušenie finančnej disciplíny, pre ktorý rozhodnutie nadobudlo právoplatnosť od 1. januára 2015. </w:t>
      </w:r>
    </w:p>
    <w:p w14:paraId="46EC3571" w14:textId="23A571CE" w:rsidR="00EF35DA" w:rsidRDefault="009D7F63" w:rsidP="00513A1A">
      <w:pPr>
        <w:pStyle w:val="paragraph"/>
        <w:spacing w:before="120" w:beforeAutospacing="0" w:after="120" w:afterAutospacing="0" w:line="288" w:lineRule="auto"/>
        <w:jc w:val="both"/>
        <w:textAlignment w:val="baseline"/>
      </w:pPr>
      <w:r w:rsidRPr="00EF35DA">
        <w:rPr>
          <w:rFonts w:ascii="Arial" w:hAnsi="Arial"/>
          <w:sz w:val="19"/>
          <w:lang w:eastAsia="en-US"/>
        </w:rPr>
        <w:t xml:space="preserve">Pre finančné prostriedky s označením kódu zdroja "pro-rata" sa uplatní postup pre vrátenie finančných prostriedkov </w:t>
      </w:r>
      <w:r w:rsidR="00B525F3" w:rsidRPr="00EF35DA">
        <w:rPr>
          <w:rFonts w:ascii="Arial" w:hAnsi="Arial"/>
          <w:sz w:val="19"/>
          <w:lang w:eastAsia="en-US"/>
        </w:rPr>
        <w:t>ŠR</w:t>
      </w:r>
      <w:r w:rsidRPr="00EF35DA">
        <w:rPr>
          <w:rFonts w:ascii="Arial" w:hAnsi="Arial"/>
          <w:sz w:val="19"/>
          <w:lang w:eastAsia="en-US"/>
        </w:rPr>
        <w:t xml:space="preserve"> na spolufinancovanie primerane.</w:t>
      </w:r>
      <w:bookmarkStart w:id="179" w:name="_Toc415497561"/>
    </w:p>
    <w:p w14:paraId="0BF7B231" w14:textId="7E31C195" w:rsidR="00513A1A" w:rsidRPr="00513A1A" w:rsidRDefault="00513A1A" w:rsidP="00513A1A">
      <w:pPr>
        <w:pStyle w:val="paragraph"/>
        <w:spacing w:before="120" w:beforeAutospacing="0" w:after="120" w:afterAutospacing="0" w:line="288" w:lineRule="auto"/>
        <w:jc w:val="both"/>
        <w:textAlignment w:val="baseline"/>
        <w:rPr>
          <w:rFonts w:ascii="Arial" w:hAnsi="Arial" w:cs="Arial"/>
          <w:b/>
          <w:bCs/>
          <w:iCs/>
          <w:sz w:val="19"/>
          <w:szCs w:val="19"/>
        </w:rPr>
      </w:pPr>
      <w:r w:rsidRPr="00513A1A">
        <w:rPr>
          <w:rStyle w:val="normaltextrun"/>
          <w:rFonts w:ascii="Arial" w:hAnsi="Arial" w:cs="Arial"/>
          <w:b/>
          <w:bCs/>
          <w:iCs/>
          <w:sz w:val="19"/>
          <w:szCs w:val="19"/>
        </w:rPr>
        <w:t>Zabezpečenie pohľadávok</w:t>
      </w:r>
    </w:p>
    <w:p w14:paraId="387BAC70" w14:textId="70AFF8DD"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pri zabezpečení pohľadávky pri uzavretých </w:t>
      </w:r>
      <w:r w:rsidR="00C826AF">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003B82">
        <w:rPr>
          <w:rStyle w:val="normaltextrun"/>
          <w:rFonts w:ascii="Arial" w:hAnsi="Arial" w:cs="Arial"/>
          <w:sz w:val="19"/>
          <w:szCs w:val="19"/>
        </w:rPr>
        <w:t>r</w:t>
      </w:r>
      <w:r w:rsidRPr="000628E2">
        <w:rPr>
          <w:rStyle w:val="normaltextrun"/>
          <w:rFonts w:ascii="Arial" w:hAnsi="Arial" w:cs="Arial"/>
          <w:sz w:val="19"/>
          <w:szCs w:val="19"/>
        </w:rPr>
        <w:t>ozhodnutiach o schválení (v prípade, ak je prijímateľ a poskytovateľ tá istá osoba) vyberie vhodný spôsob zabezpečenia pohľadávky. Podľa charakteru prijímateľa sa RO pre OP EVS rozhodne o spôsobe zabezpečenia pohľadávky:</w:t>
      </w:r>
      <w:r w:rsidRPr="000628E2">
        <w:rPr>
          <w:rStyle w:val="eop"/>
          <w:rFonts w:ascii="Arial" w:hAnsi="Arial" w:cs="Arial"/>
          <w:sz w:val="19"/>
          <w:szCs w:val="19"/>
        </w:rPr>
        <w:t xml:space="preserve"> </w:t>
      </w:r>
    </w:p>
    <w:p w14:paraId="7B9305B9" w14:textId="77777777" w:rsidR="00513A1A" w:rsidRPr="000628E2" w:rsidRDefault="00513A1A" w:rsidP="00151D4D">
      <w:pPr>
        <w:pStyle w:val="paragraph"/>
        <w:numPr>
          <w:ilvl w:val="0"/>
          <w:numId w:val="88"/>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zmluvnou pokutou,</w:t>
      </w:r>
      <w:r w:rsidRPr="000628E2">
        <w:rPr>
          <w:rStyle w:val="eop"/>
          <w:rFonts w:ascii="Arial" w:hAnsi="Arial" w:cs="Arial"/>
          <w:sz w:val="19"/>
          <w:szCs w:val="19"/>
        </w:rPr>
        <w:t xml:space="preserve"> </w:t>
      </w:r>
    </w:p>
    <w:p w14:paraId="524F7D85" w14:textId="77777777" w:rsidR="00513A1A" w:rsidRPr="000628E2" w:rsidRDefault="00513A1A" w:rsidP="00151D4D">
      <w:pPr>
        <w:pStyle w:val="paragraph"/>
        <w:numPr>
          <w:ilvl w:val="0"/>
          <w:numId w:val="88"/>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záložným právom.</w:t>
      </w:r>
      <w:r w:rsidRPr="000628E2">
        <w:rPr>
          <w:rStyle w:val="eop"/>
          <w:rFonts w:ascii="Arial" w:hAnsi="Arial" w:cs="Arial"/>
          <w:sz w:val="19"/>
          <w:szCs w:val="19"/>
        </w:rPr>
        <w:t xml:space="preserve"> </w:t>
      </w:r>
    </w:p>
    <w:p w14:paraId="4E8F4623" w14:textId="3B1E1EA1"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bude pri zabezpečovaní pohľadávky pri uzatvorených </w:t>
      </w:r>
      <w:r w:rsidR="003F54AC">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3F54AC">
        <w:rPr>
          <w:rStyle w:val="normaltextrun"/>
          <w:rFonts w:ascii="Arial" w:hAnsi="Arial" w:cs="Arial"/>
          <w:sz w:val="19"/>
          <w:szCs w:val="19"/>
        </w:rPr>
        <w:t>r</w:t>
      </w:r>
      <w:r w:rsidRPr="000628E2">
        <w:rPr>
          <w:rStyle w:val="normaltextrun"/>
          <w:rFonts w:ascii="Arial" w:hAnsi="Arial" w:cs="Arial"/>
          <w:sz w:val="19"/>
          <w:szCs w:val="19"/>
        </w:rPr>
        <w:t xml:space="preserve">ozhodnutiach o schválení postupovať v zmysle príslušných ustanovení Občianskeho zákonníka, resp. Obchodného zákonníka, pričom zváži odporúčania CKO uvedené v metodickom pokyne CKO č. 19. </w:t>
      </w:r>
    </w:p>
    <w:p w14:paraId="698278F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lastRenderedPageBreak/>
        <w:t xml:space="preserve">Zmluvná pokuta </w:t>
      </w:r>
    </w:p>
    <w:p w14:paraId="4D687EAA" w14:textId="25BC057C"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voči prijímateľovi za porušenie jednotlivej povinnosti uvedenej v čl. 13 ods. 5 písm. a) až d) VZP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zmluvnú pokutu za každý, aj začatý deň omeškania, až do doby splnenia porušenej povinnosti alebo do zániku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maximálne však do výšky NFP uvedeného v článku 3 bod 1 písm. c). </w:t>
      </w:r>
    </w:p>
    <w:p w14:paraId="3CD02A28" w14:textId="51821451"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zmluvnú pokutu v prípade, ak za takéto porušenie povinnosti nebola uložená iná sankcia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ani nebolo odstúpené od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 o schválení a súčasne, ak poskytovateľ vyzval prijímateľa na dodatočné splnenie povinnosti, k porušeniu ktorej sa viaže zmluvná pokuta a prijímateľ uvedenú povinnosť nesplnil ani v poskytnutej dodatočnej lehote, ktorá nesmie byť kratšia ako lehota pre bezodkladné plnenie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ozhodnutia o schválení.</w:t>
      </w:r>
      <w:r w:rsidRPr="000628E2">
        <w:rPr>
          <w:rStyle w:val="eop"/>
          <w:rFonts w:ascii="Arial" w:hAnsi="Arial" w:cs="Arial"/>
          <w:sz w:val="19"/>
          <w:szCs w:val="19"/>
        </w:rPr>
        <w:t xml:space="preserve"> </w:t>
      </w:r>
    </w:p>
    <w:p w14:paraId="18EE17A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Záložné právo </w:t>
      </w:r>
    </w:p>
    <w:p w14:paraId="010F04D8" w14:textId="5A7990A3"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 je oprávnený vo výzve/</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resp. počas jej účinnosti určiť, že prijímateľ bude povinný zabezpečiť budúcu pohľadávku RO pre OP EVS zo </w:t>
      </w:r>
      <w:r w:rsidR="00C17135">
        <w:rPr>
          <w:rStyle w:val="normaltextrun"/>
          <w:rFonts w:ascii="Arial" w:hAnsi="Arial" w:cs="Arial"/>
          <w:sz w:val="19"/>
          <w:szCs w:val="19"/>
        </w:rPr>
        <w:t>z</w:t>
      </w:r>
      <w:r w:rsidRPr="000628E2">
        <w:rPr>
          <w:rStyle w:val="normaltextrun"/>
          <w:rFonts w:ascii="Arial" w:hAnsi="Arial" w:cs="Arial"/>
          <w:sz w:val="19"/>
          <w:szCs w:val="19"/>
        </w:rPr>
        <w:t xml:space="preserve">mluvy o NFP, a  prijímateľ je povinný takéto zabezpečenie poskytnúť vo forme, spôsobom a za podmienok stanovených v </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w:t>
      </w:r>
    </w:p>
    <w:p w14:paraId="38398067"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Predmet záložného práva upravuje MP CKO č. 19 a  Občiansky zákonník. Ak sa poskytovateľ rozhodne využiť inštitút záložného práva, poskytovateľ vyzve prijímateľa na predloženie relevantných dokladov potrebných k uzavretiu záložnej zmluvy a k registrácii záložného práva.</w:t>
      </w:r>
      <w:r w:rsidRPr="000628E2">
        <w:rPr>
          <w:rStyle w:val="eop"/>
          <w:rFonts w:ascii="Arial" w:hAnsi="Arial" w:cs="Arial"/>
          <w:sz w:val="19"/>
          <w:szCs w:val="19"/>
        </w:rPr>
        <w:t xml:space="preserve"> </w:t>
      </w:r>
    </w:p>
    <w:p w14:paraId="10FFB029" w14:textId="6F9317C8"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Na základe </w:t>
      </w:r>
      <w:r w:rsidR="00D01551">
        <w:rPr>
          <w:rStyle w:val="normaltextrun"/>
          <w:rFonts w:ascii="Arial" w:hAnsi="Arial" w:cs="Arial"/>
          <w:sz w:val="19"/>
          <w:szCs w:val="19"/>
        </w:rPr>
        <w:t xml:space="preserve"> prijatých </w:t>
      </w:r>
      <w:r w:rsidRPr="000628E2">
        <w:rPr>
          <w:rStyle w:val="normaltextrun"/>
          <w:rFonts w:ascii="Arial" w:hAnsi="Arial" w:cs="Arial"/>
          <w:sz w:val="19"/>
          <w:szCs w:val="19"/>
        </w:rPr>
        <w:t xml:space="preserve">dokumentov od prijímateľa RO pre OP EVS vypracuje záložnú zmluvu. Po podpísaní záložných zmlúv poskytovateľ zverejní zmluvu v Centrálnom registri zmlúv. </w:t>
      </w:r>
    </w:p>
    <w:p w14:paraId="3C15D170"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hnuteľná vec, pohľadávka a pod., po doručení podpísaných zmlúv o zriadení záložného práva od prijímateľa, prijímateľ zabezpečí registráciu záložného práva v Notárskom centrálnom registri záložných práv. Po zápise v Notárskom centrálnom registri záložných práv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 xml:space="preserve">Úradný výpis z Notárskeho centrálneho registra záložných práv do 3 pracovných dní. </w:t>
      </w:r>
    </w:p>
    <w:p w14:paraId="2C108689"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nehnuteľná vec, po doručení podpísaných zmlúv o zriadení záložného práva od prijímateľa, prijímateľ zabezpečí registráciu záložného práva v Katastri nehnuteľností. Po zápise v Katastri nehnuteľnosti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List vlastníctva do 3 pracovných dní.</w:t>
      </w:r>
      <w:r w:rsidRPr="000628E2">
        <w:rPr>
          <w:rStyle w:val="eop"/>
          <w:rFonts w:ascii="Arial" w:hAnsi="Arial" w:cs="Arial"/>
          <w:sz w:val="19"/>
          <w:szCs w:val="19"/>
        </w:rPr>
        <w:t xml:space="preserve"> </w:t>
      </w:r>
    </w:p>
    <w:p w14:paraId="11060F3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color w:val="FF0000"/>
          <w:sz w:val="19"/>
          <w:szCs w:val="19"/>
        </w:rPr>
        <w:t>Upozornenie!</w:t>
      </w:r>
      <w:r w:rsidRPr="000628E2">
        <w:rPr>
          <w:rStyle w:val="eop"/>
          <w:rFonts w:ascii="Arial" w:hAnsi="Arial" w:cs="Arial"/>
          <w:sz w:val="19"/>
          <w:szCs w:val="19"/>
        </w:rPr>
        <w:t xml:space="preserve"> </w:t>
      </w:r>
    </w:p>
    <w:p w14:paraId="308345FE"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w:t>
      </w:r>
      <w:r w:rsidRPr="000628E2">
        <w:rPr>
          <w:rStyle w:val="normaltextrun"/>
          <w:rFonts w:ascii="Arial" w:hAnsi="Arial" w:cs="Arial"/>
          <w:b/>
          <w:bCs/>
          <w:sz w:val="19"/>
          <w:szCs w:val="19"/>
        </w:rPr>
        <w:t xml:space="preserve"> upozorňuje prijímateľa, že výdavky spojené s preukázaním záložného práva sú neoprávnené v plnom rozsahu.</w:t>
      </w:r>
      <w:r w:rsidRPr="000628E2">
        <w:rPr>
          <w:rStyle w:val="eop"/>
          <w:rFonts w:ascii="Arial" w:hAnsi="Arial" w:cs="Arial"/>
          <w:sz w:val="19"/>
          <w:szCs w:val="19"/>
        </w:rPr>
        <w:t xml:space="preserve"> </w:t>
      </w:r>
    </w:p>
    <w:p w14:paraId="0BC496BD" w14:textId="45BF9753" w:rsidR="00C67387" w:rsidRPr="00C67387" w:rsidRDefault="00DA665E" w:rsidP="00C67387">
      <w:pPr>
        <w:widowControl w:val="0"/>
        <w:autoSpaceDE w:val="0"/>
        <w:autoSpaceDN w:val="0"/>
        <w:adjustRightInd w:val="0"/>
        <w:spacing w:before="120" w:after="120" w:line="288" w:lineRule="auto"/>
        <w:jc w:val="both"/>
        <w:rPr>
          <w:rFonts w:cs="Arial"/>
          <w:b/>
          <w:iCs/>
          <w:color w:val="92D400"/>
          <w:kern w:val="32"/>
          <w:sz w:val="20"/>
          <w:szCs w:val="20"/>
        </w:rPr>
      </w:pPr>
      <w:r>
        <w:rPr>
          <w:rFonts w:cs="Arial"/>
          <w:b/>
          <w:iCs/>
          <w:color w:val="92D400"/>
          <w:kern w:val="32"/>
          <w:sz w:val="20"/>
          <w:szCs w:val="20"/>
        </w:rPr>
        <w:t>Odvod</w:t>
      </w:r>
      <w:r w:rsidR="00C67387" w:rsidRPr="00C67387">
        <w:rPr>
          <w:rFonts w:cs="Arial"/>
          <w:b/>
          <w:iCs/>
          <w:color w:val="92D400"/>
          <w:kern w:val="32"/>
          <w:sz w:val="20"/>
          <w:szCs w:val="20"/>
        </w:rPr>
        <w:t xml:space="preserve"> výnosov</w:t>
      </w:r>
      <w:bookmarkEnd w:id="179"/>
    </w:p>
    <w:p w14:paraId="0FD7844A" w14:textId="2B9FA7F6" w:rsid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Prijímateľ, ktorému bol poskytnutý NFP formou zálohovej platby alebo predfinancovania na účet, ktorý bol úročený, je povinný podľa § 7 ods. 1 písm. m) zákona č. 523/2004 Z. z. o rozpočtových pravidlách verejnej správy a o zmene a doplnení niektorých zákonov v znení neskorších predpisov odviesť do príjmov štátneho rozpočtu skutočný výnos, ktorý vznikol z prostriedkov EÚ a z prostriedkov štátneho rozpočtu na spolufinancovanie, t.</w:t>
      </w:r>
      <w:r w:rsidR="003D1052">
        <w:rPr>
          <w:rFonts w:cs="Arial"/>
          <w:bCs/>
          <w:szCs w:val="19"/>
        </w:rPr>
        <w:t xml:space="preserve"> </w:t>
      </w:r>
      <w:r w:rsidRPr="00C67387">
        <w:rPr>
          <w:rFonts w:cs="Arial"/>
          <w:bCs/>
          <w:szCs w:val="19"/>
        </w:rPr>
        <w:t>j. po odpočítaní alikvotnej časti poplatkov za vedenie účtu, resp. celého poplatku v prípade osobitného účtu pre projekt.</w:t>
      </w:r>
    </w:p>
    <w:p w14:paraId="4AF56E0F" w14:textId="77777777" w:rsidR="00DB2AD2" w:rsidRPr="00C67387" w:rsidRDefault="00DB2AD2" w:rsidP="00C67387">
      <w:pPr>
        <w:overflowPunct w:val="0"/>
        <w:autoSpaceDE w:val="0"/>
        <w:autoSpaceDN w:val="0"/>
        <w:adjustRightInd w:val="0"/>
        <w:jc w:val="both"/>
        <w:textAlignment w:val="baseline"/>
        <w:rPr>
          <w:rFonts w:cs="Arial"/>
          <w:bCs/>
          <w:szCs w:val="19"/>
        </w:rPr>
      </w:pPr>
    </w:p>
    <w:p w14:paraId="5E845C30" w14:textId="5FF2C103" w:rsidR="00DB2AD2" w:rsidRDefault="00DB2AD2" w:rsidP="00DB2AD2">
      <w:pPr>
        <w:pStyle w:val="PJOdsek"/>
        <w:rPr>
          <w:rFonts w:ascii="Arial" w:hAnsi="Arial" w:cs="Arial"/>
          <w:sz w:val="19"/>
          <w:szCs w:val="19"/>
          <w:lang w:eastAsia="en-US"/>
        </w:rPr>
      </w:pPr>
      <w:r w:rsidRPr="00DB2AD2">
        <w:rPr>
          <w:rFonts w:ascii="Arial" w:hAnsi="Arial" w:cs="Arial"/>
          <w:sz w:val="19"/>
          <w:szCs w:val="19"/>
          <w:lang w:eastAsia="en-US"/>
        </w:rPr>
        <w:t>Prijímateľ podľa zmluvy</w:t>
      </w:r>
      <w:r w:rsidR="00BB0EBF">
        <w:rPr>
          <w:rFonts w:ascii="Arial" w:hAnsi="Arial" w:cs="Arial"/>
          <w:sz w:val="19"/>
          <w:szCs w:val="19"/>
          <w:lang w:eastAsia="en-US"/>
        </w:rPr>
        <w:t xml:space="preserve"> o NFP</w:t>
      </w:r>
      <w:r w:rsidRPr="00DB2AD2">
        <w:rPr>
          <w:rFonts w:ascii="Arial" w:hAnsi="Arial" w:cs="Arial"/>
          <w:sz w:val="19"/>
          <w:szCs w:val="19"/>
          <w:lang w:eastAsia="en-US"/>
        </w:rPr>
        <w:t xml:space="preserve"> je povinný bezodkladne (od kedy sa o tejto skutočnosti dozvedel) požiadať riadiaci orgán o informáciu k podrobnostiam odvodu výnosu</w:t>
      </w:r>
      <w:r w:rsidRPr="00DB2AD2" w:rsidDel="00D74EDD">
        <w:rPr>
          <w:rFonts w:ascii="Arial" w:hAnsi="Arial" w:cs="Arial"/>
          <w:sz w:val="19"/>
          <w:szCs w:val="19"/>
          <w:lang w:eastAsia="en-US"/>
        </w:rPr>
        <w:t xml:space="preserve"> </w:t>
      </w:r>
      <w:r w:rsidRPr="00DB2AD2">
        <w:rPr>
          <w:rFonts w:ascii="Arial" w:hAnsi="Arial" w:cs="Arial"/>
          <w:sz w:val="19"/>
          <w:szCs w:val="19"/>
          <w:lang w:eastAsia="en-US"/>
        </w:rPr>
        <w:t xml:space="preserve">podľa podmienok </w:t>
      </w:r>
      <w:r w:rsidR="00BB0EBF">
        <w:rPr>
          <w:rFonts w:ascii="Arial" w:hAnsi="Arial" w:cs="Arial"/>
          <w:sz w:val="19"/>
          <w:szCs w:val="19"/>
          <w:lang w:eastAsia="en-US"/>
        </w:rPr>
        <w:t xml:space="preserve">tejto </w:t>
      </w:r>
      <w:r w:rsidRPr="00DB2AD2">
        <w:rPr>
          <w:rFonts w:ascii="Arial" w:hAnsi="Arial" w:cs="Arial"/>
          <w:sz w:val="19"/>
          <w:szCs w:val="19"/>
          <w:lang w:eastAsia="en-US"/>
        </w:rPr>
        <w:t xml:space="preserve">zmluvy. </w:t>
      </w:r>
    </w:p>
    <w:p w14:paraId="0C8121FC" w14:textId="77777777" w:rsidR="00DB2AD2" w:rsidRPr="00BB0EBF" w:rsidRDefault="00DB2AD2" w:rsidP="00E8012F">
      <w:pPr>
        <w:overflowPunct w:val="0"/>
        <w:autoSpaceDE w:val="0"/>
        <w:autoSpaceDN w:val="0"/>
        <w:adjustRightInd w:val="0"/>
        <w:jc w:val="both"/>
        <w:textAlignment w:val="baseline"/>
        <w:rPr>
          <w:rFonts w:cs="Arial"/>
          <w:szCs w:val="19"/>
        </w:rPr>
      </w:pPr>
    </w:p>
    <w:p w14:paraId="05FC334A" w14:textId="38C2CA26"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Prijímateľ je povinný najneskôr v termíne do 15. januára nasledujúceho roka po roku, v ktorom výnos vznikol, zaslať informáciu o výške skutočných výnosov na bankovom účte (platí aj v prípade výnosu ≤ 0) spolu s kópiami bankových výpisov z účtu, resp. účtov v prípade pripisovania úrokov na iný bankový účet prijímateľa za príslušný rok poštou na adresu platobnej jednotky MV SR.</w:t>
      </w:r>
    </w:p>
    <w:p w14:paraId="374846F2" w14:textId="77777777"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p>
    <w:p w14:paraId="6AD67A11" w14:textId="7EE36AC0"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Prijímateľ je povinný v termíne do 31. januára nasledujúceho roka po roku, v ktorom výnos vznikol, odviesť skutočný výnos na príjmový účet platobnej jednotky MV SR</w:t>
      </w:r>
      <w:r w:rsidR="00286952">
        <w:rPr>
          <w:rFonts w:cs="Arial"/>
          <w:bCs/>
          <w:szCs w:val="19"/>
        </w:rPr>
        <w:t>.</w:t>
      </w:r>
      <w:r w:rsidRPr="00C67387">
        <w:rPr>
          <w:rFonts w:cs="Arial"/>
          <w:bCs/>
          <w:szCs w:val="19"/>
        </w:rPr>
        <w:t xml:space="preserve"> </w:t>
      </w:r>
      <w:r w:rsidR="00286952">
        <w:rPr>
          <w:rFonts w:cs="Arial"/>
          <w:bCs/>
          <w:szCs w:val="19"/>
        </w:rPr>
        <w:t xml:space="preserve">Odvod výnosov prijímateľ potvrdí </w:t>
      </w:r>
      <w:r w:rsidR="00CC0386">
        <w:rPr>
          <w:rFonts w:cs="Arial"/>
          <w:bCs/>
          <w:szCs w:val="19"/>
        </w:rPr>
        <w:t xml:space="preserve">zaslaním </w:t>
      </w:r>
      <w:r w:rsidR="00286952">
        <w:rPr>
          <w:rFonts w:cs="Arial"/>
          <w:bCs/>
          <w:szCs w:val="19"/>
        </w:rPr>
        <w:t>výpisu z osobitného účtu</w:t>
      </w:r>
      <w:r w:rsidR="00CC0386">
        <w:rPr>
          <w:rFonts w:cs="Arial"/>
          <w:bCs/>
          <w:szCs w:val="19"/>
        </w:rPr>
        <w:t xml:space="preserve"> na adresu platobnej jednotky</w:t>
      </w:r>
      <w:r w:rsidR="00D419AB" w:rsidRPr="00C67387">
        <w:rPr>
          <w:rFonts w:cs="Arial"/>
          <w:bCs/>
          <w:szCs w:val="19"/>
        </w:rPr>
        <w:t xml:space="preserve"> MV SR</w:t>
      </w:r>
      <w:r w:rsidR="00286952">
        <w:rPr>
          <w:rFonts w:cs="Arial"/>
          <w:bCs/>
          <w:szCs w:val="19"/>
        </w:rPr>
        <w:t>.</w:t>
      </w:r>
    </w:p>
    <w:p w14:paraId="4115DB4E"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7E8B265C" w14:textId="77777777" w:rsidR="00C67387" w:rsidRPr="00C67387" w:rsidRDefault="00C67387" w:rsidP="00C67387">
      <w:pPr>
        <w:overflowPunct w:val="0"/>
        <w:autoSpaceDE w:val="0"/>
        <w:autoSpaceDN w:val="0"/>
        <w:adjustRightInd w:val="0"/>
        <w:jc w:val="both"/>
        <w:textAlignment w:val="baseline"/>
        <w:rPr>
          <w:rFonts w:cs="Arial"/>
          <w:bCs/>
          <w:szCs w:val="19"/>
        </w:rPr>
      </w:pPr>
      <w:r w:rsidRPr="00C67387">
        <w:rPr>
          <w:rFonts w:cs="Arial"/>
          <w:bCs/>
          <w:szCs w:val="19"/>
        </w:rPr>
        <w:t>Identifikácia účtu platobnej jednotky pre účely odvodu výnosov</w:t>
      </w:r>
    </w:p>
    <w:tbl>
      <w:tblPr>
        <w:tblStyle w:val="Mriekatabuky1"/>
        <w:tblW w:w="0" w:type="auto"/>
        <w:tblInd w:w="108" w:type="dxa"/>
        <w:tblLook w:val="04A0" w:firstRow="1" w:lastRow="0" w:firstColumn="1" w:lastColumn="0" w:noHBand="0" w:noVBand="1"/>
      </w:tblPr>
      <w:tblGrid>
        <w:gridCol w:w="2093"/>
        <w:gridCol w:w="4678"/>
      </w:tblGrid>
      <w:tr w:rsidR="00C67387" w:rsidRPr="00C67387" w14:paraId="1B23C4E9" w14:textId="77777777" w:rsidTr="00DB2AD2">
        <w:trPr>
          <w:trHeight w:val="445"/>
        </w:trPr>
        <w:tc>
          <w:tcPr>
            <w:tcW w:w="2093" w:type="dxa"/>
            <w:vAlign w:val="center"/>
          </w:tcPr>
          <w:p w14:paraId="3B4B8E42" w14:textId="77777777" w:rsidR="00C67387" w:rsidRPr="00C67387" w:rsidRDefault="00C67387" w:rsidP="00C67387">
            <w:pPr>
              <w:rPr>
                <w:rFonts w:eastAsia="Times New Roman" w:cs="Arial"/>
                <w:bCs/>
                <w:szCs w:val="19"/>
              </w:rPr>
            </w:pPr>
            <w:r w:rsidRPr="00C67387">
              <w:rPr>
                <w:rFonts w:eastAsia="Times New Roman" w:cs="Arial"/>
                <w:bCs/>
                <w:szCs w:val="19"/>
              </w:rPr>
              <w:t>Názov účtu:</w:t>
            </w:r>
          </w:p>
        </w:tc>
        <w:tc>
          <w:tcPr>
            <w:tcW w:w="4678" w:type="dxa"/>
            <w:vAlign w:val="center"/>
          </w:tcPr>
          <w:p w14:paraId="5C9D571C" w14:textId="77777777" w:rsidR="00C67387" w:rsidRPr="00C67387" w:rsidRDefault="00C67387" w:rsidP="00C67387">
            <w:pPr>
              <w:rPr>
                <w:rFonts w:eastAsia="Times New Roman" w:cs="Arial"/>
                <w:bCs/>
                <w:szCs w:val="19"/>
              </w:rPr>
            </w:pPr>
            <w:r w:rsidRPr="00C67387">
              <w:rPr>
                <w:rFonts w:eastAsia="Times New Roman" w:cs="Arial"/>
                <w:bCs/>
                <w:szCs w:val="19"/>
              </w:rPr>
              <w:t>PÚ - Výnosy ŠR, Platobná jednotka MV SR</w:t>
            </w:r>
          </w:p>
        </w:tc>
      </w:tr>
      <w:tr w:rsidR="00C67387" w:rsidRPr="00C67387" w14:paraId="59F34906" w14:textId="77777777" w:rsidTr="00DB2AD2">
        <w:trPr>
          <w:trHeight w:val="407"/>
        </w:trPr>
        <w:tc>
          <w:tcPr>
            <w:tcW w:w="2093" w:type="dxa"/>
            <w:vAlign w:val="center"/>
          </w:tcPr>
          <w:p w14:paraId="2D8DD027" w14:textId="77777777" w:rsidR="00C67387" w:rsidRPr="00C67387" w:rsidRDefault="00C67387" w:rsidP="00C67387">
            <w:pPr>
              <w:rPr>
                <w:rFonts w:eastAsia="Times New Roman" w:cs="Arial"/>
                <w:bCs/>
                <w:szCs w:val="19"/>
              </w:rPr>
            </w:pPr>
            <w:r w:rsidRPr="00C67387">
              <w:rPr>
                <w:rFonts w:eastAsia="Times New Roman" w:cs="Arial"/>
                <w:bCs/>
                <w:szCs w:val="19"/>
              </w:rPr>
              <w:t>IBAN:</w:t>
            </w:r>
          </w:p>
        </w:tc>
        <w:tc>
          <w:tcPr>
            <w:tcW w:w="4678" w:type="dxa"/>
            <w:vAlign w:val="center"/>
          </w:tcPr>
          <w:p w14:paraId="347725D6" w14:textId="77777777" w:rsidR="00C67387" w:rsidRPr="00C67387" w:rsidRDefault="00C67387" w:rsidP="00C67387">
            <w:pPr>
              <w:rPr>
                <w:rFonts w:eastAsia="Times New Roman" w:cs="Arial"/>
                <w:bCs/>
                <w:szCs w:val="19"/>
              </w:rPr>
            </w:pPr>
            <w:r w:rsidRPr="00C67387">
              <w:rPr>
                <w:rFonts w:eastAsia="Times New Roman" w:cs="Arial"/>
                <w:bCs/>
                <w:szCs w:val="19"/>
              </w:rPr>
              <w:t>SK11 8180 0000 0070 0052 3057</w:t>
            </w:r>
          </w:p>
        </w:tc>
      </w:tr>
      <w:tr w:rsidR="00C67387" w:rsidRPr="00C67387" w14:paraId="2643AD97" w14:textId="77777777" w:rsidTr="00DB2AD2">
        <w:trPr>
          <w:trHeight w:val="557"/>
        </w:trPr>
        <w:tc>
          <w:tcPr>
            <w:tcW w:w="2093" w:type="dxa"/>
            <w:vAlign w:val="center"/>
          </w:tcPr>
          <w:p w14:paraId="6545538E" w14:textId="77777777" w:rsidR="00C67387" w:rsidRPr="00C67387" w:rsidRDefault="00C67387" w:rsidP="00C67387">
            <w:pPr>
              <w:rPr>
                <w:rFonts w:eastAsia="Times New Roman" w:cs="Arial"/>
                <w:bCs/>
                <w:szCs w:val="19"/>
              </w:rPr>
            </w:pPr>
            <w:r w:rsidRPr="00C67387">
              <w:rPr>
                <w:rFonts w:eastAsia="Times New Roman" w:cs="Arial"/>
                <w:bCs/>
                <w:szCs w:val="19"/>
              </w:rPr>
              <w:t>Adresa banky:</w:t>
            </w:r>
          </w:p>
        </w:tc>
        <w:tc>
          <w:tcPr>
            <w:tcW w:w="4678" w:type="dxa"/>
            <w:vAlign w:val="center"/>
          </w:tcPr>
          <w:p w14:paraId="2FA34966" w14:textId="77777777" w:rsidR="00C67387" w:rsidRPr="00C67387" w:rsidRDefault="00C67387" w:rsidP="00C67387">
            <w:pPr>
              <w:tabs>
                <w:tab w:val="left" w:pos="2622"/>
                <w:tab w:val="left" w:pos="2977"/>
              </w:tabs>
              <w:rPr>
                <w:rFonts w:eastAsia="Times New Roman" w:cs="Arial"/>
                <w:bCs/>
                <w:szCs w:val="19"/>
              </w:rPr>
            </w:pPr>
            <w:r w:rsidRPr="00C67387">
              <w:rPr>
                <w:rFonts w:eastAsia="Times New Roman" w:cs="Arial"/>
                <w:bCs/>
                <w:szCs w:val="19"/>
              </w:rPr>
              <w:t>Štátna pokladnica, Radlinského 32, 810 05 Bratislava 15</w:t>
            </w:r>
          </w:p>
        </w:tc>
      </w:tr>
      <w:tr w:rsidR="00C67387" w:rsidRPr="00C67387" w14:paraId="09113A7D" w14:textId="77777777" w:rsidTr="00DB2AD2">
        <w:trPr>
          <w:trHeight w:val="403"/>
        </w:trPr>
        <w:tc>
          <w:tcPr>
            <w:tcW w:w="2093" w:type="dxa"/>
            <w:vAlign w:val="center"/>
          </w:tcPr>
          <w:p w14:paraId="0D67440A" w14:textId="77777777" w:rsidR="00C67387" w:rsidRPr="00C67387" w:rsidRDefault="00C67387" w:rsidP="00C67387">
            <w:pPr>
              <w:rPr>
                <w:rFonts w:eastAsia="Times New Roman" w:cs="Arial"/>
                <w:bCs/>
                <w:szCs w:val="19"/>
              </w:rPr>
            </w:pPr>
            <w:r w:rsidRPr="00C67387">
              <w:rPr>
                <w:rFonts w:eastAsia="Times New Roman" w:cs="Arial"/>
                <w:bCs/>
                <w:szCs w:val="19"/>
              </w:rPr>
              <w:t>Variabilný  symbol:</w:t>
            </w:r>
          </w:p>
        </w:tc>
        <w:tc>
          <w:tcPr>
            <w:tcW w:w="4678" w:type="dxa"/>
            <w:vAlign w:val="center"/>
          </w:tcPr>
          <w:p w14:paraId="4DA9E05D" w14:textId="59EDE7A7" w:rsidR="00C67387" w:rsidRPr="00C67387" w:rsidRDefault="00C67387" w:rsidP="00C75340">
            <w:pPr>
              <w:rPr>
                <w:rFonts w:eastAsia="Times New Roman" w:cs="Arial"/>
                <w:bCs/>
                <w:szCs w:val="19"/>
              </w:rPr>
            </w:pPr>
            <w:r w:rsidRPr="00C67387">
              <w:rPr>
                <w:rFonts w:eastAsia="Times New Roman" w:cs="Arial"/>
                <w:bCs/>
                <w:szCs w:val="19"/>
              </w:rPr>
              <w:t>automaticky generovaný ITMS2014+</w:t>
            </w:r>
          </w:p>
        </w:tc>
      </w:tr>
      <w:tr w:rsidR="00C67387" w:rsidRPr="00C67387" w14:paraId="20FA8980" w14:textId="77777777" w:rsidTr="00DB2AD2">
        <w:trPr>
          <w:trHeight w:val="570"/>
        </w:trPr>
        <w:tc>
          <w:tcPr>
            <w:tcW w:w="2093" w:type="dxa"/>
            <w:vAlign w:val="center"/>
          </w:tcPr>
          <w:p w14:paraId="74FD73B2" w14:textId="77777777" w:rsidR="00C67387" w:rsidRPr="00C67387" w:rsidRDefault="00C67387" w:rsidP="00C67387">
            <w:pPr>
              <w:rPr>
                <w:rFonts w:eastAsia="Times New Roman" w:cs="Arial"/>
                <w:bCs/>
                <w:szCs w:val="19"/>
              </w:rPr>
            </w:pPr>
            <w:r w:rsidRPr="00C67387">
              <w:rPr>
                <w:rFonts w:eastAsia="Times New Roman" w:cs="Arial"/>
                <w:bCs/>
                <w:szCs w:val="19"/>
              </w:rPr>
              <w:t>Správa pre prijímateľa:</w:t>
            </w:r>
          </w:p>
        </w:tc>
        <w:tc>
          <w:tcPr>
            <w:tcW w:w="4678" w:type="dxa"/>
            <w:vAlign w:val="center"/>
          </w:tcPr>
          <w:p w14:paraId="3A4C6CE6" w14:textId="16DCDF4A" w:rsidR="00C67387" w:rsidRPr="00C67387" w:rsidRDefault="00C67387" w:rsidP="00C75340">
            <w:pPr>
              <w:tabs>
                <w:tab w:val="left" w:pos="2622"/>
                <w:tab w:val="left" w:pos="2977"/>
              </w:tabs>
              <w:rPr>
                <w:rFonts w:eastAsia="Times New Roman" w:cs="Arial"/>
                <w:bCs/>
                <w:szCs w:val="19"/>
              </w:rPr>
            </w:pPr>
            <w:r w:rsidRPr="00C67387">
              <w:rPr>
                <w:rFonts w:eastAsia="Times New Roman" w:cs="Arial"/>
                <w:bCs/>
                <w:szCs w:val="19"/>
              </w:rPr>
              <w:t xml:space="preserve">kód projektu </w:t>
            </w:r>
            <w:r w:rsidR="00C75340">
              <w:rPr>
                <w:rFonts w:eastAsia="Times New Roman" w:cs="Arial"/>
                <w:bCs/>
                <w:szCs w:val="19"/>
              </w:rPr>
              <w:t>a za ním slová výnosy ŠR</w:t>
            </w:r>
          </w:p>
        </w:tc>
      </w:tr>
    </w:tbl>
    <w:p w14:paraId="4679B417"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45FE9FDC" w14:textId="77777777"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Podľa § 31 ods. 1 písm. d) zákona č. 523/2004 o rozpočtových pravidlách verejnej správy a o zmene a doplnení niektorých zákonov v znení neskorších predpisov je neodvedenie výnosu z verejných prostriedkov (t.j. z prostriedkov EÚ a ŠR) porušením finančnej disciplíny.</w:t>
      </w:r>
    </w:p>
    <w:p w14:paraId="54479C07" w14:textId="77777777" w:rsidR="00C67387" w:rsidRDefault="00C67387" w:rsidP="00C67387">
      <w:pPr>
        <w:overflowPunct w:val="0"/>
        <w:autoSpaceDE w:val="0"/>
        <w:autoSpaceDN w:val="0"/>
        <w:adjustRightInd w:val="0"/>
        <w:jc w:val="both"/>
        <w:textAlignment w:val="baseline"/>
        <w:rPr>
          <w:rFonts w:cs="Arial"/>
          <w:bCs/>
          <w:szCs w:val="19"/>
        </w:rPr>
      </w:pPr>
    </w:p>
    <w:p w14:paraId="3B8E9786" w14:textId="75833FB5" w:rsidR="00C75340" w:rsidRPr="00C75340" w:rsidRDefault="00C75340" w:rsidP="000124A2">
      <w:pPr>
        <w:pStyle w:val="PJOdsek"/>
        <w:spacing w:line="288" w:lineRule="auto"/>
        <w:rPr>
          <w:rFonts w:ascii="Arial" w:hAnsi="Arial" w:cs="Arial"/>
          <w:sz w:val="19"/>
          <w:szCs w:val="19"/>
          <w:lang w:eastAsia="en-US"/>
        </w:rPr>
      </w:pPr>
      <w:r w:rsidRPr="00C75340">
        <w:rPr>
          <w:rFonts w:ascii="Arial" w:hAnsi="Arial" w:cs="Arial"/>
          <w:sz w:val="19"/>
          <w:szCs w:val="19"/>
          <w:lang w:eastAsia="en-US"/>
        </w:rPr>
        <w:t>V prípade, ak prijímateľ podľa zmluvy</w:t>
      </w:r>
      <w:r w:rsidR="00FC0E93">
        <w:rPr>
          <w:rFonts w:ascii="Arial" w:hAnsi="Arial" w:cs="Arial"/>
          <w:sz w:val="19"/>
          <w:szCs w:val="19"/>
          <w:lang w:eastAsia="en-US"/>
        </w:rPr>
        <w:t xml:space="preserve"> o NFP</w:t>
      </w:r>
      <w:r w:rsidRPr="00C75340">
        <w:rPr>
          <w:rFonts w:ascii="Arial" w:hAnsi="Arial" w:cs="Arial"/>
          <w:sz w:val="19"/>
          <w:szCs w:val="19"/>
          <w:lang w:eastAsia="en-US"/>
        </w:rPr>
        <w:t xml:space="preserve"> výnos riadne a včas neodvedie, riadiaci orgán postupuje prostredníctvom žiadosti o vrátenie finančných prostriedkov.</w:t>
      </w:r>
    </w:p>
    <w:p w14:paraId="70F1CD0B" w14:textId="77777777" w:rsidR="00C75340" w:rsidRPr="00C67387" w:rsidRDefault="00C75340" w:rsidP="00C67387">
      <w:pPr>
        <w:overflowPunct w:val="0"/>
        <w:autoSpaceDE w:val="0"/>
        <w:autoSpaceDN w:val="0"/>
        <w:adjustRightInd w:val="0"/>
        <w:jc w:val="both"/>
        <w:textAlignment w:val="baseline"/>
        <w:rPr>
          <w:rFonts w:cs="Arial"/>
          <w:bCs/>
          <w:szCs w:val="19"/>
        </w:rPr>
      </w:pPr>
    </w:p>
    <w:p w14:paraId="5A39A1F7" w14:textId="326EE9C2"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 xml:space="preserve">V prípade, že prijímateľ neuvedie správny, automaticky ITMS2014+ generovaný variabilný symbol </w:t>
      </w:r>
      <w:r w:rsidR="00C75340">
        <w:rPr>
          <w:rFonts w:cs="Arial"/>
          <w:bCs/>
          <w:szCs w:val="19"/>
        </w:rPr>
        <w:t xml:space="preserve">a správu pre prijímateľa </w:t>
      </w:r>
      <w:r w:rsidRPr="00C67387">
        <w:rPr>
          <w:rFonts w:cs="Arial"/>
          <w:bCs/>
          <w:szCs w:val="19"/>
        </w:rPr>
        <w:t>pri uskutočnení úhrady prostriedkov, takto prijaté prostriedky na účet platobnej jednotky sa posudzujú ako mylná platba a právne záväzky prijímateľa zostávajú nezmenené, čím sa považujú naďalej za nevysporiadané. Mylná platba bude vrátená odosielateľovi do konca mesiaca nasledujúceho po mesiaci, v ktorom bola úhrada prijatá na účet platobnej jednotky.</w:t>
      </w:r>
    </w:p>
    <w:p w14:paraId="7007705F" w14:textId="77777777" w:rsidR="00C67387" w:rsidRPr="00C67387" w:rsidRDefault="00C67387" w:rsidP="00C67387">
      <w:pPr>
        <w:rPr>
          <w:rFonts w:cs="Arial"/>
          <w:bCs/>
          <w:szCs w:val="19"/>
        </w:rPr>
      </w:pPr>
    </w:p>
    <w:p w14:paraId="686EDF13" w14:textId="16D48F6D" w:rsidR="00C67387" w:rsidRDefault="00C67387" w:rsidP="000124A2">
      <w:pPr>
        <w:spacing w:after="120" w:line="288" w:lineRule="auto"/>
        <w:jc w:val="both"/>
        <w:rPr>
          <w:rFonts w:cs="Arial"/>
          <w:bCs/>
          <w:szCs w:val="19"/>
        </w:rPr>
      </w:pPr>
      <w:r w:rsidRPr="00C67387">
        <w:rPr>
          <w:rFonts w:cs="Arial"/>
          <w:bCs/>
          <w:szCs w:val="19"/>
        </w:rPr>
        <w:t xml:space="preserve">Prijímateľ je v zmysle </w:t>
      </w:r>
      <w:r w:rsidR="00DB01A3">
        <w:rPr>
          <w:rFonts w:cs="Arial"/>
          <w:bCs/>
          <w:szCs w:val="19"/>
        </w:rPr>
        <w:t>zmluvy o NFP</w:t>
      </w:r>
      <w:r w:rsidRPr="00C67387">
        <w:rPr>
          <w:rFonts w:cs="Arial"/>
          <w:bCs/>
          <w:szCs w:val="19"/>
        </w:rPr>
        <w:t xml:space="preserve"> povinný bezodkladne informovať poskytovateľa NFP o akejkoľvek zmene týkajúcej sa bankového účtu prijímateľa (napr. zmena úrokovej sadzby, </w:t>
      </w:r>
      <w:r w:rsidR="006A3BBA">
        <w:rPr>
          <w:rFonts w:cs="Arial"/>
          <w:bCs/>
          <w:szCs w:val="19"/>
        </w:rPr>
        <w:t>zmena IBAN</w:t>
      </w:r>
      <w:r w:rsidRPr="00C67387">
        <w:rPr>
          <w:rFonts w:cs="Arial"/>
          <w:bCs/>
          <w:szCs w:val="19"/>
        </w:rPr>
        <w:t>, zrušenie účtu).</w:t>
      </w:r>
    </w:p>
    <w:p w14:paraId="2C33B816" w14:textId="77777777" w:rsidR="00DB2AD2" w:rsidRPr="00C67387" w:rsidRDefault="00DB2AD2" w:rsidP="00E8012F">
      <w:pPr>
        <w:rPr>
          <w:rFonts w:cs="Arial"/>
          <w:bCs/>
          <w:szCs w:val="19"/>
        </w:rPr>
      </w:pPr>
    </w:p>
    <w:p w14:paraId="0070D1C5" w14:textId="77777777" w:rsidR="00C67387" w:rsidRPr="00C67387" w:rsidRDefault="00C67387" w:rsidP="000124A2">
      <w:pPr>
        <w:spacing w:after="120" w:line="288" w:lineRule="auto"/>
        <w:jc w:val="both"/>
        <w:rPr>
          <w:rFonts w:cs="Arial"/>
          <w:bCs/>
          <w:szCs w:val="19"/>
        </w:rPr>
      </w:pPr>
      <w:r w:rsidRPr="00C67387">
        <w:rPr>
          <w:rFonts w:cs="Arial"/>
          <w:bCs/>
          <w:szCs w:val="19"/>
        </w:rPr>
        <w:t>Kontaktné údaje platobnej jednotky MV SR:</w:t>
      </w:r>
    </w:p>
    <w:p w14:paraId="032C1B55" w14:textId="77777777" w:rsidR="00C67387" w:rsidRPr="00C67387" w:rsidRDefault="00C67387" w:rsidP="000124A2">
      <w:pPr>
        <w:spacing w:before="120" w:line="288" w:lineRule="auto"/>
        <w:rPr>
          <w:rFonts w:cs="Arial"/>
          <w:bCs/>
          <w:szCs w:val="19"/>
        </w:rPr>
      </w:pPr>
      <w:r w:rsidRPr="00C67387">
        <w:rPr>
          <w:rFonts w:cs="Arial"/>
          <w:bCs/>
          <w:szCs w:val="19"/>
        </w:rPr>
        <w:t>Ministerstvo vnútra SR</w:t>
      </w:r>
    </w:p>
    <w:p w14:paraId="4E21382A" w14:textId="77777777" w:rsidR="00C67387" w:rsidRPr="00C67387" w:rsidRDefault="00C67387" w:rsidP="000124A2">
      <w:pPr>
        <w:spacing w:line="288" w:lineRule="auto"/>
        <w:rPr>
          <w:rFonts w:cs="Arial"/>
          <w:bCs/>
          <w:szCs w:val="19"/>
        </w:rPr>
      </w:pPr>
      <w:r w:rsidRPr="00C67387">
        <w:rPr>
          <w:rFonts w:cs="Arial"/>
          <w:bCs/>
          <w:szCs w:val="19"/>
        </w:rPr>
        <w:t>Sekcia ekonomiky</w:t>
      </w:r>
    </w:p>
    <w:p w14:paraId="6B746FA4" w14:textId="77777777" w:rsidR="00C67387" w:rsidRPr="00C67387" w:rsidRDefault="00C67387" w:rsidP="000124A2">
      <w:pPr>
        <w:spacing w:line="288" w:lineRule="auto"/>
        <w:rPr>
          <w:rFonts w:cs="Arial"/>
          <w:bCs/>
          <w:szCs w:val="19"/>
        </w:rPr>
      </w:pPr>
      <w:r w:rsidRPr="00C67387">
        <w:rPr>
          <w:rFonts w:cs="Arial"/>
          <w:bCs/>
          <w:szCs w:val="19"/>
        </w:rPr>
        <w:t>Odbor rozpočtu a financovania</w:t>
      </w:r>
    </w:p>
    <w:p w14:paraId="6CEBEA00" w14:textId="77777777" w:rsidR="00C67387" w:rsidRPr="00C67387" w:rsidRDefault="00C67387" w:rsidP="000124A2">
      <w:pPr>
        <w:spacing w:line="288" w:lineRule="auto"/>
        <w:rPr>
          <w:rFonts w:cs="Arial"/>
          <w:bCs/>
          <w:szCs w:val="19"/>
        </w:rPr>
      </w:pPr>
      <w:r w:rsidRPr="00C67387">
        <w:rPr>
          <w:rFonts w:cs="Arial"/>
          <w:bCs/>
          <w:szCs w:val="19"/>
        </w:rPr>
        <w:t>Oddelenie platieb projektov štrukturálnych fondov</w:t>
      </w:r>
    </w:p>
    <w:p w14:paraId="317CF2EB" w14:textId="77777777" w:rsidR="00C67387" w:rsidRPr="00C67387" w:rsidRDefault="00C67387" w:rsidP="000124A2">
      <w:pPr>
        <w:spacing w:line="288" w:lineRule="auto"/>
        <w:rPr>
          <w:rFonts w:cs="Arial"/>
          <w:bCs/>
          <w:szCs w:val="19"/>
        </w:rPr>
      </w:pPr>
      <w:r w:rsidRPr="00C67387">
        <w:rPr>
          <w:rFonts w:cs="Arial"/>
          <w:bCs/>
          <w:szCs w:val="19"/>
        </w:rPr>
        <w:t>Pribinova 2</w:t>
      </w:r>
    </w:p>
    <w:p w14:paraId="7A55D244" w14:textId="0E7F530C" w:rsidR="009D7F63" w:rsidRPr="0073389C" w:rsidRDefault="00C67387" w:rsidP="000124A2">
      <w:pPr>
        <w:spacing w:line="288" w:lineRule="auto"/>
      </w:pPr>
      <w:r w:rsidRPr="00C67387">
        <w:rPr>
          <w:rFonts w:cs="Arial"/>
          <w:bCs/>
          <w:szCs w:val="19"/>
        </w:rPr>
        <w:t>812 72</w:t>
      </w:r>
      <w:r w:rsidR="0060536C">
        <w:rPr>
          <w:rFonts w:cs="Arial"/>
          <w:bCs/>
          <w:szCs w:val="19"/>
        </w:rPr>
        <w:t xml:space="preserve"> </w:t>
      </w:r>
      <w:r w:rsidRPr="00C67387">
        <w:rPr>
          <w:rFonts w:cs="Arial"/>
          <w:bCs/>
          <w:szCs w:val="19"/>
        </w:rPr>
        <w:t xml:space="preserve"> Bratislava</w:t>
      </w:r>
    </w:p>
    <w:p w14:paraId="7A55D245" w14:textId="77777777" w:rsidR="009D7F63" w:rsidRPr="0073389C" w:rsidRDefault="009D7F63" w:rsidP="009D7F63">
      <w:pPr>
        <w:pStyle w:val="Nadpis2"/>
        <w:spacing w:line="288" w:lineRule="auto"/>
        <w:ind w:left="0" w:firstLine="0"/>
        <w:rPr>
          <w:lang w:val="sk-SK"/>
        </w:rPr>
      </w:pPr>
      <w:bookmarkStart w:id="180" w:name="_Toc410905149"/>
      <w:bookmarkStart w:id="181" w:name="_Toc410907877"/>
      <w:bookmarkStart w:id="182" w:name="_Toc440372877"/>
      <w:bookmarkStart w:id="183" w:name="_Toc440636388"/>
      <w:bookmarkEnd w:id="180"/>
      <w:r w:rsidRPr="0073389C">
        <w:rPr>
          <w:lang w:val="sk-SK"/>
        </w:rPr>
        <w:t>Verejné obstarávanie</w:t>
      </w:r>
      <w:bookmarkEnd w:id="181"/>
      <w:bookmarkEnd w:id="182"/>
      <w:bookmarkEnd w:id="183"/>
    </w:p>
    <w:p w14:paraId="7A55D246" w14:textId="738F16D2" w:rsidR="009D7F63" w:rsidRPr="0073389C" w:rsidRDefault="009D7F63" w:rsidP="00A10CB2">
      <w:pPr>
        <w:autoSpaceDE w:val="0"/>
        <w:autoSpaceDN w:val="0"/>
        <w:adjustRightInd w:val="0"/>
        <w:spacing w:before="120" w:after="120" w:line="288" w:lineRule="auto"/>
        <w:jc w:val="both"/>
      </w:pPr>
      <w:bookmarkStart w:id="184" w:name="p22-2-a"/>
      <w:bookmarkStart w:id="185" w:name="p23-5"/>
      <w:bookmarkStart w:id="186" w:name="p23-6"/>
      <w:bookmarkStart w:id="187" w:name="p24"/>
      <w:bookmarkStart w:id="188" w:name="_Toc409190739"/>
      <w:bookmarkStart w:id="189" w:name="_Toc360031225"/>
      <w:bookmarkEnd w:id="184"/>
      <w:bookmarkEnd w:id="185"/>
      <w:bookmarkEnd w:id="186"/>
      <w:bookmarkEnd w:id="187"/>
      <w:r w:rsidRPr="0073389C">
        <w:t>Verejné obstarávanie a jeho správne nastavenie tvorí jednu z najpodstatnejších súčastí implementácie projektu.  Verejné obstarávanie upravuje ZVO. Tento zákon je predmetom častých novelizácií a preto prijímateľovi odporúčame priebežne sledovať stránku Úradu pre verejné obstarávanie (ďalej len „ÚVO“), ktorý informuje o každej novele ZVO</w:t>
      </w:r>
      <w:r w:rsidRPr="0073389C">
        <w:rPr>
          <w:rStyle w:val="Odkaznapoznmkupodiarou"/>
          <w:sz w:val="19"/>
        </w:rPr>
        <w:footnoteReference w:id="95"/>
      </w:r>
      <w:r w:rsidRPr="0073389C">
        <w:t xml:space="preserve">. Zároveň </w:t>
      </w:r>
      <w:r w:rsidR="00A10CB2">
        <w:t>dávame</w:t>
      </w:r>
      <w:r w:rsidR="00A10CB2" w:rsidRPr="0073389C">
        <w:t xml:space="preserve"> </w:t>
      </w:r>
      <w:r w:rsidRPr="0073389C">
        <w:t>prijímateľovi</w:t>
      </w:r>
      <w:r w:rsidR="00A10CB2">
        <w:t xml:space="preserve"> do pozornosti publikáciu </w:t>
      </w:r>
      <w:r w:rsidR="00A737D2">
        <w:t xml:space="preserve">vypracovanú </w:t>
      </w:r>
      <w:r w:rsidR="00A10CB2">
        <w:lastRenderedPageBreak/>
        <w:t xml:space="preserve">EK „Usmernenie k verejnému obstarávaniu pre odborníkov z praxe </w:t>
      </w:r>
      <w:r w:rsidR="00A10CB2" w:rsidRPr="00A10CB2">
        <w:t>na zabránenie vzniku najbežnejších chýb v rámci projektov financovaných z európskych štrukturálnych a investičných fondov</w:t>
      </w:r>
      <w:r w:rsidR="00A10CB2">
        <w:t>“</w:t>
      </w:r>
      <w:r w:rsidRPr="0073389C">
        <w:rPr>
          <w:rStyle w:val="Odkaznapoznmkupodiarou"/>
          <w:sz w:val="19"/>
        </w:rPr>
        <w:footnoteReference w:id="96"/>
      </w:r>
      <w:r w:rsidRPr="0073389C">
        <w:t>.</w:t>
      </w:r>
    </w:p>
    <w:p w14:paraId="7A55D247" w14:textId="7FEE7FD4" w:rsidR="009D7F63" w:rsidRDefault="00124F19" w:rsidP="009D7F63">
      <w:pPr>
        <w:autoSpaceDE w:val="0"/>
        <w:autoSpaceDN w:val="0"/>
        <w:adjustRightInd w:val="0"/>
        <w:spacing w:before="120" w:after="120" w:line="288" w:lineRule="auto"/>
        <w:jc w:val="both"/>
      </w:pPr>
      <w:r w:rsidRPr="00124F19">
        <w:t>Pravidlá, postupy a odporúčania uvádzané v</w:t>
      </w:r>
      <w:r w:rsidR="000D12F0">
        <w:t xml:space="preserve"> časti 2.5 tejto </w:t>
      </w:r>
      <w:r w:rsidRPr="00124F19">
        <w:t>príručk</w:t>
      </w:r>
      <w:r w:rsidR="000D12F0">
        <w:t>y</w:t>
      </w:r>
      <w:r w:rsidRPr="00124F19">
        <w:t xml:space="preserve"> vo verzii 2.2 a nasledovných sa vzťahujú na znenie zákona č. 343/2015 Z. z. o verejnom obstarávaní a o zmene a doplnení niektorých zákonov účinného od 18.04.2016, t.j. na postup zadávania zákazky začatý po 17.04.2016. </w:t>
      </w:r>
    </w:p>
    <w:p w14:paraId="695C8D17" w14:textId="6608E49C" w:rsidR="00A737D2" w:rsidRPr="00A737D2" w:rsidRDefault="00A737D2" w:rsidP="00A737D2">
      <w:pPr>
        <w:autoSpaceDE w:val="0"/>
        <w:autoSpaceDN w:val="0"/>
        <w:adjustRightInd w:val="0"/>
        <w:spacing w:before="120" w:after="120" w:line="288" w:lineRule="auto"/>
        <w:jc w:val="both"/>
      </w:pPr>
      <w:r w:rsidRPr="00A737D2">
        <w:t xml:space="preserve">Finančná kontrola verejného obstarávania sa vykoná podľa verzie príručky účinnej v čase predloženia dokumentácie z verejného obstarávania na kontrolu </w:t>
      </w:r>
      <w:r w:rsidR="00D519DF">
        <w:t>poskytovateľovi</w:t>
      </w:r>
      <w:r w:rsidRPr="00A737D2">
        <w:t xml:space="preserve"> s prihliadnutím na znenie ZVO, resp. zákona č. 25/2006 Z.z. o verejnom obstarávaní a o zmene a doplnení niektorých zákonov, účinné v čase </w:t>
      </w:r>
      <w:r w:rsidR="00D519DF">
        <w:t>odoslania oznámenia o vyhlásení verejného obstarávania, výzvy na predkladanie ponúk do vestníka ÚVO na uverejnenie, zverejnenia zákazky na elektronickom trhovisku, resp odoslania výziev na predkladanie ponúk v prípade zákazky s nízkymi hodnotami</w:t>
      </w:r>
      <w:r w:rsidRPr="00A737D2">
        <w:t>.</w:t>
      </w:r>
    </w:p>
    <w:p w14:paraId="790D5DA9" w14:textId="77777777" w:rsidR="00A737D2" w:rsidRPr="0073389C" w:rsidRDefault="00A737D2" w:rsidP="009D7F63">
      <w:pPr>
        <w:autoSpaceDE w:val="0"/>
        <w:autoSpaceDN w:val="0"/>
        <w:adjustRightInd w:val="0"/>
        <w:spacing w:before="120" w:after="120" w:line="288" w:lineRule="auto"/>
        <w:jc w:val="both"/>
      </w:pPr>
    </w:p>
    <w:p w14:paraId="7A55D248" w14:textId="77777777" w:rsidR="009D7F63" w:rsidRPr="0073389C" w:rsidRDefault="009D7F63" w:rsidP="009D7F63">
      <w:pPr>
        <w:pStyle w:val="Nadpis3"/>
        <w:ind w:left="567" w:firstLine="0"/>
        <w:rPr>
          <w:rFonts w:cs="Arial"/>
          <w:lang w:val="sk-SK"/>
        </w:rPr>
      </w:pPr>
      <w:bookmarkStart w:id="190" w:name="_Toc440372878"/>
      <w:bookmarkStart w:id="191" w:name="_Toc440636389"/>
      <w:r w:rsidRPr="0073389C">
        <w:rPr>
          <w:rFonts w:cs="Arial"/>
          <w:lang w:val="sk-SK"/>
        </w:rPr>
        <w:t>Plán obstarávaní</w:t>
      </w:r>
      <w:bookmarkEnd w:id="188"/>
      <w:bookmarkEnd w:id="189"/>
      <w:bookmarkEnd w:id="190"/>
      <w:bookmarkEnd w:id="191"/>
    </w:p>
    <w:p w14:paraId="518D9C3A" w14:textId="2FC9BA9F" w:rsidR="006451E8" w:rsidRPr="006451E8" w:rsidRDefault="009D7F63" w:rsidP="006451E8">
      <w:pPr>
        <w:pStyle w:val="Odsekzoznamu"/>
        <w:spacing w:before="120" w:after="120" w:line="288" w:lineRule="auto"/>
        <w:ind w:left="0"/>
        <w:contextualSpacing w:val="0"/>
        <w:jc w:val="both"/>
      </w:pPr>
      <w:r w:rsidRPr="0073389C">
        <w:rPr>
          <w:b/>
          <w:i/>
          <w:color w:val="FF0000"/>
        </w:rPr>
        <w:t>Povinnosť prijímateľa:</w:t>
      </w:r>
      <w:r w:rsidRPr="0073389C">
        <w:rPr>
          <w:color w:val="FF0000"/>
        </w:rPr>
        <w:t xml:space="preserve"> </w:t>
      </w:r>
      <w:r w:rsidR="006451E8" w:rsidRPr="006451E8">
        <w:t xml:space="preserve">Prijímateľ je ku každej zákazke povinný  predložiť </w:t>
      </w:r>
      <w:r w:rsidR="006451E8" w:rsidRPr="006451E8">
        <w:rPr>
          <w:i/>
        </w:rPr>
        <w:t xml:space="preserve">plán obstarávaní </w:t>
      </w:r>
      <w:r w:rsidR="006451E8" w:rsidRPr="001F7F84">
        <w:rPr>
          <w:i/>
        </w:rPr>
        <w:t xml:space="preserve">tovarov, služieb alebo stavebných </w:t>
      </w:r>
      <w:r w:rsidR="006451E8" w:rsidRPr="001F7F84">
        <w:t>(vzor príloha č. 20)</w:t>
      </w:r>
      <w:r w:rsidR="006451E8">
        <w:rPr>
          <w:i/>
        </w:rPr>
        <w:t xml:space="preserve"> </w:t>
      </w:r>
      <w:r w:rsidR="006451E8" w:rsidRPr="001F7F84">
        <w:rPr>
          <w:i/>
        </w:rPr>
        <w:t>prác</w:t>
      </w:r>
      <w:r w:rsidR="006451E8" w:rsidRPr="006451E8">
        <w:t xml:space="preserve"> rovnakého charakteru ako je predmet príslušnej zákazky za kalendárny rok a celú dĺžku realizácie projektu/projektov, v ktorom bola/bude zákazka vyhlásená  . Pri vypracovaní plánu obstarávaní je prijímateľ povinný zohľadniť aj výdavky na tovary/služby/práce obstarávané v rámci iných projektov financovaných z iných zdrojov EÚ a súčasne aj výdavky z verejných zdrojov, ktoré sú určené pre vlastnú potrebu za organizáciu. Tento plán obsahuje minimálne tieto údaje:</w:t>
      </w:r>
    </w:p>
    <w:p w14:paraId="40AF49CB" w14:textId="77777777" w:rsidR="006451E8" w:rsidRPr="006451E8" w:rsidRDefault="006451E8" w:rsidP="00151D4D">
      <w:pPr>
        <w:pStyle w:val="Odsekzoznamu"/>
        <w:numPr>
          <w:ilvl w:val="0"/>
          <w:numId w:val="101"/>
        </w:numPr>
        <w:spacing w:before="120" w:after="120" w:line="288" w:lineRule="auto"/>
      </w:pPr>
      <w:r w:rsidRPr="006451E8">
        <w:t>názov predmetu zákazky,</w:t>
      </w:r>
    </w:p>
    <w:p w14:paraId="1FAEB9BB" w14:textId="77777777" w:rsidR="006451E8" w:rsidRPr="006451E8" w:rsidRDefault="006451E8" w:rsidP="00151D4D">
      <w:pPr>
        <w:pStyle w:val="Odsekzoznamu"/>
        <w:numPr>
          <w:ilvl w:val="0"/>
          <w:numId w:val="101"/>
        </w:numPr>
        <w:spacing w:before="120" w:after="120" w:line="288" w:lineRule="auto"/>
      </w:pPr>
      <w:r w:rsidRPr="006451E8">
        <w:t>stručný opis predmetu zákazky,</w:t>
      </w:r>
    </w:p>
    <w:p w14:paraId="0D17EB44" w14:textId="77777777" w:rsidR="006451E8" w:rsidRPr="006451E8" w:rsidRDefault="006451E8" w:rsidP="00151D4D">
      <w:pPr>
        <w:pStyle w:val="Odsekzoznamu"/>
        <w:numPr>
          <w:ilvl w:val="0"/>
          <w:numId w:val="101"/>
        </w:numPr>
        <w:spacing w:before="120" w:after="120" w:line="288" w:lineRule="auto"/>
      </w:pPr>
      <w:r w:rsidRPr="006451E8">
        <w:t>predpokladaná hodnota zákazky/hodnota zákazky bez DPH,</w:t>
      </w:r>
    </w:p>
    <w:p w14:paraId="69A9493F" w14:textId="77777777" w:rsidR="006451E8" w:rsidRPr="006451E8" w:rsidRDefault="006451E8" w:rsidP="00151D4D">
      <w:pPr>
        <w:pStyle w:val="Odsekzoznamu"/>
        <w:numPr>
          <w:ilvl w:val="0"/>
          <w:numId w:val="101"/>
        </w:numPr>
        <w:spacing w:before="120" w:after="120" w:line="288" w:lineRule="auto"/>
      </w:pPr>
      <w:r w:rsidRPr="006451E8">
        <w:t>postup zadávania zákazky,</w:t>
      </w:r>
    </w:p>
    <w:p w14:paraId="1E6BE2E9" w14:textId="77777777" w:rsidR="006451E8" w:rsidRPr="006451E8" w:rsidRDefault="006451E8" w:rsidP="00151D4D">
      <w:pPr>
        <w:pStyle w:val="Odsekzoznamu"/>
        <w:numPr>
          <w:ilvl w:val="0"/>
          <w:numId w:val="101"/>
        </w:numPr>
        <w:spacing w:before="120" w:after="120" w:line="288" w:lineRule="auto"/>
      </w:pPr>
      <w:r w:rsidRPr="006451E8">
        <w:t>členenie zákazky podľa predpokladanej hodnoty,</w:t>
      </w:r>
    </w:p>
    <w:p w14:paraId="7A55D254" w14:textId="7EDC74C2" w:rsidR="009D7F63" w:rsidRPr="0073389C" w:rsidRDefault="006451E8" w:rsidP="006451E8">
      <w:pPr>
        <w:pStyle w:val="Odsekzoznamu"/>
        <w:spacing w:before="120" w:after="120" w:line="288" w:lineRule="auto"/>
        <w:ind w:left="0"/>
        <w:contextualSpacing w:val="0"/>
        <w:jc w:val="both"/>
      </w:pPr>
      <w:r w:rsidRPr="006451E8">
        <w:t>plánovaný dátum vyhlásenia /dátum zadávania zákazky.</w:t>
      </w:r>
    </w:p>
    <w:p w14:paraId="54D4F3CE" w14:textId="053A7832" w:rsidR="00766068" w:rsidRPr="00766068" w:rsidRDefault="009D7F63" w:rsidP="00766068">
      <w:pPr>
        <w:spacing w:before="120" w:after="120" w:line="288" w:lineRule="auto"/>
        <w:jc w:val="both"/>
      </w:pPr>
      <w:r w:rsidRPr="0073389C">
        <w:rPr>
          <w:b/>
          <w:i/>
          <w:color w:val="FF0000"/>
        </w:rPr>
        <w:t>Povinnosť prijímateľa:</w:t>
      </w:r>
      <w:r w:rsidRPr="0073389C">
        <w:rPr>
          <w:color w:val="FF0000"/>
        </w:rPr>
        <w:t xml:space="preserve"> </w:t>
      </w:r>
      <w:r w:rsidR="00D72FDB" w:rsidRPr="00D72FDB">
        <w:t>Prijímateľ predloží poskytovateľovi plán obstarávaní spolu s dokumentáciou k procesu verejného obstarávania pri prvej fáze administratívnej finančnej kontroly  vykonávanej poskytovateľom (prvá ex-ante kontrola, druhá ex-ante kontrola alebo štandardná ex-post kontrola).</w:t>
      </w:r>
    </w:p>
    <w:p w14:paraId="7A55D255" w14:textId="5F11C474" w:rsidR="009D7F63" w:rsidRPr="0073389C" w:rsidRDefault="00D72FDB" w:rsidP="009D7F63">
      <w:pPr>
        <w:spacing w:before="120" w:after="120" w:line="288" w:lineRule="auto"/>
        <w:jc w:val="both"/>
      </w:pPr>
      <w:r w:rsidRPr="00D72FDB">
        <w:t>V prípade, ak poskytovateľ v pláne obstarávania identifikuje nedostatky, tieto budú súčasťou Správy z kontroly verejného obstarávania spolu so spôsobom odstránenia nedostatkov.</w:t>
      </w:r>
    </w:p>
    <w:p w14:paraId="7A55D25B" w14:textId="77777777" w:rsidR="009D7F63" w:rsidRPr="0073389C" w:rsidRDefault="009D7F63" w:rsidP="009D7F63">
      <w:pPr>
        <w:spacing w:before="120" w:after="120" w:line="288" w:lineRule="auto"/>
        <w:jc w:val="both"/>
      </w:pPr>
    </w:p>
    <w:p w14:paraId="7A55D25C" w14:textId="77777777" w:rsidR="009D7F63" w:rsidRPr="0073389C" w:rsidRDefault="009D7F63" w:rsidP="009D7F63">
      <w:pPr>
        <w:pStyle w:val="Nadpis3"/>
        <w:ind w:left="567" w:firstLine="0"/>
        <w:rPr>
          <w:lang w:val="sk-SK"/>
        </w:rPr>
      </w:pPr>
      <w:bookmarkStart w:id="192" w:name="_Toc359942925"/>
      <w:bookmarkStart w:id="193" w:name="_Toc359943221"/>
      <w:bookmarkStart w:id="194" w:name="_Toc359943517"/>
      <w:bookmarkStart w:id="195" w:name="_Toc359943819"/>
      <w:bookmarkStart w:id="196" w:name="_Toc359944121"/>
      <w:bookmarkStart w:id="197" w:name="_Toc359944421"/>
      <w:bookmarkStart w:id="198" w:name="_Toc360024481"/>
      <w:bookmarkStart w:id="199" w:name="_Toc360030476"/>
      <w:bookmarkStart w:id="200" w:name="_Toc360031226"/>
      <w:bookmarkStart w:id="201" w:name="_Toc360109828"/>
      <w:bookmarkStart w:id="202" w:name="_Toc360110138"/>
      <w:bookmarkStart w:id="203" w:name="_Toc360118328"/>
      <w:bookmarkStart w:id="204" w:name="_Toc360118643"/>
      <w:bookmarkStart w:id="205" w:name="_Toc360031227"/>
      <w:bookmarkStart w:id="206" w:name="_Toc409190740"/>
      <w:bookmarkStart w:id="207" w:name="_Toc440372879"/>
      <w:bookmarkStart w:id="208" w:name="_Toc440636390"/>
      <w:bookmarkEnd w:id="192"/>
      <w:bookmarkEnd w:id="193"/>
      <w:bookmarkEnd w:id="194"/>
      <w:bookmarkEnd w:id="195"/>
      <w:bookmarkEnd w:id="196"/>
      <w:bookmarkEnd w:id="197"/>
      <w:bookmarkEnd w:id="198"/>
      <w:bookmarkEnd w:id="199"/>
      <w:bookmarkEnd w:id="200"/>
      <w:bookmarkEnd w:id="201"/>
      <w:bookmarkEnd w:id="202"/>
      <w:bookmarkEnd w:id="203"/>
      <w:bookmarkEnd w:id="204"/>
      <w:r w:rsidRPr="0073389C">
        <w:rPr>
          <w:lang w:val="sk-SK"/>
        </w:rPr>
        <w:t>Predpokladaná hodnota zákazky</w:t>
      </w:r>
      <w:bookmarkEnd w:id="205"/>
      <w:bookmarkEnd w:id="206"/>
      <w:r w:rsidRPr="0073389C">
        <w:rPr>
          <w:lang w:val="sk-SK"/>
        </w:rPr>
        <w:t xml:space="preserve"> (PHZ)</w:t>
      </w:r>
      <w:bookmarkEnd w:id="207"/>
      <w:bookmarkEnd w:id="208"/>
    </w:p>
    <w:p w14:paraId="7A55D25D" w14:textId="3C9A82A9"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V zmysle § </w:t>
      </w:r>
      <w:r w:rsidR="00A83C79">
        <w:t>5</w:t>
      </w:r>
      <w:r w:rsidR="00A83C79" w:rsidRPr="0073389C">
        <w:t xml:space="preserve"> </w:t>
      </w:r>
      <w:r w:rsidRPr="0073389C">
        <w:t xml:space="preserve">ods. 1 ZVO </w:t>
      </w:r>
      <w:r w:rsidRPr="0073389C">
        <w:rPr>
          <w:i/>
          <w:lang w:eastAsia="en-GB"/>
        </w:rPr>
        <w:t>„</w:t>
      </w:r>
      <w:r w:rsidRPr="0073389C">
        <w:rPr>
          <w:i/>
        </w:rPr>
        <w:t>Zákazka je nadlimitná</w:t>
      </w:r>
      <w:r w:rsidR="00133741">
        <w:rPr>
          <w:i/>
        </w:rPr>
        <w:t>,</w:t>
      </w:r>
      <w:r w:rsidRPr="0073389C">
        <w:rPr>
          <w:i/>
        </w:rPr>
        <w:t xml:space="preserve">  podlimitná</w:t>
      </w:r>
      <w:r w:rsidR="00133741">
        <w:rPr>
          <w:i/>
        </w:rPr>
        <w:t xml:space="preserve"> alebo s nízkou hodnotou</w:t>
      </w:r>
      <w:r w:rsidRPr="0073389C">
        <w:rPr>
          <w:i/>
        </w:rPr>
        <w:t xml:space="preserve"> v závislosti od jej predpokladanej hodnoty.“</w:t>
      </w:r>
      <w:r w:rsidRPr="0073389C">
        <w:t xml:space="preserve"> Z tohto ustanovenia vyplýva, že pri obstarávaní každej zákazky, t.j. tovaru, služby alebo stavebných prác, </w:t>
      </w:r>
      <w:r w:rsidRPr="0073389C">
        <w:rPr>
          <w:b/>
        </w:rPr>
        <w:t xml:space="preserve">je prijímateľ povinný </w:t>
      </w:r>
      <w:r w:rsidRPr="0073389C">
        <w:rPr>
          <w:b/>
          <w:lang w:eastAsia="en-GB"/>
        </w:rPr>
        <w:t>pred samotným vyhlásením</w:t>
      </w:r>
      <w:r w:rsidRPr="0073389C">
        <w:rPr>
          <w:b/>
        </w:rPr>
        <w:t xml:space="preserve"> verejného obstarávania stanoviť (vypočítať) predpokladanú hodnotu zákazky (PHZ</w:t>
      </w:r>
    </w:p>
    <w:p w14:paraId="7A55D25E" w14:textId="5A8480C9" w:rsidR="009D7F63"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Následne je prijímateľ povinný vyhotoviť </w:t>
      </w:r>
      <w:r w:rsidR="00506C97" w:rsidRPr="0073389C">
        <w:rPr>
          <w:i/>
        </w:rPr>
        <w:t>zá</w:t>
      </w:r>
      <w:r w:rsidR="00506C97">
        <w:rPr>
          <w:i/>
        </w:rPr>
        <w:t>znam</w:t>
      </w:r>
      <w:r w:rsidR="00506C97" w:rsidRPr="0073389C">
        <w:rPr>
          <w:i/>
        </w:rPr>
        <w:t xml:space="preserve"> </w:t>
      </w:r>
      <w:r w:rsidRPr="0073389C">
        <w:rPr>
          <w:i/>
        </w:rPr>
        <w:t>z určenia PHZ</w:t>
      </w:r>
      <w:r w:rsidRPr="0073389C">
        <w:t xml:space="preserve"> (vzor príloha č. </w:t>
      </w:r>
      <w:r w:rsidR="007E2E5E" w:rsidRPr="0073389C">
        <w:t>2</w:t>
      </w:r>
      <w:r w:rsidR="007E2E5E">
        <w:t>1</w:t>
      </w:r>
      <w:r w:rsidRPr="0073389C">
        <w:t>, pričom tento vzor prijímateľ použije vždy v prípade, ak nemá interným predpisom ustanovený vlastný vzor záznamu</w:t>
      </w:r>
      <w:r w:rsidR="007E2E5E" w:rsidRPr="007E2E5E">
        <w:rPr>
          <w:rFonts w:cs="Arial"/>
          <w:szCs w:val="19"/>
        </w:rPr>
        <w:t xml:space="preserve"> </w:t>
      </w:r>
      <w:r w:rsidR="007E2E5E" w:rsidRPr="00703E20">
        <w:rPr>
          <w:rFonts w:cs="Arial"/>
          <w:szCs w:val="19"/>
        </w:rPr>
        <w:t>ktorý však spĺňa minimálne náležitosti uvedené v prílohe č. 21</w:t>
      </w:r>
      <w:r w:rsidRPr="0073389C">
        <w:t>)</w:t>
      </w:r>
      <w:r w:rsidR="007E2E5E">
        <w:t>.</w:t>
      </w:r>
    </w:p>
    <w:p w14:paraId="31FCC433" w14:textId="04BF1DDA" w:rsidR="00A83C79" w:rsidRPr="0073389C" w:rsidRDefault="00A83C79" w:rsidP="009D7F63">
      <w:pPr>
        <w:spacing w:before="120" w:after="120" w:line="288" w:lineRule="auto"/>
        <w:jc w:val="both"/>
      </w:pPr>
      <w:r w:rsidRPr="00A83C79">
        <w:t xml:space="preserve">V zmysle § 6 ods. 1 ZVO „Predpokladaná hodnota zákazky sa určuje </w:t>
      </w:r>
      <w:r w:rsidRPr="00A83C79">
        <w:rPr>
          <w:b/>
        </w:rPr>
        <w:t>ako cena bez dane z pridanej hodnoty</w:t>
      </w:r>
      <w:r w:rsidRPr="00A83C79">
        <w:t xml:space="preserve">. Verejný obstarávateľ a obstarávateľ určia predpokladanú hodnotu zákazky na základe údajov a informácií o zákazkách </w:t>
      </w:r>
      <w:r w:rsidRPr="00A83C79">
        <w:rPr>
          <w:b/>
        </w:rPr>
        <w:t>na rovnaký alebo porovnateľný predmet zákazky</w:t>
      </w:r>
      <w:r w:rsidRPr="00A83C79">
        <w:t xml:space="preserve">. Ak nemá verejný obstarávateľ </w:t>
      </w:r>
      <w:r w:rsidRPr="00A83C79">
        <w:lastRenderedPageBreak/>
        <w:t xml:space="preserve">alebo obstarávateľ údaje podľa druhej vety k dispozícii, určí predpokladanú hodnotu na základe údajov získaných prieskumom trhu s požadovaným plnením alebo na základe údajov získaných iným vhodným spôsobom. Predpokladaná hodnota zákazky </w:t>
      </w:r>
      <w:r w:rsidRPr="00A83C79">
        <w:rPr>
          <w:b/>
        </w:rPr>
        <w:t>je platná v čase odoslania oznámenia o vyhlásení verejného obstarávania alebo oznámenia použitého ako výzva na súťaž na uverejnenie</w:t>
      </w:r>
      <w:r w:rsidRPr="00A83C79">
        <w:t>; ak sa uverejnenie takého oznámenia nevyžaduje, predpokladaná hodnota je platná v čase začatia postupu zadávania zákazky.</w:t>
      </w:r>
      <w:r>
        <w:t>“</w:t>
      </w:r>
    </w:p>
    <w:p w14:paraId="7A55D25F" w14:textId="27EC9AEE"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83C79" w:rsidRPr="00A83C79">
        <w:t>Poskytovateľ odporúča v oznámení o vyhlásení VO  alebo  v oznámení použitom ako výzva na súťaž uvádzať PHZ. Údajom o množstve alebo rozsahu obstarávaných tovarov, stavebných prác alebo služieb možno nahradiť údaj o PHZ len v</w:t>
      </w:r>
      <w:r w:rsidR="00F44B25">
        <w:t xml:space="preserve"> objektívne </w:t>
      </w:r>
      <w:r w:rsidR="00A83C79" w:rsidRPr="00A83C79">
        <w:t>odôvodniteľných prípadoch. Uvedené nemá vplyv na povinnosť určenia PHZ pred vyhlásením VO. Ak sa určia podmienky účasti v spojení s predpokladanou hodnotou</w:t>
      </w:r>
      <w:r w:rsidR="00F44B25">
        <w:t xml:space="preserve"> zákazky</w:t>
      </w:r>
      <w:r w:rsidR="00A83C79" w:rsidRPr="00A83C79">
        <w:t xml:space="preserve"> alebo ak sa vyžaduje zábezpeka, je nutné vždy v oznámení uvádzať PHZ.</w:t>
      </w:r>
      <w:r w:rsidRPr="0073389C">
        <w:t xml:space="preserve"> </w:t>
      </w:r>
    </w:p>
    <w:p w14:paraId="7A55D260" w14:textId="284D9615" w:rsidR="009D7F63" w:rsidRPr="0073389C" w:rsidRDefault="009D7F63" w:rsidP="009D7F63">
      <w:pPr>
        <w:spacing w:before="120" w:after="120" w:line="288" w:lineRule="auto"/>
        <w:jc w:val="both"/>
      </w:pPr>
      <w:r w:rsidRPr="0073389C">
        <w:t xml:space="preserve">Určujúcim finančným limitom je predpokladaná cena za každý samostatný predmet </w:t>
      </w:r>
      <w:r w:rsidR="007E2E5E">
        <w:t>zákazky</w:t>
      </w:r>
      <w:r w:rsidR="007E2E5E" w:rsidRPr="0073389C">
        <w:t xml:space="preserve"> </w:t>
      </w:r>
      <w:r w:rsidRPr="0073389C">
        <w:t xml:space="preserve">v EUR bez DPH za jeden kalendárny rok alebo za obdobie trvania zmluvy s dodávateľom, ak presahuje jeden kalendárny rok. Do tohto limitu sa započítavajú aj plánované obstarávania súvisiace s bežnou činnosťou organizácie vrátane opakovaných plnení, pokiaľ je táto činnosť financovaná z verejných zdrojov alebo zdrojov EÚ a činnosť v rámci iných projektov financovaných z iných zdrojov EÚ. </w:t>
      </w:r>
    </w:p>
    <w:p w14:paraId="7A55D261" w14:textId="67D09E4D"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Podľa § </w:t>
      </w:r>
      <w:r w:rsidR="00133741">
        <w:t>6</w:t>
      </w:r>
      <w:r w:rsidR="00133741" w:rsidRPr="0073389C">
        <w:t xml:space="preserve"> </w:t>
      </w:r>
      <w:r w:rsidRPr="0073389C">
        <w:t xml:space="preserve">ods. </w:t>
      </w:r>
      <w:r w:rsidR="00133741" w:rsidRPr="0073389C">
        <w:t>1</w:t>
      </w:r>
      <w:r w:rsidR="00133741">
        <w:t>6</w:t>
      </w:r>
      <w:r w:rsidR="00133741" w:rsidRPr="0073389C">
        <w:t xml:space="preserve"> </w:t>
      </w:r>
      <w:r w:rsidRPr="0073389C">
        <w:t>ZVO zákazku nemožno rozdeliť ani zvoliť spôsob určenia jej predpokladanej hodnoty s cieľom znížiť predpokladanú hodnotu zákazky pod finančné limity podľa ZVO.</w:t>
      </w:r>
    </w:p>
    <w:p w14:paraId="7A55D262" w14:textId="244C2EF8" w:rsidR="009D7F63" w:rsidRPr="0073389C" w:rsidRDefault="009D7F63" w:rsidP="009D7F63">
      <w:pPr>
        <w:spacing w:before="120" w:after="120" w:line="288" w:lineRule="auto"/>
        <w:jc w:val="both"/>
      </w:pPr>
      <w:r w:rsidRPr="0073389C">
        <w:t xml:space="preserve">V prípade, ak sa predmet </w:t>
      </w:r>
      <w:r w:rsidR="007E2E5E">
        <w:t>zákazky</w:t>
      </w:r>
      <w:r w:rsidR="007E2E5E" w:rsidRPr="0073389C">
        <w:t xml:space="preserve"> </w:t>
      </w:r>
      <w:r w:rsidRPr="0073389C">
        <w:t xml:space="preserve">skladá z viacerých častí, položiek, súborov vecí alebo samostatných vecí, ktoré sú obstarávané naraz (od jedného dodávateľa), je potrebné brať do úvahy celkovú predpokladanú cenu predmetu </w:t>
      </w:r>
      <w:r w:rsidR="007E2E5E">
        <w:t>zákazky</w:t>
      </w:r>
      <w:r w:rsidRPr="0073389C">
        <w:t xml:space="preserve">, nie jednotlivé časti. </w:t>
      </w:r>
    </w:p>
    <w:p w14:paraId="7A55D263" w14:textId="43BDA43C" w:rsidR="009D7F63" w:rsidRPr="0073389C" w:rsidRDefault="009D7F63" w:rsidP="009D7F63">
      <w:pPr>
        <w:spacing w:before="120" w:after="120" w:line="288" w:lineRule="auto"/>
        <w:jc w:val="both"/>
      </w:pPr>
      <w:r w:rsidRPr="0073389C">
        <w:t xml:space="preserve">Z uvedeného taktiež vyplýva, že nie je možné v každom prípade používať PHZ určenú v čase predloženia, resp. schvaľovania </w:t>
      </w:r>
      <w:r w:rsidR="000A2AD4">
        <w:t>Žo</w:t>
      </w:r>
      <w:r w:rsidRPr="0073389C">
        <w:t>NFP, nakoľko medzi takýmto určením predpokladanej hodnoty a samotným zadávaním predmetnej zákazky môže prejsť niekoľko mesiacov a PHZ sa mohla zmeniť.</w:t>
      </w:r>
    </w:p>
    <w:p w14:paraId="7A55D264" w14:textId="4955DF04" w:rsidR="009D7F63" w:rsidRPr="0073389C" w:rsidRDefault="009D7F63" w:rsidP="009D7F63">
      <w:pPr>
        <w:spacing w:before="120" w:after="120" w:line="288" w:lineRule="auto"/>
        <w:jc w:val="both"/>
      </w:pPr>
      <w:r w:rsidRPr="0073389C">
        <w:t xml:space="preserve">Stanovenie (výpočet) PHZ podľa § </w:t>
      </w:r>
      <w:r w:rsidR="00133741">
        <w:t>6</w:t>
      </w:r>
      <w:r w:rsidR="00133741" w:rsidRPr="0073389C">
        <w:t xml:space="preserve"> </w:t>
      </w:r>
      <w:r w:rsidRPr="0073389C">
        <w:t xml:space="preserve">ZVO </w:t>
      </w:r>
      <w:r w:rsidRPr="0073389C">
        <w:rPr>
          <w:b/>
          <w:lang w:eastAsia="en-GB"/>
        </w:rPr>
        <w:t>je nevyhnutnou</w:t>
      </w:r>
      <w:r w:rsidRPr="0073389C">
        <w:t xml:space="preserve"> súčasťou dokumentácie z VO. V prípade nadlimitných zákaziek je prijímateľ povinný predložiť výpočet PHZ súčasne s návrhom oznámenia o vyhlásení VO a návrhom súťažných podkladov.  </w:t>
      </w:r>
      <w:r w:rsidR="001D76D4">
        <w:rPr>
          <w:rFonts w:cs="Arial"/>
          <w:szCs w:val="19"/>
        </w:rPr>
        <w:t xml:space="preserve">Pri zákazkách zadávaných prostredníctvom elektronického trhoviska je prijímateľ povinný predložiť výpočet PHZ súčasne s návrhom zmluvného formuláru a opisom predmetu zákazky, príp. návrhom objednávkových atribútov </w:t>
      </w:r>
      <w:r w:rsidR="001D76D4" w:rsidRPr="00703E20">
        <w:rPr>
          <w:rFonts w:cs="Arial"/>
          <w:szCs w:val="19"/>
        </w:rPr>
        <w:t>(najmä konkrétne zmluvné špecifikácie a podmienky súťaže)</w:t>
      </w:r>
      <w:r w:rsidR="001D76D4">
        <w:rPr>
          <w:rFonts w:cs="Arial"/>
          <w:szCs w:val="19"/>
        </w:rPr>
        <w:t>.</w:t>
      </w:r>
    </w:p>
    <w:p w14:paraId="45A64238" w14:textId="59189962" w:rsidR="00A737D2" w:rsidRPr="00A737D2" w:rsidRDefault="00A737D2" w:rsidP="00E8012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A737D2">
        <w:rPr>
          <w:b/>
          <w:i/>
        </w:rPr>
        <w:t xml:space="preserve">Dôležité upozornenie: </w:t>
      </w:r>
      <w:r w:rsidRPr="00A737D2">
        <w:t>V prípadoch, keď je predmetom obstarania tovar, odporúča sa už v rámci stanovenia PHZ (napr. formou prieskumu trhu) osloviť alebo identifikovať takých potenciálnych dodávateľov, ktorí na trhu predávajú napr. rôzne značky a typy obstarávaných tovarov, od rôznych výrobcov a pod., čo môže v budúcnosti napomôcť prijímateľovi pri preukazovaní, že predmet zákazky nebol opísaný diskriminačne.</w:t>
      </w:r>
    </w:p>
    <w:p w14:paraId="7184C989" w14:textId="60B3887A" w:rsidR="00A737D2" w:rsidRPr="0073389C" w:rsidRDefault="00A737D2" w:rsidP="009D7F63">
      <w:pPr>
        <w:spacing w:before="120" w:after="120" w:line="288" w:lineRule="auto"/>
        <w:jc w:val="both"/>
      </w:pPr>
    </w:p>
    <w:p w14:paraId="7A55D265" w14:textId="17326E6A" w:rsidR="009D7F63" w:rsidRPr="000A74CB"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 xml:space="preserve">Dôležité upozornenie: </w:t>
      </w:r>
      <w:r w:rsidRPr="0073389C">
        <w:t>Upozorňujeme prijímateľov, aby pri predkladaní dokumentácie na kontrolu VO venovali zvýšenú pozornosť dokumentu preukazujúcemu určenie PHZ. V prípade, ak prijímateľ nepredloží tento dokument, bude zo strany poskytovateľa vyzvaný na doloženie chýbajúceho dokumentu</w:t>
      </w:r>
      <w:r w:rsidR="008E3BB9">
        <w:t>,</w:t>
      </w:r>
      <w:r w:rsidRPr="0073389C">
        <w:t xml:space="preserve"> čím dôjde k predĺženiu procesu </w:t>
      </w:r>
      <w:r w:rsidR="00DA7632">
        <w:t>finančnej</w:t>
      </w:r>
      <w:r w:rsidRPr="0073389C">
        <w:t xml:space="preserve"> kontroly VO.</w:t>
      </w:r>
      <w:r w:rsidRPr="0073389C">
        <w:rPr>
          <w:b/>
          <w:i/>
        </w:rPr>
        <w:t xml:space="preserve">  </w:t>
      </w:r>
      <w:r w:rsidR="00F44B25">
        <w:rPr>
          <w:b/>
          <w:i/>
        </w:rPr>
        <w:t xml:space="preserve">AK </w:t>
      </w:r>
      <w:r w:rsidR="00F44B25">
        <w:t>p</w:t>
      </w:r>
      <w:r w:rsidR="000A74CB" w:rsidRPr="000A74CB">
        <w:t xml:space="preserve">rijímateľ </w:t>
      </w:r>
      <w:r w:rsidR="00F44B25" w:rsidRPr="00F44B25">
        <w:t>určuje PHZ na základe prieskumu trhu,</w:t>
      </w:r>
      <w:r w:rsidR="000A74CB" w:rsidRPr="000A74CB">
        <w:t>je povinný pri realizácii prieskumu trhu osloviť</w:t>
      </w:r>
      <w:r w:rsidR="00F44B25" w:rsidRPr="00DD30A9">
        <w:t xml:space="preserve"> </w:t>
      </w:r>
      <w:r w:rsidR="00F44B25" w:rsidRPr="00F44B25">
        <w:t>min. 3 relevantných potenciálnych dodávateľov</w:t>
      </w:r>
      <w:r w:rsidR="000A74CB" w:rsidRPr="000A74CB">
        <w:t xml:space="preserve">, resp. </w:t>
      </w:r>
      <w:r w:rsidR="00F44B25" w:rsidRPr="00F44B25">
        <w:t>identifikovať min. 3 relevantné cenové ponuky na trhu.</w:t>
      </w:r>
      <w:r w:rsidR="000A74CB" w:rsidRPr="000A74CB">
        <w:t>. Možnosti získania informácií za účelom stanovenia PHZ sú uvedené nižšie.</w:t>
      </w:r>
    </w:p>
    <w:p w14:paraId="7A55D266" w14:textId="77777777" w:rsidR="009D7F63" w:rsidRPr="0073389C" w:rsidRDefault="009D7F63" w:rsidP="009D7F63">
      <w:pPr>
        <w:spacing w:before="120" w:after="120" w:line="288" w:lineRule="auto"/>
        <w:jc w:val="both"/>
      </w:pPr>
      <w:r w:rsidRPr="0073389C">
        <w:t>Určenie PHZ vykoná prijímateľ napr. na základe informácií:</w:t>
      </w:r>
    </w:p>
    <w:p w14:paraId="7A55D268" w14:textId="1130B9F9"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lastRenderedPageBreak/>
        <w:t>z cenového prieskumu oslovením minimálne 3 potenciálnych dodávateľov, pričom pre účely zdokladovania takto vykonaného prieskumu prijímateľ predloží celú komunikáciu s potenciálnymi dodávateľmi</w:t>
      </w:r>
      <w:r w:rsidR="001D76D4">
        <w:rPr>
          <w:rStyle w:val="Odkaznapoznmkupodiarou"/>
          <w:rFonts w:cs="Arial"/>
          <w:szCs w:val="19"/>
          <w:lang w:val="sk-SK"/>
        </w:rPr>
        <w:footnoteReference w:id="97"/>
      </w:r>
      <w:r w:rsidRPr="0073389C">
        <w:rPr>
          <w:rFonts w:cs="Arial"/>
          <w:szCs w:val="19"/>
          <w:lang w:val="sk-SK"/>
        </w:rPr>
        <w:t>;</w:t>
      </w:r>
    </w:p>
    <w:p w14:paraId="7A55D269" w14:textId="4771AF3C"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 xml:space="preserve">z cenového prieskumu z webových sídiel </w:t>
      </w:r>
      <w:r w:rsidR="00F44B25">
        <w:rPr>
          <w:rFonts w:cs="Arial"/>
          <w:szCs w:val="19"/>
          <w:lang w:val="sk-SK"/>
        </w:rPr>
        <w:t xml:space="preserve">potenciálnych </w:t>
      </w:r>
      <w:r w:rsidRPr="0073389C">
        <w:rPr>
          <w:rFonts w:cs="Arial"/>
          <w:szCs w:val="19"/>
          <w:lang w:val="sk-SK"/>
        </w:rPr>
        <w:t>dodávateľov, pričom pre účely zdokladovania takto vykonaného prieskumu trhu prijímateľ predloží „print screen“ z predmetných webových sídiel</w:t>
      </w:r>
      <w:r w:rsidR="001D76D4">
        <w:rPr>
          <w:rFonts w:cs="Arial"/>
          <w:szCs w:val="19"/>
          <w:lang w:val="sk-SK"/>
        </w:rPr>
        <w:t xml:space="preserve"> s dátumom vyhotovenia print screenu</w:t>
      </w:r>
      <w:r w:rsidRPr="0073389C">
        <w:rPr>
          <w:rFonts w:cs="Arial"/>
          <w:szCs w:val="19"/>
          <w:lang w:val="sk-SK"/>
        </w:rPr>
        <w:t>;</w:t>
      </w:r>
    </w:p>
    <w:p w14:paraId="7A55D26A" w14:textId="77777777"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vlastnej databázy o skutočných nákladoch rovnakej alebo porovnateľnej obstarávanej komodity, ktoré boli obstarávané v predchádzajúcom kalendárnom roku (upravenej o očakávané zmeny);</w:t>
      </w:r>
    </w:p>
    <w:p w14:paraId="19D0288F" w14:textId="6C0FD797" w:rsidR="00932DA5" w:rsidRPr="0073389C" w:rsidRDefault="00932DA5" w:rsidP="00932DA5">
      <w:pPr>
        <w:pStyle w:val="Bulletslevel2"/>
        <w:spacing w:after="120" w:line="288" w:lineRule="auto"/>
        <w:ind w:left="567" w:hanging="283"/>
        <w:jc w:val="both"/>
        <w:rPr>
          <w:rFonts w:cs="Arial"/>
          <w:szCs w:val="19"/>
          <w:lang w:val="sk-SK"/>
        </w:rPr>
      </w:pPr>
      <w:r w:rsidRPr="00932DA5">
        <w:rPr>
          <w:rFonts w:cs="Arial"/>
          <w:szCs w:val="19"/>
          <w:lang w:val="sk-SK"/>
        </w:rPr>
        <w:t>z cien rovnakých alebo podobných predmetov</w:t>
      </w:r>
      <w:r w:rsidR="00157A59">
        <w:rPr>
          <w:rFonts w:cs="Arial"/>
          <w:szCs w:val="19"/>
          <w:lang w:val="sk-SK"/>
        </w:rPr>
        <w:t xml:space="preserve"> v čase určenia PHZ</w:t>
      </w:r>
      <w:r w:rsidRPr="00932DA5">
        <w:rPr>
          <w:rFonts w:cs="Arial"/>
          <w:szCs w:val="19"/>
          <w:lang w:val="sk-SK"/>
        </w:rPr>
        <w:t xml:space="preserve"> identifikovaných na webových stránkach CRZ a/alebo EKS uvedených v cenových ponukách úspešných uchádzačov, resp. v zmluvách uzatvorených s úspešnými uchádzačmi;</w:t>
      </w:r>
    </w:p>
    <w:p w14:paraId="7A55D26C" w14:textId="180806FA" w:rsidR="009D7F63"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 xml:space="preserve">z aktuálnych katalógov </w:t>
      </w:r>
      <w:r w:rsidR="00F44B25">
        <w:rPr>
          <w:rFonts w:cs="Arial"/>
          <w:szCs w:val="19"/>
          <w:lang w:val="sk-SK"/>
        </w:rPr>
        <w:t xml:space="preserve">potenciálnych </w:t>
      </w:r>
      <w:r w:rsidRPr="0073389C">
        <w:rPr>
          <w:rFonts w:cs="Arial"/>
          <w:szCs w:val="19"/>
          <w:lang w:val="sk-SK"/>
        </w:rPr>
        <w:t>dodávateľov (listinných, uvedených na internetových stránkach)</w:t>
      </w:r>
      <w:r w:rsidR="00103054">
        <w:rPr>
          <w:rFonts w:cs="Arial"/>
          <w:szCs w:val="19"/>
          <w:lang w:val="sk-SK"/>
        </w:rPr>
        <w:t>,</w:t>
      </w:r>
    </w:p>
    <w:p w14:paraId="13D0B168" w14:textId="0CDCE557" w:rsidR="00103054" w:rsidRDefault="00F44B25" w:rsidP="00F158F9">
      <w:pPr>
        <w:pStyle w:val="Bulletslevel2"/>
        <w:spacing w:after="120" w:line="288" w:lineRule="auto"/>
        <w:ind w:left="567" w:hanging="283"/>
        <w:jc w:val="both"/>
        <w:rPr>
          <w:rFonts w:cs="Arial"/>
          <w:szCs w:val="19"/>
          <w:lang w:val="sk-SK"/>
        </w:rPr>
      </w:pPr>
      <w:r>
        <w:rPr>
          <w:rFonts w:cs="Arial"/>
          <w:szCs w:val="19"/>
          <w:lang w:val="sk-SK"/>
        </w:rPr>
        <w:t xml:space="preserve">Z </w:t>
      </w:r>
      <w:r w:rsidR="00103054" w:rsidRPr="00103054">
        <w:rPr>
          <w:rFonts w:cs="Arial"/>
          <w:szCs w:val="19"/>
          <w:lang w:val="sk-SK"/>
        </w:rPr>
        <w:t xml:space="preserve">projektantom </w:t>
      </w:r>
      <w:r w:rsidRPr="00103054">
        <w:rPr>
          <w:rFonts w:cs="Arial"/>
          <w:szCs w:val="19"/>
          <w:lang w:val="sk-SK"/>
        </w:rPr>
        <w:t>ocenen</w:t>
      </w:r>
      <w:r>
        <w:rPr>
          <w:rFonts w:cs="Arial"/>
          <w:szCs w:val="19"/>
          <w:lang w:val="sk-SK"/>
        </w:rPr>
        <w:t>ého</w:t>
      </w:r>
      <w:r w:rsidRPr="00103054">
        <w:rPr>
          <w:rFonts w:cs="Arial"/>
          <w:szCs w:val="19"/>
          <w:lang w:val="sk-SK"/>
        </w:rPr>
        <w:t xml:space="preserve"> </w:t>
      </w:r>
      <w:r w:rsidR="00103054" w:rsidRPr="00103054">
        <w:rPr>
          <w:rFonts w:cs="Arial"/>
          <w:szCs w:val="19"/>
          <w:lang w:val="sk-SK"/>
        </w:rPr>
        <w:t>rozpočt</w:t>
      </w:r>
      <w:r>
        <w:rPr>
          <w:rFonts w:cs="Arial"/>
          <w:szCs w:val="19"/>
          <w:lang w:val="sk-SK"/>
        </w:rPr>
        <w:t>u</w:t>
      </w:r>
      <w:r w:rsidR="00103054" w:rsidRPr="00103054">
        <w:rPr>
          <w:rFonts w:cs="Arial"/>
          <w:szCs w:val="19"/>
          <w:lang w:val="sk-SK"/>
        </w:rPr>
        <w:t xml:space="preserve"> stavebných prác </w:t>
      </w:r>
      <w:r w:rsidRPr="00103054">
        <w:rPr>
          <w:rFonts w:cs="Arial"/>
          <w:szCs w:val="19"/>
          <w:lang w:val="sk-SK"/>
        </w:rPr>
        <w:t>aktuáln</w:t>
      </w:r>
      <w:r>
        <w:rPr>
          <w:rFonts w:cs="Arial"/>
          <w:szCs w:val="19"/>
          <w:lang w:val="sk-SK"/>
        </w:rPr>
        <w:t>eho</w:t>
      </w:r>
      <w:r w:rsidRPr="00103054">
        <w:rPr>
          <w:rFonts w:cs="Arial"/>
          <w:szCs w:val="19"/>
          <w:lang w:val="sk-SK"/>
        </w:rPr>
        <w:t xml:space="preserve"> </w:t>
      </w:r>
      <w:r>
        <w:rPr>
          <w:rFonts w:cs="Arial"/>
          <w:szCs w:val="19"/>
          <w:lang w:val="sk-SK"/>
        </w:rPr>
        <w:t>v</w:t>
      </w:r>
      <w:r w:rsidRPr="00103054">
        <w:rPr>
          <w:rFonts w:cs="Arial"/>
          <w:szCs w:val="19"/>
          <w:lang w:val="sk-SK"/>
        </w:rPr>
        <w:t> čas</w:t>
      </w:r>
      <w:r>
        <w:rPr>
          <w:rFonts w:cs="Arial"/>
          <w:szCs w:val="19"/>
          <w:lang w:val="sk-SK"/>
        </w:rPr>
        <w:t>e</w:t>
      </w:r>
      <w:r w:rsidRPr="00103054">
        <w:rPr>
          <w:rFonts w:cs="Arial"/>
          <w:szCs w:val="19"/>
          <w:lang w:val="sk-SK"/>
        </w:rPr>
        <w:t xml:space="preserve"> </w:t>
      </w:r>
      <w:r w:rsidR="00103054" w:rsidRPr="00103054">
        <w:rPr>
          <w:rFonts w:cs="Arial"/>
          <w:szCs w:val="19"/>
          <w:lang w:val="sk-SK"/>
        </w:rPr>
        <w:t>odoslania oznámenia o vyhlásení verejného obstarávania alebo oznámenia použitého ako výzva na súťaž na uverejnenie, resp. vyjadrenie projektanta k aktuálnosti rozpočtu stavebných prác (ocenený rozpočet, resp. vyjadrenie projektanta nesmie byť staršie ako 3 mesiace pred vyhlásením verejného obstarávania); ocenený rozpočet, resp. vyjadrenie  projektanta musí byť parafované s uvedením dátumu a ošetrené pečiatkou projektanta,</w:t>
      </w:r>
    </w:p>
    <w:p w14:paraId="4689B984" w14:textId="0F28D859" w:rsidR="00D72FDB" w:rsidRPr="001F7F84" w:rsidRDefault="00D72FDB" w:rsidP="00151D4D">
      <w:pPr>
        <w:pStyle w:val="Odsekzoznamu"/>
        <w:numPr>
          <w:ilvl w:val="1"/>
          <w:numId w:val="39"/>
        </w:numPr>
        <w:autoSpaceDE w:val="0"/>
        <w:autoSpaceDN w:val="0"/>
        <w:spacing w:before="60" w:after="60" w:line="276" w:lineRule="auto"/>
        <w:ind w:left="567" w:hanging="283"/>
        <w:jc w:val="both"/>
        <w:rPr>
          <w:rFonts w:eastAsia="Times" w:cs="Arial"/>
          <w:color w:val="000000"/>
          <w:szCs w:val="19"/>
          <w:lang w:eastAsia="x-none"/>
        </w:rPr>
      </w:pPr>
      <w:r w:rsidRPr="001F7F84">
        <w:rPr>
          <w:rFonts w:eastAsia="Times" w:cs="Arial"/>
          <w:color w:val="000000"/>
          <w:szCs w:val="19"/>
          <w:lang w:eastAsia="x-none"/>
        </w:rPr>
        <w:t>alebo kombináciou vyššie uvedených bodov</w:t>
      </w:r>
      <w:r w:rsidR="00103054">
        <w:rPr>
          <w:rFonts w:eastAsia="Times" w:cs="Arial"/>
          <w:color w:val="000000"/>
          <w:szCs w:val="19"/>
          <w:lang w:eastAsia="x-none"/>
        </w:rPr>
        <w:t>.</w:t>
      </w:r>
    </w:p>
    <w:p w14:paraId="43547540" w14:textId="77777777" w:rsidR="00D72FDB" w:rsidRPr="0073389C" w:rsidRDefault="00D72FDB" w:rsidP="001F7F84">
      <w:pPr>
        <w:pStyle w:val="Bulletslevel2"/>
        <w:numPr>
          <w:ilvl w:val="0"/>
          <w:numId w:val="0"/>
        </w:numPr>
        <w:spacing w:after="120" w:line="288" w:lineRule="auto"/>
        <w:ind w:left="567"/>
        <w:jc w:val="both"/>
        <w:rPr>
          <w:rFonts w:cs="Arial"/>
          <w:szCs w:val="19"/>
          <w:lang w:val="sk-SK"/>
        </w:rPr>
      </w:pPr>
    </w:p>
    <w:p w14:paraId="7A55D26D" w14:textId="4A35A03E"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Telefonický prieskum trhu </w:t>
      </w:r>
      <w:r w:rsidRPr="0073389C">
        <w:rPr>
          <w:b/>
        </w:rPr>
        <w:t>nebude</w:t>
      </w:r>
      <w:r w:rsidRPr="0073389C">
        <w:t xml:space="preserve"> považovaný zo strany poskytovate</w:t>
      </w:r>
      <w:r w:rsidR="000A74CB">
        <w:t>ľ</w:t>
      </w:r>
      <w:r w:rsidRPr="0073389C">
        <w:t xml:space="preserve">a za dostačujúci pre určenie PHZ. </w:t>
      </w:r>
    </w:p>
    <w:p w14:paraId="7A55D26E" w14:textId="76593A08" w:rsidR="009D7F63" w:rsidRPr="0073389C" w:rsidRDefault="009D7F63" w:rsidP="009D7F63">
      <w:pPr>
        <w:spacing w:before="120" w:after="120" w:line="288" w:lineRule="auto"/>
        <w:jc w:val="both"/>
      </w:pPr>
      <w:r w:rsidRPr="0073389C">
        <w:t xml:space="preserve">V prípade, ak je vysúťažená hodnota zákazky vyššia ako jej predpokladaná hodnota (rozpočet) uvedená v zmluve o NFP, poskytovateľ preplatí výdavky len do výšky sumy uvedenej v </w:t>
      </w:r>
      <w:r w:rsidR="000A2AD4">
        <w:t>z</w:t>
      </w:r>
      <w:r w:rsidRPr="0073389C">
        <w:t>mluve o NFP.</w:t>
      </w:r>
    </w:p>
    <w:p w14:paraId="7A55D26F" w14:textId="77777777" w:rsidR="009D7F63" w:rsidRPr="0073389C" w:rsidRDefault="009D7F63" w:rsidP="009D7F63">
      <w:pPr>
        <w:spacing w:before="120" w:after="120" w:line="288" w:lineRule="auto"/>
        <w:jc w:val="both"/>
      </w:pPr>
    </w:p>
    <w:p w14:paraId="7A55D270" w14:textId="77777777" w:rsidR="009D7F63" w:rsidRPr="0073389C" w:rsidRDefault="009D7F63" w:rsidP="009D7F63">
      <w:pPr>
        <w:pStyle w:val="Nadpis3"/>
        <w:ind w:left="567" w:firstLine="0"/>
        <w:rPr>
          <w:lang w:val="sk-SK"/>
        </w:rPr>
      </w:pPr>
      <w:bookmarkStart w:id="209" w:name="_Toc359942927"/>
      <w:bookmarkStart w:id="210" w:name="_Toc359943223"/>
      <w:bookmarkStart w:id="211" w:name="_Toc359943519"/>
      <w:bookmarkStart w:id="212" w:name="_Toc359943821"/>
      <w:bookmarkStart w:id="213" w:name="_Toc359944123"/>
      <w:bookmarkStart w:id="214" w:name="_Toc359944423"/>
      <w:bookmarkStart w:id="215" w:name="_Toc360024483"/>
      <w:bookmarkStart w:id="216" w:name="_Toc360030478"/>
      <w:bookmarkStart w:id="217" w:name="_Toc360031228"/>
      <w:bookmarkStart w:id="218" w:name="_Toc360109830"/>
      <w:bookmarkStart w:id="219" w:name="_Toc360110140"/>
      <w:bookmarkStart w:id="220" w:name="_Toc360118330"/>
      <w:bookmarkStart w:id="221" w:name="_Toc360118645"/>
      <w:bookmarkStart w:id="222" w:name="_Toc409190741"/>
      <w:bookmarkStart w:id="223" w:name="_Toc360031229"/>
      <w:bookmarkStart w:id="224" w:name="_Toc440372880"/>
      <w:bookmarkStart w:id="225" w:name="_Toc440636391"/>
      <w:bookmarkEnd w:id="209"/>
      <w:bookmarkEnd w:id="210"/>
      <w:bookmarkEnd w:id="211"/>
      <w:bookmarkEnd w:id="212"/>
      <w:bookmarkEnd w:id="213"/>
      <w:bookmarkEnd w:id="214"/>
      <w:bookmarkEnd w:id="215"/>
      <w:bookmarkEnd w:id="216"/>
      <w:bookmarkEnd w:id="217"/>
      <w:bookmarkEnd w:id="218"/>
      <w:bookmarkEnd w:id="219"/>
      <w:bookmarkEnd w:id="220"/>
      <w:bookmarkEnd w:id="221"/>
      <w:r w:rsidRPr="0073389C">
        <w:rPr>
          <w:lang w:val="sk-SK"/>
        </w:rPr>
        <w:t>Povinnosť uzatvoriť zmluvu</w:t>
      </w:r>
      <w:bookmarkEnd w:id="222"/>
      <w:bookmarkEnd w:id="223"/>
      <w:bookmarkEnd w:id="224"/>
      <w:bookmarkEnd w:id="225"/>
    </w:p>
    <w:p w14:paraId="7A55D271" w14:textId="4B2F02A6"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w:t>
      </w:r>
      <w:r w:rsidR="001D76D4" w:rsidRPr="001D76D4">
        <w:t xml:space="preserve"> je povinný </w:t>
      </w:r>
      <w:r w:rsidR="001D76D4" w:rsidRPr="001D76D4">
        <w:rPr>
          <w:b/>
        </w:rPr>
        <w:t>uzavrieť</w:t>
      </w:r>
      <w:r w:rsidR="001D76D4" w:rsidRPr="001D76D4">
        <w:t xml:space="preserve"> s úspešným uchádzačom </w:t>
      </w:r>
      <w:r w:rsidR="001D76D4" w:rsidRPr="001D76D4">
        <w:rPr>
          <w:b/>
        </w:rPr>
        <w:t>písomnú zmluvu pri všetkých typoch zákaziek, ktorých PHZ je vyššia alebo rovná</w:t>
      </w:r>
      <w:r w:rsidR="00DE32EC" w:rsidRPr="00DE32EC">
        <w:rPr>
          <w:b/>
        </w:rPr>
        <w:t xml:space="preserve"> </w:t>
      </w:r>
      <w:r w:rsidR="00DE32EC">
        <w:rPr>
          <w:b/>
        </w:rPr>
        <w:t>ako finančný limit pre zákazku s nízkou hodnotou v závislosti od druhu zákazky podľa predmetu obstarania (tovar/služba/stavebné práce/potraviny)</w:t>
      </w:r>
      <w:r w:rsidR="001D76D4" w:rsidRPr="001D76D4">
        <w:rPr>
          <w:b/>
        </w:rPr>
        <w:t>.</w:t>
      </w:r>
      <w:r w:rsidR="001D76D4" w:rsidRPr="001D76D4">
        <w:t xml:space="preserve"> Pri zákazkách </w:t>
      </w:r>
      <w:r w:rsidR="00DE32EC">
        <w:t>s nízkou hodnotou</w:t>
      </w:r>
      <w:r w:rsidR="001D76D4" w:rsidRPr="001D76D4">
        <w:t xml:space="preserve"> je postačujúce vytvoriť zmluvný vzťah na základe objednávky, ktorá  musí spĺňať minimálne náležitosti písomného zmluvného vzťahu (v závislosti od konkrétneho zmluvného typu), a to najmä: dátum jej vyhotovenia, kompletné a správne identifikačné údaje objednávateľa a dodávateľa (t. j. obchodné meno/názov, IČO, adresu sídla, príp. kontaktné miesta), jednoznačnú špecifikáciu predmetu zákazky, dohodnutú cenu</w:t>
      </w:r>
      <w:r w:rsidR="00DE32EC">
        <w:t xml:space="preserve"> </w:t>
      </w:r>
      <w:r w:rsidR="00DE32EC" w:rsidRPr="00DE32EC">
        <w:t>(bez DPH, výška DPH a cena s DPH)</w:t>
      </w:r>
      <w:r w:rsidR="001D76D4" w:rsidRPr="001D76D4">
        <w:t>, lehotu a miesto plnenia,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w:t>
      </w:r>
      <w:r w:rsidR="00DE32EC">
        <w:t> </w:t>
      </w:r>
      <w:r w:rsidR="001D76D4" w:rsidRPr="001D76D4">
        <w:t>objednávke</w:t>
      </w:r>
      <w:r w:rsidR="00DE32EC">
        <w:t xml:space="preserve">. </w:t>
      </w:r>
      <w:r w:rsidR="00DE32EC" w:rsidRPr="00DE32EC">
        <w:t>Pokiaľ výsledok VO nie je formálne zachytený ani písomným zmluvným vzťahom, ani objednávkou, ale iným spôsobom (napr. pokladničným blokom, príjmovým dokladom a pod.), ktorý jednoznačne a hodnoverne preukazuje formálne, príp. aj vecné naplnenie výsledku VO, tento doklad pre potreby finančnej kontroly VO nahrádza písomný zmluvný vzťah.</w:t>
      </w:r>
      <w:r w:rsidRPr="0073389C">
        <w:t xml:space="preserve"> </w:t>
      </w:r>
    </w:p>
    <w:p w14:paraId="7A55D272" w14:textId="795ED6EF" w:rsidR="009D7F63" w:rsidRPr="0073389C" w:rsidRDefault="00C80170" w:rsidP="009D7F63">
      <w:pPr>
        <w:spacing w:before="120" w:after="120" w:line="288" w:lineRule="auto"/>
        <w:jc w:val="both"/>
      </w:pPr>
      <w:r>
        <w:lastRenderedPageBreak/>
        <w:t>P</w:t>
      </w:r>
      <w:r w:rsidR="009D7F63" w:rsidRPr="0073389C">
        <w:t>rijímateľ</w:t>
      </w:r>
      <w:r>
        <w:t xml:space="preserve"> je</w:t>
      </w:r>
      <w:r w:rsidR="009D7F63" w:rsidRPr="0073389C">
        <w:t xml:space="preserve"> v zmysle VZP k </w:t>
      </w:r>
      <w:r w:rsidR="003C3869">
        <w:t>z</w:t>
      </w:r>
      <w:r w:rsidR="009D7F63" w:rsidRPr="0073389C">
        <w:t xml:space="preserve">mluve o  NFP </w:t>
      </w:r>
      <w:r>
        <w:t>povinný</w:t>
      </w:r>
      <w:r w:rsidRPr="0073389C">
        <w:t xml:space="preserve"> </w:t>
      </w:r>
      <w:r w:rsidR="009D7F63" w:rsidRPr="0073389C">
        <w:t xml:space="preserve">upraviť v zmluve s dodávateľom tovarov, služieb alebo stavebných prác povinnosť dodávateľa tovarov, služieb alebo stavebných prác strpieť výkon kontroly/auditu súvisiaceho s dodávaným tovarom, prácami a službami kedykoľvek počas platnosti a účinnosti </w:t>
      </w:r>
      <w:r w:rsidR="00B475C9">
        <w:t>z</w:t>
      </w:r>
      <w:r w:rsidR="00B475C9" w:rsidRPr="0073389C">
        <w:t xml:space="preserve">mluvy </w:t>
      </w:r>
      <w:r w:rsidR="009D7F63" w:rsidRPr="0073389C">
        <w:t xml:space="preserve">o  NFP, a to oprávnenými osobami na výkon tejto kontroly/auditu a poskytnúť im všetku potrebnú súčinnosť. </w:t>
      </w:r>
    </w:p>
    <w:p w14:paraId="7A55D273" w14:textId="6E8DB543" w:rsidR="009D7F63" w:rsidRPr="0073389C" w:rsidRDefault="00C80170" w:rsidP="009D7F63">
      <w:pPr>
        <w:spacing w:before="120" w:after="120" w:line="288" w:lineRule="auto"/>
        <w:jc w:val="both"/>
        <w:rPr>
          <w:lang w:eastAsia="sk-SK"/>
        </w:rPr>
      </w:pPr>
      <w:r w:rsidRPr="00C80170">
        <w:rPr>
          <w:lang w:eastAsia="sk-SK"/>
        </w:rPr>
        <w:t xml:space="preserve">Zároveň upozorňujeme na povinnosť </w:t>
      </w:r>
      <w:r w:rsidR="00DE32EC" w:rsidRPr="00DE32EC">
        <w:rPr>
          <w:lang w:eastAsia="sk-SK"/>
        </w:rPr>
        <w:t>prijímateľa pri uzatváraní zmluvy úspešným uchádzačom dodržiavať zákon č. 315/2016 Z. z. o registri partnerov verejného sektora a o zmene a doplnení niektorých zákonov s</w:t>
      </w:r>
    </w:p>
    <w:p w14:paraId="7A55D274" w14:textId="77777777" w:rsidR="009D7F63" w:rsidRPr="0073389C" w:rsidRDefault="009D7F63" w:rsidP="009D7F63">
      <w:pPr>
        <w:pStyle w:val="Nadpis3"/>
        <w:ind w:left="567" w:firstLine="0"/>
        <w:rPr>
          <w:lang w:val="sk-SK"/>
        </w:rPr>
      </w:pPr>
      <w:bookmarkStart w:id="226" w:name="_Toc440372881"/>
      <w:bookmarkStart w:id="227" w:name="_Toc440636392"/>
      <w:r w:rsidRPr="0073389C">
        <w:rPr>
          <w:lang w:val="sk-SK"/>
        </w:rPr>
        <w:t>Finančné limity</w:t>
      </w:r>
      <w:bookmarkEnd w:id="226"/>
      <w:bookmarkEnd w:id="227"/>
    </w:p>
    <w:p w14:paraId="7A55D275" w14:textId="7D6BE98A" w:rsidR="009D7F63" w:rsidRPr="0073389C" w:rsidRDefault="009D7F63" w:rsidP="009D7F63">
      <w:pPr>
        <w:spacing w:before="120" w:after="120" w:line="288" w:lineRule="auto"/>
        <w:jc w:val="both"/>
        <w:rPr>
          <w:b/>
          <w:u w:val="single"/>
        </w:rPr>
      </w:pPr>
      <w:r w:rsidRPr="0073389C">
        <w:t xml:space="preserve">Prijímateľ pri realizácii schváleného projektu zabezpečí dodanie tovarov, poskytnutie služieb alebo uskutočnenie stavebných prác tretími osobami postupmi </w:t>
      </w:r>
      <w:r w:rsidRPr="0073389C">
        <w:rPr>
          <w:b/>
          <w:u w:val="single"/>
        </w:rPr>
        <w:t>podľa ustanovení platného a účinného ZVO. Finančné limity</w:t>
      </w:r>
      <w:r w:rsidR="00DE32EC">
        <w:rPr>
          <w:b/>
          <w:u w:val="single"/>
        </w:rPr>
        <w:t xml:space="preserve"> pre nadlimitné zákazky</w:t>
      </w:r>
      <w:r w:rsidRPr="0073389C">
        <w:rPr>
          <w:b/>
          <w:u w:val="single"/>
        </w:rPr>
        <w:t xml:space="preserve"> sú ustanovené všeobecne záväzným právnym predpisom ÚVO</w:t>
      </w:r>
      <w:r w:rsidRPr="0073389C">
        <w:rPr>
          <w:rStyle w:val="Odkaznapoznmkupodiarou"/>
          <w:b/>
          <w:sz w:val="19"/>
          <w:u w:val="single"/>
        </w:rPr>
        <w:footnoteReference w:id="98"/>
      </w:r>
      <w:r w:rsidRPr="0073389C">
        <w:rPr>
          <w:b/>
          <w:u w:val="single"/>
        </w:rPr>
        <w:t xml:space="preserve">. </w:t>
      </w:r>
    </w:p>
    <w:p w14:paraId="7A55D276" w14:textId="77777777" w:rsidR="009D7F63" w:rsidRPr="0073389C" w:rsidRDefault="009D7F63" w:rsidP="009D7F63">
      <w:pPr>
        <w:spacing w:before="120" w:after="120" w:line="288" w:lineRule="auto"/>
        <w:jc w:val="both"/>
        <w:rPr>
          <w:b/>
          <w:u w:val="single"/>
        </w:rPr>
      </w:pPr>
    </w:p>
    <w:p w14:paraId="7A55D277" w14:textId="77777777" w:rsidR="009D7F63" w:rsidRPr="0073389C" w:rsidRDefault="009D7F63" w:rsidP="009D7F63">
      <w:pPr>
        <w:pStyle w:val="Nadpis3"/>
        <w:ind w:left="567" w:firstLine="0"/>
        <w:rPr>
          <w:lang w:val="sk-SK"/>
        </w:rPr>
      </w:pPr>
      <w:bookmarkStart w:id="228" w:name="_Toc440372882"/>
      <w:bookmarkStart w:id="229" w:name="_Toc440636393"/>
      <w:r w:rsidRPr="0073389C">
        <w:rPr>
          <w:lang w:val="sk-SK"/>
        </w:rPr>
        <w:t>Všeobecné ustanovenia</w:t>
      </w:r>
      <w:bookmarkEnd w:id="228"/>
      <w:bookmarkEnd w:id="229"/>
    </w:p>
    <w:p w14:paraId="2FEB4BD8" w14:textId="77777777" w:rsidR="00DE32E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w:t>
      </w:r>
      <w:r w:rsidR="00C047D6" w:rsidRPr="00C047D6">
        <w:t>zaevidovať VO do ITMS2014+ a </w:t>
      </w:r>
      <w:r w:rsidR="00C047D6">
        <w:t>súčasne</w:t>
      </w:r>
      <w:r w:rsidR="00C047D6" w:rsidRPr="00C047D6">
        <w:t xml:space="preserve"> </w:t>
      </w:r>
      <w:r w:rsidRPr="0073389C">
        <w:t xml:space="preserve">predložiť dokumentáciu z VO na jeho </w:t>
      </w:r>
      <w:r w:rsidR="00157A59">
        <w:t xml:space="preserve">finančnú </w:t>
      </w:r>
      <w:r w:rsidRPr="0073389C">
        <w:t>kontrolu</w:t>
      </w:r>
      <w:r w:rsidR="00F0718F">
        <w:t xml:space="preserve"> VO</w:t>
      </w:r>
      <w:r w:rsidRPr="0073389C">
        <w:t xml:space="preserve"> poskytovateľovi vo forme </w:t>
      </w:r>
      <w:r w:rsidRPr="0073389C">
        <w:rPr>
          <w:b/>
        </w:rPr>
        <w:t>kópie originálu kompletnej dokumentácie v písomnej podobe, ktorá je pevne zviazaná a podpísaná štatutárnym zástupcom prijímateľa,</w:t>
      </w:r>
      <w:r w:rsidRPr="0073389C">
        <w:t xml:space="preserve"> resp. splnomocneným zástupcom</w:t>
      </w:r>
      <w:r w:rsidR="001D76D4">
        <w:t xml:space="preserve"> </w:t>
      </w:r>
      <w:r w:rsidR="001D76D4" w:rsidRPr="001D76D4">
        <w:t xml:space="preserve">v zmysle zmluvy o NFP. </w:t>
      </w:r>
    </w:p>
    <w:p w14:paraId="7A55D278" w14:textId="4F6AC3B8" w:rsidR="009D7F63" w:rsidRDefault="00DE32EC" w:rsidP="009D7F63">
      <w:pPr>
        <w:spacing w:before="120" w:after="120" w:line="288" w:lineRule="auto"/>
        <w:jc w:val="both"/>
      </w:pPr>
      <w:r>
        <w:t>D</w:t>
      </w:r>
      <w:r w:rsidR="001D76D4" w:rsidRPr="001D76D4">
        <w:t>okumentáci</w:t>
      </w:r>
      <w:r>
        <w:t>u</w:t>
      </w:r>
      <w:r w:rsidR="001D76D4" w:rsidRPr="001D76D4">
        <w:t xml:space="preserve"> prijímateľ </w:t>
      </w:r>
      <w:r w:rsidRPr="00DE32EC">
        <w:t>predkladá písomne (v listinnej podobe)</w:t>
      </w:r>
      <w:r>
        <w:t xml:space="preserve"> </w:t>
      </w:r>
      <w:r w:rsidR="001D76D4" w:rsidRPr="001D76D4">
        <w:t xml:space="preserve"> a</w:t>
      </w:r>
      <w:r>
        <w:t>lebo</w:t>
      </w:r>
      <w:r w:rsidR="001D76D4" w:rsidRPr="001D76D4">
        <w:t xml:space="preserve"> v elektronickej podobe (napr. na </w:t>
      </w:r>
      <w:r w:rsidR="00E575D3">
        <w:rPr>
          <w:rFonts w:cs="Arial"/>
          <w:szCs w:val="19"/>
        </w:rPr>
        <w:t>pevnom neprepisovateľnom nosiči</w:t>
      </w:r>
      <w:r w:rsidR="001D76D4" w:rsidRPr="001D76D4">
        <w:t>)</w:t>
      </w:r>
      <w:r>
        <w:t>,</w:t>
      </w:r>
      <w:r w:rsidRPr="00DE32EC">
        <w:t xml:space="preserve"> pričom časť dokumentácie je prijímateľ povinný predložiť aj cez ITMS 2014+</w:t>
      </w:r>
      <w:r w:rsidR="001D76D4" w:rsidRPr="001D76D4">
        <w:t xml:space="preserve">. Dokumentáciu, ktorú prijímateľ predloží cez ITMS2014+ alebo v elektronickej podobe, nie je potrebné predkladať aj v </w:t>
      </w:r>
      <w:r w:rsidR="00E575D3">
        <w:t>listinnej</w:t>
      </w:r>
      <w:r w:rsidR="00E575D3" w:rsidRPr="001D76D4">
        <w:t xml:space="preserve"> </w:t>
      </w:r>
      <w:r w:rsidR="001D76D4" w:rsidRPr="001D76D4">
        <w:t>podobe</w:t>
      </w:r>
      <w:r w:rsidR="009D7F63" w:rsidRPr="0073389C">
        <w:t>.</w:t>
      </w:r>
      <w:r w:rsidR="00E575D3">
        <w:t xml:space="preserve"> </w:t>
      </w:r>
      <w:r w:rsidR="00315570" w:rsidRPr="00315570">
        <w:t>Uvedené neplatí pre podpísanú zmluvu/Dodatok s úspešným uchádzačom/dodávateľom a  výkaz výmer, ktorý prijímateľ vždy predkladá aj písomne</w:t>
      </w:r>
      <w:r w:rsidR="00315570">
        <w:t xml:space="preserve"> (v listinnej podobe).</w:t>
      </w:r>
      <w:r w:rsidR="00315570" w:rsidRPr="00315570">
        <w:t xml:space="preserve"> </w:t>
      </w:r>
      <w:r w:rsidR="00E575D3" w:rsidRPr="00E575D3">
        <w:t xml:space="preserve">V prípade, ak prijímateľ dokumentáciu z VO plánuje predložiť v elektronickej podobe, sprievodný list, čestné vyhlásenia a podpísanú zmluvu s dodávateľom predloží v listinnej podobe. </w:t>
      </w:r>
      <w:r w:rsidR="00E575D3" w:rsidRPr="00DD30A9">
        <w:rPr>
          <w:b/>
        </w:rPr>
        <w:t xml:space="preserve">Minimálny rozsah dokumentácie, ktorú prijímateľ </w:t>
      </w:r>
      <w:r w:rsidR="00315570">
        <w:rPr>
          <w:b/>
        </w:rPr>
        <w:t xml:space="preserve">povinne </w:t>
      </w:r>
      <w:r w:rsidR="00E575D3" w:rsidRPr="00DD30A9">
        <w:rPr>
          <w:b/>
        </w:rPr>
        <w:t>predkladá cez ITMS 2014+ je definovaný rozsahom dokumentácie zverejňovanej v profile verejného obstarávateľa v závislosti od hodnoty a typu zákazky</w:t>
      </w:r>
      <w:r w:rsidR="00315570">
        <w:rPr>
          <w:b/>
        </w:rPr>
        <w:t xml:space="preserve"> </w:t>
      </w:r>
      <w:r w:rsidR="00315570" w:rsidRPr="00DD30A9">
        <w:t xml:space="preserve">(pozn. uvedená povinnosť platí pre všetkých prijímateľov a nevzťahuje sa na informácie podľa § 64 ods. 1 písm. d) a písm. e) ZVO). </w:t>
      </w:r>
      <w:r w:rsidR="00315570" w:rsidRPr="00DD30A9">
        <w:rPr>
          <w:u w:val="single"/>
        </w:rPr>
        <w:t>V prípade ponúk jednotlivých uchádzačov je povinnosťou prijímateľa predložiť cez ITMS 2014+ iba ponuku úspešného uchádzača</w:t>
      </w:r>
      <w:r w:rsidR="00E575D3" w:rsidRPr="00E575D3">
        <w:t xml:space="preserve">. </w:t>
      </w:r>
      <w:r w:rsidR="00315570" w:rsidRPr="00315570">
        <w:t xml:space="preserve"> Ďalšie doklady z procesu VO, na ktoré sa nevzťahuje § 64 ZVO, predkladá prijímateľ v listinnej podobe.</w:t>
      </w:r>
    </w:p>
    <w:p w14:paraId="3EC464FA" w14:textId="77777777" w:rsidR="00315570" w:rsidRPr="00315570" w:rsidRDefault="00315570" w:rsidP="00315570">
      <w:pPr>
        <w:spacing w:before="120" w:after="120" w:line="288" w:lineRule="auto"/>
        <w:jc w:val="both"/>
      </w:pPr>
      <w:r w:rsidRPr="00315570">
        <w:t xml:space="preserve">V prípade </w:t>
      </w:r>
      <w:r w:rsidRPr="00315570">
        <w:rPr>
          <w:b/>
        </w:rPr>
        <w:t>zákaziek realizovaných prostredníctvom elektronického trhoviska</w:t>
      </w:r>
      <w:r w:rsidRPr="00315570">
        <w:t xml:space="preserve"> je prijímateľ cez ITMS 2014+ povinný predložiť automaticky vygenerovanú zmluvu, ktorá je výsledkom VO.</w:t>
      </w:r>
    </w:p>
    <w:p w14:paraId="0F62AC28" w14:textId="77777777" w:rsidR="00315570" w:rsidRPr="00315570" w:rsidRDefault="00315570" w:rsidP="00315570">
      <w:pPr>
        <w:spacing w:before="120" w:after="120" w:line="288" w:lineRule="auto"/>
        <w:jc w:val="both"/>
      </w:pPr>
      <w:r w:rsidRPr="00315570">
        <w:t xml:space="preserve">V prípade </w:t>
      </w:r>
      <w:r w:rsidRPr="00315570">
        <w:rPr>
          <w:b/>
        </w:rPr>
        <w:t>zákaziek s nízkou hodnotou</w:t>
      </w:r>
      <w:r w:rsidRPr="00315570">
        <w:t xml:space="preserve"> je prijímateľ cez ITMS 2014+ povinný predložiť podpísanú zmluvu s úspešným uchádzačom/dodávateľom, resp. záväznú objednávku alebo iný dokument, ktorý jednoznačne a hodnoverne preukazuje formálne, príp. aj vecné naplnenie výsledku VO.</w:t>
      </w:r>
    </w:p>
    <w:p w14:paraId="7A171133" w14:textId="57732C22" w:rsidR="00315570" w:rsidRPr="0073389C" w:rsidRDefault="00315570" w:rsidP="00315570">
      <w:pPr>
        <w:spacing w:before="120" w:after="120" w:line="288" w:lineRule="auto"/>
        <w:jc w:val="both"/>
      </w:pPr>
      <w:r w:rsidRPr="00315570">
        <w:t>Rovnako je prijímateľ povinný zaevidovať do ITMS 2014+ aj dodatky a čiastkové zmluvy do príslušného stavu v závislosti od typu kontroly, na ktorú ich má prijímateľ povinnosť predložiť.</w:t>
      </w:r>
    </w:p>
    <w:p w14:paraId="4D4DE836" w14:textId="50A95DC5" w:rsidR="00315570" w:rsidRDefault="00315570" w:rsidP="00315570">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cs="Arial"/>
          <w:szCs w:val="19"/>
        </w:rPr>
      </w:pPr>
      <w:r w:rsidRPr="001C5031">
        <w:rPr>
          <w:rFonts w:ascii="Arial" w:hAnsi="Arial" w:cs="Arial"/>
          <w:i/>
          <w:sz w:val="19"/>
          <w:szCs w:val="19"/>
        </w:rPr>
        <w:t xml:space="preserve">Dôležité upozornenie: </w:t>
      </w:r>
      <w:r w:rsidRPr="001C5031">
        <w:rPr>
          <w:rFonts w:ascii="Arial" w:hAnsi="Arial" w:cs="Arial"/>
          <w:b w:val="0"/>
          <w:sz w:val="19"/>
          <w:szCs w:val="19"/>
        </w:rPr>
        <w:t xml:space="preserve">Prijímateľ je povinný zaevidovať verejné obstarávanie/obstarávanie do ITMS 2014+ vrátane všetkých povinných príloh najneskôr v deň doručenia dokumentácie na kontrolu poskytovateľovi. Prijímateľ je povinný zaevidovať VO do ITMS 2014+ a  aktualizovať stav VO tak, aby zodpovedal typu kontroly, na ktorú dané VO predkladá („pripravované“ – Prvá ex-ante kontrola; „v realizácii“ – Druhá ex-ante </w:t>
      </w:r>
      <w:r w:rsidRPr="001C5031">
        <w:rPr>
          <w:rFonts w:ascii="Arial" w:hAnsi="Arial" w:cs="Arial"/>
          <w:b w:val="0"/>
          <w:sz w:val="19"/>
          <w:szCs w:val="19"/>
        </w:rPr>
        <w:lastRenderedPageBreak/>
        <w:t>kontrola; „ukončené“ – Štandardná ex-post kontrola/Následná ex-post kontrola“). Prijímateľ je povinný aktualizovať stav VO aj v prípade späťvzatia dokumentácie z VO („stiahnuté“) alebo zrušenia VO („zrušené“).</w:t>
      </w:r>
    </w:p>
    <w:p w14:paraId="5D9BB227" w14:textId="77777777" w:rsidR="00315570" w:rsidRDefault="00315570" w:rsidP="009D7F63">
      <w:pPr>
        <w:spacing w:before="120" w:after="120" w:line="288" w:lineRule="auto"/>
      </w:pPr>
    </w:p>
    <w:p w14:paraId="7A55D279" w14:textId="11C2C416" w:rsidR="009D7F63" w:rsidRPr="0073389C" w:rsidRDefault="009D7F63" w:rsidP="009D7F63">
      <w:pPr>
        <w:spacing w:before="120" w:after="120" w:line="288" w:lineRule="auto"/>
      </w:pPr>
      <w:r w:rsidRPr="0073389C">
        <w:t xml:space="preserve">Prijímateľ použije </w:t>
      </w:r>
      <w:r w:rsidR="00315570">
        <w:t xml:space="preserve">pri predkladaní listinnej dokumentácie </w:t>
      </w:r>
      <w:r w:rsidRPr="0073389C">
        <w:t>nasledovný postup:</w:t>
      </w:r>
    </w:p>
    <w:p w14:paraId="7A55D27A" w14:textId="3837B46E" w:rsidR="009D7F63" w:rsidRPr="0073389C" w:rsidRDefault="009D7F63" w:rsidP="00151D4D">
      <w:pPr>
        <w:pStyle w:val="Odsekzoznamu"/>
        <w:numPr>
          <w:ilvl w:val="0"/>
          <w:numId w:val="55"/>
        </w:numPr>
        <w:spacing w:before="120" w:after="120" w:line="288" w:lineRule="auto"/>
        <w:ind w:left="567" w:hanging="283"/>
        <w:contextualSpacing w:val="0"/>
        <w:jc w:val="both"/>
      </w:pPr>
      <w:r w:rsidRPr="0073389C">
        <w:t xml:space="preserve">Prijímateľ vyhotoví fotokópiu celej dokumentácie z vykonaného alebo prebiehajúceho  </w:t>
      </w:r>
      <w:r w:rsidR="00405A32">
        <w:t>VO</w:t>
      </w:r>
      <w:r w:rsidRPr="0073389C">
        <w:t>. Vo fotokópii prijímateľ očísluje podľa poradia jednotlivé strany predkladanej dokumentácie.</w:t>
      </w:r>
    </w:p>
    <w:p w14:paraId="7A55D27B" w14:textId="7A321EA0" w:rsidR="009D7F63" w:rsidRPr="0073389C" w:rsidRDefault="009D7F63" w:rsidP="00151D4D">
      <w:pPr>
        <w:pStyle w:val="Odsekzoznamu"/>
        <w:numPr>
          <w:ilvl w:val="0"/>
          <w:numId w:val="55"/>
        </w:numPr>
        <w:spacing w:before="120" w:after="120" w:line="288" w:lineRule="auto"/>
        <w:contextualSpacing w:val="0"/>
        <w:jc w:val="both"/>
      </w:pPr>
      <w:r w:rsidRPr="0073389C">
        <w:t xml:space="preserve">Prijímateľ vyhotoví zoznam dokladov, ktoré vo fotokópii </w:t>
      </w:r>
      <w:r w:rsidR="001D76D4" w:rsidRPr="001D76D4">
        <w:t>v elektronickej podobe alebo cez ITMS2014+</w:t>
      </w:r>
      <w:r w:rsidR="001D76D4">
        <w:t xml:space="preserve"> </w:t>
      </w:r>
      <w:r w:rsidRPr="0073389C">
        <w:t xml:space="preserve">predkladá na </w:t>
      </w:r>
      <w:r w:rsidR="00157A59">
        <w:t xml:space="preserve">finančnú </w:t>
      </w:r>
      <w:r w:rsidRPr="0073389C">
        <w:t>kontrolu</w:t>
      </w:r>
      <w:r w:rsidR="00F0718F">
        <w:t xml:space="preserve"> VO</w:t>
      </w:r>
      <w:r w:rsidRPr="0073389C">
        <w:t xml:space="preserve">. </w:t>
      </w:r>
    </w:p>
    <w:p w14:paraId="7A55D27C" w14:textId="77777777" w:rsidR="009D7F63" w:rsidRPr="0070385A" w:rsidRDefault="009D7F63" w:rsidP="0070385A">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b/>
          <w:i/>
          <w:color w:val="000000" w:themeColor="text1"/>
        </w:rPr>
      </w:pPr>
      <w:r w:rsidRPr="0070385A">
        <w:rPr>
          <w:b/>
          <w:i/>
          <w:color w:val="000000" w:themeColor="text1"/>
        </w:rPr>
        <w:t xml:space="preserve">Odporúčanie pre prijímateľa: </w:t>
      </w:r>
      <w:r w:rsidRPr="0070385A">
        <w:rPr>
          <w:color w:val="000000" w:themeColor="text1"/>
        </w:rPr>
        <w:t>Odporúčame, aby sa tento zoznam nachádzal ako prvý list predloženej dokumentácie a dokumentácia bola chronologicky usporiadaná/zosumarizovaná.</w:t>
      </w:r>
      <w:r w:rsidRPr="0070385A">
        <w:rPr>
          <w:b/>
          <w:i/>
          <w:color w:val="000000" w:themeColor="text1"/>
        </w:rPr>
        <w:t xml:space="preserve"> </w:t>
      </w:r>
    </w:p>
    <w:p w14:paraId="7A55D27D" w14:textId="05FDCB1F" w:rsidR="009D7F63" w:rsidRPr="0073389C" w:rsidRDefault="009D7F63" w:rsidP="00151D4D">
      <w:pPr>
        <w:pStyle w:val="Odsekzoznamu"/>
        <w:numPr>
          <w:ilvl w:val="0"/>
          <w:numId w:val="55"/>
        </w:numPr>
        <w:spacing w:before="120" w:after="120" w:line="288" w:lineRule="auto"/>
        <w:contextualSpacing w:val="0"/>
        <w:jc w:val="both"/>
      </w:pPr>
      <w:r w:rsidRPr="0073389C">
        <w:t>Fotokópie a zoznam predkladaných dokladov následne prijímateľ pevne spojí (napr. zviaže tepelnou alebo hrebeňovou väzbou</w:t>
      </w:r>
      <w:r w:rsidR="00C340D9">
        <w:t xml:space="preserve"> previazanou šnúrkou</w:t>
      </w:r>
      <w:r w:rsidRPr="0073389C">
        <w:t xml:space="preserve">) </w:t>
      </w:r>
      <w:r w:rsidR="001D76D4" w:rsidRPr="001D76D4">
        <w:t xml:space="preserve">tak, aby boli všetky listy vo väzbe pevne spojené a aby ich nebolo možné z nej vyberať bez ich porušenia </w:t>
      </w:r>
      <w:r w:rsidRPr="0073389C">
        <w:t xml:space="preserve">a na prvej strane, resp. v zozname dokladov štatutárny zástupca prijímateľa, resp. splnomocnený zástupca uvedie „Overené s originálom“ a pripojí svoj vlastnoručný podpis, čím potvrdí pravosť a kompletnosť predkladaných dokumentov. </w:t>
      </w:r>
      <w:r w:rsidR="00D11568" w:rsidRPr="00D11568">
        <w:t>V prípade rozsiahlej dokumentácie, resp. z dôvodu lepšej manipulácie prijímateľ dokumentáciu predkladá podľa predchádzajúcich viet v pevnej väzbe, avšak vo viacerých menších zväzkoch.</w:t>
      </w:r>
    </w:p>
    <w:p w14:paraId="7A55D280" w14:textId="77777777" w:rsidR="009D7F63" w:rsidRPr="0073389C" w:rsidRDefault="009D7F63" w:rsidP="009D7F63">
      <w:pPr>
        <w:spacing w:before="120" w:after="120" w:line="288" w:lineRule="auto"/>
        <w:jc w:val="both"/>
      </w:pPr>
    </w:p>
    <w:p w14:paraId="7A55D281" w14:textId="2BAC5F96" w:rsidR="009D7F63" w:rsidRPr="0073389C" w:rsidRDefault="009D7F63" w:rsidP="009D7F63">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sz w:val="19"/>
          <w:szCs w:val="19"/>
        </w:rPr>
      </w:pPr>
      <w:r w:rsidRPr="0073389C">
        <w:rPr>
          <w:rFonts w:ascii="Arial" w:hAnsi="Arial" w:cs="Arial"/>
          <w:i/>
          <w:sz w:val="19"/>
          <w:szCs w:val="19"/>
        </w:rPr>
        <w:t>Dôležité upozornenie:</w:t>
      </w:r>
      <w:r w:rsidRPr="0073389C">
        <w:rPr>
          <w:rFonts w:ascii="Arial" w:hAnsi="Arial" w:cs="Arial"/>
          <w:sz w:val="19"/>
          <w:szCs w:val="19"/>
        </w:rPr>
        <w:t xml:space="preserve"> </w:t>
      </w:r>
      <w:r w:rsidRPr="0073389C">
        <w:rPr>
          <w:rFonts w:ascii="Arial" w:hAnsi="Arial" w:cs="Arial"/>
          <w:b w:val="0"/>
          <w:sz w:val="19"/>
          <w:szCs w:val="19"/>
        </w:rPr>
        <w:t xml:space="preserve">Poskytovateľ upozorňuje prijímateľa, že nebude akceptovať dokumentáciu k VO, ktorá nebude pevne zviazaná a overená v zmysle uvedeného postupu (napr. dokumentácia voľne vložená v euroobaloch, obálkach, zakladačoch a pod.), pri ktorej nie je možné zaručiť jej pravosť a kompletnosť. Poskytovateľ takto predloženú dokumentáciu k VO vráti prijímateľovi bez vykonania </w:t>
      </w:r>
      <w:r w:rsidR="00F0718F">
        <w:rPr>
          <w:rFonts w:ascii="Arial" w:hAnsi="Arial" w:cs="Arial"/>
          <w:b w:val="0"/>
          <w:sz w:val="19"/>
          <w:szCs w:val="19"/>
        </w:rPr>
        <w:t xml:space="preserve"> finančnej</w:t>
      </w:r>
      <w:r w:rsidRPr="0073389C">
        <w:rPr>
          <w:rFonts w:ascii="Arial" w:hAnsi="Arial" w:cs="Arial"/>
          <w:b w:val="0"/>
          <w:sz w:val="19"/>
          <w:szCs w:val="19"/>
        </w:rPr>
        <w:t xml:space="preserve"> kontroly</w:t>
      </w:r>
      <w:r w:rsidR="001D76D4">
        <w:rPr>
          <w:rFonts w:ascii="Arial" w:hAnsi="Arial" w:cs="Arial"/>
          <w:b w:val="0"/>
          <w:sz w:val="19"/>
          <w:szCs w:val="19"/>
        </w:rPr>
        <w:t xml:space="preserve"> VO</w:t>
      </w:r>
      <w:r w:rsidRPr="0073389C">
        <w:rPr>
          <w:rFonts w:ascii="Arial" w:hAnsi="Arial" w:cs="Arial"/>
          <w:b w:val="0"/>
          <w:sz w:val="19"/>
          <w:szCs w:val="19"/>
        </w:rPr>
        <w:t xml:space="preserve">. </w:t>
      </w:r>
      <w:r w:rsidR="00D11568">
        <w:rPr>
          <w:rFonts w:ascii="Arial" w:hAnsi="Arial" w:cs="Arial"/>
          <w:b w:val="0"/>
          <w:sz w:val="19"/>
          <w:szCs w:val="19"/>
        </w:rPr>
        <w:t>F</w:t>
      </w:r>
      <w:r w:rsidR="00F0718F">
        <w:rPr>
          <w:rFonts w:ascii="Arial" w:hAnsi="Arial" w:cs="Arial"/>
          <w:b w:val="0"/>
          <w:sz w:val="19"/>
          <w:szCs w:val="19"/>
        </w:rPr>
        <w:t xml:space="preserve">inančná </w:t>
      </w:r>
      <w:r w:rsidRPr="0073389C">
        <w:rPr>
          <w:rFonts w:ascii="Arial" w:hAnsi="Arial" w:cs="Arial"/>
          <w:b w:val="0"/>
          <w:sz w:val="19"/>
          <w:szCs w:val="19"/>
        </w:rPr>
        <w:t>kontrola VO bude zo strany poskytovateľa vykonaná až po opätovnom doručení  dokumentácie k VO v súlade s vyššie uvedeným postupom.</w:t>
      </w:r>
    </w:p>
    <w:p w14:paraId="6C7C70AD" w14:textId="77777777" w:rsidR="00DA7632" w:rsidRDefault="00DA7632" w:rsidP="009D7F63">
      <w:pPr>
        <w:pStyle w:val="Zkladntext2"/>
        <w:widowControl w:val="0"/>
        <w:spacing w:before="120" w:after="120" w:line="288" w:lineRule="auto"/>
        <w:jc w:val="both"/>
        <w:rPr>
          <w:rFonts w:ascii="Arial" w:hAnsi="Arial" w:cs="Arial"/>
          <w:i/>
          <w:sz w:val="19"/>
          <w:szCs w:val="19"/>
        </w:rPr>
      </w:pPr>
    </w:p>
    <w:p w14:paraId="0EBC7E74" w14:textId="2726683D" w:rsidR="00A327BE" w:rsidRPr="00DA7632"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DA7632">
        <w:rPr>
          <w:rFonts w:ascii="Arial" w:hAnsi="Arial" w:cs="Arial"/>
          <w:i/>
          <w:sz w:val="19"/>
          <w:szCs w:val="19"/>
        </w:rPr>
        <w:t xml:space="preserve">Dôležité upozornenie: </w:t>
      </w:r>
      <w:r w:rsidRPr="00DA7632">
        <w:rPr>
          <w:rFonts w:ascii="Arial" w:hAnsi="Arial" w:cs="Arial"/>
          <w:b w:val="0"/>
          <w:sz w:val="19"/>
          <w:szCs w:val="19"/>
        </w:rPr>
        <w:t xml:space="preserve">V prípade, ak </w:t>
      </w:r>
      <w:r w:rsidR="00315570">
        <w:rPr>
          <w:rFonts w:ascii="Arial" w:hAnsi="Arial" w:cs="Arial"/>
          <w:b w:val="0"/>
          <w:sz w:val="19"/>
          <w:szCs w:val="19"/>
        </w:rPr>
        <w:t>p</w:t>
      </w:r>
      <w:r w:rsidR="00315570" w:rsidRPr="00DA7632">
        <w:rPr>
          <w:rFonts w:ascii="Arial" w:hAnsi="Arial" w:cs="Arial"/>
          <w:b w:val="0"/>
          <w:sz w:val="19"/>
          <w:szCs w:val="19"/>
        </w:rPr>
        <w:t xml:space="preserve">oskytovateľ </w:t>
      </w:r>
      <w:r w:rsidRPr="00DA7632">
        <w:rPr>
          <w:rFonts w:ascii="Arial" w:hAnsi="Arial" w:cs="Arial"/>
          <w:b w:val="0"/>
          <w:sz w:val="19"/>
          <w:szCs w:val="19"/>
        </w:rPr>
        <w:t xml:space="preserve">neoboznámi </w:t>
      </w:r>
      <w:r w:rsidR="00315570">
        <w:rPr>
          <w:rFonts w:ascii="Arial" w:hAnsi="Arial" w:cs="Arial"/>
          <w:b w:val="0"/>
          <w:sz w:val="19"/>
          <w:szCs w:val="19"/>
        </w:rPr>
        <w:t>p</w:t>
      </w:r>
      <w:r w:rsidR="00315570" w:rsidRPr="00DA7632">
        <w:rPr>
          <w:rFonts w:ascii="Arial" w:hAnsi="Arial" w:cs="Arial"/>
          <w:b w:val="0"/>
          <w:sz w:val="19"/>
          <w:szCs w:val="19"/>
        </w:rPr>
        <w:t xml:space="preserve">rijímateľa </w:t>
      </w:r>
      <w:r w:rsidRPr="00DA7632">
        <w:rPr>
          <w:rFonts w:ascii="Arial" w:hAnsi="Arial" w:cs="Arial"/>
          <w:b w:val="0"/>
          <w:sz w:val="19"/>
          <w:szCs w:val="19"/>
        </w:rPr>
        <w:t xml:space="preserve">(nezašle návrh správy z kontroly, resp. správu z kontroly) v lehote určenej na výkon finančnej kontroly obstarávania služieb, tovarov, stavebných prác a súvisiacich postupov (a nedošlo k prerušeniu plynutia lehoty ani k odmietnutiu vykonania prvej ex-ante kontroly pred vyhlásením VO), </w:t>
      </w:r>
      <w:r w:rsidR="00315570">
        <w:rPr>
          <w:rFonts w:ascii="Arial" w:hAnsi="Arial" w:cs="Arial"/>
          <w:b w:val="0"/>
          <w:sz w:val="19"/>
          <w:szCs w:val="19"/>
        </w:rPr>
        <w:t>p</w:t>
      </w:r>
      <w:r w:rsidR="00315570" w:rsidRPr="00DA7632">
        <w:rPr>
          <w:rFonts w:ascii="Arial" w:hAnsi="Arial" w:cs="Arial"/>
          <w:b w:val="0"/>
          <w:sz w:val="19"/>
          <w:szCs w:val="19"/>
        </w:rPr>
        <w:t xml:space="preserve">rijímateľ </w:t>
      </w:r>
      <w:r w:rsidRPr="00DA7632">
        <w:rPr>
          <w:rFonts w:ascii="Arial" w:hAnsi="Arial" w:cs="Arial"/>
          <w:b w:val="0"/>
          <w:sz w:val="19"/>
          <w:szCs w:val="19"/>
        </w:rPr>
        <w:t xml:space="preserve">nie je oprávnený uzatvoriť zmluvu s úspešným uchádzačom ani vykonať iný úkon, ktorého podmienkou je vykonanie finančnej kontroly (napr. vyhlásenie VO) </w:t>
      </w:r>
      <w:r w:rsidR="00315570">
        <w:rPr>
          <w:rFonts w:ascii="Arial" w:hAnsi="Arial" w:cs="Arial"/>
          <w:b w:val="0"/>
          <w:sz w:val="19"/>
          <w:szCs w:val="19"/>
        </w:rPr>
        <w:t>p</w:t>
      </w:r>
      <w:r w:rsidR="00315570" w:rsidRPr="00DA7632">
        <w:rPr>
          <w:rFonts w:ascii="Arial" w:hAnsi="Arial" w:cs="Arial"/>
          <w:b w:val="0"/>
          <w:sz w:val="19"/>
          <w:szCs w:val="19"/>
        </w:rPr>
        <w:t>oskytovateľom</w:t>
      </w:r>
      <w:r w:rsidRPr="00DA7632">
        <w:rPr>
          <w:rFonts w:ascii="Arial" w:hAnsi="Arial" w:cs="Arial"/>
          <w:b w:val="0"/>
          <w:sz w:val="19"/>
          <w:szCs w:val="19"/>
        </w:rPr>
        <w:t>.</w:t>
      </w:r>
    </w:p>
    <w:p w14:paraId="4B8288B5" w14:textId="08D6CAD2" w:rsidR="00A327BE" w:rsidRPr="00DA7632"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i/>
          <w:sz w:val="19"/>
          <w:szCs w:val="19"/>
        </w:rPr>
      </w:pPr>
      <w:r w:rsidRPr="00DA7632">
        <w:rPr>
          <w:rFonts w:ascii="Arial" w:hAnsi="Arial" w:cs="Arial"/>
          <w:b w:val="0"/>
          <w:sz w:val="19"/>
          <w:szCs w:val="19"/>
        </w:rPr>
        <w:t xml:space="preserve">Uzatvorenie zmluvy s úspešným uchádzačom, resp. vykonanie iného úkonu, ktorého podmienkou podľa tejto príručky, resp. Zmluvy o NFP je vykonanie finančnej kontroly (napr. vyhlásenie verejného obstarávania), môže byť považované za podstatné porušenie Zmluvy o NFP a uvedené má rovnako vplyv aj na oprávnenie Poskytovateľa určiť ex-ante finančnú opravu. </w:t>
      </w:r>
    </w:p>
    <w:p w14:paraId="76AF652B" w14:textId="77777777" w:rsidR="00A327BE" w:rsidRDefault="00A327BE" w:rsidP="009D7F63">
      <w:pPr>
        <w:pStyle w:val="Zkladntext2"/>
        <w:widowControl w:val="0"/>
        <w:spacing w:before="120" w:after="120" w:line="288" w:lineRule="auto"/>
        <w:jc w:val="both"/>
        <w:rPr>
          <w:rFonts w:ascii="Arial" w:hAnsi="Arial" w:cs="Arial"/>
          <w:i/>
          <w:color w:val="FF0000"/>
          <w:sz w:val="19"/>
          <w:szCs w:val="19"/>
        </w:rPr>
      </w:pPr>
    </w:p>
    <w:p w14:paraId="7EE487A9" w14:textId="0779A449" w:rsidR="00A327BE" w:rsidRPr="00BF2A0B" w:rsidRDefault="00A327BE" w:rsidP="00DD30A9">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DD30A9">
        <w:rPr>
          <w:rFonts w:ascii="Arial" w:hAnsi="Arial" w:cs="Arial"/>
          <w:sz w:val="19"/>
          <w:szCs w:val="19"/>
        </w:rPr>
        <w:t xml:space="preserve">Dôležité upozornenie:  </w:t>
      </w:r>
      <w:r w:rsidR="00D11568" w:rsidRPr="00315570">
        <w:rPr>
          <w:rFonts w:ascii="Arial" w:hAnsi="Arial" w:cs="Arial"/>
          <w:b w:val="0"/>
          <w:sz w:val="19"/>
          <w:szCs w:val="19"/>
        </w:rPr>
        <w:t>Ostatné povinnosti prijímateľa týkajúce sa lehoty na vyhlásenie VO na hlavné aktivity projektu, maximálneho počtu opakovaní verejných obstarávaní a pod. sú up</w:t>
      </w:r>
      <w:r w:rsidR="00D11568" w:rsidRPr="008D52ED">
        <w:rPr>
          <w:rFonts w:ascii="Arial" w:hAnsi="Arial" w:cs="Arial"/>
          <w:b w:val="0"/>
          <w:sz w:val="19"/>
          <w:szCs w:val="19"/>
        </w:rPr>
        <w:t>ravené v zmluve o NFP, prípadne vo výzve na predkladanie žiadostí o NFP. Zároveň upozorňujeme prijímateľa, že porušenie niektorých ustanovení zmluvy o NFP upravujúcich povinnosti vyhlásenia VO do určitého okamihu a pod., v zmysle zmluvy o NFP môžu byť považované za podstatné porušenie zmluvy o NFP</w:t>
      </w:r>
      <w:r w:rsidRPr="00BF2A0B">
        <w:rPr>
          <w:rFonts w:ascii="Arial" w:hAnsi="Arial" w:cs="Arial"/>
          <w:b w:val="0"/>
          <w:sz w:val="19"/>
          <w:szCs w:val="19"/>
        </w:rPr>
        <w:t xml:space="preserve">. </w:t>
      </w:r>
    </w:p>
    <w:p w14:paraId="64658951" w14:textId="77777777" w:rsidR="00315570" w:rsidRDefault="00315570" w:rsidP="009D7F63">
      <w:pPr>
        <w:pStyle w:val="Zkladntext2"/>
        <w:widowControl w:val="0"/>
        <w:spacing w:before="120" w:after="120" w:line="288" w:lineRule="auto"/>
        <w:jc w:val="both"/>
        <w:rPr>
          <w:rFonts w:ascii="Arial" w:hAnsi="Arial" w:cs="Arial"/>
          <w:i/>
          <w:color w:val="FF0000"/>
          <w:sz w:val="19"/>
          <w:szCs w:val="19"/>
        </w:rPr>
      </w:pPr>
    </w:p>
    <w:p w14:paraId="04CA09FC" w14:textId="60A039DE" w:rsidR="00DA7632" w:rsidRPr="00DA7632" w:rsidRDefault="00DA7632"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B12D7E">
        <w:rPr>
          <w:rFonts w:ascii="Arial" w:hAnsi="Arial" w:cs="Arial"/>
          <w:sz w:val="19"/>
          <w:szCs w:val="19"/>
        </w:rPr>
        <w:t>Dôležité upozornenie:</w:t>
      </w:r>
      <w:r w:rsidRPr="00DA7632">
        <w:rPr>
          <w:rFonts w:ascii="Arial" w:hAnsi="Arial" w:cs="Arial"/>
          <w:b w:val="0"/>
          <w:sz w:val="19"/>
          <w:szCs w:val="19"/>
        </w:rPr>
        <w:tab/>
        <w:t xml:space="preserve">V  prípade, ak ku dňu nadobudnutia účinnosti Zmluvy o poskytnutí NFP </w:t>
      </w:r>
      <w:r w:rsidR="008D52ED">
        <w:rPr>
          <w:rFonts w:ascii="Arial" w:hAnsi="Arial" w:cs="Arial"/>
          <w:b w:val="0"/>
          <w:sz w:val="19"/>
          <w:szCs w:val="19"/>
        </w:rPr>
        <w:t>p</w:t>
      </w:r>
      <w:r w:rsidRPr="00DA7632">
        <w:rPr>
          <w:rFonts w:ascii="Arial" w:hAnsi="Arial" w:cs="Arial"/>
          <w:b w:val="0"/>
          <w:sz w:val="19"/>
          <w:szCs w:val="19"/>
        </w:rPr>
        <w:t xml:space="preserve">rijímateľ </w:t>
      </w:r>
      <w:r w:rsidRPr="00DA7632">
        <w:rPr>
          <w:rFonts w:ascii="Arial" w:hAnsi="Arial" w:cs="Arial"/>
          <w:b w:val="0"/>
          <w:sz w:val="19"/>
          <w:szCs w:val="19"/>
        </w:rPr>
        <w:lastRenderedPageBreak/>
        <w:t>uzavrel zmluvu s úspešným uchádzačom, je povinný predložiť Poskytovateľovi kompletnú dokumentáciu z tohto procesu VO bezodkladne odo dňa nadobudnutia účinnosti Zmluvy o poskytnutí NFP.</w:t>
      </w:r>
    </w:p>
    <w:p w14:paraId="654D3C2A" w14:textId="77777777" w:rsidR="00DA7632" w:rsidRDefault="00DA7632" w:rsidP="009D7F63">
      <w:pPr>
        <w:pStyle w:val="Zkladntext2"/>
        <w:widowControl w:val="0"/>
        <w:spacing w:before="120" w:after="120" w:line="288" w:lineRule="auto"/>
        <w:jc w:val="both"/>
        <w:rPr>
          <w:rFonts w:ascii="Arial" w:hAnsi="Arial" w:cs="Arial"/>
          <w:i/>
          <w:color w:val="FF0000"/>
          <w:sz w:val="19"/>
          <w:szCs w:val="19"/>
        </w:rPr>
      </w:pPr>
    </w:p>
    <w:p w14:paraId="413B1C60" w14:textId="1504DDB5" w:rsidR="0048666F" w:rsidRPr="0048666F" w:rsidRDefault="0048666F" w:rsidP="0048666F">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48666F">
        <w:rPr>
          <w:rFonts w:ascii="Arial" w:hAnsi="Arial" w:cs="Arial"/>
          <w:i/>
          <w:sz w:val="19"/>
          <w:szCs w:val="19"/>
        </w:rPr>
        <w:t xml:space="preserve">Dôležité upozornenie: </w:t>
      </w:r>
      <w:r w:rsidRPr="0048666F">
        <w:rPr>
          <w:rFonts w:ascii="Arial" w:hAnsi="Arial" w:cs="Arial"/>
          <w:b w:val="0"/>
          <w:sz w:val="19"/>
          <w:szCs w:val="19"/>
        </w:rPr>
        <w:t>V prípade realizácie verejného obstarávania, v rámci ktorého budú ponuky vyhodnocované na základe ekonomicky najvýhodnejšej ponuky za použitia elektronickej aukcie, je potrebné venovať náležitú pozornosť výberu elektronického aukčného systému s ohľadom na možnosť nastaviť podmienky elektronickej aukcie tak, aby účastník elektronickej aukcie mohol znižovať svoju cenu o stanovený minimálny rozdiel bez ohľadu na najnižšiu aktuálne ponúknutú cenu v rámci danej elektronickej aukcie a aby verejný obstarávateľ túto podmienku aj nastavil pred začatím elektronickej aukcie (t.j. v elektronickej aukcii v prípade uplatnenia kritérií ekonomicky najvýhodnejšej ponuky uchádzač môže znižovať ceny svojej ponuky o stanovený minimálny rozdiel bez toho, aby po tomto znížení bola jeho cenová ponuka v  elektronickej aukcii najnižšia).</w:t>
      </w:r>
    </w:p>
    <w:p w14:paraId="29366FD1" w14:textId="77777777" w:rsidR="0048666F" w:rsidRDefault="0048666F" w:rsidP="009D7F63">
      <w:pPr>
        <w:pStyle w:val="Zkladntext2"/>
        <w:widowControl w:val="0"/>
        <w:spacing w:before="120" w:after="120" w:line="288" w:lineRule="auto"/>
        <w:jc w:val="both"/>
        <w:rPr>
          <w:rFonts w:ascii="Arial" w:hAnsi="Arial" w:cs="Arial"/>
          <w:i/>
          <w:color w:val="FF0000"/>
          <w:sz w:val="19"/>
          <w:szCs w:val="19"/>
        </w:rPr>
      </w:pPr>
    </w:p>
    <w:p w14:paraId="7A55D282" w14:textId="77777777" w:rsidR="009D7F63" w:rsidRPr="0073389C" w:rsidRDefault="009D7F63" w:rsidP="009D7F63">
      <w:pPr>
        <w:pStyle w:val="Zkladntext2"/>
        <w:widowControl w:val="0"/>
        <w:spacing w:before="120" w:after="120" w:line="288" w:lineRule="auto"/>
        <w:jc w:val="both"/>
        <w:rPr>
          <w:rFonts w:ascii="Arial" w:hAnsi="Arial" w:cs="Arial"/>
          <w:b w:val="0"/>
          <w:sz w:val="19"/>
          <w:szCs w:val="19"/>
        </w:rPr>
      </w:pPr>
      <w:r w:rsidRPr="0073389C">
        <w:rPr>
          <w:rFonts w:ascii="Arial" w:hAnsi="Arial" w:cs="Arial"/>
          <w:i/>
          <w:color w:val="FF0000"/>
          <w:sz w:val="19"/>
          <w:szCs w:val="19"/>
        </w:rPr>
        <w:t>Povinnosť prijímateľa:</w:t>
      </w:r>
      <w:r w:rsidRPr="0073389C">
        <w:rPr>
          <w:rFonts w:ascii="Arial" w:hAnsi="Arial" w:cs="Arial"/>
          <w:b w:val="0"/>
          <w:color w:val="FF0000"/>
          <w:sz w:val="19"/>
          <w:szCs w:val="19"/>
        </w:rPr>
        <w:t xml:space="preserve"> </w:t>
      </w:r>
      <w:r w:rsidRPr="0073389C">
        <w:rPr>
          <w:rFonts w:ascii="Arial" w:hAnsi="Arial" w:cs="Arial"/>
          <w:b w:val="0"/>
          <w:sz w:val="19"/>
          <w:szCs w:val="19"/>
        </w:rPr>
        <w:t xml:space="preserve">Prijímateľ je povinný uchovávať všetky doklady a dokumenty z použitého postupu VO a zadávania zákazky v súlade so ZVO a zmluvou o NFP. </w:t>
      </w:r>
    </w:p>
    <w:p w14:paraId="7A55D286" w14:textId="0C571C07" w:rsidR="009D7F63" w:rsidRPr="0073389C" w:rsidRDefault="009D7F63" w:rsidP="00552EAD">
      <w:pPr>
        <w:spacing w:before="120" w:after="120" w:line="288" w:lineRule="auto"/>
        <w:jc w:val="both"/>
        <w:rPr>
          <w:rFonts w:cs="Arial"/>
        </w:rPr>
      </w:pPr>
      <w:r w:rsidRPr="0073389C">
        <w:t xml:space="preserve">Dokumentácia z VO v závislosti od použitého postupu VO pozostáva </w:t>
      </w:r>
      <w:r w:rsidRPr="0073389C">
        <w:rPr>
          <w:b/>
        </w:rPr>
        <w:t>najmä</w:t>
      </w:r>
      <w:r w:rsidRPr="0073389C">
        <w:t xml:space="preserve"> z:</w:t>
      </w:r>
    </w:p>
    <w:p w14:paraId="4F6E4D8F" w14:textId="6E54DAAA" w:rsidR="00D11568" w:rsidRDefault="00D11568" w:rsidP="00AA5BCC">
      <w:pPr>
        <w:pStyle w:val="Bulletslevel2"/>
        <w:spacing w:after="120" w:line="288" w:lineRule="auto"/>
        <w:ind w:left="567" w:hanging="283"/>
        <w:jc w:val="both"/>
        <w:rPr>
          <w:rFonts w:cs="Arial"/>
          <w:lang w:val="sk-SK"/>
        </w:rPr>
      </w:pPr>
      <w:r w:rsidRPr="00D11568">
        <w:rPr>
          <w:rFonts w:cs="Arial"/>
          <w:lang w:val="sk-SK"/>
        </w:rPr>
        <w:t xml:space="preserve">čestné vyhlásenie o zhode predloženej dokumentácie z VO s originálom dokumentácie a o úplnosti a kompletnosti dokladov, obsahujúce jednoznačnú identifikáciu projektu a predkladaného VO, v predmetnom čestnom vyhlásení zároveň prijímateľ vyhlási, že si je vedomý, že na základe predloženej dokumentácie poskytovateľ rozhodne o pripustení, resp. nepripustení výdavkov do financovania, o ex-ante finančnej oprave, resp. o ďalších krokoch, ktoré budú potrebné na základe zistení poskytovateľa v rámci kontroly tejto dokumentácie k VO (vzor príloha č. </w:t>
      </w:r>
      <w:r w:rsidR="0084578B">
        <w:rPr>
          <w:rFonts w:cs="Arial"/>
          <w:lang w:val="sk-SK"/>
        </w:rPr>
        <w:t>29</w:t>
      </w:r>
      <w:r w:rsidRPr="00D11568">
        <w:rPr>
          <w:rFonts w:cs="Arial"/>
          <w:lang w:val="sk-SK"/>
        </w:rPr>
        <w:t>);</w:t>
      </w:r>
    </w:p>
    <w:p w14:paraId="0516C638" w14:textId="485597CE" w:rsidR="00D11568" w:rsidRDefault="00D11568" w:rsidP="00AA5BCC">
      <w:pPr>
        <w:pStyle w:val="Bulletslevel2"/>
        <w:spacing w:after="120" w:line="288" w:lineRule="auto"/>
        <w:ind w:left="567" w:hanging="283"/>
        <w:jc w:val="both"/>
        <w:rPr>
          <w:rFonts w:cs="Arial"/>
          <w:lang w:val="sk-SK"/>
        </w:rPr>
      </w:pPr>
      <w:r w:rsidRPr="00D11568">
        <w:rPr>
          <w:rFonts w:cs="Arial"/>
          <w:lang w:val="sk-SK"/>
        </w:rPr>
        <w:t xml:space="preserve">čestné vyhlásenie prijímateľa týkajúce sa konfliktu záujmov (vzor príloha č. </w:t>
      </w:r>
      <w:r w:rsidR="0084578B">
        <w:rPr>
          <w:rFonts w:cs="Arial"/>
          <w:lang w:val="sk-SK"/>
        </w:rPr>
        <w:t>28</w:t>
      </w:r>
      <w:r w:rsidRPr="00D11568">
        <w:rPr>
          <w:rFonts w:cs="Arial"/>
          <w:lang w:val="sk-SK"/>
        </w:rPr>
        <w:t>) (netýka sa prvej ex-ante kontroly)</w:t>
      </w:r>
      <w:r>
        <w:rPr>
          <w:rFonts w:cs="Arial"/>
          <w:lang w:val="sk-SK"/>
        </w:rPr>
        <w:t>;</w:t>
      </w:r>
    </w:p>
    <w:p w14:paraId="4D044A12" w14:textId="4EBC34BF" w:rsidR="0084578B" w:rsidRDefault="0084578B" w:rsidP="00AA5BCC">
      <w:pPr>
        <w:pStyle w:val="Bulletslevel2"/>
        <w:spacing w:after="120" w:line="288" w:lineRule="auto"/>
        <w:ind w:left="567" w:hanging="283"/>
        <w:jc w:val="both"/>
        <w:rPr>
          <w:rFonts w:cs="Arial"/>
          <w:lang w:val="sk-SK"/>
        </w:rPr>
      </w:pPr>
      <w:r>
        <w:rPr>
          <w:rFonts w:cs="Arial"/>
          <w:lang w:val="sk-SK"/>
        </w:rPr>
        <w:t xml:space="preserve">Prevodník obstaraných položiek k rozpočtu projektu (vzor príloha č. </w:t>
      </w:r>
      <w:r w:rsidR="00CE1FBE">
        <w:rPr>
          <w:rFonts w:cs="Arial"/>
          <w:lang w:val="sk-SK"/>
        </w:rPr>
        <w:t>40</w:t>
      </w:r>
      <w:r>
        <w:rPr>
          <w:rFonts w:cs="Arial"/>
          <w:lang w:val="sk-SK"/>
        </w:rPr>
        <w:t>)</w:t>
      </w:r>
    </w:p>
    <w:p w14:paraId="7A55D287" w14:textId="79DC5BAE" w:rsidR="009D7F63" w:rsidRPr="0073389C" w:rsidRDefault="009D7F63" w:rsidP="00AA5BCC">
      <w:pPr>
        <w:pStyle w:val="Bulletslevel2"/>
        <w:spacing w:after="120" w:line="288" w:lineRule="auto"/>
        <w:ind w:left="567" w:hanging="283"/>
        <w:jc w:val="both"/>
        <w:rPr>
          <w:rFonts w:cs="Arial"/>
          <w:lang w:val="sk-SK"/>
        </w:rPr>
      </w:pPr>
      <w:r w:rsidRPr="0073389C">
        <w:rPr>
          <w:rFonts w:cs="Arial"/>
          <w:lang w:val="sk-SK"/>
        </w:rPr>
        <w:t>oznámenie o vyhlásení VO, vrátane vytlačenej kópie zverejneného oznámenia vo vestníkoch, resp. na internete alebo v tlači, vrátane všetkých redakčných opráv oznámenia o vyhlásení VO</w:t>
      </w:r>
      <w:r w:rsidR="00BA2420">
        <w:rPr>
          <w:rFonts w:cs="Arial"/>
          <w:lang w:val="sk-SK"/>
        </w:rPr>
        <w:t xml:space="preserve">, vrátane </w:t>
      </w:r>
      <w:r w:rsidR="00BA2420" w:rsidRPr="00BA2420">
        <w:rPr>
          <w:rFonts w:cs="Arial"/>
          <w:lang w:val="sk-SK"/>
        </w:rPr>
        <w:t>o</w:t>
      </w:r>
      <w:r w:rsidR="00BA2420">
        <w:rPr>
          <w:rFonts w:cs="Arial"/>
          <w:lang w:val="sk-SK"/>
        </w:rPr>
        <w:t>dôvodnenia</w:t>
      </w:r>
      <w:r w:rsidR="00BA2420" w:rsidRPr="00BA2420">
        <w:rPr>
          <w:rFonts w:cs="Arial"/>
          <w:lang w:val="sk-SK"/>
        </w:rPr>
        <w:t xml:space="preserve"> nerozdelenia zákazky na časti podľa § 28 ods. 2 ZVO</w:t>
      </w:r>
      <w:r w:rsidRPr="0073389C">
        <w:rPr>
          <w:rFonts w:cs="Arial"/>
          <w:lang w:val="sk-SK"/>
        </w:rPr>
        <w:t>;</w:t>
      </w:r>
    </w:p>
    <w:p w14:paraId="20D36AA5" w14:textId="1C1ED61E" w:rsidR="00552EAD" w:rsidRPr="00BA2420" w:rsidRDefault="009A27FA" w:rsidP="00BA2420">
      <w:pPr>
        <w:pStyle w:val="Bulletslevel2"/>
        <w:spacing w:after="120" w:line="288" w:lineRule="auto"/>
        <w:ind w:left="567" w:hanging="283"/>
        <w:jc w:val="both"/>
        <w:rPr>
          <w:rFonts w:cs="Arial"/>
          <w:lang w:val="sk-SK"/>
        </w:rPr>
      </w:pPr>
      <w:r w:rsidRPr="009A27FA">
        <w:rPr>
          <w:lang w:val="sk-SK"/>
        </w:rPr>
        <w:t>výzva na predkladanie ponúk (najmä v prípade užšej súťaže, rokovacieho konania so zverejnením, dynamického nákupného systému);</w:t>
      </w:r>
    </w:p>
    <w:p w14:paraId="7A55D288"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súťažné podklady v plnom rozsahu;</w:t>
      </w:r>
    </w:p>
    <w:p w14:paraId="7A55D289" w14:textId="04191E5C"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vysvet</w:t>
      </w:r>
      <w:r w:rsidR="008D52ED">
        <w:rPr>
          <w:rFonts w:cs="Arial"/>
          <w:lang w:val="sk-SK"/>
        </w:rPr>
        <w:t>ľovanie súťažných podkladov</w:t>
      </w:r>
      <w:r w:rsidRPr="0073389C">
        <w:rPr>
          <w:rFonts w:cs="Arial"/>
          <w:lang w:val="sk-SK"/>
        </w:rPr>
        <w:t>, ak sa uskutočnilo;</w:t>
      </w:r>
    </w:p>
    <w:p w14:paraId="7A55D28A" w14:textId="59F21B1F"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menovacie dekréty jednotlivých členov komisie, vrátane ich životopisov</w:t>
      </w:r>
      <w:r w:rsidR="008D52ED">
        <w:rPr>
          <w:rFonts w:cs="Arial"/>
          <w:lang w:val="sk-SK"/>
        </w:rPr>
        <w:t xml:space="preserve"> alebo iných dokumentov</w:t>
      </w:r>
      <w:r w:rsidRPr="0073389C">
        <w:rPr>
          <w:rFonts w:cs="Arial"/>
          <w:lang w:val="sk-SK"/>
        </w:rPr>
        <w:t xml:space="preserve">, z ktorých je zrejmé splnenie požiadaviek podľa § </w:t>
      </w:r>
      <w:r w:rsidR="00552EAD">
        <w:rPr>
          <w:rFonts w:cs="Arial"/>
          <w:lang w:val="sk-SK"/>
        </w:rPr>
        <w:t>51</w:t>
      </w:r>
      <w:r w:rsidR="00552EAD" w:rsidRPr="0073389C">
        <w:rPr>
          <w:rFonts w:cs="Arial"/>
          <w:lang w:val="sk-SK"/>
        </w:rPr>
        <w:t xml:space="preserve"> </w:t>
      </w:r>
      <w:r w:rsidRPr="0073389C">
        <w:rPr>
          <w:rFonts w:cs="Arial"/>
          <w:lang w:val="sk-SK"/>
        </w:rPr>
        <w:t xml:space="preserve">ZVO kladených na členov komisie; </w:t>
      </w:r>
    </w:p>
    <w:p w14:paraId="7A55D28B"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čestné vyhlásenia členov komisie;</w:t>
      </w:r>
    </w:p>
    <w:p w14:paraId="7A55D28C"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výpočet PHZ, vrátane zdôvodnenia použitého postupu zadávania zákazky;</w:t>
      </w:r>
    </w:p>
    <w:p w14:paraId="7A55D28D" w14:textId="0E987450"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evidenci</w:t>
      </w:r>
      <w:r w:rsidR="001D76D4">
        <w:rPr>
          <w:rFonts w:cs="Arial"/>
          <w:lang w:val="sk-SK"/>
        </w:rPr>
        <w:t>a</w:t>
      </w:r>
      <w:r w:rsidRPr="0073389C">
        <w:rPr>
          <w:rFonts w:cs="Arial"/>
          <w:lang w:val="sk-SK"/>
        </w:rPr>
        <w:t xml:space="preserve"> doručených ponúk;</w:t>
      </w:r>
    </w:p>
    <w:p w14:paraId="7A55D28E" w14:textId="4C11BE85"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prezenčné listiny zo zasadnutia komisie; </w:t>
      </w:r>
    </w:p>
    <w:p w14:paraId="7A55D28F" w14:textId="09B2E2A1" w:rsidR="009D7F63" w:rsidRPr="0073389C" w:rsidRDefault="009D7F63" w:rsidP="009D7F63">
      <w:pPr>
        <w:pStyle w:val="Bulletslevel2"/>
        <w:spacing w:after="120" w:line="288" w:lineRule="auto"/>
        <w:ind w:left="567" w:hanging="283"/>
        <w:rPr>
          <w:rFonts w:cs="Arial"/>
          <w:lang w:val="sk-SK"/>
        </w:rPr>
      </w:pPr>
      <w:r w:rsidRPr="000F2BEF">
        <w:rPr>
          <w:lang w:val="sk-SK"/>
        </w:rPr>
        <w:t xml:space="preserve">zápisnica z otvárania </w:t>
      </w:r>
      <w:r w:rsidR="000F2BEF" w:rsidRPr="000F2BEF">
        <w:rPr>
          <w:rFonts w:cs="Arial"/>
          <w:lang w:val="sk-SK"/>
        </w:rPr>
        <w:t xml:space="preserve">ponúk </w:t>
      </w:r>
      <w:r w:rsidRPr="000F2BEF">
        <w:rPr>
          <w:rFonts w:cs="Arial"/>
          <w:lang w:val="sk-SK"/>
        </w:rPr>
        <w:t>a</w:t>
      </w:r>
      <w:r w:rsidR="000F2BEF">
        <w:rPr>
          <w:rFonts w:cs="Arial"/>
          <w:lang w:val="sk-SK"/>
        </w:rPr>
        <w:t> </w:t>
      </w:r>
      <w:r w:rsidR="009A27FA">
        <w:rPr>
          <w:rFonts w:cs="Arial"/>
          <w:lang w:val="sk-SK"/>
        </w:rPr>
        <w:t>zápisni</w:t>
      </w:r>
      <w:r w:rsidR="000F2BEF">
        <w:rPr>
          <w:rFonts w:cs="Arial"/>
          <w:lang w:val="sk-SK"/>
        </w:rPr>
        <w:t>ca z</w:t>
      </w:r>
      <w:r>
        <w:rPr>
          <w:lang w:val="sk-SK"/>
        </w:rPr>
        <w:t xml:space="preserve"> </w:t>
      </w:r>
      <w:r w:rsidRPr="000F2BEF">
        <w:rPr>
          <w:lang w:val="sk-SK"/>
        </w:rPr>
        <w:t>vyhodnotenia</w:t>
      </w:r>
      <w:r w:rsidRPr="0073389C">
        <w:rPr>
          <w:rFonts w:cs="Arial"/>
          <w:lang w:val="sk-SK"/>
        </w:rPr>
        <w:t xml:space="preserve"> ponúk (vzor príloha č. </w:t>
      </w:r>
      <w:r w:rsidR="00D72CCC" w:rsidRPr="0073389C">
        <w:rPr>
          <w:rFonts w:cs="Arial"/>
          <w:lang w:val="sk-SK"/>
        </w:rPr>
        <w:t>2</w:t>
      </w:r>
      <w:r w:rsidR="00D72CCC">
        <w:rPr>
          <w:rFonts w:cs="Arial"/>
          <w:lang w:val="sk-SK"/>
        </w:rPr>
        <w:t>7</w:t>
      </w:r>
      <w:r w:rsidRPr="0073389C">
        <w:rPr>
          <w:rFonts w:cs="Arial"/>
          <w:lang w:val="sk-SK"/>
        </w:rPr>
        <w:t>) spolu s prezenčnou listinou;</w:t>
      </w:r>
    </w:p>
    <w:p w14:paraId="7A55D290"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doklady o doručení zápisnice z otvárania ponúk jednotlivým uchádzačom, ktorí predložili ponuky;</w:t>
      </w:r>
    </w:p>
    <w:p w14:paraId="7A55D291" w14:textId="383D446C"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žiadosti o účasť jednotlivých záujemcov (v prípade užšej súťaže)</w:t>
      </w:r>
      <w:r w:rsidR="008D52ED" w:rsidRPr="00DD30A9">
        <w:rPr>
          <w:rFonts w:eastAsia="Times New Roman" w:cs="Arial"/>
          <w:color w:val="auto"/>
          <w:szCs w:val="24"/>
          <w:lang w:val="sk-SK" w:eastAsia="en-US"/>
        </w:rPr>
        <w:t xml:space="preserve"> </w:t>
      </w:r>
      <w:r w:rsidR="008D52ED" w:rsidRPr="008D52ED">
        <w:rPr>
          <w:rFonts w:cs="Arial"/>
          <w:lang w:val="sk-SK"/>
        </w:rPr>
        <w:t>/ žiadosti o zaradenie do dynamického nákupného systému</w:t>
      </w:r>
      <w:r w:rsidRPr="0073389C">
        <w:rPr>
          <w:rFonts w:cs="Arial"/>
          <w:lang w:val="sk-SK"/>
        </w:rPr>
        <w:t>;</w:t>
      </w:r>
    </w:p>
    <w:p w14:paraId="7A55D292" w14:textId="52AE60CC" w:rsidR="009D7F63" w:rsidRPr="0073389C" w:rsidRDefault="009D7F63" w:rsidP="00DA1206">
      <w:pPr>
        <w:pStyle w:val="Bulletslevel2"/>
        <w:spacing w:after="120" w:line="288" w:lineRule="auto"/>
        <w:ind w:left="567" w:hanging="283"/>
        <w:jc w:val="both"/>
        <w:rPr>
          <w:rFonts w:cs="Arial"/>
          <w:lang w:val="sk-SK"/>
        </w:rPr>
      </w:pPr>
      <w:r w:rsidRPr="0073389C">
        <w:rPr>
          <w:rFonts w:cs="Arial"/>
          <w:lang w:val="sk-SK"/>
        </w:rPr>
        <w:lastRenderedPageBreak/>
        <w:t>zápisnica z vyhodnotenia splnenia podmienok účasti (</w:t>
      </w:r>
      <w:r w:rsidR="000F2BEF">
        <w:rPr>
          <w:rFonts w:cs="Arial"/>
          <w:lang w:val="sk-SK"/>
        </w:rPr>
        <w:t>vzor príloha č. 26)</w:t>
      </w:r>
      <w:r w:rsidRPr="0073389C">
        <w:rPr>
          <w:rFonts w:cs="Arial"/>
          <w:lang w:val="sk-SK"/>
        </w:rPr>
        <w:t xml:space="preserve"> (najmä v prípade verejnej súťaže, užšej súťaže a rokovacieho konania so zverejnením, priameho rokovacieho konania); </w:t>
      </w:r>
    </w:p>
    <w:p w14:paraId="7A55D293"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zápisnica z rokovacieho konania bez zverejnenia, resp. priameho rokovacieho konania;</w:t>
      </w:r>
    </w:p>
    <w:p w14:paraId="7A55D294" w14:textId="01EAD789" w:rsidR="009D7F63" w:rsidRPr="0073389C" w:rsidRDefault="009D7F63" w:rsidP="00DA1206">
      <w:pPr>
        <w:pStyle w:val="Bulletslevel2"/>
        <w:spacing w:after="120" w:line="288" w:lineRule="auto"/>
        <w:ind w:left="567" w:hanging="283"/>
        <w:jc w:val="both"/>
        <w:rPr>
          <w:rFonts w:cs="Arial"/>
          <w:lang w:val="sk-SK"/>
        </w:rPr>
      </w:pPr>
      <w:r w:rsidRPr="0073389C">
        <w:rPr>
          <w:rFonts w:cs="Arial"/>
          <w:lang w:val="sk-SK"/>
        </w:rPr>
        <w:t xml:space="preserve">ponuky jednotlivých uchádzačov, vrátane dokladu preukazujúceho čas </w:t>
      </w:r>
      <w:r w:rsidR="000F2BEF">
        <w:rPr>
          <w:rFonts w:cs="Arial"/>
          <w:lang w:val="sk-SK"/>
        </w:rPr>
        <w:t>a spôsob</w:t>
      </w:r>
      <w:r w:rsidRPr="0073389C">
        <w:rPr>
          <w:rFonts w:cs="Arial"/>
          <w:lang w:val="sk-SK"/>
        </w:rPr>
        <w:t xml:space="preserve"> doručenia ponuky,  </w:t>
      </w:r>
      <w:r w:rsidR="000F2BEF" w:rsidRPr="000F2BEF">
        <w:rPr>
          <w:rFonts w:cs="Arial"/>
          <w:lang w:val="sk-SK"/>
        </w:rPr>
        <w:t>(napr. doručenka, potvrdenie o doručení a prečítaní e-mailu...)</w:t>
      </w:r>
      <w:r w:rsidR="000F2BEF">
        <w:rPr>
          <w:rFonts w:cs="Arial"/>
          <w:lang w:val="sk-SK"/>
        </w:rPr>
        <w:t xml:space="preserve"> </w:t>
      </w:r>
      <w:r w:rsidRPr="0073389C">
        <w:rPr>
          <w:rFonts w:cs="Arial"/>
          <w:lang w:val="sk-SK"/>
        </w:rPr>
        <w:t>zoznam všetkých záujemcov, ktorí požiadali o súťažné podklady a doklad o ich poskytnutí/sprístupnení (ak relevantné);</w:t>
      </w:r>
    </w:p>
    <w:p w14:paraId="7A55D295"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rozpočty všetkých uchádzačov vrátane neoceneného výkazu výmer (ak to je relevantné); </w:t>
      </w:r>
    </w:p>
    <w:p w14:paraId="7A55D296" w14:textId="5F9A1699" w:rsidR="009D7F63" w:rsidRPr="0073389C" w:rsidRDefault="009D7F63" w:rsidP="00D26B6F">
      <w:pPr>
        <w:pStyle w:val="Bulletslevel2"/>
        <w:spacing w:after="120" w:line="288" w:lineRule="auto"/>
        <w:ind w:left="567" w:hanging="283"/>
        <w:jc w:val="both"/>
        <w:rPr>
          <w:rFonts w:cs="Arial"/>
          <w:lang w:val="sk-SK"/>
        </w:rPr>
      </w:pPr>
      <w:r w:rsidRPr="0073389C">
        <w:rPr>
          <w:rFonts w:cs="Arial"/>
          <w:lang w:val="sk-SK"/>
        </w:rPr>
        <w:t>oznámenie prijímateľa o začatí priameho rokovacieho konania</w:t>
      </w:r>
      <w:r w:rsidR="00EF2628" w:rsidRPr="00EF2628">
        <w:rPr>
          <w:rFonts w:cs="Arial"/>
          <w:lang w:val="sk-SK"/>
        </w:rPr>
        <w:t>(resp. rokovacieho konania bez zverejnenia)</w:t>
      </w:r>
      <w:r w:rsidRPr="0073389C">
        <w:rPr>
          <w:rFonts w:cs="Arial"/>
          <w:lang w:val="sk-SK"/>
        </w:rPr>
        <w:t>;</w:t>
      </w:r>
    </w:p>
    <w:p w14:paraId="7A55D297"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informácia o výsledku vyhodnotenia ponúk alebo ich ekvivalent;</w:t>
      </w:r>
    </w:p>
    <w:p w14:paraId="7A55D298" w14:textId="460618C8"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oznámenia o vylúčení, oznámenia </w:t>
      </w:r>
      <w:r w:rsidR="000F2BEF">
        <w:rPr>
          <w:rFonts w:cs="Arial"/>
          <w:lang w:val="sk-SK"/>
        </w:rPr>
        <w:t xml:space="preserve">o prijatí, resp. neprijatí ponuky </w:t>
      </w:r>
      <w:r w:rsidRPr="0073389C">
        <w:rPr>
          <w:rFonts w:cs="Arial"/>
          <w:lang w:val="sk-SK"/>
        </w:rPr>
        <w:t>úspešnému uchádzačovi a neúspešným uchádzačom</w:t>
      </w:r>
      <w:r w:rsidR="000A3EA9">
        <w:rPr>
          <w:rFonts w:cs="Arial"/>
          <w:lang w:val="sk-SK"/>
        </w:rPr>
        <w:t>;</w:t>
      </w:r>
    </w:p>
    <w:p w14:paraId="7A55D299" w14:textId="65A0FE4E"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doklady o uvoľnení zábezpeky</w:t>
      </w:r>
      <w:r w:rsidR="000A3EA9">
        <w:rPr>
          <w:rFonts w:cs="Arial"/>
          <w:lang w:val="sk-SK"/>
        </w:rPr>
        <w:t>;</w:t>
      </w:r>
    </w:p>
    <w:p w14:paraId="7A55D29A"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dokumentácia týkajúca sa uplatnenia revíznych postupov;</w:t>
      </w:r>
    </w:p>
    <w:p w14:paraId="7A55D29B"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dokumentácia z priebehu elektronickej aukcie (ak je to relevantné);</w:t>
      </w:r>
    </w:p>
    <w:p w14:paraId="2EE4FC95" w14:textId="77777777" w:rsidR="00F73625" w:rsidRDefault="00F73625" w:rsidP="00F73625">
      <w:pPr>
        <w:pStyle w:val="Bulletslevel2"/>
        <w:spacing w:after="120" w:line="288" w:lineRule="auto"/>
        <w:ind w:left="567" w:hanging="283"/>
        <w:jc w:val="both"/>
        <w:rPr>
          <w:rFonts w:cs="Arial"/>
          <w:lang w:val="sk-SK"/>
        </w:rPr>
      </w:pPr>
      <w:r w:rsidRPr="0014341F">
        <w:rPr>
          <w:rFonts w:cs="Arial"/>
          <w:lang w:val="sk-SK"/>
        </w:rPr>
        <w:t>protokoly a iné výstupy podrobne a úplne dokumentujúce postup pri zadávaní zákaziek prostredníctvom elektronických informačných systémov a iných elektronických nástrojov;</w:t>
      </w:r>
    </w:p>
    <w:p w14:paraId="635860AD" w14:textId="4E547186" w:rsidR="00F73625" w:rsidRPr="00F73625" w:rsidRDefault="00F73625" w:rsidP="00F73625">
      <w:pPr>
        <w:pStyle w:val="Bulletslevel2"/>
        <w:spacing w:after="120" w:line="288" w:lineRule="auto"/>
        <w:ind w:left="567" w:hanging="283"/>
        <w:jc w:val="both"/>
        <w:rPr>
          <w:rFonts w:cs="Arial"/>
          <w:lang w:val="sk-SK"/>
        </w:rPr>
      </w:pPr>
      <w:r w:rsidRPr="00F73625">
        <w:rPr>
          <w:rFonts w:cs="Arial"/>
          <w:lang w:val="sk-SK"/>
        </w:rPr>
        <w:t>preukázateľné potvrdenie (napr. print</w:t>
      </w:r>
      <w:r w:rsidR="00BA2420">
        <w:rPr>
          <w:rFonts w:cs="Arial"/>
          <w:lang w:val="sk-SK"/>
        </w:rPr>
        <w:t xml:space="preserve"> </w:t>
      </w:r>
      <w:r w:rsidRPr="00F73625">
        <w:rPr>
          <w:rFonts w:cs="Arial"/>
          <w:lang w:val="sk-SK"/>
        </w:rPr>
        <w:t>screen) preverovania zápisu</w:t>
      </w:r>
      <w:r w:rsidR="008D52ED">
        <w:rPr>
          <w:rFonts w:cs="Arial"/>
          <w:lang w:val="sk-SK"/>
        </w:rPr>
        <w:t xml:space="preserve"> </w:t>
      </w:r>
      <w:r w:rsidR="008D52ED" w:rsidRPr="008D52ED">
        <w:rPr>
          <w:rFonts w:cs="Arial"/>
          <w:lang w:val="sk-SK"/>
        </w:rPr>
        <w:t>úspešného uchádzača</w:t>
      </w:r>
      <w:r w:rsidRPr="00F73625">
        <w:rPr>
          <w:rFonts w:cs="Arial"/>
          <w:lang w:val="sk-SK"/>
        </w:rPr>
        <w:t xml:space="preserve">, resp. aj jeho subdodávateľov </w:t>
      </w:r>
      <w:r w:rsidR="008D52ED" w:rsidRPr="008D52ED">
        <w:rPr>
          <w:rFonts w:cs="Arial"/>
          <w:lang w:val="sk-SK"/>
        </w:rPr>
        <w:t>(resp. konečných užívateľov výhod úspešného uchádzača v registri konečných užívateľov výhod – s ohľadom na relevantnú legislatívu v čase uzatvárania zmluvy)</w:t>
      </w:r>
      <w:r w:rsidRPr="00F73625">
        <w:rPr>
          <w:rFonts w:cs="Arial"/>
          <w:lang w:val="sk-SK"/>
        </w:rPr>
        <w:t xml:space="preserve">pred uzavretím zmluvy prijímateľa s úspešným uchádzačom podľa § </w:t>
      </w:r>
      <w:r w:rsidR="00552EAD">
        <w:rPr>
          <w:rFonts w:cs="Arial"/>
          <w:lang w:val="sk-SK"/>
        </w:rPr>
        <w:t>56</w:t>
      </w:r>
      <w:r w:rsidR="00552EAD" w:rsidRPr="00F73625">
        <w:rPr>
          <w:rFonts w:cs="Arial"/>
          <w:lang w:val="sk-SK"/>
        </w:rPr>
        <w:t xml:space="preserve"> </w:t>
      </w:r>
      <w:r w:rsidRPr="00F73625">
        <w:rPr>
          <w:rFonts w:cs="Arial"/>
          <w:lang w:val="sk-SK"/>
        </w:rPr>
        <w:t>ZVO (ak je to relevantné);</w:t>
      </w:r>
    </w:p>
    <w:p w14:paraId="7A55D29C"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návrh zmluvy s úspešným uchádzačom;</w:t>
      </w:r>
    </w:p>
    <w:p w14:paraId="7A55D29D" w14:textId="5D9F41A1" w:rsidR="009D7F63" w:rsidRPr="0073389C" w:rsidRDefault="009D7F63" w:rsidP="00D26B6F">
      <w:pPr>
        <w:pStyle w:val="Bulletslevel2"/>
        <w:spacing w:after="120" w:line="288" w:lineRule="auto"/>
        <w:ind w:left="567" w:hanging="283"/>
        <w:jc w:val="both"/>
        <w:rPr>
          <w:rFonts w:cs="Arial"/>
          <w:lang w:val="sk-SK"/>
        </w:rPr>
      </w:pPr>
      <w:r w:rsidRPr="0073389C">
        <w:rPr>
          <w:rFonts w:cs="Arial"/>
          <w:lang w:val="sk-SK"/>
        </w:rPr>
        <w:t>návrh dodatku zmluvy s úspešným uchádzačom, ktorého prílohou je v prípade dodávky stavebných prác alebo tovarov aj podporné stanovisko stavebného dozoru alebo iného príslušného odborníka a pod. Stanovisko by malo obsahovať dôvody, ktoré vedú k zazmluvneniu dodatočných prác a služieb nad rámec zmluvy medzi prijímateľom a úspešným uchádzačom</w:t>
      </w:r>
      <w:r w:rsidR="008D52ED">
        <w:rPr>
          <w:rFonts w:cs="Arial"/>
          <w:lang w:val="sk-SK"/>
        </w:rPr>
        <w:t xml:space="preserve"> (</w:t>
      </w:r>
      <w:r w:rsidR="008D52ED" w:rsidRPr="008D52ED">
        <w:rPr>
          <w:rFonts w:cs="Arial"/>
          <w:lang w:val="sk-SK"/>
        </w:rPr>
        <w:t>ak je to relevantné)</w:t>
      </w:r>
      <w:r w:rsidRPr="0073389C">
        <w:rPr>
          <w:rFonts w:cs="Arial"/>
          <w:lang w:val="sk-SK"/>
        </w:rPr>
        <w:t xml:space="preserve">; </w:t>
      </w:r>
    </w:p>
    <w:p w14:paraId="7A55D29E"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zmluva uzavretá medzi prijímateľom a úspešným uchádzačom;</w:t>
      </w:r>
    </w:p>
    <w:p w14:paraId="7A55D29F"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dodatok zmluvy uzavretý medzi prijímateľom a úspešným uchádzačom;</w:t>
      </w:r>
    </w:p>
    <w:p w14:paraId="7A55D2A1" w14:textId="2FACA1B3" w:rsidR="009D7F63" w:rsidDel="006077B1" w:rsidRDefault="009D7F63" w:rsidP="009D7F63">
      <w:pPr>
        <w:pStyle w:val="Bulletslevel2"/>
        <w:spacing w:after="120" w:line="288" w:lineRule="auto"/>
        <w:ind w:left="567" w:hanging="283"/>
        <w:rPr>
          <w:del w:id="230" w:author="Autor"/>
          <w:rFonts w:cs="Arial"/>
          <w:lang w:val="sk-SK"/>
        </w:rPr>
      </w:pPr>
      <w:r w:rsidRPr="0073389C">
        <w:rPr>
          <w:rFonts w:cs="Arial"/>
          <w:lang w:val="sk-SK"/>
        </w:rPr>
        <w:t xml:space="preserve">oznámenia </w:t>
      </w:r>
      <w:r w:rsidR="00EF2628">
        <w:rPr>
          <w:rFonts w:cs="Arial"/>
          <w:lang w:val="sk-SK"/>
        </w:rPr>
        <w:t xml:space="preserve">o </w:t>
      </w:r>
      <w:r w:rsidRPr="0073389C">
        <w:rPr>
          <w:rFonts w:cs="Arial"/>
          <w:lang w:val="sk-SK"/>
        </w:rPr>
        <w:t xml:space="preserve">výsledku VO/informácií zaslaných ÚVO a Ú.v. EÚ; </w:t>
      </w:r>
    </w:p>
    <w:p w14:paraId="18C07065" w14:textId="7E5EC36B" w:rsidR="00D72FDB" w:rsidRPr="006077B1" w:rsidRDefault="00D72FDB" w:rsidP="00215C00">
      <w:pPr>
        <w:pStyle w:val="Bulletslevel2"/>
        <w:spacing w:after="120" w:line="288" w:lineRule="auto"/>
        <w:ind w:left="567" w:hanging="283"/>
        <w:rPr>
          <w:rFonts w:cs="Arial"/>
          <w:lang w:val="sk-SK"/>
        </w:rPr>
      </w:pPr>
    </w:p>
    <w:p w14:paraId="7A55D2A2" w14:textId="41921292" w:rsidR="009D7F63" w:rsidRPr="0073389C" w:rsidRDefault="009D7F63" w:rsidP="004B6A9B">
      <w:pPr>
        <w:pStyle w:val="Bulletslevel2"/>
        <w:spacing w:after="120" w:line="288" w:lineRule="auto"/>
        <w:ind w:left="567" w:hanging="283"/>
        <w:jc w:val="both"/>
        <w:rPr>
          <w:rFonts w:cs="Arial"/>
          <w:lang w:val="sk-SK"/>
        </w:rPr>
      </w:pPr>
      <w:r w:rsidRPr="0073389C">
        <w:rPr>
          <w:rFonts w:cs="Arial"/>
          <w:lang w:val="sk-SK"/>
        </w:rPr>
        <w:t>potvrdenie o zverejnení uzavretej zmluvy medzi prijímateľom a úspešným uchádzačom v CRZ, resp. na webovom sídle prijímateľa (uvedené zdokladuje napr. predložením „print screen“);</w:t>
      </w:r>
    </w:p>
    <w:p w14:paraId="7A55D2A3" w14:textId="0A5BBDF8" w:rsidR="009D7F63" w:rsidRPr="0073389C" w:rsidRDefault="009D7F63" w:rsidP="001F7F84">
      <w:pPr>
        <w:pStyle w:val="Bulletslevel2"/>
        <w:spacing w:after="120" w:line="288" w:lineRule="auto"/>
        <w:ind w:left="567" w:hanging="283"/>
        <w:jc w:val="both"/>
        <w:rPr>
          <w:rFonts w:cs="Arial"/>
          <w:lang w:val="sk-SK"/>
        </w:rPr>
      </w:pPr>
      <w:r w:rsidRPr="0073389C">
        <w:rPr>
          <w:rFonts w:cs="Arial"/>
          <w:lang w:val="sk-SK"/>
        </w:rPr>
        <w:t>ďalšie relevantné doklady, týkajúce sa výkonu kontroly</w:t>
      </w:r>
      <w:r w:rsidR="00EF2628">
        <w:rPr>
          <w:rFonts w:cs="Arial"/>
          <w:lang w:val="sk-SK"/>
        </w:rPr>
        <w:t xml:space="preserve"> VO</w:t>
      </w:r>
      <w:r w:rsidRPr="0073389C">
        <w:rPr>
          <w:rFonts w:cs="Arial"/>
          <w:lang w:val="sk-SK"/>
        </w:rPr>
        <w:t xml:space="preserve">, resp. auditu predmetného VO; </w:t>
      </w:r>
    </w:p>
    <w:p w14:paraId="642ADDA0" w14:textId="77777777" w:rsidR="00EF2628" w:rsidRPr="00144232" w:rsidRDefault="00EF2628" w:rsidP="001F7F84">
      <w:pPr>
        <w:pStyle w:val="Bulletslevel2"/>
        <w:tabs>
          <w:tab w:val="clear" w:pos="567"/>
          <w:tab w:val="left" w:pos="284"/>
        </w:tabs>
        <w:ind w:left="567" w:hanging="283"/>
        <w:jc w:val="both"/>
        <w:rPr>
          <w:rFonts w:cs="Arial"/>
          <w:lang w:val="sk-SK"/>
        </w:rPr>
      </w:pPr>
      <w:r w:rsidRPr="00144232">
        <w:rPr>
          <w:rFonts w:cs="Arial"/>
          <w:lang w:val="sk-SK"/>
        </w:rPr>
        <w:t>pri zadávaní zákazky prostredníctvom elektronického trhoviska prijímateľ predkladá aj:</w:t>
      </w:r>
    </w:p>
    <w:p w14:paraId="5B8538FC" w14:textId="77777777" w:rsidR="00EF2628" w:rsidRPr="00144232" w:rsidRDefault="00EF2628" w:rsidP="00151D4D">
      <w:pPr>
        <w:pStyle w:val="Bulletslevel2"/>
        <w:numPr>
          <w:ilvl w:val="0"/>
          <w:numId w:val="84"/>
        </w:numPr>
        <w:jc w:val="both"/>
        <w:rPr>
          <w:rFonts w:cs="Arial"/>
          <w:lang w:val="sk-SK"/>
        </w:rPr>
      </w:pPr>
      <w:r w:rsidRPr="00144232">
        <w:rPr>
          <w:rFonts w:cs="Arial"/>
          <w:lang w:val="sk-SK"/>
        </w:rPr>
        <w:t>návrh zmluvného formuláru obsahujúceho štandardné zmluvné podmienky;</w:t>
      </w:r>
    </w:p>
    <w:p w14:paraId="20E81109" w14:textId="16AD90FB" w:rsidR="00EF2628" w:rsidRPr="00144232" w:rsidDel="006077B1" w:rsidRDefault="00D72FDB" w:rsidP="00151D4D">
      <w:pPr>
        <w:pStyle w:val="Bulletslevel2"/>
        <w:numPr>
          <w:ilvl w:val="0"/>
          <w:numId w:val="84"/>
        </w:numPr>
        <w:jc w:val="both"/>
        <w:rPr>
          <w:del w:id="231" w:author="Autor"/>
          <w:rFonts w:cs="Arial"/>
          <w:lang w:val="sk-SK"/>
        </w:rPr>
      </w:pPr>
      <w:r w:rsidRPr="00D72FDB">
        <w:rPr>
          <w:rFonts w:cs="Arial"/>
          <w:lang w:val="sk-SK"/>
        </w:rPr>
        <w:t>návrh opisného a objednávkového formulára</w:t>
      </w:r>
      <w:r w:rsidR="00EF2628" w:rsidRPr="00144232">
        <w:rPr>
          <w:rFonts w:cs="Arial"/>
          <w:lang w:val="sk-SK"/>
        </w:rPr>
        <w:t>;</w:t>
      </w:r>
    </w:p>
    <w:p w14:paraId="01E258EB" w14:textId="575054A4" w:rsidR="00EF2628" w:rsidRPr="006077B1" w:rsidRDefault="00EF2628" w:rsidP="006077B1">
      <w:pPr>
        <w:pStyle w:val="Bulletslevel2"/>
        <w:numPr>
          <w:ilvl w:val="0"/>
          <w:numId w:val="84"/>
        </w:numPr>
        <w:jc w:val="both"/>
        <w:rPr>
          <w:rFonts w:cs="Arial"/>
          <w:lang w:val="sk-SK"/>
        </w:rPr>
      </w:pPr>
      <w:del w:id="232" w:author="Autor">
        <w:r w:rsidRPr="006077B1" w:rsidDel="006077B1">
          <w:rPr>
            <w:rFonts w:cs="Arial"/>
            <w:lang w:val="sk-SK"/>
          </w:rPr>
          <w:delText>;</w:delText>
        </w:r>
      </w:del>
    </w:p>
    <w:p w14:paraId="6379F042" w14:textId="77777777" w:rsidR="00EF2628" w:rsidRPr="00144232" w:rsidRDefault="00EF2628" w:rsidP="00151D4D">
      <w:pPr>
        <w:pStyle w:val="Bulletslevel2"/>
        <w:numPr>
          <w:ilvl w:val="0"/>
          <w:numId w:val="84"/>
        </w:numPr>
        <w:jc w:val="both"/>
        <w:rPr>
          <w:rFonts w:cs="Arial"/>
          <w:lang w:val="sk-SK"/>
        </w:rPr>
      </w:pPr>
      <w:r w:rsidRPr="00144232">
        <w:rPr>
          <w:rFonts w:cs="Arial"/>
          <w:lang w:val="sk-SK"/>
        </w:rPr>
        <w:t>automaticky vygenerovanú zmluvu, ktorá je výsledkom VO;</w:t>
      </w:r>
    </w:p>
    <w:p w14:paraId="773F5827" w14:textId="77777777" w:rsidR="00EF2628" w:rsidRDefault="00EF2628" w:rsidP="00151D4D">
      <w:pPr>
        <w:pStyle w:val="Bulletslevel2"/>
        <w:numPr>
          <w:ilvl w:val="0"/>
          <w:numId w:val="84"/>
        </w:numPr>
        <w:tabs>
          <w:tab w:val="clear" w:pos="567"/>
        </w:tabs>
        <w:spacing w:after="120" w:line="288" w:lineRule="auto"/>
        <w:ind w:left="1134" w:hanging="425"/>
        <w:jc w:val="both"/>
        <w:rPr>
          <w:rFonts w:cs="Arial"/>
          <w:lang w:val="sk-SK"/>
        </w:rPr>
      </w:pPr>
      <w:r w:rsidRPr="00EF2628">
        <w:rPr>
          <w:rFonts w:cs="Arial"/>
          <w:lang w:val="sk-SK"/>
        </w:rPr>
        <w:t>protokol, ktorý zachytáva celý priebeh procesu zadávania zákazy prostredníctvom elektronického trhoviska;</w:t>
      </w:r>
    </w:p>
    <w:p w14:paraId="5B529645" w14:textId="14524D4D" w:rsidR="00EF2628" w:rsidRDefault="00EF2628" w:rsidP="00151D4D">
      <w:pPr>
        <w:pStyle w:val="Bulletslevel2"/>
        <w:numPr>
          <w:ilvl w:val="0"/>
          <w:numId w:val="84"/>
        </w:numPr>
        <w:tabs>
          <w:tab w:val="clear" w:pos="567"/>
        </w:tabs>
        <w:spacing w:after="120" w:line="288" w:lineRule="auto"/>
        <w:ind w:left="1134" w:hanging="425"/>
        <w:jc w:val="both"/>
        <w:rPr>
          <w:rFonts w:cs="Arial"/>
          <w:lang w:val="sk-SK"/>
        </w:rPr>
      </w:pPr>
      <w:r w:rsidRPr="00EF2628">
        <w:rPr>
          <w:rFonts w:cs="Arial"/>
          <w:lang w:val="sk-SK"/>
        </w:rPr>
        <w:lastRenderedPageBreak/>
        <w:t>potvrdenie o zverejnení uzavretej zmluvy medzi prijímateľom a úspešným uchádzačom v CRZ;</w:t>
      </w:r>
    </w:p>
    <w:p w14:paraId="291E0AFC" w14:textId="01EFCA1F" w:rsidR="00D72FDB" w:rsidRPr="00EF2628" w:rsidRDefault="00D72FDB" w:rsidP="00151D4D">
      <w:pPr>
        <w:pStyle w:val="Bulletslevel2"/>
        <w:numPr>
          <w:ilvl w:val="0"/>
          <w:numId w:val="84"/>
        </w:numPr>
        <w:tabs>
          <w:tab w:val="clear" w:pos="567"/>
        </w:tabs>
        <w:spacing w:after="120" w:line="288" w:lineRule="auto"/>
        <w:ind w:left="1134" w:hanging="425"/>
        <w:jc w:val="both"/>
        <w:rPr>
          <w:rFonts w:cs="Arial"/>
          <w:lang w:val="sk-SK"/>
        </w:rPr>
      </w:pPr>
      <w:r w:rsidRPr="00D72FDB">
        <w:rPr>
          <w:rFonts w:cs="Arial"/>
          <w:lang w:val="sk-SK"/>
        </w:rPr>
        <w:t>automaticky vytvorené oznámenie o vyhlásení verejného obstarávania a súťažné podklady, ktoré boli automatizovaným spôsobom vytvorené z údajov zo zverejnenej ponuky na elektronickom trhovisku a informácií od prijímateľa (v prípade nadlimitnej zákazky s využitím elektronického trhoviska)</w:t>
      </w:r>
    </w:p>
    <w:p w14:paraId="3A2BE09D" w14:textId="5B851224" w:rsidR="00EF2628" w:rsidRPr="00EF2628" w:rsidRDefault="00EF2628" w:rsidP="00C55AD4">
      <w:pPr>
        <w:pStyle w:val="Bulletslevel2"/>
        <w:spacing w:after="120" w:line="288" w:lineRule="auto"/>
        <w:ind w:left="567" w:hanging="283"/>
        <w:jc w:val="both"/>
        <w:rPr>
          <w:rFonts w:cs="Arial"/>
          <w:lang w:val="sk-SK"/>
        </w:rPr>
      </w:pPr>
      <w:r w:rsidRPr="00EF2628">
        <w:rPr>
          <w:lang w:val="sk-SK"/>
        </w:rPr>
        <w:t>poverenie k realizácii verejného obstarávania (príloha č. 22);</w:t>
      </w:r>
    </w:p>
    <w:p w14:paraId="7A55D2A6" w14:textId="147BDE94" w:rsidR="009D7F63" w:rsidRDefault="009D7F63" w:rsidP="009D7F63">
      <w:pPr>
        <w:spacing w:before="120" w:after="120" w:line="288" w:lineRule="auto"/>
        <w:jc w:val="both"/>
        <w:rPr>
          <w:color w:val="000000" w:themeColor="text1"/>
        </w:rPr>
      </w:pPr>
      <w:r w:rsidRPr="0073389C">
        <w:rPr>
          <w:b/>
          <w:i/>
          <w:color w:val="FF0000"/>
        </w:rPr>
        <w:t>Povinnosť prijímateľa:</w:t>
      </w:r>
      <w:r w:rsidRPr="0073389C">
        <w:rPr>
          <w:color w:val="FF0000"/>
        </w:rPr>
        <w:t xml:space="preserve"> </w:t>
      </w:r>
      <w:r w:rsidRPr="0073389C">
        <w:rPr>
          <w:color w:val="000000" w:themeColor="text1"/>
        </w:rPr>
        <w:t xml:space="preserve">V prípade zákazky realizovanej prostredníctvom elektronického VO alebo v prípade elektronickej aukcie zabezpečí prijímateľ zriadenie pasívneho prístupu (užívateľské meno a heslo) pre poskytovateľa. </w:t>
      </w:r>
      <w:r w:rsidR="00725F3A" w:rsidRPr="00725F3A">
        <w:rPr>
          <w:rFonts w:cs="Arial"/>
          <w:color w:val="000000" w:themeColor="text1"/>
          <w:szCs w:val="19"/>
        </w:rPr>
        <w:t xml:space="preserve">Uvedená informácia bude tvoriť súčasť predloženej dokumentácie na kontrolu VO. </w:t>
      </w:r>
    </w:p>
    <w:p w14:paraId="53425486" w14:textId="77777777" w:rsidR="00725F3A" w:rsidRPr="0073389C" w:rsidRDefault="00725F3A" w:rsidP="009D7F63">
      <w:pPr>
        <w:spacing w:before="120" w:after="120" w:line="288" w:lineRule="auto"/>
        <w:jc w:val="both"/>
        <w:rPr>
          <w:rFonts w:cs="Arial"/>
          <w:color w:val="000000" w:themeColor="text1"/>
          <w:szCs w:val="19"/>
        </w:rPr>
      </w:pPr>
    </w:p>
    <w:p w14:paraId="17F6C954" w14:textId="6F168D3C" w:rsidR="00C064D9" w:rsidRPr="00C064D9" w:rsidRDefault="00C064D9" w:rsidP="00C064D9">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color w:val="000000" w:themeColor="text1"/>
        </w:rPr>
      </w:pPr>
      <w:r w:rsidRPr="00C064D9">
        <w:rPr>
          <w:b/>
          <w:i/>
          <w:color w:val="000000" w:themeColor="text1"/>
        </w:rPr>
        <w:t xml:space="preserve">Dôležité upozornenie: </w:t>
      </w:r>
      <w:r w:rsidRPr="00C064D9">
        <w:rPr>
          <w:color w:val="000000" w:themeColor="text1"/>
        </w:rPr>
        <w:t xml:space="preserve">Podľa § 28 ods. 1 </w:t>
      </w:r>
      <w:r w:rsidR="00BA2420">
        <w:rPr>
          <w:color w:val="000000" w:themeColor="text1"/>
        </w:rPr>
        <w:t xml:space="preserve">ZVO </w:t>
      </w:r>
      <w:r w:rsidRPr="00C064D9">
        <w:rPr>
          <w:color w:val="000000" w:themeColor="text1"/>
        </w:rPr>
        <w:t>sa zákazka môže rozdeliť na samostatné časti, pričom v oznáme</w:t>
      </w:r>
      <w:r>
        <w:rPr>
          <w:color w:val="000000" w:themeColor="text1"/>
        </w:rPr>
        <w:t>ní o vyhlásení VO alebo v oznáme</w:t>
      </w:r>
      <w:r w:rsidRPr="00C064D9">
        <w:rPr>
          <w:color w:val="000000" w:themeColor="text1"/>
        </w:rPr>
        <w:t>ní použitom ako výzva na účasť  sa určí veľkosť a predmet takýchto častí a</w:t>
      </w:r>
      <w:r w:rsidR="008D52ED">
        <w:rPr>
          <w:color w:val="000000" w:themeColor="text1"/>
        </w:rPr>
        <w:t> </w:t>
      </w:r>
      <w:r w:rsidRPr="00C064D9">
        <w:rPr>
          <w:color w:val="000000" w:themeColor="text1"/>
        </w:rPr>
        <w:t>uvedie</w:t>
      </w:r>
      <w:r w:rsidR="008D52ED">
        <w:rPr>
          <w:color w:val="000000" w:themeColor="text1"/>
        </w:rPr>
        <w:t xml:space="preserve"> sa</w:t>
      </w:r>
      <w:r w:rsidRPr="00C064D9">
        <w:rPr>
          <w:color w:val="000000" w:themeColor="text1"/>
        </w:rPr>
        <w:t>, či ponuky možno predložiť na jednu časť, niekoľko častí alebo všetky časti</w:t>
      </w:r>
      <w:r w:rsidR="008D52ED">
        <w:rPr>
          <w:color w:val="000000" w:themeColor="text1"/>
        </w:rPr>
        <w:t>.</w:t>
      </w:r>
      <w:r w:rsidRPr="00C064D9">
        <w:rPr>
          <w:color w:val="000000" w:themeColor="text1"/>
        </w:rPr>
        <w:t xml:space="preserve"> </w:t>
      </w:r>
      <w:r w:rsidRPr="00E8012F">
        <w:rPr>
          <w:b/>
          <w:color w:val="000000" w:themeColor="text1"/>
        </w:rPr>
        <w:t>Poskytovateľ bude v rámci nadlimitných zákaziek vykonávať kontrolu uplatnenia využitia rozdelenia zákazky na časti tak aby bola umožnená širšia hospodárska súťaž a sprístupnila sa tak aj pre malé a stredné podniky.</w:t>
      </w:r>
      <w:r w:rsidRPr="00C064D9">
        <w:rPr>
          <w:color w:val="000000" w:themeColor="text1"/>
        </w:rPr>
        <w:t xml:space="preserve"> V prípade, že predmet alebo povaha zákazky, alebo iné okolnosti plnenia zákazky neumožňujú rozdelenie zákazky, je potrebné riadne zdôvodniť</w:t>
      </w:r>
      <w:r w:rsidR="008D52ED">
        <w:rPr>
          <w:color w:val="000000" w:themeColor="text1"/>
        </w:rPr>
        <w:t>,</w:t>
      </w:r>
      <w:r w:rsidRPr="00C064D9">
        <w:rPr>
          <w:color w:val="000000" w:themeColor="text1"/>
        </w:rPr>
        <w:t xml:space="preserve"> prečo nie je toto rozdelenie možné.</w:t>
      </w:r>
    </w:p>
    <w:p w14:paraId="0C6719BB" w14:textId="77777777" w:rsidR="00C064D9" w:rsidRDefault="00C064D9" w:rsidP="009D7F63">
      <w:pPr>
        <w:spacing w:before="120" w:after="120" w:line="288" w:lineRule="auto"/>
        <w:jc w:val="both"/>
        <w:rPr>
          <w:color w:val="000000" w:themeColor="text1"/>
        </w:rPr>
      </w:pPr>
    </w:p>
    <w:p w14:paraId="7A55D2A7" w14:textId="14B9577D" w:rsidR="009D7F63" w:rsidRPr="0073389C" w:rsidRDefault="009D7F63" w:rsidP="009D7F63">
      <w:pPr>
        <w:spacing w:before="120" w:after="120" w:line="288" w:lineRule="auto"/>
        <w:jc w:val="both"/>
        <w:rPr>
          <w:color w:val="000000" w:themeColor="text1"/>
        </w:rPr>
      </w:pPr>
      <w:r w:rsidRPr="0073389C">
        <w:rPr>
          <w:color w:val="000000" w:themeColor="text1"/>
        </w:rPr>
        <w:t xml:space="preserve">Prijímateľ má výlučnú a konečnú zodpovednosť za vykonanie VO a zadávanie zákazky pri dodržaní všeobecne záväzných právnych predpisov SR a EÚ, základných princípov VO, </w:t>
      </w:r>
      <w:r w:rsidR="00936089">
        <w:rPr>
          <w:color w:val="000000" w:themeColor="text1"/>
        </w:rPr>
        <w:t>z</w:t>
      </w:r>
      <w:r w:rsidRPr="0073389C">
        <w:rPr>
          <w:color w:val="000000" w:themeColor="text1"/>
        </w:rPr>
        <w:t xml:space="preserve">mluvy o NFP a tejto príručky. Prijímateľ môže poveriť tretiu osobu na výkon realizácie </w:t>
      </w:r>
      <w:r w:rsidR="00936089">
        <w:rPr>
          <w:color w:val="000000" w:themeColor="text1"/>
        </w:rPr>
        <w:t>VO</w:t>
      </w:r>
      <w:r w:rsidRPr="0073389C">
        <w:rPr>
          <w:color w:val="000000" w:themeColor="text1"/>
        </w:rPr>
        <w:t xml:space="preserve">, pričom tak musí vykonať na základe </w:t>
      </w:r>
      <w:r w:rsidRPr="0073389C">
        <w:rPr>
          <w:i/>
          <w:color w:val="000000" w:themeColor="text1"/>
        </w:rPr>
        <w:t>poverenia k realizácii verejného obstarávania</w:t>
      </w:r>
      <w:r w:rsidRPr="0073389C">
        <w:rPr>
          <w:color w:val="000000" w:themeColor="text1"/>
        </w:rPr>
        <w:t xml:space="preserve"> (príloha č. </w:t>
      </w:r>
      <w:r w:rsidR="006E76EE">
        <w:rPr>
          <w:color w:val="000000" w:themeColor="text1"/>
        </w:rPr>
        <w:t>22</w:t>
      </w:r>
      <w:r w:rsidRPr="0073389C">
        <w:rPr>
          <w:color w:val="000000" w:themeColor="text1"/>
        </w:rPr>
        <w:t>).</w:t>
      </w:r>
    </w:p>
    <w:p w14:paraId="7A55D2A8" w14:textId="61D05638"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color w:val="000000" w:themeColor="text1"/>
        </w:rPr>
      </w:pPr>
      <w:r w:rsidRPr="0073389C">
        <w:rPr>
          <w:b/>
          <w:i/>
          <w:color w:val="000000" w:themeColor="text1"/>
        </w:rPr>
        <w:t>Dôležité upozornenie:</w:t>
      </w:r>
      <w:r w:rsidRPr="0073389C">
        <w:rPr>
          <w:color w:val="000000" w:themeColor="text1"/>
        </w:rPr>
        <w:t xml:space="preserve"> Poskytovateľ upozorňuje prijímateľa na povinnosť zverejňovania zmlúv s dodávateľmi v zmysle zákona o slobode informácií </w:t>
      </w:r>
      <w:r w:rsidRPr="0073389C">
        <w:rPr>
          <w:b/>
          <w:color w:val="000000" w:themeColor="text1"/>
        </w:rPr>
        <w:t>vrátane všetkých príloh k</w:t>
      </w:r>
      <w:r w:rsidR="00725F3A">
        <w:rPr>
          <w:rFonts w:cs="Arial"/>
          <w:b/>
          <w:color w:val="000000" w:themeColor="text1"/>
          <w:szCs w:val="19"/>
        </w:rPr>
        <w:t> </w:t>
      </w:r>
      <w:r w:rsidRPr="0073389C">
        <w:rPr>
          <w:rFonts w:cs="Arial"/>
          <w:b/>
          <w:color w:val="000000" w:themeColor="text1"/>
          <w:szCs w:val="19"/>
        </w:rPr>
        <w:t>zmluvám</w:t>
      </w:r>
      <w:r w:rsidR="00725F3A">
        <w:rPr>
          <w:rFonts w:cs="Arial"/>
          <w:b/>
          <w:color w:val="000000" w:themeColor="text1"/>
          <w:szCs w:val="19"/>
        </w:rPr>
        <w:t xml:space="preserve"> </w:t>
      </w:r>
      <w:r w:rsidR="00725F3A" w:rsidRPr="00725F3A">
        <w:rPr>
          <w:rFonts w:cs="Arial"/>
          <w:b/>
          <w:color w:val="000000" w:themeColor="text1"/>
          <w:szCs w:val="19"/>
        </w:rPr>
        <w:t>v CRZ, resp. na webovom sídle prijímateľa</w:t>
      </w:r>
      <w:r w:rsidRPr="0073389C">
        <w:rPr>
          <w:color w:val="000000" w:themeColor="text1"/>
        </w:rPr>
        <w:t>.</w:t>
      </w:r>
      <w:r w:rsidR="00394A19">
        <w:rPr>
          <w:color w:val="000000" w:themeColor="text1"/>
        </w:rPr>
        <w:t xml:space="preserve"> </w:t>
      </w:r>
      <w:r w:rsidR="00394A19" w:rsidRPr="00394A19">
        <w:rPr>
          <w:color w:val="000000" w:themeColor="text1"/>
        </w:rPr>
        <w:t>Ak ide o povinnú osobu, ktorá zverejňuje zmluvy inak ako v CRZ (ide najmä o povinné osoby, ktorými sú obce, vyššie územné celky, povinné osoby, ktoré sú ich rozpočtovou organizáciou alebo príspevkovou organizáciou), je táto povinná osoba naďalej povinná dodržiavať povinnosti podľa § 47a Občianskeho zákonníka a podľa § 5a zákona o slobode informácií. Teda zmluvu uzavretú na elektronickom trhovisku vrátene jej príloh je nevyhnutné zverejniť aj na svojom webovom sídle, alebo, ak webové sídlo nemá, na webovom sídle jej zriaďovateľa alebo bezodplatne v Obchodnom vestníku.</w:t>
      </w:r>
    </w:p>
    <w:p w14:paraId="7A55D2A9" w14:textId="77777777" w:rsidR="009D7F63" w:rsidRPr="0073389C" w:rsidRDefault="009D7F63" w:rsidP="009D7F63">
      <w:pPr>
        <w:spacing w:before="120" w:after="120" w:line="288" w:lineRule="auto"/>
        <w:jc w:val="both"/>
        <w:rPr>
          <w:color w:val="000000" w:themeColor="text1"/>
        </w:rPr>
      </w:pPr>
      <w:r w:rsidRPr="0073389C">
        <w:rPr>
          <w:color w:val="000000" w:themeColor="text1"/>
        </w:rPr>
        <w:t xml:space="preserve"> </w:t>
      </w:r>
    </w:p>
    <w:p w14:paraId="7A55D2AA" w14:textId="0563AF3B"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color w:val="000000" w:themeColor="text1"/>
        </w:rPr>
      </w:pPr>
      <w:r w:rsidRPr="0073389C">
        <w:rPr>
          <w:b/>
          <w:i/>
          <w:color w:val="000000" w:themeColor="text1"/>
        </w:rPr>
        <w:t>Odporúčanie pre prijímateľa:</w:t>
      </w:r>
      <w:r w:rsidRPr="0073389C">
        <w:rPr>
          <w:color w:val="000000" w:themeColor="text1"/>
        </w:rPr>
        <w:t xml:space="preserve"> Pri uzatváraní všetkých typov zmlúv, vrátane rámcových dohôd na nákup informačno-komunikačných technológií, ako aj iných diel požívajúcich ochranu duševného vlastníctva s výnimkou </w:t>
      </w:r>
      <w:r w:rsidR="00725F3A">
        <w:rPr>
          <w:rFonts w:cs="Arial"/>
          <w:color w:val="000000" w:themeColor="text1"/>
          <w:szCs w:val="19"/>
        </w:rPr>
        <w:t>tzv.</w:t>
      </w:r>
      <w:r w:rsidRPr="0073389C">
        <w:rPr>
          <w:color w:val="000000" w:themeColor="text1"/>
        </w:rPr>
        <w:t xml:space="preserve"> balíkového softvéru, </w:t>
      </w:r>
      <w:r w:rsidRPr="0073389C">
        <w:rPr>
          <w:b/>
          <w:color w:val="000000" w:themeColor="text1"/>
        </w:rPr>
        <w:t>je potrebné štandardne zahrnúť</w:t>
      </w:r>
      <w:r w:rsidRPr="0073389C">
        <w:rPr>
          <w:color w:val="000000" w:themeColor="text1"/>
        </w:rPr>
        <w:t xml:space="preserve"> do zmlúv vrátane rámcových dohôd ustanovenia o udelení licencie a </w:t>
      </w:r>
      <w:r w:rsidRPr="0073389C">
        <w:rPr>
          <w:b/>
          <w:color w:val="000000" w:themeColor="text1"/>
        </w:rPr>
        <w:t>ustanovenia</w:t>
      </w:r>
      <w:r w:rsidRPr="0073389C">
        <w:rPr>
          <w:color w:val="000000" w:themeColor="text1"/>
        </w:rPr>
        <w:t xml:space="preserve"> o zverejnení autorov, výrobcov a subdodávateľov zhotoviteľa (viď. uznesenie vlády č. 460/2011 zo dňa 06. 07. 2011 a v nadväznosti  na „Metodický pokyn pre štandardné náležitosti opisu predmetu zákazky, štandardné podmienky účasti vo verejnom obstarávaní a optimálne zmluvné podmienky v súvislosti s projektmi v oblasti informačno-komunikačných technológií“)</w:t>
      </w:r>
      <w:r w:rsidR="00F73625">
        <w:rPr>
          <w:color w:val="000000" w:themeColor="text1"/>
        </w:rPr>
        <w:t>.</w:t>
      </w:r>
      <w:r w:rsidRPr="0073389C">
        <w:rPr>
          <w:rStyle w:val="Odkaznapoznmkupodiarou"/>
          <w:color w:val="000000" w:themeColor="text1"/>
          <w:sz w:val="19"/>
        </w:rPr>
        <w:footnoteReference w:id="99"/>
      </w:r>
    </w:p>
    <w:p w14:paraId="7A55D2AB" w14:textId="77777777" w:rsidR="009D7F63" w:rsidRDefault="009D7F63" w:rsidP="009D7F63">
      <w:pPr>
        <w:rPr>
          <w:rFonts w:asciiTheme="minorHAnsi" w:hAnsiTheme="minorHAnsi"/>
          <w:color w:val="000000" w:themeColor="text1"/>
        </w:rPr>
      </w:pPr>
    </w:p>
    <w:p w14:paraId="4BB08163" w14:textId="0A9CD24F" w:rsidR="00C7417C" w:rsidRDefault="00C7417C" w:rsidP="002255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b/>
          <w:i/>
          <w:color w:val="000000" w:themeColor="text1"/>
        </w:rPr>
      </w:pPr>
      <w:r w:rsidRPr="00FC25FC">
        <w:rPr>
          <w:b/>
          <w:i/>
          <w:color w:val="000000" w:themeColor="text1"/>
        </w:rPr>
        <w:lastRenderedPageBreak/>
        <w:t>Dôležité upozornenie</w:t>
      </w:r>
      <w:r w:rsidRPr="002255EE">
        <w:rPr>
          <w:b/>
          <w:i/>
          <w:color w:val="000000" w:themeColor="text1"/>
        </w:rPr>
        <w:t xml:space="preserve">: </w:t>
      </w:r>
      <w:r w:rsidRPr="002255EE">
        <w:rPr>
          <w:color w:val="000000" w:themeColor="text1"/>
        </w:rPr>
        <w:t xml:space="preserve">Výdavky deklarované v ŽoP, ktoré vznikli v súvislosti s realizáciou výsledku VO alebo obstarávania, nemôžu byť zo strany </w:t>
      </w:r>
      <w:r w:rsidR="00BE4037">
        <w:rPr>
          <w:color w:val="000000" w:themeColor="text1"/>
        </w:rPr>
        <w:t>poskytovateľa</w:t>
      </w:r>
      <w:r w:rsidRPr="002255EE">
        <w:rPr>
          <w:color w:val="000000" w:themeColor="text1"/>
        </w:rPr>
        <w:t xml:space="preserve"> schválené skôr, ako </w:t>
      </w:r>
      <w:r w:rsidR="00725F3A">
        <w:rPr>
          <w:rFonts w:cs="Arial"/>
          <w:color w:val="000000" w:themeColor="text1"/>
          <w:szCs w:val="19"/>
        </w:rPr>
        <w:t>poskytovateľ</w:t>
      </w:r>
      <w:r w:rsidR="00725F3A" w:rsidRPr="002255EE">
        <w:rPr>
          <w:rFonts w:cs="Arial"/>
          <w:color w:val="000000" w:themeColor="text1"/>
          <w:szCs w:val="19"/>
        </w:rPr>
        <w:t xml:space="preserve"> </w:t>
      </w:r>
      <w:r w:rsidRPr="002255EE">
        <w:rPr>
          <w:color w:val="000000" w:themeColor="text1"/>
        </w:rPr>
        <w:t xml:space="preserve">riadne ukončí kontrolu VO, ktorej záverom je pripustenie predmetných výdavkov do financovania. Ak napriek uvedenému prijímateľ predloží takúto ŽoP </w:t>
      </w:r>
      <w:r w:rsidR="00BE4037">
        <w:rPr>
          <w:color w:val="000000" w:themeColor="text1"/>
        </w:rPr>
        <w:t>poskytovateľovi</w:t>
      </w:r>
      <w:r w:rsidRPr="002255EE">
        <w:rPr>
          <w:color w:val="000000" w:themeColor="text1"/>
        </w:rPr>
        <w:t xml:space="preserve">, je </w:t>
      </w:r>
      <w:r w:rsidR="00BE4037">
        <w:rPr>
          <w:color w:val="000000" w:themeColor="text1"/>
        </w:rPr>
        <w:t>poskytovateľ</w:t>
      </w:r>
      <w:r w:rsidRPr="002255EE">
        <w:rPr>
          <w:color w:val="000000" w:themeColor="text1"/>
        </w:rPr>
        <w:t xml:space="preserve"> oprávnený takúto ŽoP zamietnuť. Ak zo strany </w:t>
      </w:r>
      <w:r w:rsidR="00BE4037">
        <w:rPr>
          <w:color w:val="000000" w:themeColor="text1"/>
        </w:rPr>
        <w:t>poskytovateľa</w:t>
      </w:r>
      <w:r w:rsidRPr="002255EE">
        <w:rPr>
          <w:color w:val="000000" w:themeColor="text1"/>
        </w:rPr>
        <w:t xml:space="preserve"> nedôjde k zamietnutiu ŽoP, pokračuje </w:t>
      </w:r>
      <w:r w:rsidR="00725F3A">
        <w:rPr>
          <w:rFonts w:cs="Arial"/>
          <w:color w:val="000000" w:themeColor="text1"/>
          <w:szCs w:val="19"/>
        </w:rPr>
        <w:t>poskytovateľ</w:t>
      </w:r>
      <w:r w:rsidR="00725F3A" w:rsidRPr="002255EE">
        <w:rPr>
          <w:rFonts w:cs="Arial"/>
          <w:color w:val="000000" w:themeColor="text1"/>
          <w:szCs w:val="19"/>
        </w:rPr>
        <w:t xml:space="preserve"> </w:t>
      </w:r>
      <w:r w:rsidRPr="002255EE">
        <w:rPr>
          <w:color w:val="000000" w:themeColor="text1"/>
        </w:rPr>
        <w:t>vo výkone kontroly ŽoP, pričom je oprávnený rozhodnúť o prerušení plynutia tejto lehoty v zmysle čl. 132 všeobecného nariadenia do momentu ukončenia kontroly alebo kontroly obstarávania.</w:t>
      </w:r>
      <w:r w:rsidRPr="002255EE">
        <w:rPr>
          <w:b/>
          <w:i/>
          <w:color w:val="000000" w:themeColor="text1"/>
        </w:rPr>
        <w:t xml:space="preserve"> </w:t>
      </w:r>
    </w:p>
    <w:p w14:paraId="521210FD" w14:textId="1CDB9C4B" w:rsidR="00725F3A" w:rsidRPr="002255EE" w:rsidRDefault="00725F3A" w:rsidP="002255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color w:val="000000" w:themeColor="text1"/>
          <w:szCs w:val="19"/>
        </w:rPr>
      </w:pPr>
      <w:r w:rsidRPr="00725F3A">
        <w:rPr>
          <w:rFonts w:cs="Arial"/>
          <w:color w:val="000000" w:themeColor="text1"/>
          <w:szCs w:val="19"/>
        </w:rPr>
        <w:t xml:space="preserve">V prípade, že prijímateľ zrealizoval VO ešte pred schválením ŽoNFP, predkladá dokumentáciu v z takéhoto VO na kontrolu vo fáze po podpise zmluvy s úspešným uchádzačom </w:t>
      </w:r>
      <w:r w:rsidR="00F73625">
        <w:rPr>
          <w:rFonts w:cs="Arial"/>
          <w:color w:val="000000" w:themeColor="text1"/>
          <w:szCs w:val="19"/>
        </w:rPr>
        <w:t>(</w:t>
      </w:r>
      <w:r w:rsidRPr="00725F3A">
        <w:rPr>
          <w:rFonts w:cs="Arial"/>
          <w:color w:val="000000" w:themeColor="text1"/>
          <w:szCs w:val="19"/>
        </w:rPr>
        <w:t>po nadobudnutí platnosti a účinnosti tejto zmluvy</w:t>
      </w:r>
      <w:r w:rsidR="00F73625">
        <w:rPr>
          <w:rFonts w:cs="Arial"/>
          <w:color w:val="000000" w:themeColor="text1"/>
          <w:szCs w:val="19"/>
        </w:rPr>
        <w:t>)</w:t>
      </w:r>
      <w:r w:rsidRPr="00725F3A">
        <w:rPr>
          <w:rFonts w:cs="Arial"/>
          <w:color w:val="000000" w:themeColor="text1"/>
          <w:szCs w:val="19"/>
        </w:rPr>
        <w:t>, vrátane všetkých dodatkov k tejto zmluve. Uvedené VO musí byť zrealizované v súlade so všeobecne záväznými právnymi predpismi SR a EÚ, základnými princípmi VO, zmluvou o NFP a touto príručkou.</w:t>
      </w:r>
    </w:p>
    <w:p w14:paraId="4D609605" w14:textId="77777777" w:rsidR="00C7417C" w:rsidRDefault="00C7417C" w:rsidP="00C7417C">
      <w:pPr>
        <w:rPr>
          <w:rFonts w:asciiTheme="minorHAnsi" w:hAnsiTheme="minorHAnsi" w:cstheme="minorHAnsi"/>
          <w:color w:val="000000" w:themeColor="text1"/>
          <w:szCs w:val="19"/>
        </w:rPr>
      </w:pPr>
    </w:p>
    <w:p w14:paraId="78DB76B5" w14:textId="113A3A54" w:rsidR="00725F3A" w:rsidRPr="008D5848" w:rsidRDefault="00725F3A" w:rsidP="00725F3A">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8D5848">
        <w:rPr>
          <w:rFonts w:cs="Arial"/>
          <w:b/>
          <w:i/>
          <w:szCs w:val="19"/>
        </w:rPr>
        <w:t xml:space="preserve">Dôležité upozornenie:  </w:t>
      </w:r>
      <w:r w:rsidRPr="008D5848">
        <w:rPr>
          <w:rFonts w:cs="Arial"/>
          <w:szCs w:val="19"/>
        </w:rPr>
        <w:t xml:space="preserve">Poskytovateľ v rámci výkonu kontroly VO posudzuje predmetné VO aj z pohľadu možného porušenia hospodárskej súťaže podľa zákona č. 136/2001 Z.z. o ochrane hospodárskej súťaže (konkrétne  dohôd obmedzujúcich súťaž podľa § 4 zákona o ochrane hospodárskej súťaže).   </w:t>
      </w:r>
    </w:p>
    <w:p w14:paraId="1665E695" w14:textId="77777777" w:rsidR="00725F3A" w:rsidRPr="008D5848" w:rsidRDefault="00725F3A" w:rsidP="00725F3A">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8D5848">
        <w:rPr>
          <w:rFonts w:cs="Arial"/>
          <w:b/>
          <w:i/>
          <w:szCs w:val="19"/>
        </w:rPr>
        <w:t xml:space="preserve">Dôležité upozornenie: </w:t>
      </w:r>
      <w:r w:rsidRPr="008D5848">
        <w:rPr>
          <w:rFonts w:cs="Arial"/>
          <w:szCs w:val="19"/>
        </w:rPr>
        <w:t>Pri definovaní technických parametrov tovarov: v relevantných prípadoch odporúčame určovať technické parametre rozmedzím, resp. určením minimálnej a/alebo maximálnej hodnoty parametra, nie konkrétnou jedinou hodnotou technického parametru (napr.: šírka stroja 1100 mm -  1500 mm).</w:t>
      </w:r>
    </w:p>
    <w:p w14:paraId="3D8AD7C2" w14:textId="77777777" w:rsidR="00725F3A" w:rsidRDefault="00725F3A" w:rsidP="00C7417C">
      <w:pPr>
        <w:rPr>
          <w:rFonts w:asciiTheme="minorHAnsi" w:hAnsiTheme="minorHAnsi" w:cstheme="minorHAnsi"/>
          <w:color w:val="000000" w:themeColor="text1"/>
          <w:szCs w:val="19"/>
        </w:rPr>
      </w:pPr>
    </w:p>
    <w:p w14:paraId="093EC1EC" w14:textId="2B565227" w:rsidR="00C477FA" w:rsidRPr="00E8012F" w:rsidRDefault="00C477FA" w:rsidP="00E8012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szCs w:val="19"/>
        </w:rPr>
      </w:pPr>
      <w:r w:rsidRPr="00E8012F">
        <w:rPr>
          <w:rFonts w:cs="Arial"/>
          <w:b/>
          <w:i/>
          <w:szCs w:val="19"/>
        </w:rPr>
        <w:t xml:space="preserve">Dôležité upozornenie: </w:t>
      </w:r>
      <w:r w:rsidRPr="00E8012F">
        <w:rPr>
          <w:rFonts w:cs="Arial"/>
          <w:szCs w:val="19"/>
        </w:rPr>
        <w:t>Prijímateľ by pri definovaní predmetu zákazky mal taktiež vychádzať z projektu, resp. ŽoNFP. Predmetom obstarania by mali byť také tovary, služby a práce, ktoré sú potrebné na realizáciu projektu a ktorých obstaranie bolo v ŽoNFP plánované. Prijímateľ musí zabezpečiť, aby nedošlo k rozporu medzi opisom predmetu zákazky uvedeným v dokumentácii z VO a výdavkovými položkami, s ktorými sa uvažuje v predkladanom projekte. Prijímateľ musí mať zároveň na zreteli skutočnosť, že v prípade, že schválený projekt už obsahuje isté špecifikácie obstarávaných tovarov, služieb a prác (napr. technické parametre zariadenia), je v rámci procesu VO pri definovaní predmetu zákazky stále povinný postupovať v súlade s princípmi VO a § 42 ZVO.</w:t>
      </w:r>
    </w:p>
    <w:p w14:paraId="20DC4C63" w14:textId="3F0DA2D1" w:rsidR="00C477FA" w:rsidRPr="00E8012F" w:rsidRDefault="00C477FA" w:rsidP="00E8012F">
      <w:pPr>
        <w:spacing w:line="276" w:lineRule="auto"/>
        <w:jc w:val="both"/>
      </w:pPr>
      <w:r w:rsidRPr="00E8012F">
        <w:t>Prijímateľ má možnosť späťvzatia dokumentácie k verejnému obstarávaniu alebo obstarávaniu, ktorá bola predložená Poskytovateľovi za účelom výkonu finančnej kontroly VO alebo kontroly obstarávania, a to so súhlasom dotknutého Poskytovateľa. Ak prijímateľ opätovne predloží dokumentáciu na finančnú kontrolu, lehoty začínajú plynúť odznovu.</w:t>
      </w:r>
    </w:p>
    <w:p w14:paraId="7A55D2AC" w14:textId="482D70F4" w:rsidR="009D7F63" w:rsidRPr="0073389C" w:rsidRDefault="009D7F63" w:rsidP="009D7F63">
      <w:pPr>
        <w:pStyle w:val="Nadpis3"/>
        <w:ind w:left="567" w:firstLine="0"/>
        <w:rPr>
          <w:lang w:val="sk-SK"/>
        </w:rPr>
      </w:pPr>
      <w:bookmarkStart w:id="233" w:name="_Toc418000109"/>
      <w:bookmarkStart w:id="234" w:name="_Toc440372883"/>
      <w:bookmarkStart w:id="235" w:name="_Toc440636394"/>
      <w:bookmarkEnd w:id="233"/>
      <w:r w:rsidRPr="00C477FA">
        <w:rPr>
          <w:lang w:val="sk-SK"/>
        </w:rPr>
        <w:t xml:space="preserve">Typy </w:t>
      </w:r>
      <w:r w:rsidRPr="0073389C">
        <w:rPr>
          <w:lang w:val="sk-SK"/>
        </w:rPr>
        <w:t>kontroly VO</w:t>
      </w:r>
      <w:bookmarkEnd w:id="234"/>
      <w:bookmarkEnd w:id="235"/>
    </w:p>
    <w:p w14:paraId="7A55D2AD" w14:textId="2FAACBB4" w:rsidR="009D7F63" w:rsidRPr="0073389C" w:rsidRDefault="009D7F63" w:rsidP="009D7F63">
      <w:pPr>
        <w:spacing w:before="120" w:after="120" w:line="288" w:lineRule="auto"/>
        <w:ind w:left="709" w:hanging="709"/>
        <w:jc w:val="both"/>
      </w:pPr>
      <w:r w:rsidRPr="0073389C">
        <w:rPr>
          <w:b/>
        </w:rPr>
        <w:t>a) Prvá ex</w:t>
      </w:r>
      <w:r w:rsidR="00672FF6">
        <w:rPr>
          <w:b/>
        </w:rPr>
        <w:t>-</w:t>
      </w:r>
      <w:r w:rsidRPr="0073389C">
        <w:rPr>
          <w:b/>
        </w:rPr>
        <w:t>ante kontrola zákazky</w:t>
      </w:r>
      <w:r w:rsidRPr="0073389C">
        <w:t xml:space="preserve"> </w:t>
      </w:r>
      <w:r w:rsidRPr="0073389C">
        <w:rPr>
          <w:b/>
        </w:rPr>
        <w:t xml:space="preserve">– kontrola pred plánovaným zverejnením zákazky </w:t>
      </w:r>
    </w:p>
    <w:p w14:paraId="7A55D2AE" w14:textId="7A78C7A4" w:rsidR="009D7F63" w:rsidRPr="0073389C" w:rsidRDefault="009D7F63" w:rsidP="009D7F63">
      <w:pPr>
        <w:spacing w:before="120" w:after="120" w:line="288" w:lineRule="auto"/>
        <w:ind w:left="426" w:hanging="426"/>
        <w:jc w:val="both"/>
      </w:pPr>
      <w:r w:rsidRPr="0073389C">
        <w:rPr>
          <w:b/>
          <w:i/>
          <w:color w:val="FF0000"/>
        </w:rPr>
        <w:t>Povinnosť prijímateľa:</w:t>
      </w:r>
      <w:r w:rsidRPr="0073389C">
        <w:rPr>
          <w:color w:val="FF0000"/>
        </w:rPr>
        <w:t xml:space="preserve"> </w:t>
      </w:r>
      <w:r w:rsidRPr="0073389C">
        <w:t xml:space="preserve">Prijímateľ predkladá na kontrolu </w:t>
      </w:r>
      <w:r w:rsidR="00C05CC7">
        <w:t xml:space="preserve">VO najmä </w:t>
      </w:r>
      <w:r w:rsidRPr="0073389C">
        <w:t>nasledovné dokumenty:</w:t>
      </w:r>
    </w:p>
    <w:p w14:paraId="7A55D2AF" w14:textId="0ED1E9FE"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výpočet </w:t>
      </w:r>
      <w:r w:rsidR="003F76F4">
        <w:rPr>
          <w:rFonts w:cs="Arial"/>
          <w:szCs w:val="19"/>
          <w:lang w:val="sk-SK"/>
        </w:rPr>
        <w:t>PHZ</w:t>
      </w:r>
      <w:r w:rsidRPr="0073389C">
        <w:rPr>
          <w:rFonts w:cs="Arial"/>
          <w:szCs w:val="19"/>
          <w:lang w:val="sk-SK"/>
        </w:rPr>
        <w:t>,</w:t>
      </w:r>
    </w:p>
    <w:p w14:paraId="7A55D2B0" w14:textId="6B4DD286" w:rsidR="009D7F63" w:rsidRPr="00BA2420" w:rsidRDefault="009D7F63" w:rsidP="00BA2420">
      <w:pPr>
        <w:pStyle w:val="Bulletslevel2"/>
        <w:spacing w:after="120" w:line="288" w:lineRule="auto"/>
        <w:ind w:left="567" w:hanging="283"/>
        <w:rPr>
          <w:rFonts w:cs="Arial"/>
          <w:szCs w:val="19"/>
          <w:lang w:val="sk-SK"/>
        </w:rPr>
      </w:pPr>
      <w:r w:rsidRPr="0073389C">
        <w:rPr>
          <w:rFonts w:cs="Arial"/>
          <w:szCs w:val="19"/>
          <w:lang w:val="sk-SK"/>
        </w:rPr>
        <w:t>návrh oznámenia o vyhlásení VO resp. jeho ekvivalent</w:t>
      </w:r>
      <w:r w:rsidR="00BA2420">
        <w:rPr>
          <w:rFonts w:cs="Arial"/>
          <w:szCs w:val="19"/>
          <w:lang w:val="sk-SK"/>
        </w:rPr>
        <w:t xml:space="preserve"> vrátane odôvodnenia</w:t>
      </w:r>
      <w:r w:rsidR="00BA2420" w:rsidRPr="00BA2420">
        <w:rPr>
          <w:rFonts w:cs="Arial"/>
          <w:szCs w:val="19"/>
          <w:lang w:val="sk-SK"/>
        </w:rPr>
        <w:t xml:space="preserve"> nerozdelenia zákazky na časti podľa § 28 ods. 2 ZVO</w:t>
      </w:r>
      <w:r w:rsidR="005D4EE3">
        <w:rPr>
          <w:rFonts w:cs="Arial"/>
          <w:szCs w:val="19"/>
          <w:lang w:val="sk-SK"/>
        </w:rPr>
        <w:t xml:space="preserve"> (zdôvodnenie nerozdelenia zákazky na časti relevantné len v prípade nadlimitných zákaziek) </w:t>
      </w:r>
      <w:r w:rsidR="00BA2420" w:rsidRPr="00BA2420">
        <w:rPr>
          <w:rFonts w:cs="Arial"/>
          <w:szCs w:val="19"/>
          <w:lang w:val="sk-SK"/>
        </w:rPr>
        <w:t>,</w:t>
      </w:r>
    </w:p>
    <w:p w14:paraId="7A55D2B1" w14:textId="3F2DA7DD"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návrh súťažných podkladov</w:t>
      </w:r>
      <w:r w:rsidR="00C477FA" w:rsidRPr="00C477FA">
        <w:rPr>
          <w:rFonts w:eastAsia="Times New Roman" w:cs="Arial"/>
          <w:color w:val="auto"/>
          <w:szCs w:val="19"/>
          <w:lang w:val="sk-SK" w:eastAsia="en-US"/>
        </w:rPr>
        <w:t xml:space="preserve"> </w:t>
      </w:r>
      <w:r w:rsidR="00C477FA" w:rsidRPr="00C477FA">
        <w:rPr>
          <w:rFonts w:cs="Arial"/>
          <w:szCs w:val="19"/>
          <w:lang w:val="sk-SK"/>
        </w:rPr>
        <w:t>resp. jeho ekvivalent</w:t>
      </w:r>
      <w:r w:rsidR="00C477FA">
        <w:rPr>
          <w:rFonts w:cs="Arial"/>
          <w:szCs w:val="19"/>
          <w:lang w:val="sk-SK"/>
        </w:rPr>
        <w:t xml:space="preserve"> </w:t>
      </w:r>
      <w:r w:rsidRPr="0073389C">
        <w:rPr>
          <w:rFonts w:cs="Arial"/>
          <w:szCs w:val="19"/>
          <w:lang w:val="sk-SK"/>
        </w:rPr>
        <w:t>,</w:t>
      </w:r>
    </w:p>
    <w:p w14:paraId="7A55D2B2"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odôvodnenie použitého postupu VO, ak sa vyžaduje.</w:t>
      </w:r>
    </w:p>
    <w:p w14:paraId="57864A70" w14:textId="01DC6F67" w:rsidR="00C7417C" w:rsidRDefault="009D7F63" w:rsidP="009D7F63">
      <w:pPr>
        <w:spacing w:before="120" w:after="120" w:line="288" w:lineRule="auto"/>
        <w:jc w:val="both"/>
      </w:pPr>
      <w:r w:rsidRPr="0073389C">
        <w:t>Predmetom kontroly</w:t>
      </w:r>
      <w:r w:rsidR="00EE3DD9">
        <w:rPr>
          <w:rFonts w:cs="Arial"/>
          <w:szCs w:val="19"/>
        </w:rPr>
        <w:t xml:space="preserve"> VO</w:t>
      </w:r>
      <w:r w:rsidRPr="0073389C">
        <w:t xml:space="preserve"> </w:t>
      </w:r>
      <w:r w:rsidRPr="00DD30A9">
        <w:rPr>
          <w:b/>
        </w:rPr>
        <w:t>zákazky realizovanej cez elektronické trhovisko</w:t>
      </w:r>
      <w:r w:rsidRPr="0073389C">
        <w:t xml:space="preserve"> je okrem dokumentácie preukazujúcej určenie </w:t>
      </w:r>
      <w:r w:rsidR="00F7591D">
        <w:t>PHZ</w:t>
      </w:r>
      <w:r w:rsidRPr="0073389C">
        <w:t>, návrh zmluvného formuláru obsahujúceho štandardné zmluvné podmienky</w:t>
      </w:r>
      <w:r w:rsidR="008D52ED" w:rsidRPr="008D52ED">
        <w:t xml:space="preserve"> vrátane osobitných ustanovení o zákazkách financovaných z fondov EÚ</w:t>
      </w:r>
      <w:r w:rsidRPr="0073389C">
        <w:t xml:space="preserve">, opis predmetu zákazky </w:t>
      </w:r>
      <w:r w:rsidR="008D52ED" w:rsidRPr="008D52ED">
        <w:t xml:space="preserve">návrh </w:t>
      </w:r>
      <w:r w:rsidR="008D52ED" w:rsidRPr="008D52ED">
        <w:lastRenderedPageBreak/>
        <w:t>opisného a objednávkového formuláru</w:t>
      </w:r>
      <w:r w:rsidRPr="0073389C">
        <w:t xml:space="preserve"> (najmä konkrétne zmluvné špecifikácie a podmienky súťaže)</w:t>
      </w:r>
      <w:r w:rsidR="00F0718F">
        <w:t xml:space="preserve"> </w:t>
      </w:r>
      <w:r w:rsidR="00F0718F" w:rsidRPr="005F1F6B">
        <w:rPr>
          <w:rFonts w:cs="Arial"/>
          <w:szCs w:val="19"/>
        </w:rPr>
        <w:t xml:space="preserve">a zároveň v prípade </w:t>
      </w:r>
      <w:r w:rsidR="00F0718F" w:rsidRPr="00DD30A9">
        <w:rPr>
          <w:rFonts w:cs="Arial"/>
          <w:b/>
          <w:szCs w:val="19"/>
        </w:rPr>
        <w:t>nadlimitných zákaziek realizovaných cez elektronické</w:t>
      </w:r>
      <w:r w:rsidR="00F0718F" w:rsidRPr="005F1F6B">
        <w:rPr>
          <w:rFonts w:cs="Arial"/>
          <w:szCs w:val="19"/>
        </w:rPr>
        <w:t xml:space="preserve"> trhovisko aj automaticky vytvorené oznámenie o vyhlásení verejného obstarávania a súťažné podklady, ktoré boli automatizovaným spôsobom vytvorené z údajov zo zverejnenej ponuky na elektronickom trhovisku a informácií od prijímateľa</w:t>
      </w:r>
      <w:r w:rsidRPr="0073389C">
        <w:t xml:space="preserve">. </w:t>
      </w:r>
    </w:p>
    <w:p w14:paraId="2C8A4045" w14:textId="25826EFD" w:rsidR="00EE3DD9" w:rsidRDefault="00EE3DD9" w:rsidP="009D7F63">
      <w:pPr>
        <w:spacing w:before="120" w:after="120" w:line="288" w:lineRule="auto"/>
        <w:jc w:val="both"/>
        <w:rPr>
          <w:rFonts w:cs="Arial"/>
          <w:szCs w:val="19"/>
        </w:rPr>
      </w:pPr>
      <w:r w:rsidRPr="00EE3DD9">
        <w:rPr>
          <w:rFonts w:cs="Arial"/>
          <w:szCs w:val="19"/>
        </w:rPr>
        <w:t>Lehota na výkon prvej ex-ante kontroly je 15 pracovných dní od doručenia dokumentácie prijímateľom.</w:t>
      </w:r>
    </w:p>
    <w:p w14:paraId="5691C10A" w14:textId="59D59DEE" w:rsidR="00C7417C" w:rsidRDefault="00C7417C" w:rsidP="00C064D9">
      <w:pPr>
        <w:spacing w:line="288" w:lineRule="auto"/>
        <w:jc w:val="both"/>
      </w:pPr>
    </w:p>
    <w:p w14:paraId="0C039DDC" w14:textId="47394CAF" w:rsidR="00E322E9" w:rsidRDefault="00E322E9" w:rsidP="00C064D9">
      <w:pPr>
        <w:spacing w:line="288" w:lineRule="auto"/>
        <w:jc w:val="both"/>
      </w:pPr>
    </w:p>
    <w:p w14:paraId="172CCEB7" w14:textId="77777777" w:rsidR="00E322E9" w:rsidRPr="00E322E9" w:rsidRDefault="00E322E9" w:rsidP="00E322E9">
      <w:pPr>
        <w:spacing w:line="288" w:lineRule="auto"/>
        <w:jc w:val="both"/>
      </w:pPr>
      <w:r w:rsidRPr="00E322E9">
        <w:t>Predmetom prvej ex-ante kontroly nie sú lehoty alebo zmluvné termíny, ktoré musí prijímateľ aktualizovať v čase vyhlasovania VO. Všetky lehoty musia byť určené v súlade so zákonom o VO a všetky zmluvné termíny by mali korešpondovať s harmonogramom projektu v zmysle ŽoNFP.</w:t>
      </w:r>
    </w:p>
    <w:p w14:paraId="66041F80" w14:textId="77777777" w:rsidR="00E322E9" w:rsidRDefault="00E322E9" w:rsidP="00C064D9">
      <w:pPr>
        <w:spacing w:line="288" w:lineRule="auto"/>
        <w:jc w:val="both"/>
      </w:pPr>
    </w:p>
    <w:p w14:paraId="5221B861" w14:textId="2C5CD314" w:rsidR="00EE3DD9" w:rsidRPr="008D5848" w:rsidRDefault="00EE3DD9" w:rsidP="00EE3DD9">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szCs w:val="19"/>
        </w:rPr>
      </w:pPr>
      <w:r w:rsidRPr="008D5848">
        <w:rPr>
          <w:rFonts w:cs="Arial"/>
          <w:b/>
          <w:i/>
          <w:szCs w:val="19"/>
        </w:rPr>
        <w:t>Dôležité upozornenie:</w:t>
      </w:r>
    </w:p>
    <w:p w14:paraId="30A78EAD" w14:textId="7D2AB01F" w:rsidR="00C7417C" w:rsidRPr="008D5848" w:rsidRDefault="00EE3DD9" w:rsidP="00EE3DD9">
      <w:pPr>
        <w:pBdr>
          <w:top w:val="single" w:sz="4" w:space="1" w:color="auto"/>
          <w:left w:val="single" w:sz="4" w:space="4" w:color="auto"/>
          <w:bottom w:val="single" w:sz="4" w:space="1" w:color="auto"/>
          <w:right w:val="single" w:sz="4" w:space="4" w:color="auto"/>
        </w:pBdr>
        <w:shd w:val="clear" w:color="auto" w:fill="00A1DE"/>
        <w:spacing w:line="276" w:lineRule="auto"/>
        <w:jc w:val="both"/>
      </w:pPr>
      <w:r w:rsidRPr="008D5848">
        <w:rPr>
          <w:rFonts w:cs="Arial"/>
          <w:szCs w:val="19"/>
        </w:rPr>
        <w:t>Prvá ex</w:t>
      </w:r>
      <w:r w:rsidR="00D630B1">
        <w:t xml:space="preserve">-ante kontrola sa </w:t>
      </w:r>
      <w:r w:rsidR="00C7417C" w:rsidRPr="008D5848">
        <w:t xml:space="preserve">vykonáva pri: </w:t>
      </w:r>
    </w:p>
    <w:p w14:paraId="15FD7756" w14:textId="7DC636F3" w:rsidR="00BF2A0B" w:rsidRPr="008D5848" w:rsidRDefault="008D52ED" w:rsidP="00DD30A9">
      <w:pPr>
        <w:pStyle w:val="Odsekzoznamu"/>
        <w:numPr>
          <w:ilvl w:val="1"/>
          <w:numId w:val="128"/>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8D52ED">
        <w:t>zákazkách, ktoré sú s ohľadom na predpokladanú hodnotu zákazky, resp. na zvolený postup nadlimitné (okrem VO uskutočnených centrálnou obstarávacou organizáciou)</w:t>
      </w:r>
      <w:r w:rsidR="00C7417C" w:rsidRPr="008D5848">
        <w:t xml:space="preserve">; </w:t>
      </w:r>
    </w:p>
    <w:p w14:paraId="32AA0BA1" w14:textId="3836FCF1" w:rsidR="00BF2A0B" w:rsidRDefault="00BF2A0B" w:rsidP="00DD30A9">
      <w:pPr>
        <w:pStyle w:val="Odsekzoznamu"/>
        <w:numPr>
          <w:ilvl w:val="1"/>
          <w:numId w:val="128"/>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BF2A0B">
        <w:t>nadlimitných zákazkách realizovaných podlimitným postupom zadávania zákazky</w:t>
      </w:r>
      <w:r>
        <w:t>;</w:t>
      </w:r>
    </w:p>
    <w:p w14:paraId="41C97BFF" w14:textId="5D588039" w:rsidR="00BF2A0B" w:rsidRDefault="00BF2A0B" w:rsidP="00DD30A9">
      <w:pPr>
        <w:pStyle w:val="Odsekzoznamu"/>
        <w:numPr>
          <w:ilvl w:val="1"/>
          <w:numId w:val="128"/>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BF2A0B">
        <w:t>nadlimitných verejných súťažiach s využitím elektronického trhoviska;</w:t>
      </w:r>
    </w:p>
    <w:p w14:paraId="41314FB8" w14:textId="5F102D14" w:rsidR="00BF2A0B" w:rsidRDefault="00BF2A0B" w:rsidP="00DD30A9">
      <w:pPr>
        <w:pStyle w:val="Odsekzoznamu"/>
        <w:numPr>
          <w:ilvl w:val="1"/>
          <w:numId w:val="128"/>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BF2A0B">
        <w:t>podlimitných zákazkách na stavebné práce bez využitia elektronického trhoviska</w:t>
      </w:r>
      <w:r>
        <w:t>;</w:t>
      </w:r>
    </w:p>
    <w:p w14:paraId="4238FFBA" w14:textId="05167992" w:rsidR="00BF2A0B" w:rsidRDefault="005D4EE3" w:rsidP="00DD30A9">
      <w:pPr>
        <w:pStyle w:val="Odsekzoznamu"/>
        <w:numPr>
          <w:ilvl w:val="1"/>
          <w:numId w:val="128"/>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5D4EE3">
        <w:t xml:space="preserve">podlimitných zákazkách </w:t>
      </w:r>
      <w:r w:rsidR="00BF2A0B">
        <w:t xml:space="preserve">s využitím </w:t>
      </w:r>
      <w:r w:rsidRPr="005D4EE3">
        <w:t>elektronické</w:t>
      </w:r>
      <w:r w:rsidR="00BF2A0B">
        <w:t>ho</w:t>
      </w:r>
      <w:r w:rsidRPr="005D4EE3">
        <w:t xml:space="preserve"> </w:t>
      </w:r>
      <w:r w:rsidR="00BF2A0B" w:rsidRPr="005D4EE3">
        <w:t>trhovisk</w:t>
      </w:r>
      <w:r w:rsidR="00BF2A0B">
        <w:t>a</w:t>
      </w:r>
      <w:r w:rsidR="00C7417C" w:rsidRPr="008D5848">
        <w:t>;</w:t>
      </w:r>
    </w:p>
    <w:p w14:paraId="2A44826F" w14:textId="782EE144" w:rsidR="00E322E9" w:rsidRDefault="005D4EE3" w:rsidP="00DD30A9">
      <w:pPr>
        <w:pStyle w:val="Odsekzoznamu"/>
        <w:numPr>
          <w:ilvl w:val="1"/>
          <w:numId w:val="128"/>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5D4EE3">
        <w:t>podlimitných zákazkách pri službách uvedených v prílohe č. 1 ZVO (sociálne služby a iné osobitné služby)</w:t>
      </w:r>
      <w:r w:rsidR="00BF2A0B" w:rsidRPr="00DD30A9">
        <w:t xml:space="preserve"> </w:t>
      </w:r>
      <w:r w:rsidR="00BF2A0B" w:rsidRPr="00BF2A0B">
        <w:t>bez využitia elektronického trhoviska</w:t>
      </w:r>
      <w:r>
        <w:t>.</w:t>
      </w:r>
      <w:r w:rsidR="00E322E9">
        <w:t xml:space="preserve"> </w:t>
      </w:r>
    </w:p>
    <w:p w14:paraId="3F81171F" w14:textId="77777777" w:rsidR="00C7417C" w:rsidRDefault="00C7417C" w:rsidP="00C7417C">
      <w:pPr>
        <w:spacing w:before="120" w:after="120" w:line="288" w:lineRule="auto"/>
        <w:jc w:val="both"/>
      </w:pPr>
    </w:p>
    <w:p w14:paraId="75CB443A" w14:textId="6134F5B5" w:rsidR="00A327BE" w:rsidRPr="00AC3647" w:rsidDel="00A15E8E" w:rsidRDefault="00A327BE" w:rsidP="00A327BE">
      <w:pPr>
        <w:spacing w:line="288" w:lineRule="auto"/>
        <w:jc w:val="both"/>
        <w:rPr>
          <w:del w:id="236" w:author="Autor"/>
          <w:rFonts w:cs="Arial"/>
          <w:szCs w:val="19"/>
        </w:rPr>
      </w:pPr>
    </w:p>
    <w:p w14:paraId="5789F0B1" w14:textId="72B6234B" w:rsidR="00A327BE" w:rsidRPr="0073389C" w:rsidDel="00A15E8E" w:rsidRDefault="00A327BE" w:rsidP="00C7417C">
      <w:pPr>
        <w:spacing w:before="120" w:after="120" w:line="288" w:lineRule="auto"/>
        <w:jc w:val="both"/>
        <w:rPr>
          <w:del w:id="237" w:author="Autor"/>
        </w:rPr>
      </w:pPr>
    </w:p>
    <w:p w14:paraId="7A55D2B4" w14:textId="7D4C58F4" w:rsidR="009D7F63" w:rsidRPr="008D5848" w:rsidRDefault="009D7F63" w:rsidP="009D7F63">
      <w:pPr>
        <w:spacing w:before="120" w:after="120" w:line="288" w:lineRule="auto"/>
        <w:jc w:val="both"/>
      </w:pPr>
      <w:r w:rsidRPr="006A7705">
        <w:rPr>
          <w:b/>
          <w:i/>
          <w:color w:val="00B0F0"/>
        </w:rPr>
        <w:t>Povinnosť poskytovateľa:</w:t>
      </w:r>
      <w:r w:rsidRPr="008D5848">
        <w:t xml:space="preserve"> </w:t>
      </w:r>
      <w:r w:rsidR="0020630C" w:rsidRPr="008D5848">
        <w:t xml:space="preserve">Poskytovateľ </w:t>
      </w:r>
      <w:r w:rsidR="0020630C" w:rsidRPr="008D5848">
        <w:rPr>
          <w:rFonts w:cs="Arial"/>
          <w:szCs w:val="19"/>
        </w:rPr>
        <w:t xml:space="preserve">požiada prijímateľa v prípade potreby o vysvetlenie resp. doplnenie dokumentácie alebo informácií v lehote minimálne 5 pracovných dní a maximálne 10 pracovných dní a doručenie doplnenia/ vysvetlenia dokumentácie poskytovateľovi. Lehota začína prijímateľovi plynúť odo dňa doručenia  žiadosti o vysvetlenie/doplnenie dokumentácie VO. Dňom odoslania žiadosti </w:t>
      </w:r>
      <w:r w:rsidR="00BF2A0B">
        <w:rPr>
          <w:rFonts w:cs="Arial"/>
          <w:szCs w:val="19"/>
        </w:rPr>
        <w:t>sa</w:t>
      </w:r>
      <w:r w:rsidR="0020630C" w:rsidRPr="008D5848">
        <w:rPr>
          <w:rFonts w:cs="Arial"/>
          <w:szCs w:val="19"/>
        </w:rPr>
        <w:t xml:space="preserve"> lehota na výkon kontroly</w:t>
      </w:r>
      <w:r w:rsidR="00F8192B" w:rsidRPr="008D5848">
        <w:rPr>
          <w:rFonts w:cs="Arial"/>
          <w:szCs w:val="19"/>
        </w:rPr>
        <w:t xml:space="preserve"> VO</w:t>
      </w:r>
      <w:r w:rsidR="00BF2A0B">
        <w:rPr>
          <w:rFonts w:cs="Arial"/>
          <w:szCs w:val="19"/>
        </w:rPr>
        <w:t xml:space="preserve"> prerušuje</w:t>
      </w:r>
      <w:r w:rsidR="0020630C" w:rsidRPr="008D5848">
        <w:rPr>
          <w:rFonts w:cs="Arial"/>
          <w:szCs w:val="19"/>
        </w:rPr>
        <w:t xml:space="preserve">. Dňom nasledujúcim po dni doručenia vysvetlenia alebo doplnenia dokumentácie poskytovateľovi </w:t>
      </w:r>
      <w:r w:rsidR="00BF2A0B">
        <w:rPr>
          <w:rFonts w:cs="Arial"/>
          <w:szCs w:val="19"/>
        </w:rPr>
        <w:t>pokračuje</w:t>
      </w:r>
      <w:r w:rsidR="00BF2A0B" w:rsidRPr="008D5848">
        <w:rPr>
          <w:rFonts w:cs="Arial"/>
          <w:szCs w:val="19"/>
        </w:rPr>
        <w:t xml:space="preserve"> plyn</w:t>
      </w:r>
      <w:r w:rsidR="00BF2A0B">
        <w:rPr>
          <w:rFonts w:cs="Arial"/>
          <w:szCs w:val="19"/>
        </w:rPr>
        <w:t>utie</w:t>
      </w:r>
      <w:r w:rsidR="00BF2A0B" w:rsidRPr="008D5848">
        <w:rPr>
          <w:rFonts w:cs="Arial"/>
          <w:szCs w:val="19"/>
        </w:rPr>
        <w:t xml:space="preserve"> lehot</w:t>
      </w:r>
      <w:r w:rsidR="00BF2A0B">
        <w:rPr>
          <w:rFonts w:cs="Arial"/>
          <w:szCs w:val="19"/>
        </w:rPr>
        <w:t>y</w:t>
      </w:r>
      <w:r w:rsidR="00BF2A0B" w:rsidRPr="008D5848">
        <w:rPr>
          <w:rFonts w:cs="Arial"/>
          <w:szCs w:val="19"/>
        </w:rPr>
        <w:t xml:space="preserve"> </w:t>
      </w:r>
      <w:r w:rsidR="0020630C" w:rsidRPr="008D5848">
        <w:rPr>
          <w:rFonts w:cs="Arial"/>
          <w:szCs w:val="19"/>
        </w:rPr>
        <w:t xml:space="preserve">na výkon kontroly VO. </w:t>
      </w:r>
    </w:p>
    <w:p w14:paraId="32B85B2A" w14:textId="3878C37D" w:rsidR="00C7417C" w:rsidRDefault="00C7417C" w:rsidP="009D7F63">
      <w:pPr>
        <w:spacing w:before="120" w:after="120" w:line="288" w:lineRule="auto"/>
        <w:jc w:val="both"/>
      </w:pPr>
    </w:p>
    <w:p w14:paraId="7E3C4603" w14:textId="74FD75A9" w:rsidR="00C7417C" w:rsidRDefault="00C7417C" w:rsidP="00C7417C">
      <w:pPr>
        <w:spacing w:before="120" w:after="120" w:line="288" w:lineRule="auto"/>
        <w:jc w:val="both"/>
      </w:pPr>
      <w:r w:rsidRPr="00C7417C">
        <w:t xml:space="preserve">Ak </w:t>
      </w:r>
      <w:r w:rsidR="00795A52">
        <w:t>poskytovateľ</w:t>
      </w:r>
      <w:r w:rsidRPr="00C7417C">
        <w:t xml:space="preserve"> identifikuje nedostatky v procese VO, preruší kontrolu </w:t>
      </w:r>
      <w:r w:rsidR="00F8192B">
        <w:rPr>
          <w:rFonts w:cs="Arial"/>
          <w:szCs w:val="19"/>
        </w:rPr>
        <w:t xml:space="preserve">VO </w:t>
      </w:r>
      <w:r w:rsidRPr="00C7417C">
        <w:t>a vyzve prijímateľa v</w:t>
      </w:r>
      <w:r w:rsidR="00F8192B">
        <w:rPr>
          <w:rFonts w:cs="Arial"/>
          <w:szCs w:val="19"/>
        </w:rPr>
        <w:t> návrhu správy z kontroly VO v</w:t>
      </w:r>
      <w:r w:rsidRPr="00C7417C">
        <w:t xml:space="preserve"> primeranej lehote na odstránenie nedostatkov, zapracovanie pripomienok, zdôvodnenie nezapracovania pripomienok alebo podanie námietok</w:t>
      </w:r>
      <w:r w:rsidR="00F8192B">
        <w:rPr>
          <w:rFonts w:cs="Arial"/>
          <w:szCs w:val="19"/>
        </w:rPr>
        <w:t xml:space="preserve"> k návrhu správy z kontroly VO. Ak prijímateľ nezabezpečí uspokojivú opravu kontrolovanej dokumentácie, p</w:t>
      </w:r>
      <w:r w:rsidR="00795A52">
        <w:rPr>
          <w:rFonts w:cs="Arial"/>
          <w:szCs w:val="19"/>
        </w:rPr>
        <w:t>oskytovateľ</w:t>
      </w:r>
      <w:r w:rsidRPr="00C7417C">
        <w:t xml:space="preserve"> </w:t>
      </w:r>
      <w:r w:rsidR="00F8192B">
        <w:rPr>
          <w:rFonts w:cs="Arial"/>
          <w:szCs w:val="19"/>
        </w:rPr>
        <w:t>opätovne</w:t>
      </w:r>
      <w:r w:rsidR="00F8192B" w:rsidRPr="00C7417C">
        <w:rPr>
          <w:rFonts w:cs="Arial"/>
          <w:szCs w:val="19"/>
        </w:rPr>
        <w:t xml:space="preserve"> </w:t>
      </w:r>
      <w:r w:rsidRPr="00C7417C">
        <w:t>prijímateľovi zašle návrh správy z</w:t>
      </w:r>
      <w:r w:rsidR="00F8192B">
        <w:rPr>
          <w:rFonts w:cs="Arial"/>
          <w:szCs w:val="19"/>
        </w:rPr>
        <w:t> </w:t>
      </w:r>
      <w:r w:rsidRPr="00C7417C">
        <w:t>kontroly</w:t>
      </w:r>
      <w:r w:rsidR="00F8192B">
        <w:rPr>
          <w:rFonts w:cs="Arial"/>
          <w:szCs w:val="19"/>
        </w:rPr>
        <w:t xml:space="preserve"> VO</w:t>
      </w:r>
      <w:r w:rsidRPr="00C7417C">
        <w:t xml:space="preserve">, v ktorej určí </w:t>
      </w:r>
      <w:r w:rsidR="00F8192B">
        <w:rPr>
          <w:rFonts w:cs="Arial"/>
          <w:szCs w:val="19"/>
        </w:rPr>
        <w:t>primeran</w:t>
      </w:r>
      <w:r w:rsidR="00E322E9">
        <w:rPr>
          <w:rFonts w:cs="Arial"/>
          <w:szCs w:val="19"/>
        </w:rPr>
        <w:t>ú</w:t>
      </w:r>
      <w:r w:rsidR="00F8192B">
        <w:rPr>
          <w:rFonts w:cs="Arial"/>
          <w:szCs w:val="19"/>
        </w:rPr>
        <w:t xml:space="preserve"> </w:t>
      </w:r>
      <w:r w:rsidRPr="00C7417C">
        <w:t xml:space="preserve">lehotu na </w:t>
      </w:r>
      <w:r w:rsidR="00F8192B" w:rsidRPr="00F8192B">
        <w:rPr>
          <w:rFonts w:cs="Arial"/>
          <w:szCs w:val="19"/>
        </w:rPr>
        <w:t xml:space="preserve">uspokojivú opravu kontrolovanej dokumentácie alebo </w:t>
      </w:r>
      <w:r w:rsidRPr="00C7417C">
        <w:t>podanie námietok</w:t>
      </w:r>
      <w:r w:rsidR="00F8192B">
        <w:rPr>
          <w:rFonts w:cs="Arial"/>
          <w:szCs w:val="19"/>
        </w:rPr>
        <w:t xml:space="preserve"> k návrhu správy z kontroly VO</w:t>
      </w:r>
      <w:r w:rsidRPr="00C7417C">
        <w:rPr>
          <w:rFonts w:cs="Arial"/>
          <w:szCs w:val="19"/>
        </w:rPr>
        <w:t xml:space="preserve">. </w:t>
      </w:r>
      <w:r w:rsidR="00F8192B" w:rsidRPr="00F8192B">
        <w:rPr>
          <w:rFonts w:cs="Arial"/>
          <w:szCs w:val="19"/>
        </w:rPr>
        <w:t>Po doručení odpovede prijímateľa na výzvu poskytovateľa plynie poskytovateľovi nová lehota 15 pracovných dní  na kontrolu VO.</w:t>
      </w:r>
    </w:p>
    <w:p w14:paraId="7A55D2B6" w14:textId="032E15F5" w:rsidR="009D7F63" w:rsidRPr="0073389C" w:rsidRDefault="00E322E9" w:rsidP="00C7417C">
      <w:pPr>
        <w:spacing w:before="120" w:after="120" w:line="288" w:lineRule="auto"/>
        <w:jc w:val="both"/>
      </w:pPr>
      <w:r>
        <w:rPr>
          <w:rFonts w:cs="Arial"/>
          <w:szCs w:val="19"/>
        </w:rPr>
        <w:t>F</w:t>
      </w:r>
      <w:r w:rsidR="00F0718F">
        <w:rPr>
          <w:rFonts w:cs="Arial"/>
          <w:szCs w:val="19"/>
        </w:rPr>
        <w:t>inančná</w:t>
      </w:r>
      <w:r w:rsidR="00F8192B" w:rsidRPr="00F8192B">
        <w:rPr>
          <w:rFonts w:cs="Arial"/>
          <w:szCs w:val="19"/>
        </w:rPr>
        <w:t xml:space="preserve"> kontrola VO sa považuje za ukončenú zaslaním správy z kontroly VO prijímateľovi.</w:t>
      </w:r>
    </w:p>
    <w:p w14:paraId="7A55D2B7" w14:textId="67C525DE"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CA0961" w:rsidRPr="0073389C">
        <w:t>V</w:t>
      </w:r>
      <w:r w:rsidR="00CA0961" w:rsidRPr="00CA0961">
        <w:rPr>
          <w:rFonts w:cs="Arial"/>
          <w:szCs w:val="19"/>
        </w:rPr>
        <w:t xml:space="preserve"> </w:t>
      </w:r>
      <w:r w:rsidR="00CA0961" w:rsidRPr="0073389C">
        <w:t xml:space="preserve">prípade, že </w:t>
      </w:r>
      <w:r w:rsidR="00CA0961" w:rsidRPr="00CA0961">
        <w:rPr>
          <w:rFonts w:cs="Arial"/>
          <w:szCs w:val="19"/>
        </w:rPr>
        <w:t xml:space="preserve">ani po druhej výzve poskytovateľa prijímateľ nezabezpečí uspokojivú opravu kontrolovanej dokumentácie, poskytovateľ žiadosť o prvú ex-ante kontrolu </w:t>
      </w:r>
      <w:r w:rsidR="00672FF6" w:rsidRPr="00672FF6">
        <w:rPr>
          <w:rFonts w:cs="Arial"/>
          <w:szCs w:val="19"/>
        </w:rPr>
        <w:t>ukončí zaslaním správy z kontroly, v ktorej skonštatuje nezapracovanie pripomienok</w:t>
      </w:r>
      <w:r w:rsidR="00CA0961" w:rsidRPr="00CA0961">
        <w:rPr>
          <w:rFonts w:cs="Arial"/>
          <w:szCs w:val="19"/>
        </w:rPr>
        <w:t xml:space="preserve">. </w:t>
      </w:r>
      <w:r w:rsidRPr="0073389C">
        <w:rPr>
          <w:rFonts w:cs="Arial"/>
          <w:szCs w:val="19"/>
        </w:rPr>
        <w:t>V prípade, že</w:t>
      </w:r>
      <w:r w:rsidR="00CA0961" w:rsidRPr="00CA0961">
        <w:rPr>
          <w:rFonts w:cs="Arial"/>
          <w:szCs w:val="19"/>
        </w:rPr>
        <w:t xml:space="preserve"> prijímateľ aj napriek vyššie uvedenej skutočnosti predmetné VO vyhlási,  a</w:t>
      </w:r>
      <w:r w:rsidRPr="0073389C">
        <w:rPr>
          <w:rFonts w:cs="Arial"/>
          <w:szCs w:val="19"/>
        </w:rPr>
        <w:t xml:space="preserve"> </w:t>
      </w:r>
      <w:r w:rsidRPr="0073389C">
        <w:t>poskytovateľ identifikuje pri ex-post kontrole VO nedostatky</w:t>
      </w:r>
      <w:r w:rsidR="00CA0961" w:rsidRPr="00CA0961">
        <w:rPr>
          <w:rFonts w:cs="Arial"/>
          <w:szCs w:val="19"/>
        </w:rPr>
        <w:t xml:space="preserve"> vytýkané v prvej ex-ante kontrole</w:t>
      </w:r>
      <w:r w:rsidR="00CA0961">
        <w:rPr>
          <w:rFonts w:cs="Arial"/>
          <w:szCs w:val="19"/>
        </w:rPr>
        <w:t xml:space="preserve"> </w:t>
      </w:r>
      <w:r w:rsidRPr="0073389C">
        <w:t xml:space="preserve">, ktoré mali alebo mohli mať vplyv na výsledok VO, </w:t>
      </w:r>
      <w:r w:rsidR="0045429D">
        <w:t>určí</w:t>
      </w:r>
      <w:r w:rsidR="0045429D" w:rsidRPr="0073389C">
        <w:t xml:space="preserve"> </w:t>
      </w:r>
      <w:r w:rsidR="0045429D">
        <w:t xml:space="preserve"> zodpovedajúcu výšku </w:t>
      </w:r>
      <w:r w:rsidRPr="0073389C">
        <w:t xml:space="preserve">ex-ante finančnej opravy a výdavky </w:t>
      </w:r>
      <w:r w:rsidR="00CA0961" w:rsidRPr="00CA0961">
        <w:rPr>
          <w:rFonts w:cs="Arial"/>
          <w:szCs w:val="19"/>
        </w:rPr>
        <w:t>týkajúce sa predmetu zákazky zadávanej na základe kontrolovaného VO</w:t>
      </w:r>
      <w:r w:rsidR="00CA0961" w:rsidRPr="00CA0961">
        <w:rPr>
          <w:rFonts w:cs="Arial"/>
          <w:b/>
          <w:szCs w:val="19"/>
        </w:rPr>
        <w:t xml:space="preserve"> </w:t>
      </w:r>
      <w:r w:rsidRPr="0073389C">
        <w:rPr>
          <w:b/>
        </w:rPr>
        <w:t xml:space="preserve">nebudú </w:t>
      </w:r>
      <w:r w:rsidR="0045429D">
        <w:rPr>
          <w:b/>
        </w:rPr>
        <w:t>pripusten</w:t>
      </w:r>
      <w:r w:rsidR="0045429D" w:rsidRPr="0073389C">
        <w:rPr>
          <w:b/>
        </w:rPr>
        <w:t>é</w:t>
      </w:r>
      <w:r w:rsidR="0045429D" w:rsidRPr="0073389C">
        <w:t xml:space="preserve"> </w:t>
      </w:r>
      <w:r w:rsidR="0045429D">
        <w:t>do</w:t>
      </w:r>
      <w:r w:rsidR="0045429D" w:rsidRPr="0073389C">
        <w:t xml:space="preserve"> financovani</w:t>
      </w:r>
      <w:r w:rsidR="0045429D">
        <w:t>a</w:t>
      </w:r>
      <w:r w:rsidR="0045429D" w:rsidRPr="0073389C">
        <w:t xml:space="preserve"> </w:t>
      </w:r>
      <w:r w:rsidRPr="0073389C">
        <w:t xml:space="preserve">v plnom rozsahu. </w:t>
      </w:r>
    </w:p>
    <w:p w14:paraId="68EE2663" w14:textId="77777777" w:rsidR="00C7417C" w:rsidRDefault="00C7417C" w:rsidP="009D7F63">
      <w:pPr>
        <w:spacing w:before="120" w:after="120" w:line="288" w:lineRule="auto"/>
        <w:jc w:val="both"/>
        <w:rPr>
          <w:b/>
        </w:rPr>
      </w:pPr>
    </w:p>
    <w:p w14:paraId="444774FE" w14:textId="47D1894A" w:rsidR="00C7417C" w:rsidRDefault="00C7417C" w:rsidP="009D7F63">
      <w:pPr>
        <w:spacing w:before="120" w:after="120" w:line="288" w:lineRule="auto"/>
        <w:jc w:val="both"/>
      </w:pPr>
      <w:r w:rsidRPr="001C44C7">
        <w:lastRenderedPageBreak/>
        <w:t xml:space="preserve">Vyhlásenie alebo začatie realizácie VO prijímateľom pred riadnym ukončením ex-ante kontroly zo strany </w:t>
      </w:r>
      <w:r w:rsidR="00795A52">
        <w:t>poskytovateľa</w:t>
      </w:r>
      <w:r w:rsidRPr="001C44C7">
        <w:t xml:space="preserve"> (správy z</w:t>
      </w:r>
      <w:r w:rsidR="004E56EC">
        <w:rPr>
          <w:rFonts w:cs="Arial"/>
          <w:szCs w:val="19"/>
        </w:rPr>
        <w:t> </w:t>
      </w:r>
      <w:r w:rsidRPr="001C44C7">
        <w:t>kontroly</w:t>
      </w:r>
      <w:r w:rsidR="004E56EC">
        <w:rPr>
          <w:rFonts w:cs="Arial"/>
          <w:szCs w:val="19"/>
        </w:rPr>
        <w:t xml:space="preserve"> VO</w:t>
      </w:r>
      <w:r w:rsidRPr="001C44C7">
        <w:t>)</w:t>
      </w:r>
      <w:r w:rsidR="00E322E9">
        <w:t xml:space="preserve">, </w:t>
      </w:r>
      <w:r w:rsidR="00E322E9" w:rsidRPr="00E322E9">
        <w:t>resp. nepredloženie dokumentácie na túto kontrolu</w:t>
      </w:r>
      <w:r w:rsidRPr="001C44C7">
        <w:t xml:space="preserve"> bude </w:t>
      </w:r>
      <w:r w:rsidR="0045429D">
        <w:t xml:space="preserve">môcť byť </w:t>
      </w:r>
      <w:r w:rsidRPr="001C44C7">
        <w:t xml:space="preserve">posudzované ako podstatné porušenie </w:t>
      </w:r>
      <w:r w:rsidR="00320FAE">
        <w:t>z</w:t>
      </w:r>
      <w:r w:rsidRPr="001C44C7">
        <w:t xml:space="preserve">mluvy o NFP zo strany prijímateľa. Zároveň v takýchto prípadoch </w:t>
      </w:r>
      <w:r w:rsidR="00795A52">
        <w:t>poskytovateľ</w:t>
      </w:r>
      <w:r w:rsidRPr="001C44C7">
        <w:t xml:space="preserve"> pri identifikovaní nedostatkov pri ex-post kontrole VO </w:t>
      </w:r>
      <w:r w:rsidR="0045429D" w:rsidRPr="0045429D">
        <w:t xml:space="preserve">určí zodpovedajúcu výšku </w:t>
      </w:r>
      <w:r w:rsidRPr="001C44C7">
        <w:t>ex-ante finančnej opravy a  výdavky</w:t>
      </w:r>
      <w:r w:rsidR="004E56EC" w:rsidRPr="001C44C7">
        <w:t xml:space="preserve"> </w:t>
      </w:r>
      <w:r w:rsidR="004E56EC" w:rsidRPr="004E56EC">
        <w:rPr>
          <w:rFonts w:cs="Arial"/>
          <w:szCs w:val="19"/>
        </w:rPr>
        <w:t>týkajúce sa predmetu zákazky zadávanej na základe kontrolovaného VO</w:t>
      </w:r>
      <w:r w:rsidRPr="001C44C7">
        <w:rPr>
          <w:rFonts w:cs="Arial"/>
          <w:szCs w:val="19"/>
        </w:rPr>
        <w:t xml:space="preserve"> </w:t>
      </w:r>
      <w:r w:rsidRPr="001C44C7">
        <w:t xml:space="preserve">nebudú pripustené do financovania v plnom rozsahu. Nepripustenie do financovania znamená, že všetky výdavky vychádzajúce z realizácie výsledku daného VO budú zo strany </w:t>
      </w:r>
      <w:r w:rsidR="00795A52">
        <w:t>poskytovateľa</w:t>
      </w:r>
      <w:r w:rsidRPr="001C44C7">
        <w:t xml:space="preserve"> v prípade, že budú zahrnuté v ŽoP, označené ako neoprávnené.</w:t>
      </w:r>
    </w:p>
    <w:p w14:paraId="21887F21" w14:textId="77777777" w:rsidR="00C7417C" w:rsidRDefault="00C7417C" w:rsidP="009D7F63">
      <w:pPr>
        <w:spacing w:before="120" w:after="120" w:line="288" w:lineRule="auto"/>
        <w:jc w:val="both"/>
        <w:rPr>
          <w:b/>
        </w:rPr>
      </w:pPr>
    </w:p>
    <w:p w14:paraId="7A55D2B8" w14:textId="40A164E5" w:rsidR="009D7F63" w:rsidRPr="0073389C" w:rsidRDefault="009D7F63" w:rsidP="009D7F63">
      <w:pPr>
        <w:spacing w:before="120" w:after="120" w:line="288" w:lineRule="auto"/>
        <w:jc w:val="both"/>
        <w:rPr>
          <w:b/>
        </w:rPr>
      </w:pPr>
      <w:r w:rsidRPr="0073389C">
        <w:rPr>
          <w:b/>
        </w:rPr>
        <w:t xml:space="preserve">b) Druhá ex-ante kontrola - </w:t>
      </w:r>
      <w:r w:rsidR="00F0718F">
        <w:rPr>
          <w:b/>
        </w:rPr>
        <w:t xml:space="preserve">finančná </w:t>
      </w:r>
      <w:r w:rsidRPr="0073389C">
        <w:rPr>
          <w:b/>
        </w:rPr>
        <w:t xml:space="preserve">kontrola VO pred uzatvorením zmluvy s úspešným uchádzačom  </w:t>
      </w:r>
    </w:p>
    <w:p w14:paraId="4EA26650" w14:textId="77777777" w:rsidR="00E322E9" w:rsidRPr="00E322E9" w:rsidRDefault="00E322E9" w:rsidP="00E322E9">
      <w:pPr>
        <w:spacing w:before="120" w:after="120" w:line="288" w:lineRule="auto"/>
        <w:jc w:val="both"/>
        <w:rPr>
          <w:b/>
        </w:rPr>
      </w:pPr>
      <w:r w:rsidRPr="00E322E9">
        <w:rPr>
          <w:b/>
        </w:rPr>
        <w:t>Všeobecné ustanovenia k druhej ex-ante kontrole:</w:t>
      </w:r>
    </w:p>
    <w:p w14:paraId="7A55D2B9" w14:textId="4A40F93D" w:rsidR="009D7F63" w:rsidRPr="0073389C" w:rsidRDefault="009D7F63" w:rsidP="009D7F63">
      <w:pPr>
        <w:spacing w:before="120" w:after="120" w:line="288" w:lineRule="auto"/>
        <w:jc w:val="both"/>
      </w:pPr>
      <w:r w:rsidRPr="0073389C">
        <w:t xml:space="preserve">Druhá ex-ante kontrola je vykonávaná v rámci </w:t>
      </w:r>
      <w:r w:rsidR="00E322E9">
        <w:t xml:space="preserve">nadlimitných </w:t>
      </w:r>
      <w:r w:rsidRPr="0073389C">
        <w:t>zákaziek, ktoré sú s ohľadom na PHZ</w:t>
      </w:r>
      <w:r w:rsidR="00E322E9">
        <w:t>, resp. zvolený postup</w:t>
      </w:r>
      <w:r w:rsidRPr="0073389C">
        <w:t xml:space="preserve"> nadlimitné</w:t>
      </w:r>
      <w:r w:rsidR="00C90720">
        <w:t xml:space="preserve"> a v rámci nadlimitných zákaziek realizovaných podlimitným postupom</w:t>
      </w:r>
      <w:r w:rsidRPr="0073389C">
        <w:t>.</w:t>
      </w:r>
    </w:p>
    <w:p w14:paraId="7A55D2BA" w14:textId="276E1477" w:rsidR="009D7F63" w:rsidRPr="0073389C" w:rsidRDefault="009D7F63" w:rsidP="009D7F63">
      <w:pPr>
        <w:spacing w:before="120" w:after="120" w:line="288" w:lineRule="auto"/>
        <w:jc w:val="both"/>
      </w:pPr>
      <w:r w:rsidRPr="0073389C">
        <w:t xml:space="preserve">Súčasne poskytovateľ vykonáva druhú ex-ante kontrolu pri podlimitných zákazkách </w:t>
      </w:r>
      <w:r w:rsidR="00E322E9" w:rsidRPr="0073389C">
        <w:t>realizovaný</w:t>
      </w:r>
      <w:r w:rsidR="00E322E9">
        <w:t xml:space="preserve">ch </w:t>
      </w:r>
      <w:r w:rsidRPr="0073389C">
        <w:t xml:space="preserve">postupom podľa § </w:t>
      </w:r>
      <w:r w:rsidR="006A7705" w:rsidRPr="0073389C">
        <w:t>1</w:t>
      </w:r>
      <w:r w:rsidR="006A7705">
        <w:t>13</w:t>
      </w:r>
      <w:r w:rsidR="006A7705" w:rsidRPr="0073389C">
        <w:t xml:space="preserve"> </w:t>
      </w:r>
      <w:r w:rsidRPr="0073389C">
        <w:t xml:space="preserve">až </w:t>
      </w:r>
      <w:r w:rsidR="006A7705" w:rsidRPr="0073389C">
        <w:t>1</w:t>
      </w:r>
      <w:r w:rsidR="006A7705">
        <w:t>16</w:t>
      </w:r>
      <w:r w:rsidR="006A7705" w:rsidRPr="0073389C">
        <w:t xml:space="preserve"> </w:t>
      </w:r>
      <w:r w:rsidRPr="0073389C">
        <w:t xml:space="preserve">ZVO. Poskytovateľ kontroluje, či v rámci VO realizovaného prijímateľom nedošlo k porušeniu postupov a princípov VO. </w:t>
      </w:r>
    </w:p>
    <w:p w14:paraId="45E8DAF2" w14:textId="29E05941" w:rsidR="004E56EC" w:rsidRPr="0073389C" w:rsidRDefault="004E56EC" w:rsidP="009D7F63">
      <w:pPr>
        <w:spacing w:before="120" w:after="120" w:line="288" w:lineRule="auto"/>
        <w:jc w:val="both"/>
        <w:rPr>
          <w:rFonts w:cs="Arial"/>
          <w:szCs w:val="19"/>
        </w:rPr>
      </w:pPr>
      <w:r w:rsidRPr="004E56EC">
        <w:rPr>
          <w:rFonts w:cs="Arial"/>
          <w:szCs w:val="19"/>
        </w:rPr>
        <w:t>Lehota na výkon druhej ex-ante kontroly je 20 pracovných dní od doručenia dokumentácie prijímateľom.</w:t>
      </w:r>
    </w:p>
    <w:p w14:paraId="7A55D2BB" w14:textId="6A812B3F"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zaslať dokumentáciu z VO poskytovateľovi za účelom vykonania  kontroly </w:t>
      </w:r>
      <w:r w:rsidR="004E56EC">
        <w:rPr>
          <w:rFonts w:cs="Arial"/>
          <w:szCs w:val="19"/>
        </w:rPr>
        <w:t xml:space="preserve">VO </w:t>
      </w:r>
      <w:r w:rsidRPr="0073389C">
        <w:rPr>
          <w:b/>
        </w:rPr>
        <w:t>pred</w:t>
      </w:r>
      <w:r w:rsidRPr="0073389C">
        <w:t xml:space="preserve"> podpisom zmluvy s úspešným uchádzačom vo fáze po vyhodnotení ponúk a po ukončení všetkých revíznych postupov. Prijímateľ predkladá dokumentáciu z VO v plnom rozsahu. </w:t>
      </w:r>
    </w:p>
    <w:p w14:paraId="7A55D2BD" w14:textId="7EE55221"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sa pri overovaní dokumentácie z VO zameriava na kontrolu </w:t>
      </w:r>
      <w:r w:rsidR="004E56EC">
        <w:rPr>
          <w:rFonts w:cs="Arial"/>
          <w:szCs w:val="19"/>
        </w:rPr>
        <w:t xml:space="preserve">VO </w:t>
      </w:r>
      <w:r w:rsidRPr="0073389C">
        <w:t>najmä týchto dokumentov a skutočností:</w:t>
      </w:r>
    </w:p>
    <w:p w14:paraId="7A55D2C0"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zhodu predmetu zákazky so schválenou zmluvou o  NFP;</w:t>
      </w:r>
    </w:p>
    <w:p w14:paraId="7A55D2C1" w14:textId="77777777" w:rsidR="009D7F63" w:rsidRDefault="009D7F63" w:rsidP="00606A3A">
      <w:pPr>
        <w:pStyle w:val="Bulletslevel2"/>
        <w:spacing w:after="120" w:line="288" w:lineRule="auto"/>
        <w:ind w:left="567" w:hanging="283"/>
        <w:jc w:val="both"/>
        <w:rPr>
          <w:rFonts w:cs="Arial"/>
          <w:szCs w:val="19"/>
          <w:lang w:val="sk-SK"/>
        </w:rPr>
      </w:pPr>
      <w:r w:rsidRPr="0073389C">
        <w:rPr>
          <w:rFonts w:cs="Arial"/>
          <w:szCs w:val="19"/>
          <w:lang w:val="sk-SK"/>
        </w:rPr>
        <w:t>oznámenie o vyhlásení VO alebo jeho ekvivalent, vrátane vytlačenej kópie zverejneného oznámenia vo vestníkoch, resp. na internete alebo v tlači, vrátane všetkých redakčných opráv oznámenia o vyhlásení VO;</w:t>
      </w:r>
    </w:p>
    <w:p w14:paraId="6C32369B" w14:textId="0670552C" w:rsidR="00AB3329" w:rsidRPr="0073389C" w:rsidRDefault="00AB3329" w:rsidP="00606A3A">
      <w:pPr>
        <w:pStyle w:val="Bulletslevel2"/>
        <w:spacing w:after="120" w:line="288" w:lineRule="auto"/>
        <w:ind w:left="567" w:hanging="283"/>
        <w:jc w:val="both"/>
        <w:rPr>
          <w:rFonts w:cs="Arial"/>
          <w:szCs w:val="19"/>
          <w:lang w:val="sk-SK"/>
        </w:rPr>
      </w:pPr>
      <w:r>
        <w:rPr>
          <w:rFonts w:cs="Arial"/>
          <w:szCs w:val="19"/>
          <w:lang w:val="sk-SK"/>
        </w:rPr>
        <w:t>zdôvodnenie nerozdelenia zákazky na časti podľa § 28 ods. 2 ZVO (relevantné len v prípade nadlimitných zákaziek)</w:t>
      </w:r>
    </w:p>
    <w:p w14:paraId="7A55D2C2"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súťažné podklady v plnom rozsahu;</w:t>
      </w:r>
    </w:p>
    <w:p w14:paraId="7A55D2C3" w14:textId="484550D6"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vysvetlenie, ak sa uskutočnilo;</w:t>
      </w:r>
      <w:r w:rsidR="0072750C">
        <w:rPr>
          <w:rFonts w:cs="Arial"/>
          <w:szCs w:val="19"/>
          <w:lang w:val="sk-SK"/>
        </w:rPr>
        <w:t xml:space="preserve"> </w:t>
      </w:r>
    </w:p>
    <w:p w14:paraId="57FAB6D8" w14:textId="1846D453" w:rsidR="0072750C" w:rsidRPr="004221C7" w:rsidRDefault="0072750C" w:rsidP="00E8012F">
      <w:pPr>
        <w:pStyle w:val="Bulletslevel2"/>
        <w:spacing w:before="0" w:after="60" w:line="288" w:lineRule="auto"/>
        <w:ind w:left="568" w:hanging="284"/>
        <w:rPr>
          <w:rFonts w:cs="Arial"/>
          <w:szCs w:val="19"/>
          <w:lang w:val="sk-SK"/>
        </w:rPr>
      </w:pPr>
      <w:r>
        <w:rPr>
          <w:rFonts w:cs="Arial"/>
          <w:szCs w:val="19"/>
          <w:lang w:val="sk-SK"/>
        </w:rPr>
        <w:t>zverejnenie povinných informácií a dokumentov v profile verejného obstarávateľa;</w:t>
      </w:r>
    </w:p>
    <w:p w14:paraId="7A55D2C4" w14:textId="05DBDE69"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menovacie dekréty jednotlivých členov komisie, vrátane ich životopisov,  z ktorých je zrejmé splnenie požiadaviek podľa § </w:t>
      </w:r>
      <w:r w:rsidR="006F0C86">
        <w:rPr>
          <w:rFonts w:cs="Arial"/>
          <w:szCs w:val="19"/>
          <w:lang w:val="sk-SK"/>
        </w:rPr>
        <w:t>51</w:t>
      </w:r>
      <w:r w:rsidR="006F0C86" w:rsidRPr="0073389C">
        <w:rPr>
          <w:rFonts w:cs="Arial"/>
          <w:szCs w:val="19"/>
          <w:lang w:val="sk-SK"/>
        </w:rPr>
        <w:t xml:space="preserve"> </w:t>
      </w:r>
      <w:r w:rsidRPr="0073389C">
        <w:rPr>
          <w:rFonts w:cs="Arial"/>
          <w:szCs w:val="19"/>
          <w:lang w:val="sk-SK"/>
        </w:rPr>
        <w:t>ZVO kladených na členov komisie</w:t>
      </w:r>
      <w:r w:rsidR="0075678A">
        <w:rPr>
          <w:rFonts w:cs="Arial"/>
          <w:szCs w:val="19"/>
          <w:lang w:val="sk-SK"/>
        </w:rPr>
        <w:t>;</w:t>
      </w:r>
      <w:r w:rsidRPr="0073389C">
        <w:rPr>
          <w:rFonts w:cs="Arial"/>
          <w:szCs w:val="19"/>
          <w:lang w:val="sk-SK"/>
        </w:rPr>
        <w:t xml:space="preserve"> </w:t>
      </w:r>
    </w:p>
    <w:p w14:paraId="7A55D2C5"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čestné vyhlásenia členov komisie;</w:t>
      </w:r>
    </w:p>
    <w:p w14:paraId="7A55D2C6"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výpočet PHZ, vrátane zdôvodnenia použitého postupu zadávania zákazky;</w:t>
      </w:r>
    </w:p>
    <w:p w14:paraId="7A55D2C7" w14:textId="785A2B36"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evidencia uchádzačov, ktorí predložili ponuku;</w:t>
      </w:r>
    </w:p>
    <w:p w14:paraId="7A55D2C8"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prezenčné listiny zo zasadnutia komisie;</w:t>
      </w:r>
    </w:p>
    <w:p w14:paraId="7A55D2C9"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zápisnica z otvárania a vyhodnotenia ponúk spolu s prezenčnou listinou;</w:t>
      </w:r>
    </w:p>
    <w:p w14:paraId="7A55D2CA" w14:textId="57B47291"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doklady o doručení zápisnice z otvárania ponúk jednotlivým uchádzačom, ktorí predložili ponuky</w:t>
      </w:r>
      <w:r w:rsidR="0075678A">
        <w:rPr>
          <w:rFonts w:cs="Arial"/>
          <w:szCs w:val="19"/>
          <w:lang w:val="sk-SK"/>
        </w:rPr>
        <w:t>;</w:t>
      </w:r>
    </w:p>
    <w:p w14:paraId="7A55D2CB"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žiadosti o účasť jednotlivých záujemcov (v prípade užšej súťaže);</w:t>
      </w:r>
    </w:p>
    <w:p w14:paraId="7A55D2CC" w14:textId="4C8CB00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lastRenderedPageBreak/>
        <w:t>zápisnica z vyhodnotenia splnenia podmienok účasti (najmä v prípade verejnej súťaže, užšej súťaže a rokovacieho konania so zverejnením, priameho rokovacieho konania</w:t>
      </w:r>
      <w:r w:rsidR="00B73EC8">
        <w:rPr>
          <w:rFonts w:cs="Arial"/>
          <w:szCs w:val="19"/>
          <w:lang w:val="sk-SK"/>
        </w:rPr>
        <w:t xml:space="preserve">, </w:t>
      </w:r>
      <w:r w:rsidR="00B73EC8" w:rsidRPr="00B73EC8">
        <w:rPr>
          <w:rFonts w:cs="Arial"/>
          <w:szCs w:val="19"/>
          <w:lang w:val="sk-SK"/>
        </w:rPr>
        <w:t>dynamického nákupného systému</w:t>
      </w:r>
      <w:r w:rsidRPr="0073389C">
        <w:rPr>
          <w:rFonts w:cs="Arial"/>
          <w:szCs w:val="19"/>
          <w:lang w:val="sk-SK"/>
        </w:rPr>
        <w:t xml:space="preserve">); </w:t>
      </w:r>
    </w:p>
    <w:p w14:paraId="7A55D2CD" w14:textId="4C49D5B5"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zápisnica z priameho rokovacieho konania;</w:t>
      </w:r>
    </w:p>
    <w:p w14:paraId="7A55D2CE"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ponuky jednotlivých uchádzačov, vrátane dokladu preukazujúceho čas doručenia ponuky,  zoznam všetkých záujemcov, ktorí požiadali o súťažné podklady a doklad o ich poskytnutí/sprístupnení (ak relevantné);</w:t>
      </w:r>
    </w:p>
    <w:p w14:paraId="7A55D2CF"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 xml:space="preserve">rozpočty všetkých uchádzačov vrátane neoceneného výkazu výmer (ak to je relevantné); </w:t>
      </w:r>
    </w:p>
    <w:p w14:paraId="7A55D2D1"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informácia o výsledku vyhodnotenia ponúk alebo ich ekvivalent;</w:t>
      </w:r>
    </w:p>
    <w:p w14:paraId="7A55D2D2"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oznámenia o vylúčení, oznámenia úspešnému uchádzačovi a neúspešným uchádzačom;</w:t>
      </w:r>
    </w:p>
    <w:p w14:paraId="7A55D2D3" w14:textId="77777777" w:rsidR="009D7F63"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doklady o uvoľnení zábezpeky;</w:t>
      </w:r>
    </w:p>
    <w:p w14:paraId="308BFC55" w14:textId="3B83C2A1" w:rsidR="00C20764" w:rsidRPr="0073389C" w:rsidRDefault="00C20764" w:rsidP="004E6C80">
      <w:pPr>
        <w:pStyle w:val="Bulletslevel2"/>
        <w:spacing w:after="120" w:line="288" w:lineRule="auto"/>
        <w:ind w:left="567" w:hanging="283"/>
        <w:jc w:val="both"/>
        <w:rPr>
          <w:rFonts w:cs="Arial"/>
          <w:szCs w:val="19"/>
          <w:lang w:val="sk-SK"/>
        </w:rPr>
      </w:pPr>
      <w:r w:rsidRPr="00C20764">
        <w:rPr>
          <w:rFonts w:cs="Arial"/>
          <w:szCs w:val="19"/>
          <w:lang w:val="sk-SK"/>
        </w:rPr>
        <w:t>čestné vyhlásenia o neprítomnosti konfliktu záujmov osôb zúčastňujúcich sa na procese VO;</w:t>
      </w:r>
    </w:p>
    <w:p w14:paraId="7A55D2D4"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dokumentácia týkajúca sa uplatnenia revíznych postupov;</w:t>
      </w:r>
    </w:p>
    <w:p w14:paraId="7A55D2D5"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dokumentácia z priebehu elektronickej aukcie (ak je to relevantné);</w:t>
      </w:r>
    </w:p>
    <w:p w14:paraId="7A55D2D6"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návrh zmluvy s úspešným uchádzačom.</w:t>
      </w:r>
    </w:p>
    <w:p w14:paraId="6C6C0FB2" w14:textId="77777777" w:rsidR="004221C7" w:rsidRPr="00462025" w:rsidRDefault="006F0C86" w:rsidP="004221C7">
      <w:pPr>
        <w:spacing w:before="120" w:after="120" w:line="288" w:lineRule="auto"/>
        <w:jc w:val="both"/>
        <w:rPr>
          <w:rFonts w:cs="Arial"/>
          <w:szCs w:val="19"/>
        </w:rPr>
      </w:pPr>
      <w:r w:rsidRPr="006F0C86">
        <w:rPr>
          <w:b/>
          <w:i/>
          <w:color w:val="FF0000"/>
        </w:rPr>
        <w:t>Povinnosť prijímateľa:</w:t>
      </w:r>
      <w:r w:rsidRPr="006F0C86">
        <w:rPr>
          <w:b/>
          <w:i/>
          <w:color w:val="00B0F0"/>
        </w:rPr>
        <w:t xml:space="preserve">  </w:t>
      </w:r>
      <w:r w:rsidR="004221C7" w:rsidRPr="00462025">
        <w:rPr>
          <w:rFonts w:cs="Arial"/>
          <w:szCs w:val="19"/>
        </w:rPr>
        <w:t>V prípade, že neboli predložené viac ako dve ponuky alebo cena v ponuke uchádzača, ktorý bol vyhodnotený ako úspešný, je vyššia ako predpokladaná hodnota zákazky, prijímateľ je povinný vypracovať odôvodnenie, prečo predmetný postup zadávania zákazky nezrušil, ak nejde o zákazku realizovanú cez elektronické trhovisko. Uvedené odôvodnenie je súčasťou dokumentácie z verejného obstarávania.</w:t>
      </w:r>
    </w:p>
    <w:p w14:paraId="77E6439D" w14:textId="70238E53" w:rsidR="006F0C86" w:rsidRPr="006F0C86" w:rsidRDefault="004221C7" w:rsidP="004221C7">
      <w:pPr>
        <w:spacing w:before="120" w:after="120" w:line="288" w:lineRule="auto"/>
        <w:jc w:val="both"/>
      </w:pPr>
      <w:r w:rsidRPr="00462025">
        <w:rPr>
          <w:rFonts w:cs="Arial"/>
          <w:szCs w:val="19"/>
        </w:rPr>
        <w:t xml:space="preserve">Vyššie uvedená povinnosť prijímateľa </w:t>
      </w:r>
      <w:r w:rsidRPr="00462025">
        <w:t>sa nevzťahuje na zákazky s nízkymi hodnotami podľa § 117 ZVO.</w:t>
      </w:r>
      <w:r w:rsidRPr="00494514" w:rsidDel="009651ED">
        <w:rPr>
          <w:rFonts w:cs="Arial"/>
          <w:szCs w:val="19"/>
        </w:rPr>
        <w:t xml:space="preserve"> </w:t>
      </w:r>
    </w:p>
    <w:p w14:paraId="7A55D2D7" w14:textId="2A060901" w:rsidR="009D7F63" w:rsidRPr="0073389C" w:rsidRDefault="009D7F63" w:rsidP="009D7F63">
      <w:pPr>
        <w:spacing w:before="120" w:after="120" w:line="288" w:lineRule="auto"/>
        <w:jc w:val="both"/>
      </w:pPr>
      <w:r w:rsidRPr="0073389C">
        <w:rPr>
          <w:b/>
          <w:i/>
          <w:color w:val="00B0F0"/>
        </w:rPr>
        <w:t>Povinnosť poskytovateľa</w:t>
      </w:r>
      <w:r w:rsidRPr="0073389C">
        <w:rPr>
          <w:b/>
          <w:i/>
          <w:color w:val="5F497A" w:themeColor="accent4" w:themeShade="BF"/>
        </w:rPr>
        <w:t>:</w:t>
      </w:r>
      <w:r w:rsidRPr="0073389C">
        <w:rPr>
          <w:color w:val="5F497A" w:themeColor="accent4" w:themeShade="BF"/>
        </w:rPr>
        <w:t xml:space="preserve"> </w:t>
      </w:r>
      <w:r w:rsidRPr="0073389C">
        <w:t xml:space="preserve">Poskytovateľ zašle </w:t>
      </w:r>
      <w:r w:rsidR="00C7417C" w:rsidRPr="00C7417C">
        <w:t>návrh správy</w:t>
      </w:r>
      <w:r w:rsidR="00C20764">
        <w:rPr>
          <w:rFonts w:cs="Arial"/>
          <w:szCs w:val="19"/>
        </w:rPr>
        <w:t xml:space="preserve"> z kontroly VO</w:t>
      </w:r>
      <w:r w:rsidR="00C7417C" w:rsidRPr="00C7417C">
        <w:rPr>
          <w:rFonts w:cs="Arial"/>
          <w:szCs w:val="19"/>
        </w:rPr>
        <w:t>/</w:t>
      </w:r>
      <w:r w:rsidR="004221C7" w:rsidDel="004221C7">
        <w:rPr>
          <w:rFonts w:cs="Arial"/>
          <w:szCs w:val="19"/>
        </w:rPr>
        <w:t xml:space="preserve"> </w:t>
      </w:r>
      <w:r w:rsidR="00F0718F">
        <w:rPr>
          <w:rFonts w:cs="Arial"/>
          <w:szCs w:val="19"/>
        </w:rPr>
        <w:t>/</w:t>
      </w:r>
      <w:r w:rsidR="00C7417C" w:rsidRPr="00C7417C">
        <w:rPr>
          <w:rFonts w:cs="Arial"/>
          <w:szCs w:val="19"/>
        </w:rPr>
        <w:t>správu</w:t>
      </w:r>
      <w:r w:rsidR="00C20764">
        <w:rPr>
          <w:rFonts w:cs="Arial"/>
          <w:szCs w:val="19"/>
        </w:rPr>
        <w:t xml:space="preserve"> z kontroly VO</w:t>
      </w:r>
      <w:r w:rsidR="00C7417C" w:rsidRPr="00C7417C">
        <w:t xml:space="preserve"> </w:t>
      </w:r>
      <w:r w:rsidRPr="0073389C">
        <w:t xml:space="preserve">prijímateľovi, kde uvedie závery z  </w:t>
      </w:r>
      <w:r w:rsidR="007E7D6C">
        <w:t>finančnej</w:t>
      </w:r>
      <w:r w:rsidRPr="0073389C">
        <w:t xml:space="preserve"> kontroly VO </w:t>
      </w:r>
      <w:r w:rsidRPr="0073389C">
        <w:rPr>
          <w:b/>
        </w:rPr>
        <w:t>do 20 pracovných dní odo dňa predloženia príslušnej dokumentácie</w:t>
      </w:r>
      <w:r w:rsidR="004221C7">
        <w:rPr>
          <w:b/>
        </w:rPr>
        <w:t xml:space="preserve"> na kontrolu poskytovateľovi</w:t>
      </w:r>
      <w:r w:rsidRPr="0073389C">
        <w:t xml:space="preserve">, pričom </w:t>
      </w:r>
      <w:r w:rsidR="00C7417C" w:rsidRPr="00C7417C">
        <w:t>predložením</w:t>
      </w:r>
      <w:r w:rsidR="00C7417C">
        <w:t xml:space="preserve"> </w:t>
      </w:r>
      <w:r w:rsidRPr="0073389C">
        <w:t xml:space="preserve"> dokumentácie sa rozumie prijatie dokumentácie poskytovateľom v písomnej forme (uvedená lehota je procesnoprávna, t. j. lehota je zachovaná, keď poskytovateľ zašle</w:t>
      </w:r>
      <w:r w:rsidR="00D1430A">
        <w:t xml:space="preserve"> prijímateľovi</w:t>
      </w:r>
      <w:r w:rsidRPr="0073389C">
        <w:t xml:space="preserve"> závery z  </w:t>
      </w:r>
      <w:r w:rsidR="00F0718F">
        <w:t xml:space="preserve">finančnej </w:t>
      </w:r>
      <w:r w:rsidRPr="0073389C">
        <w:t>kontroly VO v posledný deň lehoty na poštovú prepravu).</w:t>
      </w:r>
    </w:p>
    <w:p w14:paraId="7A55D2D8" w14:textId="20C50D48" w:rsidR="009D7F63" w:rsidRPr="0073389C" w:rsidRDefault="009D7F63" w:rsidP="009D7F63">
      <w:pPr>
        <w:spacing w:before="120" w:after="120" w:line="288" w:lineRule="auto"/>
        <w:jc w:val="both"/>
      </w:pPr>
    </w:p>
    <w:p w14:paraId="472F87D2" w14:textId="0F763063" w:rsidR="00D1430A" w:rsidRPr="00D1430A" w:rsidRDefault="00D1430A" w:rsidP="00D1430A">
      <w:pPr>
        <w:spacing w:before="120" w:after="120" w:line="288" w:lineRule="auto"/>
        <w:jc w:val="both"/>
      </w:pPr>
      <w:r w:rsidRPr="0073389C">
        <w:t>Poskytovateľ</w:t>
      </w:r>
      <w:r w:rsidRPr="00D1430A">
        <w:t xml:space="preserve"> požiada prijímateľa v prípade potreby o vysvetlenie resp. doplnenie dokumentácie alebo informácií v lehote minimálne 5 pracovných dní a maximálne 10 pracovných dní </w:t>
      </w:r>
      <w:r w:rsidR="00C20764" w:rsidRPr="00C20764">
        <w:rPr>
          <w:rFonts w:cs="Arial"/>
          <w:szCs w:val="19"/>
        </w:rPr>
        <w:t>a doručenie doplnenia/ vysvetlenia dokumentácie poskytovateľovi. Lehota začína prijímateľovi plynúť odo dňa doručenia  žiadosti o vysvetlenie/doplnenie dokumentácie VO.</w:t>
      </w:r>
      <w:r w:rsidRPr="00D1430A">
        <w:t xml:space="preserve"> Dňom odoslania žiadosti </w:t>
      </w:r>
      <w:r w:rsidR="00B73EC8">
        <w:t>sa</w:t>
      </w:r>
      <w:r w:rsidRPr="00D1430A">
        <w:t xml:space="preserve"> lehota na výkon kontroly</w:t>
      </w:r>
      <w:r w:rsidR="00B73EC8">
        <w:t xml:space="preserve"> prerušuje</w:t>
      </w:r>
      <w:r w:rsidRPr="00D1430A">
        <w:t xml:space="preserve">. Dňom nasledujúcim po dni doručenia vysvetlenia </w:t>
      </w:r>
      <w:r>
        <w:t>alebo doplnenia dokumentácie p</w:t>
      </w:r>
      <w:r w:rsidRPr="0073389C">
        <w:t>oskytovateľ</w:t>
      </w:r>
      <w:r>
        <w:t>ovi</w:t>
      </w:r>
      <w:r w:rsidRPr="00D1430A">
        <w:t xml:space="preserve"> </w:t>
      </w:r>
      <w:r w:rsidR="00B73EC8">
        <w:t>pokračuje</w:t>
      </w:r>
      <w:r w:rsidR="00B73EC8" w:rsidRPr="00D1430A">
        <w:t xml:space="preserve"> </w:t>
      </w:r>
      <w:r w:rsidRPr="00D1430A">
        <w:t>plyn</w:t>
      </w:r>
      <w:r w:rsidR="00B73EC8">
        <w:t>utie</w:t>
      </w:r>
      <w:r w:rsidRPr="00D1430A">
        <w:t xml:space="preserve"> nová lehota</w:t>
      </w:r>
      <w:r w:rsidR="00C20764" w:rsidRPr="00D1430A">
        <w:t xml:space="preserve"> </w:t>
      </w:r>
      <w:r w:rsidR="00C20764">
        <w:rPr>
          <w:rFonts w:cs="Arial"/>
          <w:szCs w:val="19"/>
        </w:rPr>
        <w:t>20 pracovných dní</w:t>
      </w:r>
      <w:r w:rsidRPr="00D1430A">
        <w:rPr>
          <w:rFonts w:cs="Arial"/>
          <w:szCs w:val="19"/>
        </w:rPr>
        <w:t xml:space="preserve"> na výkon kontroly VO.</w:t>
      </w:r>
      <w:r w:rsidR="00C20764">
        <w:rPr>
          <w:rFonts w:cs="Arial"/>
          <w:szCs w:val="19"/>
        </w:rPr>
        <w:t xml:space="preserve"> </w:t>
      </w:r>
      <w:r w:rsidR="00C20764" w:rsidRPr="00C20764">
        <w:rPr>
          <w:rFonts w:cs="Arial"/>
          <w:szCs w:val="19"/>
        </w:rPr>
        <w:t>Doplnením dokumentácie nemôže dôjsť k zmene pôvodne predložených dokladov, resp. údajov v nich uvedených. Zároveň, ak napriek čestnému vyhláseniu prijímateľa poskytovateľ identifikuje, že dokumentácia nie je kompletná a pre riadne ukončenie kontroly VO je nevyhnutné vyzvať prijímateľa na doplnenie chýbajúcich dokladov, uvedenú skutočnosť môže vyhodnotiť poskytovateľ ako podstatné porušenie zmluvy o</w:t>
      </w:r>
      <w:r w:rsidR="00C20764">
        <w:rPr>
          <w:rFonts w:cs="Arial"/>
          <w:szCs w:val="19"/>
        </w:rPr>
        <w:t> </w:t>
      </w:r>
      <w:r w:rsidR="00C20764" w:rsidRPr="00C20764">
        <w:rPr>
          <w:rFonts w:cs="Arial"/>
          <w:szCs w:val="19"/>
        </w:rPr>
        <w:t>NFP</w:t>
      </w:r>
      <w:r w:rsidR="00C20764">
        <w:rPr>
          <w:rFonts w:cs="Arial"/>
          <w:szCs w:val="19"/>
        </w:rPr>
        <w:t>.</w:t>
      </w:r>
    </w:p>
    <w:p w14:paraId="07C5B893" w14:textId="559C34BF" w:rsidR="004221C7" w:rsidRPr="00D1430A" w:rsidRDefault="004221C7" w:rsidP="00D1430A">
      <w:pPr>
        <w:spacing w:before="120" w:after="120" w:line="288" w:lineRule="auto"/>
        <w:jc w:val="both"/>
      </w:pPr>
      <w:r w:rsidRPr="00E8012F">
        <w:rPr>
          <w:b/>
          <w:i/>
          <w:color w:val="00B0F0"/>
        </w:rPr>
        <w:t>Povinnosť poskytovateľa:</w:t>
      </w:r>
      <w:r w:rsidRPr="004221C7">
        <w:t xml:space="preserve"> Poskytovateľ  zároveň vykoná kontrolu  súladu predmetu zákazky uvedeného v zmluve o  NFP s opisom uvedeným v dokumentácii z VO.  V prípade, ak identifikuje nezhodu/nesúlad, je povinný oznámiť túto skutočnosť prijímateľovi v rámci záverov z  finančnej kontroly VO identifikovaných v návrhu správy z kontroly VO.</w:t>
      </w:r>
    </w:p>
    <w:p w14:paraId="4F382E7E" w14:textId="77777777" w:rsidR="004221C7" w:rsidRDefault="004221C7" w:rsidP="00BF23E3">
      <w:pPr>
        <w:spacing w:before="120" w:after="120" w:line="288" w:lineRule="auto"/>
        <w:jc w:val="both"/>
      </w:pPr>
    </w:p>
    <w:p w14:paraId="26B9C108" w14:textId="77777777" w:rsidR="004221C7" w:rsidRPr="004221C7" w:rsidRDefault="004221C7" w:rsidP="004221C7">
      <w:pPr>
        <w:spacing w:before="120" w:after="120" w:line="288" w:lineRule="auto"/>
        <w:jc w:val="both"/>
        <w:rPr>
          <w:b/>
        </w:rPr>
      </w:pPr>
      <w:r w:rsidRPr="004221C7">
        <w:rPr>
          <w:b/>
        </w:rPr>
        <w:t>Osobitné ustanovenia pre kontrolu podlimitných zákaziek:</w:t>
      </w:r>
    </w:p>
    <w:p w14:paraId="3F2F2241" w14:textId="2499ED24" w:rsidR="004221C7" w:rsidRPr="004221C7" w:rsidRDefault="004221C7" w:rsidP="004221C7">
      <w:pPr>
        <w:spacing w:before="120" w:after="120" w:line="288" w:lineRule="auto"/>
        <w:jc w:val="both"/>
      </w:pPr>
      <w:r w:rsidRPr="004221C7">
        <w:lastRenderedPageBreak/>
        <w:t>Ak poskytovateľ</w:t>
      </w:r>
      <w:r w:rsidRPr="004221C7" w:rsidDel="006526CF">
        <w:t xml:space="preserve"> </w:t>
      </w:r>
      <w:r w:rsidRPr="004221C7">
        <w:t xml:space="preserve">identifikuje nedostatky v procese VO, preruší kontrolu VO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súhlas alebo nesúhlas s uzavretím zmluvy s úspešným uchádzačom. </w:t>
      </w:r>
      <w:r w:rsidR="00B73EC8" w:rsidRPr="00B73EC8">
        <w:t>V prípade, že prijímateľ neodstránil protiprávny stav, je poskytovateľ oprávnený uplatniť ex ante finančnú opravu pred podpisom zmluvy s úspešným uchádzačom iba v prípade, ak by opakovaním procesu VO vznikli vysoké dodatočné náklady  a zároveň nebol odstránený protiprávny stav konštatovaný v predbežných záveroch poskytovateľa a následne v návrhu správy z kontroly. V prípade, že nie je možné preukázať, že opakovaním procesu VO by vznikli vysoké dodatočné náklady, poskytovateľ vyjadrí nesúhlas s podpísaním zmluvy s úspešným uchádzačom a vyzve prijímateľa, aby zrušil použitý postup zadávania zákazky a odporučí mu vyhlásiť nové verejné obstarávanie</w:t>
      </w:r>
      <w:r w:rsidRPr="004221C7">
        <w:t xml:space="preserve"> Tento nesúhlas predstavuje zároveň deklaráciu poskytovateľa týkajúcu sa nepripustenia súvisiacich budúcich výdavkov do financovania v plnom rozsahu, t. j. pokiaľ by bola zmluva s úspešným uchádzačom aj napriek nesúhlasu poskytovateľa podpísaná, poskytovateľ ju v rámci ex-post kontroly nepripustí do financovania v plnom rozsahu.</w:t>
      </w:r>
    </w:p>
    <w:p w14:paraId="783B7245" w14:textId="5472023F" w:rsidR="004221C7" w:rsidRDefault="007B2419" w:rsidP="00BF23E3">
      <w:pPr>
        <w:spacing w:before="120" w:after="120" w:line="288" w:lineRule="auto"/>
        <w:jc w:val="both"/>
      </w:pPr>
      <w:r w:rsidRPr="007B2419">
        <w:t>V prípade ak poskytovateľ</w:t>
      </w:r>
      <w:r w:rsidRPr="007B2419" w:rsidDel="006526CF">
        <w:t xml:space="preserve"> </w:t>
      </w:r>
      <w:r w:rsidRPr="007B2419">
        <w:t xml:space="preserve">identifikuje nedodržanie </w:t>
      </w:r>
      <w:r w:rsidR="00B73EC8">
        <w:t>pravidiel</w:t>
      </w:r>
      <w:r w:rsidR="00B73EC8" w:rsidRPr="007B2419">
        <w:t xml:space="preserve"> </w:t>
      </w:r>
      <w:r w:rsidRPr="007B2419">
        <w:t>a postupov VO, resp. porušenia legislatívy a zo strany prijímateľa nedôjde k odstráneniu protiprávneho stavu, nepripustí kontrolované VO do financovania, pokiaľ nie je uvedené v tejto kapitole inak.</w:t>
      </w:r>
    </w:p>
    <w:p w14:paraId="69631C6F" w14:textId="77777777" w:rsidR="007B2419" w:rsidRDefault="007B2419" w:rsidP="007B2419">
      <w:pPr>
        <w:spacing w:before="120" w:after="120" w:line="288" w:lineRule="auto"/>
        <w:jc w:val="both"/>
      </w:pPr>
    </w:p>
    <w:p w14:paraId="215C7EC4" w14:textId="1A46C071" w:rsidR="007B2419" w:rsidRPr="007B2419" w:rsidRDefault="007B2419" w:rsidP="007B2419">
      <w:pPr>
        <w:spacing w:before="120" w:after="120" w:line="288" w:lineRule="auto"/>
        <w:jc w:val="both"/>
        <w:rPr>
          <w:b/>
        </w:rPr>
      </w:pPr>
      <w:r w:rsidRPr="007B2419">
        <w:rPr>
          <w:b/>
        </w:rPr>
        <w:t>Osobitné ustanovenia pre kontrolu nadlimitných zákaziek:</w:t>
      </w:r>
    </w:p>
    <w:p w14:paraId="62774439" w14:textId="77777777" w:rsidR="006E4DBE" w:rsidRPr="006E4DBE" w:rsidRDefault="006E4DBE" w:rsidP="006E4DBE">
      <w:pPr>
        <w:spacing w:before="120" w:after="120" w:line="288" w:lineRule="auto"/>
        <w:jc w:val="both"/>
      </w:pPr>
      <w:r w:rsidRPr="006E4DBE">
        <w:t xml:space="preserve">ÚVO vykonáva kontrolu </w:t>
      </w:r>
      <w:r w:rsidRPr="006E4DBE">
        <w:rPr>
          <w:b/>
        </w:rPr>
        <w:t>nadlimitných zákaziek</w:t>
      </w:r>
      <w:r w:rsidRPr="006E4DBE">
        <w:t xml:space="preserve"> v rámci druhej ex-ante kontroly na základe podnetu prijímateľa podľa § 169 ods. 1 písm. b) v spojení s § 169 ods. 2 ZVO vo fáze pred uzavretím zmluvy, koncesnej zmluvy alebo rámcovej dohody, pred ukončením súťaže návrhov, pred zadaním zákazky na základe rámcovej dohody alebo pred ukončením postupu inovatívneho partnerstva.</w:t>
      </w:r>
    </w:p>
    <w:p w14:paraId="14812AC2" w14:textId="77777777" w:rsidR="006E4DBE" w:rsidRPr="006E4DBE" w:rsidRDefault="006E4DBE" w:rsidP="006E4DBE">
      <w:pPr>
        <w:spacing w:before="120" w:after="120" w:line="288" w:lineRule="auto"/>
        <w:jc w:val="both"/>
      </w:pPr>
      <w:r w:rsidRPr="006E4DBE">
        <w:rPr>
          <w:b/>
          <w:i/>
        </w:rPr>
        <w:t xml:space="preserve">Povinnosť prijímateľa: </w:t>
      </w:r>
      <w:r w:rsidRPr="006E4DBE">
        <w:t xml:space="preserve"> Podnet na výkon kontroly podľa § 169 ods. 2 ZVO podáva prijímateľ na základe vyzvania poskytovateľa.</w:t>
      </w:r>
    </w:p>
    <w:p w14:paraId="3A52051B" w14:textId="7869833B" w:rsidR="006E4DBE" w:rsidRPr="006E4DBE" w:rsidRDefault="006E4DBE" w:rsidP="006E4DBE">
      <w:pPr>
        <w:spacing w:before="120" w:after="120" w:line="288" w:lineRule="auto"/>
        <w:jc w:val="both"/>
      </w:pPr>
      <w:r w:rsidRPr="006E4DBE">
        <w:t xml:space="preserve">Povinnou náležitosťou podnetu na výkon kontroly zasielaného prijímateľom na ÚVO je označenie príslušného RO, operačného programu, názvu a čísla projektu, </w:t>
      </w:r>
      <w:ins w:id="238" w:author="Autor">
        <w:r w:rsidR="006077B1" w:rsidRPr="006077B1">
          <w:t>kódu VO z ITMS 2014+,</w:t>
        </w:r>
        <w:r w:rsidR="006077B1">
          <w:t xml:space="preserve"> </w:t>
        </w:r>
      </w:ins>
      <w:r w:rsidRPr="006E4DBE">
        <w:t>čísla vestníka VO, označenie značky a dátumu vyhlásenia VO, ktorého sa podnet týka. Dňom odoslania výzvy na podanie podnetu na ÚVO Prijímateľovi prestáva poskytovateľovi plynúť lehota na výkon kontroly VO. Vyzvanie prijímateľa na podanie podnetu na ÚVO tak plní funkciu výzvy na doplnenie chýbajúceho dokladu, ktorým je právoplatné rozhodnutie ÚVO predstavujúce podklad pre ukončenie kontroly VO.</w:t>
      </w:r>
    </w:p>
    <w:p w14:paraId="779AB239" w14:textId="77777777" w:rsidR="006E4DBE" w:rsidRPr="006E4DBE" w:rsidRDefault="006E4DBE" w:rsidP="006E4DBE">
      <w:pPr>
        <w:spacing w:before="120" w:after="120" w:line="288" w:lineRule="auto"/>
        <w:jc w:val="both"/>
      </w:pPr>
      <w:r w:rsidRPr="006E4DBE">
        <w:t xml:space="preserve">ÚVO rozhodne do 30 dní odo dňa doručenia kompletnej dokumentácie v origináli. Lehota na vydanie rozhodnutia neplynie v prípade podľa § 173 ods. 4 ZVO (nedoručenie kompletnej dokumentácie v origináli). Proti rozhodnutiu ÚVO môže účastník konania a osoba podľa § 175 ods. 11 ZVO podať odvolanie. Odvolanie musí byť doručené ÚVO do 10 dní odo dňa doručenia rozhodnutia, proti ktorému odvolanie smeruje. Podanie odvolania má odkladný účinok do dňa právoplatnosti rozhodnutia rady ÚVO o odvolaní.  Rozhodnutie ÚVO je právoplatné márnym uplynutím lehoty na podanie odvolania alebo dňom doručenia rozhodnutia rady ÚVO podľa § 177 ods. 10 alebo ods. 12 ZVO účastníkom konania a vykonateľné uplynutím lehoty na plnenie, ak nie je ustanovené inak. Rada ÚVO môže na základe podnetu RO, orgánu auditu alebo certifikačného orgánu preskúmať mimo odvolacieho konania rozhodnutie ÚVO vydané podľa § 174 alebo § 175 ZVO za podmienok upravených v ustanovení § 179a ZVO.  </w:t>
      </w:r>
    </w:p>
    <w:p w14:paraId="04B4379C" w14:textId="77777777" w:rsidR="006E4DBE" w:rsidRPr="006E4DBE" w:rsidRDefault="006E4DBE" w:rsidP="006E4DBE">
      <w:pPr>
        <w:spacing w:before="120" w:after="120" w:line="288" w:lineRule="auto"/>
        <w:jc w:val="both"/>
      </w:pPr>
      <w:r w:rsidRPr="006E4DBE">
        <w:t>Ak poskytovateľ zistí nezistí nedostatky, resp. ak zistí nedostatky, ktoré je možné postupmi v zmysle ZVO odstrániť (napr. opätovné vyhodnotenie podmienok účasti alebo ponúk), vyzve prijímateľa na zaslanie podnetu na ÚVO podľa § 169 ods. 1 písm. b) v spojení s § 169 ods. 2 ZVO.</w:t>
      </w:r>
    </w:p>
    <w:p w14:paraId="10C61BBD" w14:textId="77777777" w:rsidR="006E4DBE" w:rsidRPr="006E4DBE" w:rsidRDefault="006E4DBE" w:rsidP="006E4DBE">
      <w:pPr>
        <w:spacing w:before="120" w:after="120" w:line="288" w:lineRule="auto"/>
        <w:jc w:val="both"/>
      </w:pPr>
      <w:r w:rsidRPr="006E4DBE">
        <w:t>Ak poskytovateľ zistí porušenie pravidiel a postupov VO, ktoré mali alebo mohli mať vplyv na výsledok VO a nie je možné odstrániť protiprávny stav, v prípade, že prijímateľ preukáže, že opakovaním procesu VO by vznikli vysoké dodatočné náklady, poskytovateľ vyzve prijímateľa aby podal Podnet na výkon kontroly podľa § 169 ods. 2 ZVO.</w:t>
      </w:r>
    </w:p>
    <w:p w14:paraId="1B22E0C1" w14:textId="77777777" w:rsidR="006E4DBE" w:rsidRPr="006E4DBE" w:rsidRDefault="006E4DBE" w:rsidP="006E4DBE">
      <w:pPr>
        <w:spacing w:before="120" w:after="120" w:line="288" w:lineRule="auto"/>
        <w:jc w:val="both"/>
      </w:pPr>
      <w:r w:rsidRPr="006E4DBE">
        <w:lastRenderedPageBreak/>
        <w:t xml:space="preserve">Po doručení právoplatného rozhodnutia ÚVO v predmetnej veci, poskytovateľ zašle v lehote 15 pracovných dní odo dňa doručenia právoplatného rozhodnutia ÚVO prijímateľovi návrh správy/správu z kontroly VO. </w:t>
      </w:r>
    </w:p>
    <w:p w14:paraId="2414FD58" w14:textId="77777777" w:rsidR="006E4DBE" w:rsidRPr="006E4DBE" w:rsidRDefault="006E4DBE" w:rsidP="006E4DBE">
      <w:pPr>
        <w:spacing w:before="120" w:after="120" w:line="288" w:lineRule="auto"/>
        <w:jc w:val="both"/>
      </w:pPr>
      <w:r w:rsidRPr="006E4DBE">
        <w:t>V prípade, ak prijímateľ zašle poskytovateľovi súvisiacu aktualizovanú dokumentáciu (napr. zápisnicu z opätovného vyhodnotenia ponúk), poskytovateľ skontroluje, či prijímateľ odstránil protiprávny stav (identifikované zistenia) v súlade s návrhom správy z kontroly. V prípade, že prijímateľ odstránil protiprávny stav, vypracuje poskytovateľ v lehote 15 pracovných dní od doručenia aktualizovanej dokumentácie správu z kontroly, ktorá obsahuje súhlas s podpísaním zmluvy s úspešným uchádzačom. V prípade, že prijímateľ neodstránil protiprávny stav, vypracuje poskytovateľ správu z kontroly, ktorá obsahuje nesúhlas s podpísaním zmluvy s úspešným uchádzačom.</w:t>
      </w:r>
    </w:p>
    <w:p w14:paraId="5447D968" w14:textId="3C03D9A9" w:rsidR="006E4DBE" w:rsidRPr="006E4DBE" w:rsidRDefault="006E4DBE" w:rsidP="006E4DBE">
      <w:pPr>
        <w:spacing w:before="120" w:after="120" w:line="288" w:lineRule="auto"/>
        <w:jc w:val="both"/>
      </w:pPr>
      <w:r w:rsidRPr="006E4DBE">
        <w:t xml:space="preserve">Ak poskytovateľ zistí porušenie </w:t>
      </w:r>
      <w:r w:rsidR="00B73EC8">
        <w:t>pravidiel</w:t>
      </w:r>
      <w:r w:rsidRPr="006E4DBE">
        <w:t xml:space="preserve"> a postupov VO, ktoré mali alebo mohli mať vplyv na výsledok VO a nie je možné ich odstrániť inak ako zrušením postupu zadávania zákazky, resp. zistí porušenie pravidiel a ustanovení  legislatívy SR a EÚ (napr. na základe vecnej kontroly poskytovateľ zistí také skutočnosti, ktoré ovplyvňujú posudzovanie oprávnenosti výdavkov predložených prijímateľom v ŽoP), poskytovateľ zašle prijímateľovi návrh správy z kontroly. V prípade, že prijímateľ preukáže, že opakovaním procesu VO by vznikli vysoké dodatočné náklady, je poskytovateľ oprávnený uplatniť ex ante finančnú opravu pred podpisom zmluvy s úspešným uchádzačom. V prípade, že nie je možné preukázať, že opakovaním procesu VO by vznikli vysoké dodatočné náklady, poskytovateľ konštatuje nesúhlas s podpísaním zmluvy s úspešným uchádzačom a vyzve prijímateľa, aby zrušil použitý postup zadávania zákazky a odporučí mu vyhlásiť nové verejné obstarávanie.</w:t>
      </w:r>
    </w:p>
    <w:p w14:paraId="636C4CB6" w14:textId="77777777" w:rsidR="006E4DBE" w:rsidRPr="006E4DBE" w:rsidRDefault="006E4DBE" w:rsidP="006E4DBE">
      <w:pPr>
        <w:spacing w:before="120" w:after="120" w:line="288" w:lineRule="auto"/>
        <w:jc w:val="both"/>
      </w:pPr>
      <w:r w:rsidRPr="006E4DBE">
        <w:t xml:space="preserve">Poskytovateľ poskytne prijímateľovi lehotu na podanie námietok v trvaní minimálne 5 pracovných dní odo dňa doručenia návrhu správy z kontroly. V prípade, že námietky prijímateľa sú neopodstatnené, neboli podané alebo boli podané po lehote, vypracuje poskytovateľ správu z kontroly VO, záverom ktorej je nesúhlas poskytovateľa s podpísaním zmluvy verejného obstarávateľa s úspešným uchádzačom a poskytovateľ vyzve prijímateľa na opakovanie procesu VO. Tento nesúhlas predstavuje zároveň deklaráciu poskytovateľa týkajúcu sa nepripustenia súvisiacich budúcich výdavkov do financovania v plnom rozsahu, t. j. pokiaľ by bola zmluva s úspešným uchádzačom aj napriek nesúhlasu poskytovateľa podpísaná, poskytovateľ ju v rámci ex-post kontroly nepripustí do financovania v plnom rozsahu. Nadlimitná zákazka tak prestáva spĺňať podmienku uvedenú v § 169 ods. 2 ZVO, podľa ktorého povinnosť prijímateľa na podanie podnetu na výkon kontroly pred uzavretím zmluvy sa týka zákaziek, čo aj z časti financovaných z prostriedkov EÚ. </w:t>
      </w:r>
    </w:p>
    <w:p w14:paraId="4CC7CB77" w14:textId="77777777" w:rsidR="006E4DBE" w:rsidRPr="006E4DBE" w:rsidRDefault="006E4DBE" w:rsidP="006E4DBE">
      <w:pPr>
        <w:spacing w:before="120" w:after="120" w:line="288" w:lineRule="auto"/>
        <w:jc w:val="both"/>
      </w:pPr>
      <w:r w:rsidRPr="006E4DBE">
        <w:rPr>
          <w:b/>
          <w:i/>
        </w:rPr>
        <w:t xml:space="preserve">Povinnosť prijímateľa: </w:t>
      </w:r>
      <w:r w:rsidRPr="006E4DBE">
        <w:t xml:space="preserve"> Prijímateľ predkladá na ÚVO spolu s podnetom na výkon kontroly aj kompletnú dokumentáciu k nadlimitnej zákazke alebo koncesii v origináli, a to najneskôr do 5 pracovných dní po dni, kedy mu bolo zo strany poskytovateľa doručené vyzvanie na podanie podnetu na výkon kontroly podľa § 169 ods. 2 ZVO. Prijímateľ je zároveň povinný informovať poskytovateľa o podaní podnetu na ÚVO (listom alebo e-mailom na adresu </w:t>
      </w:r>
      <w:hyperlink r:id="rId22" w:history="1">
        <w:r w:rsidRPr="006E4DBE">
          <w:rPr>
            <w:rStyle w:val="Hypertextovprepojenie"/>
          </w:rPr>
          <w:t>vo.sep@minv.sk</w:t>
        </w:r>
      </w:hyperlink>
      <w:r w:rsidRPr="006E4DBE">
        <w:t>).</w:t>
      </w:r>
    </w:p>
    <w:p w14:paraId="27D57CE8" w14:textId="77777777" w:rsidR="006E4DBE" w:rsidRPr="006E4DBE" w:rsidRDefault="006E4DBE" w:rsidP="006E4DBE">
      <w:pPr>
        <w:spacing w:before="120" w:after="120" w:line="288" w:lineRule="auto"/>
        <w:jc w:val="both"/>
      </w:pPr>
      <w:r w:rsidRPr="006E4DBE">
        <w:t>Po doručení podnetu prijímateľa na výkon kontroly si ÚVO vyžiada od poskytovateľa predbežné závery z  kontroly VO a poskytovateľ mu tieto závery bezodkladne poskytne, pričom v prípade identifikovaných nedostatkov poskytovateľa uvedie, či tieto mali alebo mohli mať vplyv na výsledok VO.</w:t>
      </w:r>
    </w:p>
    <w:p w14:paraId="4425A09B" w14:textId="77777777" w:rsidR="006E4DBE" w:rsidRPr="006E4DBE" w:rsidRDefault="006E4DBE" w:rsidP="006E4DBE">
      <w:pPr>
        <w:spacing w:before="120" w:after="120" w:line="288" w:lineRule="auto"/>
        <w:jc w:val="both"/>
      </w:pPr>
      <w:r w:rsidRPr="006E4DBE">
        <w:rPr>
          <w:b/>
          <w:i/>
        </w:rPr>
        <w:t>Povinnosť prijímateľa:</w:t>
      </w:r>
      <w:r w:rsidRPr="006E4DBE">
        <w:t xml:space="preserve">  Prijímateľ doručí poskytovateľovi právoplatné rozhodnutie (rovnako aj ÚVO), pričom lehota na vypracovanie návrhu správy/správy z kontroly začne pre poskytovateľa plynúť odo dňa skoršieho doručenia právoplatného rozhodnutia ÚVO. Prijímateľ je povinný doručiť poskytovateľovi kópiu právoplatného rozhodnutia ÚVO. V prípade, že prijímateľ podal proti rozhodnutiu ÚVO odvolanie, zasiela na vedomie poskytovateľovi spolu s kópiou právoplatného rozhodnutia ÚVO, resp. Rady ÚVO, aj písomné vyhotovenie odvolania (listom alebo e-mailom na adresu </w:t>
      </w:r>
      <w:hyperlink r:id="rId23" w:history="1">
        <w:r w:rsidRPr="006E4DBE">
          <w:rPr>
            <w:rStyle w:val="Hypertextovprepojenie"/>
          </w:rPr>
          <w:t>vo.sep@minv.sk</w:t>
        </w:r>
      </w:hyperlink>
      <w:r w:rsidRPr="006E4DBE">
        <w:t>).</w:t>
      </w:r>
    </w:p>
    <w:p w14:paraId="728F295B" w14:textId="77777777" w:rsidR="006E4DBE" w:rsidRPr="006E4DBE" w:rsidRDefault="006E4DBE" w:rsidP="006E4DBE">
      <w:pPr>
        <w:spacing w:before="120" w:after="120" w:line="288" w:lineRule="auto"/>
        <w:jc w:val="both"/>
      </w:pPr>
      <w:r w:rsidRPr="006E4DBE">
        <w:t xml:space="preserve">V prípade, že právoplatné rozhodnutie ÚVO nepotvrdí predbežné závery poskytovateľa týkajúce sa porušenia pravidiel a postupov VO, ktoré mali alebo mohli mať vplyv na výsledok VO a nie je možné odstrániť protiprávny stav, je poskytovateľ oprávnený uplatniť ex ante finančnú opravu pred podpisom zmluvy s úspešným uchádzačom iba v prípade, ak by opakovaním procesu VO vznikli vysoké dodatočné náklady. Uvedenú skutočnosť je povinný preukázať prijímateľ na základe výzvy poskytovateľa. V prípade, že nie je možné preukázať, že opakovaním procesu VO by vznikli vysoké dodatočné náklady, poskytovateľ </w:t>
      </w:r>
      <w:r w:rsidRPr="006E4DBE">
        <w:lastRenderedPageBreak/>
        <w:t>konštatuje nesúhlas s podpísaním zmluvy s úspešným uchádzačom a vyzve prijímateľa, aby zrušil použitý postup zadávania zákazky a odporučí vyhlásiť nové verejné obstarávanie.</w:t>
      </w:r>
    </w:p>
    <w:p w14:paraId="1706CC54" w14:textId="77777777" w:rsidR="006E4DBE" w:rsidRDefault="006E4DBE" w:rsidP="009D7F63">
      <w:pPr>
        <w:spacing w:before="120" w:after="120" w:line="288" w:lineRule="auto"/>
        <w:rPr>
          <w:b/>
        </w:rPr>
      </w:pPr>
    </w:p>
    <w:p w14:paraId="7A55D2DE" w14:textId="0F485696" w:rsidR="009D7F63" w:rsidRPr="0073389C" w:rsidRDefault="009D7F63" w:rsidP="009D7F63">
      <w:pPr>
        <w:spacing w:before="120" w:after="120" w:line="288" w:lineRule="auto"/>
        <w:rPr>
          <w:b/>
        </w:rPr>
      </w:pPr>
      <w:r w:rsidRPr="0073389C">
        <w:rPr>
          <w:b/>
        </w:rPr>
        <w:t xml:space="preserve">c) Štandardná ex-post kontrola - </w:t>
      </w:r>
      <w:r w:rsidR="001C44CA">
        <w:rPr>
          <w:b/>
        </w:rPr>
        <w:t xml:space="preserve">finančná </w:t>
      </w:r>
      <w:r w:rsidRPr="0073389C">
        <w:rPr>
          <w:b/>
        </w:rPr>
        <w:t>kontrola VO po uzatvorení zmluvy s úspešným uchádzačom</w:t>
      </w:r>
    </w:p>
    <w:p w14:paraId="7A55D2DF" w14:textId="1ECD927B" w:rsidR="009D7F63"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i/>
          <w:color w:val="00B0F0"/>
          <w:sz w:val="19"/>
          <w:szCs w:val="19"/>
          <w:lang w:val="sk-SK"/>
        </w:rPr>
        <w:t>Povinnosť poskytovateľa</w:t>
      </w:r>
      <w:r w:rsidRPr="0073389C">
        <w:rPr>
          <w:rFonts w:ascii="Arial" w:hAnsi="Arial" w:cs="Arial"/>
          <w:b/>
          <w:i/>
          <w:color w:val="5F497A" w:themeColor="accent4" w:themeShade="BF"/>
          <w:sz w:val="19"/>
          <w:szCs w:val="19"/>
          <w:lang w:val="sk-SK"/>
        </w:rPr>
        <w:t>:</w:t>
      </w:r>
      <w:r w:rsidRPr="0073389C">
        <w:rPr>
          <w:rFonts w:ascii="Arial" w:hAnsi="Arial" w:cs="Arial"/>
          <w:color w:val="5F497A" w:themeColor="accent4" w:themeShade="BF"/>
          <w:sz w:val="19"/>
          <w:szCs w:val="19"/>
          <w:lang w:val="sk-SK"/>
        </w:rPr>
        <w:t xml:space="preserve"> </w:t>
      </w:r>
      <w:r w:rsidRPr="0073389C">
        <w:rPr>
          <w:rFonts w:ascii="Arial" w:hAnsi="Arial" w:cs="Arial"/>
          <w:sz w:val="19"/>
          <w:szCs w:val="19"/>
          <w:lang w:val="sk-SK"/>
        </w:rPr>
        <w:t xml:space="preserve">Poskytovateľ kontroluje postupy VO na základe dokumentácie predloženej prijímateľom vo fáze </w:t>
      </w:r>
      <w:r w:rsidRPr="0073389C">
        <w:rPr>
          <w:rFonts w:ascii="Arial" w:hAnsi="Arial" w:cs="Arial"/>
          <w:b/>
          <w:sz w:val="19"/>
          <w:szCs w:val="19"/>
          <w:lang w:val="sk-SK"/>
        </w:rPr>
        <w:t>po podpise zmluvy s úspešným uchádzačom, pričom táto zmluva je už platná a účinná</w:t>
      </w:r>
      <w:r w:rsidR="003E07AA" w:rsidRPr="00923BC1">
        <w:rPr>
          <w:lang w:val="sk-SK"/>
        </w:rPr>
        <w:t xml:space="preserve">, </w:t>
      </w:r>
      <w:r w:rsidR="003E07AA" w:rsidRPr="00937DBD">
        <w:rPr>
          <w:rFonts w:ascii="Arial" w:hAnsi="Arial" w:cs="Arial"/>
          <w:sz w:val="19"/>
          <w:szCs w:val="19"/>
          <w:lang w:val="sk-SK"/>
        </w:rPr>
        <w:t>okrem prípadov kedy je účinnosť zmluvy viazaná na odkladaciu podmienku (napr. podpis zmluvy o</w:t>
      </w:r>
      <w:r w:rsidR="003E07AA">
        <w:rPr>
          <w:rFonts w:ascii="Arial" w:hAnsi="Arial" w:cs="Arial"/>
          <w:sz w:val="19"/>
          <w:szCs w:val="19"/>
          <w:lang w:val="sk-SK"/>
        </w:rPr>
        <w:t> </w:t>
      </w:r>
      <w:r w:rsidR="003E07AA" w:rsidRPr="00937DBD">
        <w:rPr>
          <w:rFonts w:ascii="Arial" w:hAnsi="Arial" w:cs="Arial"/>
          <w:sz w:val="19"/>
          <w:szCs w:val="19"/>
          <w:lang w:val="sk-SK"/>
        </w:rPr>
        <w:t>NFP)</w:t>
      </w:r>
      <w:r w:rsidR="003E07AA" w:rsidRPr="00703E20">
        <w:rPr>
          <w:rFonts w:ascii="Arial" w:hAnsi="Arial" w:cs="Arial"/>
          <w:sz w:val="19"/>
          <w:szCs w:val="19"/>
          <w:lang w:val="sk-SK"/>
        </w:rPr>
        <w:t>.</w:t>
      </w:r>
      <w:r w:rsidRPr="0073389C">
        <w:rPr>
          <w:rFonts w:ascii="Arial" w:hAnsi="Arial" w:cs="Arial"/>
          <w:sz w:val="19"/>
          <w:szCs w:val="19"/>
          <w:lang w:val="sk-SK"/>
        </w:rPr>
        <w:t xml:space="preserve"> </w:t>
      </w:r>
    </w:p>
    <w:p w14:paraId="56D73152" w14:textId="7AC1FA10" w:rsidR="003E07AA" w:rsidRPr="003E07AA" w:rsidRDefault="003E07AA" w:rsidP="003E07AA">
      <w:pPr>
        <w:pStyle w:val="Default"/>
        <w:spacing w:before="120" w:after="120" w:line="288" w:lineRule="auto"/>
        <w:jc w:val="both"/>
        <w:rPr>
          <w:rFonts w:ascii="Arial" w:hAnsi="Arial" w:cs="Arial"/>
          <w:color w:val="auto"/>
          <w:sz w:val="19"/>
          <w:szCs w:val="19"/>
          <w:lang w:val="sk-SK"/>
        </w:rPr>
      </w:pPr>
      <w:r w:rsidRPr="003E07AA">
        <w:rPr>
          <w:rFonts w:ascii="Arial" w:hAnsi="Arial" w:cs="Arial"/>
          <w:color w:val="auto"/>
          <w:sz w:val="19"/>
          <w:szCs w:val="19"/>
          <w:lang w:val="sk-SK"/>
        </w:rPr>
        <w:t xml:space="preserve">V týchto osobitných prípadoch </w:t>
      </w:r>
      <w:r w:rsidRPr="0017789F">
        <w:rPr>
          <w:rFonts w:ascii="Arial" w:hAnsi="Arial" w:cs="Arial"/>
          <w:color w:val="auto"/>
          <w:sz w:val="19"/>
          <w:szCs w:val="19"/>
          <w:lang w:val="sk-SK"/>
        </w:rPr>
        <w:t>prijímateľ predkladá dokumentáciu z verejného obstarávania vo fáze po podpise zmluvy s úspešným uchádzačom, ktorá je platná, ale nie je účinná. V prípade za</w:t>
      </w:r>
      <w:r w:rsidRPr="003E07AA">
        <w:rPr>
          <w:rFonts w:ascii="Arial" w:hAnsi="Arial" w:cs="Arial"/>
          <w:color w:val="auto"/>
          <w:sz w:val="19"/>
          <w:szCs w:val="19"/>
          <w:lang w:val="sk-SK"/>
        </w:rPr>
        <w:t xml:space="preserve">dávania zákazky s využitím elektronického trhoviska sa dokumentácia predkladá vo fáze po vygenerovaní výslednej zmluvy príslušným elektronickým informačným systémom, po jej zverejnení v zmysle zákona o  slobode informácií  </w:t>
      </w:r>
      <w:r w:rsidR="00B73EC8" w:rsidRPr="00B73EC8">
        <w:rPr>
          <w:rFonts w:ascii="Arial" w:hAnsi="Arial" w:cs="Arial"/>
          <w:color w:val="auto"/>
          <w:sz w:val="19"/>
          <w:szCs w:val="19"/>
          <w:lang w:val="sk-SK"/>
        </w:rPr>
        <w:t xml:space="preserve">(pokiaľ sa jedná o povinnú osobu podľa zákona o  slobode informácií), pričom zmluva je už platná </w:t>
      </w:r>
      <w:r w:rsidRPr="003E07AA">
        <w:rPr>
          <w:rFonts w:ascii="Arial" w:hAnsi="Arial" w:cs="Arial"/>
          <w:color w:val="auto"/>
          <w:sz w:val="19"/>
          <w:szCs w:val="19"/>
          <w:lang w:val="sk-SK"/>
        </w:rPr>
        <w:t>a pred nadobudnutím účinnosti zmluvy s dodávateľom (</w:t>
      </w:r>
      <w:r w:rsidR="00B73EC8" w:rsidRPr="00B73EC8">
        <w:rPr>
          <w:rFonts w:ascii="Arial" w:hAnsi="Arial" w:cs="Arial"/>
          <w:color w:val="auto"/>
          <w:sz w:val="19"/>
          <w:szCs w:val="19"/>
          <w:lang w:val="sk-SK"/>
        </w:rPr>
        <w:t>účinnosť je viazaná na odkladaciu podmienku schválenia zákazky zo strany poskytovateľa</w:t>
      </w:r>
      <w:r w:rsidRPr="003E07AA">
        <w:rPr>
          <w:rFonts w:ascii="Arial" w:hAnsi="Arial" w:cs="Arial"/>
          <w:color w:val="auto"/>
          <w:sz w:val="19"/>
          <w:szCs w:val="19"/>
          <w:lang w:val="sk-SK"/>
        </w:rPr>
        <w:t>), čo sa považuje za stupeň štandardnej ex-post kontroly.</w:t>
      </w:r>
    </w:p>
    <w:p w14:paraId="4237CA36" w14:textId="77777777" w:rsidR="003E07AA" w:rsidRDefault="003E07AA" w:rsidP="003E07AA">
      <w:pPr>
        <w:pStyle w:val="Default"/>
        <w:spacing w:before="120" w:after="120" w:line="288" w:lineRule="auto"/>
        <w:jc w:val="both"/>
        <w:rPr>
          <w:rFonts w:ascii="Arial" w:hAnsi="Arial" w:cs="Arial"/>
          <w:color w:val="auto"/>
          <w:sz w:val="19"/>
          <w:szCs w:val="19"/>
          <w:lang w:val="sk-SK"/>
        </w:rPr>
      </w:pPr>
      <w:r w:rsidRPr="00937DBD">
        <w:rPr>
          <w:rFonts w:ascii="Arial" w:hAnsi="Arial" w:cs="Arial"/>
          <w:color w:val="auto"/>
          <w:sz w:val="19"/>
          <w:szCs w:val="19"/>
          <w:lang w:val="sk-SK"/>
        </w:rPr>
        <w:t>Tento</w:t>
      </w:r>
      <w:r w:rsidRPr="00703E20">
        <w:rPr>
          <w:rFonts w:ascii="Arial" w:hAnsi="Arial" w:cs="Arial"/>
          <w:color w:val="auto"/>
          <w:sz w:val="19"/>
          <w:szCs w:val="19"/>
          <w:lang w:val="sk-SK"/>
        </w:rPr>
        <w:t xml:space="preserve"> druh kontroly </w:t>
      </w:r>
      <w:r>
        <w:rPr>
          <w:rFonts w:ascii="Arial" w:hAnsi="Arial" w:cs="Arial"/>
          <w:color w:val="auto"/>
          <w:sz w:val="19"/>
          <w:szCs w:val="19"/>
          <w:lang w:val="sk-SK"/>
        </w:rPr>
        <w:t xml:space="preserve"> </w:t>
      </w:r>
      <w:r w:rsidRPr="00703E20">
        <w:rPr>
          <w:rFonts w:ascii="Arial" w:hAnsi="Arial" w:cs="Arial"/>
          <w:color w:val="auto"/>
          <w:sz w:val="19"/>
          <w:szCs w:val="19"/>
          <w:lang w:val="sk-SK"/>
        </w:rPr>
        <w:t xml:space="preserve">sa nevzťahuje na VO, ktoré bolo predmetom druhej ex-ante kontroly (na tento prípad sa vzťahuje postup uvedený v písm. d) tejto príručky – </w:t>
      </w:r>
      <w:r w:rsidRPr="00703E20" w:rsidDel="00AC19A3">
        <w:rPr>
          <w:rFonts w:ascii="Arial" w:hAnsi="Arial" w:cs="Arial"/>
          <w:color w:val="auto"/>
          <w:sz w:val="19"/>
          <w:szCs w:val="19"/>
          <w:lang w:val="sk-SK"/>
        </w:rPr>
        <w:t>N</w:t>
      </w:r>
      <w:r w:rsidRPr="00703E20">
        <w:rPr>
          <w:rFonts w:ascii="Arial" w:hAnsi="Arial" w:cs="Arial"/>
          <w:color w:val="auto"/>
          <w:sz w:val="19"/>
          <w:szCs w:val="19"/>
          <w:lang w:val="sk-SK"/>
        </w:rPr>
        <w:t xml:space="preserve">ásledná ex-post kontrola). </w:t>
      </w:r>
    </w:p>
    <w:p w14:paraId="6E51E630" w14:textId="424CDF61" w:rsidR="00277273" w:rsidRPr="0073389C" w:rsidRDefault="00277273" w:rsidP="009D7F63">
      <w:pPr>
        <w:pStyle w:val="Default"/>
        <w:spacing w:before="120" w:after="120" w:line="288" w:lineRule="auto"/>
        <w:jc w:val="both"/>
        <w:rPr>
          <w:rFonts w:ascii="Arial" w:hAnsi="Arial" w:cs="Arial"/>
          <w:color w:val="auto"/>
          <w:sz w:val="19"/>
          <w:szCs w:val="19"/>
          <w:lang w:val="sk-SK"/>
        </w:rPr>
      </w:pPr>
      <w:r w:rsidRPr="00277273">
        <w:rPr>
          <w:rFonts w:ascii="Arial" w:hAnsi="Arial" w:cs="Arial"/>
          <w:color w:val="auto"/>
          <w:sz w:val="19"/>
          <w:szCs w:val="19"/>
          <w:lang w:val="sk-SK"/>
        </w:rPr>
        <w:t>Lehota na výkon štandardnej ex-post kontroly je 20 pracovných dní od doručenia dokumentácie prijímateľom.</w:t>
      </w:r>
    </w:p>
    <w:p w14:paraId="7A55D2E0" w14:textId="2DC01B0C"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i/>
          <w:color w:val="FF0000"/>
          <w:sz w:val="19"/>
          <w:szCs w:val="19"/>
          <w:lang w:val="sk-SK"/>
        </w:rPr>
        <w:t>Povinnosť prijímateľa:</w:t>
      </w:r>
      <w:r w:rsidRPr="0073389C">
        <w:rPr>
          <w:rFonts w:ascii="Arial" w:hAnsi="Arial" w:cs="Arial"/>
          <w:color w:val="auto"/>
          <w:sz w:val="19"/>
          <w:szCs w:val="19"/>
          <w:lang w:val="sk-SK"/>
        </w:rPr>
        <w:t xml:space="preserve"> </w:t>
      </w:r>
      <w:r w:rsidRPr="0073389C">
        <w:rPr>
          <w:rFonts w:ascii="Arial" w:hAnsi="Arial" w:cs="Arial"/>
          <w:sz w:val="19"/>
          <w:szCs w:val="19"/>
          <w:lang w:val="sk-SK"/>
        </w:rPr>
        <w:t xml:space="preserve">Prijímateľ predkladá dokumentáciu </w:t>
      </w:r>
      <w:r w:rsidR="00277273">
        <w:rPr>
          <w:rFonts w:ascii="Arial" w:hAnsi="Arial" w:cs="Arial"/>
          <w:sz w:val="19"/>
          <w:szCs w:val="19"/>
          <w:lang w:val="sk-SK"/>
        </w:rPr>
        <w:t>k</w:t>
      </w:r>
      <w:r w:rsidR="00277273" w:rsidRPr="0073389C">
        <w:rPr>
          <w:rFonts w:ascii="Arial" w:hAnsi="Arial" w:cs="Arial"/>
          <w:sz w:val="19"/>
          <w:szCs w:val="19"/>
          <w:lang w:val="sk-SK"/>
        </w:rPr>
        <w:t xml:space="preserve"> </w:t>
      </w:r>
      <w:r w:rsidRPr="0073389C">
        <w:rPr>
          <w:rFonts w:ascii="Arial" w:hAnsi="Arial" w:cs="Arial"/>
          <w:sz w:val="19"/>
          <w:szCs w:val="19"/>
          <w:lang w:val="sk-SK"/>
        </w:rPr>
        <w:t xml:space="preserve">VO </w:t>
      </w:r>
      <w:r w:rsidR="00277273">
        <w:rPr>
          <w:rFonts w:ascii="Arial" w:hAnsi="Arial" w:cs="Arial"/>
          <w:sz w:val="19"/>
          <w:szCs w:val="19"/>
          <w:lang w:val="sk-SK"/>
        </w:rPr>
        <w:t xml:space="preserve">na kontrolu poskytovateľovi </w:t>
      </w:r>
      <w:r w:rsidRPr="0073389C">
        <w:rPr>
          <w:rFonts w:ascii="Arial" w:hAnsi="Arial" w:cs="Arial"/>
          <w:sz w:val="19"/>
          <w:szCs w:val="19"/>
          <w:lang w:val="sk-SK"/>
        </w:rPr>
        <w:t>v plnom rozsahu</w:t>
      </w:r>
      <w:r w:rsidR="00E70656">
        <w:rPr>
          <w:rStyle w:val="Odkaznapoznmkupodiarou"/>
          <w:rFonts w:cs="Arial"/>
          <w:szCs w:val="19"/>
          <w:lang w:val="sk-SK"/>
        </w:rPr>
        <w:footnoteReference w:id="100"/>
      </w:r>
      <w:r w:rsidRPr="0073389C">
        <w:rPr>
          <w:rFonts w:ascii="Arial" w:hAnsi="Arial" w:cs="Arial"/>
          <w:sz w:val="19"/>
          <w:szCs w:val="19"/>
          <w:lang w:val="sk-SK"/>
        </w:rPr>
        <w:t>,</w:t>
      </w:r>
      <w:r w:rsidR="00E70656">
        <w:rPr>
          <w:rFonts w:ascii="Arial" w:hAnsi="Arial" w:cs="Arial"/>
          <w:sz w:val="19"/>
          <w:szCs w:val="19"/>
          <w:lang w:val="sk-SK"/>
        </w:rPr>
        <w:t xml:space="preserve"> vo vzťahu k predmetnému typu kontroly VO, a to </w:t>
      </w:r>
      <w:r w:rsidRPr="0073389C">
        <w:rPr>
          <w:rFonts w:ascii="Arial" w:hAnsi="Arial" w:cs="Arial"/>
          <w:sz w:val="19"/>
          <w:szCs w:val="19"/>
          <w:lang w:val="sk-SK"/>
        </w:rPr>
        <w:t xml:space="preserve"> </w:t>
      </w:r>
      <w:r w:rsidR="00E70656" w:rsidRPr="00E70656">
        <w:rPr>
          <w:rFonts w:ascii="Arial" w:hAnsi="Arial" w:cs="Arial"/>
          <w:sz w:val="19"/>
          <w:szCs w:val="19"/>
          <w:lang w:val="sk-SK"/>
        </w:rPr>
        <w:t>najmä v zmysle kap. 2.5.6. bod b) tejto príručky (druhá ex-ante kontrola)</w:t>
      </w:r>
      <w:r w:rsidR="00E70656">
        <w:rPr>
          <w:rFonts w:ascii="Arial" w:hAnsi="Arial" w:cs="Arial"/>
          <w:sz w:val="19"/>
          <w:szCs w:val="19"/>
          <w:lang w:val="sk-SK"/>
        </w:rPr>
        <w:t xml:space="preserve"> </w:t>
      </w:r>
      <w:r w:rsidRPr="0073389C">
        <w:rPr>
          <w:rFonts w:ascii="Arial" w:hAnsi="Arial" w:cs="Arial"/>
          <w:sz w:val="19"/>
          <w:szCs w:val="19"/>
          <w:lang w:val="sk-SK"/>
        </w:rPr>
        <w:t>vrátane:</w:t>
      </w:r>
    </w:p>
    <w:p w14:paraId="7A55D2E1"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zmluvy uzavretej medzi prijímateľom a úspešným uchádzačom;</w:t>
      </w:r>
    </w:p>
    <w:p w14:paraId="7A55D2E2"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oznámenia výsledku VO/ informácií zaslaných ÚVO a Ú.v. EÚ;</w:t>
      </w:r>
    </w:p>
    <w:p w14:paraId="7A55D2E3" w14:textId="77777777"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potvrdenie o zverejnení uzavretej zmluvy medzi prijímateľom a úspešným uchádzačom v CRZ, resp. na webovom sídle prijímateľa (uvedené zdokladuje napr. predložením „print screen“);</w:t>
      </w:r>
    </w:p>
    <w:p w14:paraId="0B24E19F" w14:textId="49135E92" w:rsidR="00E70656" w:rsidRPr="0073389C" w:rsidRDefault="00E70656" w:rsidP="009D7F63">
      <w:pPr>
        <w:pStyle w:val="Bulletslevel2"/>
        <w:spacing w:after="120" w:line="288" w:lineRule="auto"/>
        <w:ind w:left="567" w:hanging="283"/>
        <w:rPr>
          <w:rFonts w:cs="Arial"/>
          <w:szCs w:val="19"/>
          <w:lang w:val="sk-SK"/>
        </w:rPr>
      </w:pPr>
      <w:r w:rsidRPr="00E70656">
        <w:rPr>
          <w:rFonts w:cs="Arial"/>
          <w:szCs w:val="19"/>
          <w:lang w:val="sk-SK"/>
        </w:rPr>
        <w:t>čestné vyhlásenia o neprítomnosti konfliktu záujmov osôb zúčastňujúcich sa na procese VO;</w:t>
      </w:r>
    </w:p>
    <w:p w14:paraId="17560AF1" w14:textId="48175EEA" w:rsidR="003E07AA" w:rsidRPr="0073389C" w:rsidRDefault="003E07AA" w:rsidP="009D7F63">
      <w:pPr>
        <w:pStyle w:val="Bulletslevel2"/>
        <w:spacing w:after="120" w:line="288" w:lineRule="auto"/>
        <w:ind w:left="567" w:hanging="283"/>
        <w:rPr>
          <w:rFonts w:cs="Arial"/>
          <w:szCs w:val="19"/>
          <w:lang w:val="sk-SK"/>
        </w:rPr>
      </w:pPr>
      <w:r w:rsidRPr="003E07AA">
        <w:rPr>
          <w:rFonts w:cs="Arial"/>
          <w:szCs w:val="19"/>
          <w:lang w:val="sk-SK"/>
        </w:rPr>
        <w:t>právoplatné rozhodnutie ÚVO, pokiaľ bola v rámci daného VO vykonaná kontrola</w:t>
      </w:r>
      <w:r w:rsidRPr="00E70656">
        <w:rPr>
          <w:rFonts w:cs="Arial"/>
          <w:szCs w:val="19"/>
          <w:lang w:val="sk-SK"/>
        </w:rPr>
        <w:t>;</w:t>
      </w:r>
    </w:p>
    <w:p w14:paraId="7A55D2E4" w14:textId="7EA33790"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ďalšie relevantné doklady, týkajúce sa nových skutočností</w:t>
      </w:r>
      <w:r w:rsidR="00BC769F">
        <w:rPr>
          <w:rFonts w:cs="Arial"/>
          <w:szCs w:val="19"/>
          <w:lang w:val="sk-SK"/>
        </w:rPr>
        <w:t>.</w:t>
      </w:r>
    </w:p>
    <w:p w14:paraId="7A55D2E5" w14:textId="4B4D9B5B" w:rsidR="009D7F63" w:rsidRDefault="009D7F63" w:rsidP="009D7F63">
      <w:pPr>
        <w:pStyle w:val="Default"/>
        <w:spacing w:before="120" w:after="120" w:line="288" w:lineRule="auto"/>
        <w:jc w:val="both"/>
        <w:rPr>
          <w:rFonts w:ascii="Arial" w:hAnsi="Arial" w:cs="Arial"/>
          <w:sz w:val="19"/>
          <w:szCs w:val="19"/>
          <w:lang w:val="sk-SK"/>
        </w:rPr>
      </w:pPr>
    </w:p>
    <w:p w14:paraId="3D471B93" w14:textId="77777777" w:rsidR="0017789F" w:rsidRPr="00E575D3" w:rsidRDefault="0017789F" w:rsidP="00E8012F">
      <w:pPr>
        <w:spacing w:before="120" w:after="120" w:line="288" w:lineRule="auto"/>
        <w:jc w:val="both"/>
      </w:pPr>
      <w:r w:rsidRPr="0017789F">
        <w:rPr>
          <w:rFonts w:cs="Arial"/>
          <w:szCs w:val="19"/>
        </w:rPr>
        <w:t>V prípade, ak V</w:t>
      </w:r>
      <w:r w:rsidRPr="00E575D3">
        <w:rPr>
          <w:rFonts w:cs="Arial"/>
          <w:szCs w:val="19"/>
        </w:rPr>
        <w:t>O predložené na štandardnú ex-post kontrolu nebolo predmetom druhej ex-ante kontroly, resp. prijímateľ v procese druhej ex-ante kontroly nepostupoval v súlade s § 169 ods. 2 ZVO, poskytovateľ v súlade s § 169 ods. 3 ZVO dá podnet na preskúmanie úkonov kontrolovaného po uz</w:t>
      </w:r>
      <w:r w:rsidRPr="00E575D3">
        <w:t>avretí zmluvy, koncesnej zmluvy alebo rámcovej dohody.</w:t>
      </w:r>
    </w:p>
    <w:p w14:paraId="3E94358A" w14:textId="77777777" w:rsidR="0017789F" w:rsidRDefault="0017789F" w:rsidP="009D7F63">
      <w:pPr>
        <w:pStyle w:val="Default"/>
        <w:spacing w:before="120" w:after="120" w:line="288" w:lineRule="auto"/>
        <w:jc w:val="both"/>
        <w:rPr>
          <w:rFonts w:ascii="Arial" w:hAnsi="Arial" w:cs="Arial"/>
          <w:sz w:val="19"/>
          <w:szCs w:val="19"/>
          <w:lang w:val="sk-SK"/>
        </w:rPr>
      </w:pPr>
    </w:p>
    <w:p w14:paraId="313604C0" w14:textId="103236A8" w:rsidR="006F0C86" w:rsidRPr="0073389C" w:rsidRDefault="006F0C86" w:rsidP="009D7F63">
      <w:pPr>
        <w:pStyle w:val="Default"/>
        <w:spacing w:before="120" w:after="120" w:line="288" w:lineRule="auto"/>
        <w:jc w:val="both"/>
        <w:rPr>
          <w:rFonts w:ascii="Arial" w:hAnsi="Arial" w:cs="Arial"/>
          <w:sz w:val="19"/>
          <w:szCs w:val="19"/>
          <w:lang w:val="sk-SK"/>
        </w:rPr>
      </w:pPr>
      <w:r w:rsidRPr="006F0C86">
        <w:rPr>
          <w:rFonts w:ascii="Arial" w:hAnsi="Arial" w:cs="Arial"/>
          <w:b/>
          <w:i/>
          <w:color w:val="FF0000"/>
          <w:sz w:val="19"/>
          <w:szCs w:val="19"/>
          <w:lang w:val="sk-SK"/>
        </w:rPr>
        <w:t>Povinnosť prijímateľa:</w:t>
      </w:r>
      <w:r w:rsidRPr="006F0C86">
        <w:rPr>
          <w:rFonts w:ascii="Arial" w:hAnsi="Arial" w:cs="Arial"/>
          <w:b/>
          <w:i/>
          <w:sz w:val="19"/>
          <w:szCs w:val="19"/>
          <w:lang w:val="sk-SK"/>
        </w:rPr>
        <w:t xml:space="preserve"> </w:t>
      </w:r>
      <w:r w:rsidRPr="006F0C86">
        <w:rPr>
          <w:rFonts w:ascii="Arial" w:hAnsi="Arial" w:cs="Arial"/>
          <w:sz w:val="19"/>
          <w:szCs w:val="19"/>
          <w:lang w:val="sk-SK"/>
        </w:rPr>
        <w:t xml:space="preserve"> </w:t>
      </w:r>
      <w:r w:rsidRPr="006F0C86">
        <w:rPr>
          <w:rFonts w:ascii="Arial" w:hAnsi="Arial" w:cs="Arial"/>
          <w:color w:val="auto"/>
          <w:sz w:val="19"/>
          <w:szCs w:val="19"/>
          <w:lang w:val="sk-SK"/>
        </w:rPr>
        <w:t xml:space="preserve">Prijímateľ je povinný predložiť poskytovateľovi  pri nadlimitných a podlimitných zákazkách, pri ktorých  bola predložená len jedna, resp. 2 ponuky v zmysle § 57 ods. 2 </w:t>
      </w:r>
      <w:r w:rsidR="00A553F1">
        <w:rPr>
          <w:rFonts w:ascii="Arial" w:hAnsi="Arial" w:cs="Arial"/>
          <w:color w:val="auto"/>
          <w:sz w:val="19"/>
          <w:szCs w:val="19"/>
          <w:lang w:val="sk-SK"/>
        </w:rPr>
        <w:t>ZVO o</w:t>
      </w:r>
      <w:r w:rsidRPr="006F0C86">
        <w:rPr>
          <w:rFonts w:ascii="Arial" w:hAnsi="Arial" w:cs="Arial"/>
          <w:color w:val="auto"/>
          <w:sz w:val="19"/>
          <w:szCs w:val="19"/>
          <w:lang w:val="sk-SK"/>
        </w:rPr>
        <w:t>dôvodnenie nezrušenia postupu zadávania zákazky.</w:t>
      </w:r>
    </w:p>
    <w:p w14:paraId="7A55D2E6" w14:textId="7AECE108"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lastRenderedPageBreak/>
        <w:t>Dôležité upozornenie</w:t>
      </w:r>
      <w:r w:rsidRPr="0073389C">
        <w:t>: Poskytovateľ upozorňuje prijímateľov, že zmluva medzi prijímateľom a úspešným uchádzačom nadobúda účinnosť až po zverejnení v CRZ</w:t>
      </w:r>
      <w:r w:rsidRPr="0073389C">
        <w:rPr>
          <w:rStyle w:val="Odkaznapoznmkupodiarou"/>
          <w:sz w:val="19"/>
        </w:rPr>
        <w:footnoteReference w:id="101"/>
      </w:r>
      <w:r w:rsidR="00BA496C" w:rsidRPr="00BA496C">
        <w:t>, pokiaľ Prijímateľ je povinnou osobou v zmysle zákona o slobodnom prístupe k informáciám.</w:t>
      </w:r>
    </w:p>
    <w:p w14:paraId="4A065DB8" w14:textId="6C08CFEF" w:rsidR="00E70656" w:rsidRDefault="00E70656" w:rsidP="009D7F63">
      <w:pPr>
        <w:spacing w:before="120" w:after="120" w:line="288" w:lineRule="auto"/>
        <w:jc w:val="both"/>
        <w:rPr>
          <w:rFonts w:cs="Arial"/>
          <w:szCs w:val="19"/>
        </w:rPr>
      </w:pPr>
      <w:r w:rsidRPr="00E70656">
        <w:rPr>
          <w:rFonts w:cs="Arial"/>
          <w:szCs w:val="19"/>
        </w:rPr>
        <w:t>Poskytovateľ požiada prijímateľa v prípade potreby o vysvetlenie, resp. doplnenie dokumentácie alebo informácií v lehote minimálne 5 pracovných dní a maximálne 10 pracovných dní a doručenie doplnenia/ vysvetlenia dokumentácie poskytovateľovi. Lehota začína prijímateľovi plynúť odo dňa doručenia  žiadosti o vysvetlenie/doplnenie dokumentácie VO</w:t>
      </w:r>
      <w:r>
        <w:rPr>
          <w:rFonts w:cs="Arial"/>
          <w:szCs w:val="19"/>
        </w:rPr>
        <w:t xml:space="preserve">. </w:t>
      </w:r>
      <w:r w:rsidRPr="00E70656">
        <w:rPr>
          <w:rFonts w:cs="Arial"/>
          <w:szCs w:val="19"/>
        </w:rPr>
        <w:t xml:space="preserve">Dňom odoslania žiadosti </w:t>
      </w:r>
      <w:r w:rsidR="00BC769F">
        <w:rPr>
          <w:rFonts w:cs="Arial"/>
          <w:szCs w:val="19"/>
        </w:rPr>
        <w:t>sa</w:t>
      </w:r>
      <w:r w:rsidRPr="00E70656">
        <w:rPr>
          <w:rFonts w:cs="Arial"/>
          <w:szCs w:val="19"/>
        </w:rPr>
        <w:t xml:space="preserve"> lehota na výkon kontroly VO</w:t>
      </w:r>
      <w:r w:rsidR="00BC769F">
        <w:rPr>
          <w:rFonts w:cs="Arial"/>
          <w:szCs w:val="19"/>
        </w:rPr>
        <w:t xml:space="preserve"> prerušuje</w:t>
      </w:r>
      <w:r w:rsidRPr="00E70656">
        <w:rPr>
          <w:rFonts w:cs="Arial"/>
          <w:szCs w:val="19"/>
        </w:rPr>
        <w:t xml:space="preserve">. Dňom nasledujúcim po dni doručenia vysvetlenia alebo doplnenia dokumentácie poskytovateľovi </w:t>
      </w:r>
      <w:r w:rsidR="00BC769F">
        <w:rPr>
          <w:rFonts w:cs="Arial"/>
          <w:szCs w:val="19"/>
        </w:rPr>
        <w:t>pokračuje</w:t>
      </w:r>
      <w:r w:rsidRPr="00E70656">
        <w:rPr>
          <w:rFonts w:cs="Arial"/>
          <w:szCs w:val="19"/>
        </w:rPr>
        <w:t xml:space="preserve"> </w:t>
      </w:r>
      <w:r w:rsidR="00BC769F" w:rsidRPr="00E70656">
        <w:rPr>
          <w:rFonts w:cs="Arial"/>
          <w:szCs w:val="19"/>
        </w:rPr>
        <w:t>plyn</w:t>
      </w:r>
      <w:r w:rsidR="00BC769F">
        <w:rPr>
          <w:rFonts w:cs="Arial"/>
          <w:szCs w:val="19"/>
        </w:rPr>
        <w:t>utie</w:t>
      </w:r>
      <w:r w:rsidRPr="00E70656">
        <w:rPr>
          <w:rFonts w:cs="Arial"/>
          <w:szCs w:val="19"/>
        </w:rPr>
        <w:t xml:space="preserve"> </w:t>
      </w:r>
      <w:r>
        <w:rPr>
          <w:rFonts w:cs="Arial"/>
          <w:szCs w:val="19"/>
        </w:rPr>
        <w:t>lehot</w:t>
      </w:r>
      <w:r w:rsidR="00BC769F">
        <w:rPr>
          <w:rFonts w:cs="Arial"/>
          <w:szCs w:val="19"/>
        </w:rPr>
        <w:t>y</w:t>
      </w:r>
      <w:r>
        <w:rPr>
          <w:rFonts w:cs="Arial"/>
          <w:szCs w:val="19"/>
        </w:rPr>
        <w:t xml:space="preserve">  20 pracovných dní</w:t>
      </w:r>
      <w:r w:rsidRPr="00E70656">
        <w:rPr>
          <w:rFonts w:cs="Arial"/>
          <w:szCs w:val="19"/>
        </w:rPr>
        <w:t xml:space="preserve"> na výkon kontroly VO. Doplnením dokumentácie nemôže dôjsť k zmene pôvodne predložených dokladov, resp. údajov v nich uvedených. Zároveň, ak napriek čestnému vyhláseniu prijímateľa poskytovateľ identifikuje, že dokumentácia nie je kompletná a pre riadne ukončenie kontroly VO je nevyhnutné vyzvať prijímateľa na doplnenie chýbajúcich dokladov, uvedenú skutočnosť môže vyhodnotiť poskytovateľ ako podstatné porušenie zmluvy o</w:t>
      </w:r>
      <w:r w:rsidR="00BA496C">
        <w:rPr>
          <w:rFonts w:cs="Arial"/>
          <w:szCs w:val="19"/>
        </w:rPr>
        <w:t> </w:t>
      </w:r>
      <w:r w:rsidRPr="00E70656">
        <w:rPr>
          <w:rFonts w:cs="Arial"/>
          <w:szCs w:val="19"/>
        </w:rPr>
        <w:t>NFP</w:t>
      </w:r>
      <w:r w:rsidR="00BA496C">
        <w:rPr>
          <w:rFonts w:cs="Arial"/>
          <w:szCs w:val="19"/>
        </w:rPr>
        <w:t xml:space="preserve"> </w:t>
      </w:r>
      <w:r w:rsidR="00BA496C" w:rsidRPr="00BA496C">
        <w:rPr>
          <w:rFonts w:cs="Arial"/>
          <w:szCs w:val="19"/>
        </w:rPr>
        <w:t xml:space="preserve">(ak prijímateľ nedoplní chýbajúce doklady v lehote určenej </w:t>
      </w:r>
      <w:r w:rsidR="006D1938">
        <w:rPr>
          <w:rFonts w:cs="Arial"/>
          <w:szCs w:val="19"/>
        </w:rPr>
        <w:t>poskytovateľom</w:t>
      </w:r>
      <w:r w:rsidR="00BA496C" w:rsidRPr="00BA496C">
        <w:rPr>
          <w:rFonts w:cs="Arial"/>
          <w:szCs w:val="19"/>
        </w:rPr>
        <w:t>)</w:t>
      </w:r>
      <w:r w:rsidRPr="00E70656">
        <w:rPr>
          <w:rFonts w:cs="Arial"/>
          <w:szCs w:val="19"/>
        </w:rPr>
        <w:t>.</w:t>
      </w:r>
    </w:p>
    <w:p w14:paraId="7A55D2E7" w14:textId="533521B7" w:rsidR="009D7F63" w:rsidRPr="0073389C" w:rsidRDefault="009D7F63" w:rsidP="009D7F63">
      <w:pPr>
        <w:spacing w:before="120" w:after="120" w:line="288" w:lineRule="auto"/>
        <w:jc w:val="both"/>
      </w:pPr>
    </w:p>
    <w:p w14:paraId="2DD6C8A0" w14:textId="12288D4D" w:rsidR="00E70656" w:rsidRPr="00E70656" w:rsidRDefault="00E70656" w:rsidP="00E70656">
      <w:pPr>
        <w:spacing w:before="120" w:after="120" w:line="288" w:lineRule="auto"/>
        <w:jc w:val="both"/>
        <w:rPr>
          <w:rFonts w:cs="Arial"/>
          <w:szCs w:val="19"/>
        </w:rPr>
      </w:pPr>
      <w:r w:rsidRPr="00E70656">
        <w:rPr>
          <w:rFonts w:cs="Arial"/>
          <w:szCs w:val="19"/>
        </w:rPr>
        <w:t>Ak poskytovateľ</w:t>
      </w:r>
      <w:r w:rsidRPr="00E70656" w:rsidDel="006526CF">
        <w:rPr>
          <w:rFonts w:cs="Arial"/>
          <w:szCs w:val="19"/>
        </w:rPr>
        <w:t xml:space="preserve"> </w:t>
      </w:r>
      <w:r w:rsidRPr="00E70656">
        <w:rPr>
          <w:rFonts w:cs="Arial"/>
          <w:szCs w:val="19"/>
        </w:rPr>
        <w:t>identifikuje nedostatky v procese VO, preruší kontrolu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ŽoP.</w:t>
      </w:r>
    </w:p>
    <w:p w14:paraId="23C860B1" w14:textId="22803C50" w:rsidR="00E70656" w:rsidRPr="0073389C" w:rsidRDefault="00BA496C" w:rsidP="00E70656">
      <w:pPr>
        <w:spacing w:before="120" w:after="120" w:line="288" w:lineRule="auto"/>
        <w:jc w:val="both"/>
        <w:rPr>
          <w:rFonts w:cs="Arial"/>
          <w:szCs w:val="19"/>
        </w:rPr>
      </w:pPr>
      <w:r>
        <w:rPr>
          <w:rFonts w:cs="Arial"/>
          <w:szCs w:val="19"/>
        </w:rPr>
        <w:t>F</w:t>
      </w:r>
      <w:r w:rsidR="00745F4B">
        <w:rPr>
          <w:rFonts w:cs="Arial"/>
          <w:szCs w:val="19"/>
        </w:rPr>
        <w:t>inančná</w:t>
      </w:r>
      <w:r w:rsidR="00E70656" w:rsidRPr="00E70656">
        <w:rPr>
          <w:rFonts w:cs="Arial"/>
          <w:szCs w:val="19"/>
        </w:rPr>
        <w:t xml:space="preserve"> kontrola VO sa považuje za ukončenú zaslaním správy z kontroly VO prijímateľovi.</w:t>
      </w:r>
    </w:p>
    <w:p w14:paraId="7A55D2E8" w14:textId="2C968575"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w:t>
      </w:r>
      <w:r w:rsidR="00E70656">
        <w:rPr>
          <w:rFonts w:cs="Arial"/>
          <w:szCs w:val="19"/>
        </w:rPr>
        <w:t>oprávnený</w:t>
      </w:r>
      <w:r w:rsidR="00E70656" w:rsidRPr="0073389C">
        <w:rPr>
          <w:rFonts w:cs="Arial"/>
          <w:szCs w:val="19"/>
        </w:rPr>
        <w:t xml:space="preserve"> </w:t>
      </w:r>
      <w:r w:rsidRPr="0073389C">
        <w:t>podať námietky</w:t>
      </w:r>
      <w:r w:rsidR="00E70656" w:rsidRPr="0073389C">
        <w:t xml:space="preserve"> </w:t>
      </w:r>
      <w:r w:rsidR="00E70656">
        <w:rPr>
          <w:rFonts w:cs="Arial"/>
          <w:szCs w:val="19"/>
        </w:rPr>
        <w:t>k návrhu správy z kontroly VO iba</w:t>
      </w:r>
      <w:r w:rsidRPr="0073389C">
        <w:rPr>
          <w:rFonts w:cs="Arial"/>
          <w:szCs w:val="19"/>
        </w:rPr>
        <w:t xml:space="preserve"> </w:t>
      </w:r>
      <w:r w:rsidRPr="0073389C">
        <w:t xml:space="preserve">v lehote stanovenej poskytovateľom. </w:t>
      </w:r>
    </w:p>
    <w:p w14:paraId="7A55D2EA" w14:textId="258AB36B"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vykoná </w:t>
      </w:r>
      <w:r w:rsidR="00745F4B">
        <w:t xml:space="preserve">finančnú </w:t>
      </w:r>
      <w:r w:rsidRPr="0073389C">
        <w:t>kontrolu VO v lehote 20 pracovných dní od doručenia dokumentácie.</w:t>
      </w:r>
    </w:p>
    <w:p w14:paraId="7A55D2EB" w14:textId="291E03BB" w:rsidR="009D7F63" w:rsidRPr="0073389C" w:rsidRDefault="009D7F63" w:rsidP="009D7F63">
      <w:pPr>
        <w:spacing w:before="120" w:after="120" w:line="288" w:lineRule="auto"/>
        <w:jc w:val="both"/>
      </w:pPr>
      <w:r w:rsidRPr="0073389C">
        <w:t xml:space="preserve">Ak pri </w:t>
      </w:r>
      <w:r w:rsidR="00BC769F">
        <w:t xml:space="preserve">štandardnej </w:t>
      </w:r>
      <w:r w:rsidRPr="0073389C">
        <w:t xml:space="preserve">ex-post kontrole poskytovateľ nezistí porušenie </w:t>
      </w:r>
      <w:r w:rsidR="00BC769F">
        <w:t>pravidiel</w:t>
      </w:r>
      <w:r w:rsidR="00BC769F" w:rsidRPr="0073389C">
        <w:t xml:space="preserve"> </w:t>
      </w:r>
      <w:r w:rsidRPr="0073389C">
        <w:t>a postupov VO, resp. porušenie pravidiel a ustanovení legislatívy SR a EÚ a ani iné porušenie ovplyvňujúce oprávnenosť príslušných výdavkov (napr. na základe zistení vecnej kontroly VO), záverom kontroly</w:t>
      </w:r>
      <w:r w:rsidR="00AF5881" w:rsidRPr="0073389C">
        <w:t xml:space="preserve"> </w:t>
      </w:r>
      <w:r w:rsidR="00AF5881">
        <w:rPr>
          <w:rFonts w:cs="Arial"/>
          <w:szCs w:val="19"/>
        </w:rPr>
        <w:t>VO</w:t>
      </w:r>
      <w:r w:rsidRPr="0073389C">
        <w:rPr>
          <w:rFonts w:cs="Arial"/>
          <w:szCs w:val="19"/>
        </w:rPr>
        <w:t xml:space="preserve"> </w:t>
      </w:r>
      <w:r w:rsidRPr="0073389C">
        <w:t>je pripustenie výdavkov súvisiacich s VO do financovania. Toto pripustenie výdavkov do financovania predstavuje jeden z predpokladov ovplyvňujúcich posudzovanie oprávnenosti výdavkov predložených ďalej prijímateľom v rámci ŽoP.</w:t>
      </w:r>
    </w:p>
    <w:p w14:paraId="7A55D2EC" w14:textId="5511E883" w:rsidR="009D7F63" w:rsidRPr="0073389C" w:rsidRDefault="009D7F63" w:rsidP="009D7F63">
      <w:pPr>
        <w:spacing w:before="120" w:after="120" w:line="288" w:lineRule="auto"/>
        <w:jc w:val="both"/>
      </w:pPr>
      <w:r w:rsidRPr="0073389C">
        <w:t>V prípade, ak poskytovateľ zistí skutočnosti ovplyvňujúce posudzovanie oprávnenosti výdavkov (na základe zistení vecnej kontroly VO), ktoré však nepredstavujú závažné porušenie zmluvy o  NFP a zároveň nezistí iné porušenie ZVO a platnej legislatívy SR a EÚ, ktoré malo alebo mohlo mať vplyv na VO, v záveroch, ktorými akceptuje proces VO, uvedie všetky skutočnosti týkajúce sa takýchto zistení v správe z</w:t>
      </w:r>
      <w:r w:rsidR="00AF5881">
        <w:rPr>
          <w:rFonts w:cs="Arial"/>
          <w:szCs w:val="19"/>
        </w:rPr>
        <w:t> </w:t>
      </w:r>
      <w:r w:rsidRPr="0073389C">
        <w:t>kontroly</w:t>
      </w:r>
      <w:r w:rsidR="00AF5881">
        <w:rPr>
          <w:rFonts w:cs="Arial"/>
          <w:szCs w:val="19"/>
        </w:rPr>
        <w:t xml:space="preserve"> VO</w:t>
      </w:r>
      <w:r w:rsidRPr="0073389C">
        <w:t xml:space="preserve">. </w:t>
      </w:r>
    </w:p>
    <w:p w14:paraId="7A55D2ED" w14:textId="509FD75C" w:rsidR="009D7F63" w:rsidRPr="0073389C" w:rsidRDefault="009D7F63" w:rsidP="009D7F63">
      <w:pPr>
        <w:spacing w:before="120" w:after="120" w:line="288" w:lineRule="auto"/>
        <w:jc w:val="both"/>
      </w:pPr>
      <w:r w:rsidRPr="0073389C">
        <w:t xml:space="preserve">Ak pri ex-post kontrole poskytovateľ nezistí porušenie princípov a postupov VO, resp. porušenie pravidiel a ustanovení legislatívy SR a EÚ, avšak </w:t>
      </w:r>
      <w:r w:rsidRPr="0073389C">
        <w:rPr>
          <w:b/>
        </w:rPr>
        <w:t>bude zistené iné porušenie</w:t>
      </w:r>
      <w:r w:rsidRPr="0073389C">
        <w:t>, ktoré môže mať vplyv na oprávnenosť príslušných výdavkov (napr. na základe zistení vecnej kontroly VO), v záveroch kontroly</w:t>
      </w:r>
      <w:r w:rsidR="00AF5881" w:rsidRPr="0073389C">
        <w:t xml:space="preserve"> </w:t>
      </w:r>
      <w:r w:rsidR="00AF5881">
        <w:rPr>
          <w:rFonts w:cs="Arial"/>
          <w:szCs w:val="19"/>
        </w:rPr>
        <w:t>VO</w:t>
      </w:r>
      <w:r w:rsidRPr="0073389C">
        <w:rPr>
          <w:rFonts w:cs="Arial"/>
          <w:szCs w:val="19"/>
        </w:rPr>
        <w:t xml:space="preserve"> </w:t>
      </w:r>
      <w:r w:rsidRPr="0073389C">
        <w:t>skonštatuje uvedenú skutočnosť a určí prípadné opatrenia.</w:t>
      </w:r>
    </w:p>
    <w:p w14:paraId="7A55D2EE" w14:textId="77777777" w:rsidR="009D7F63" w:rsidRPr="0073389C" w:rsidRDefault="009D7F63" w:rsidP="009D7F63">
      <w:pPr>
        <w:spacing w:before="120" w:after="120" w:line="288" w:lineRule="auto"/>
        <w:jc w:val="both"/>
      </w:pPr>
      <w:r w:rsidRPr="0073389C">
        <w:rPr>
          <w:b/>
          <w:i/>
          <w:color w:val="FF0000"/>
        </w:rPr>
        <w:lastRenderedPageBreak/>
        <w:t>Povinnosť prijímateľa:</w:t>
      </w:r>
      <w:r w:rsidRPr="0073389C">
        <w:rPr>
          <w:color w:val="FF0000"/>
        </w:rPr>
        <w:t xml:space="preserve"> </w:t>
      </w:r>
      <w:r w:rsidRPr="0073389C">
        <w:t>Prijímateľ je povinný vykonať opatrenia na odstránenie tohto porušenia, pričom pripustenie výdavkov súvisiacich s VO do financovania bude závislé od odstránenia alebo ďalšieho vyhodnotenia tohto porušenia.</w:t>
      </w:r>
    </w:p>
    <w:p w14:paraId="7A55D2EF" w14:textId="77777777" w:rsidR="009D7F63" w:rsidRPr="0073389C" w:rsidRDefault="009D7F63" w:rsidP="009D7F63">
      <w:pPr>
        <w:spacing w:before="120" w:after="120" w:line="288" w:lineRule="auto"/>
        <w:jc w:val="both"/>
      </w:pPr>
      <w:r w:rsidRPr="0073389C">
        <w:t xml:space="preserve">Ak pri ex-post kontrole poskytovateľ zistí porušenie princípov a postupov VO, resp. porušenie pravidiel a ustanovení legislatívy SR a EÚ, pričom rozsah a závažnosť týchto zistení má taký charakter, že mali alebo mohli mať vplyv na výsledok VO, v takom prípade: </w:t>
      </w:r>
    </w:p>
    <w:p w14:paraId="7A55D2F0" w14:textId="7240E36A"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 záveroch kontroly</w:t>
      </w:r>
      <w:r w:rsidR="00AF5881">
        <w:rPr>
          <w:rFonts w:cs="Arial"/>
          <w:szCs w:val="19"/>
          <w:lang w:val="sk-SK"/>
        </w:rPr>
        <w:t xml:space="preserve"> VO</w:t>
      </w:r>
      <w:r w:rsidRPr="0073389C">
        <w:rPr>
          <w:rFonts w:cs="Arial"/>
          <w:szCs w:val="19"/>
          <w:lang w:val="sk-SK"/>
        </w:rPr>
        <w:t xml:space="preserve"> nepripustí výdavky </w:t>
      </w:r>
      <w:r w:rsidR="00AF5881" w:rsidRPr="00AF5881">
        <w:rPr>
          <w:rFonts w:cs="Arial"/>
          <w:szCs w:val="19"/>
          <w:lang w:val="sk-SK"/>
        </w:rPr>
        <w:t>týkajúce sa predmetu zákazky zadávanej na základe kontrolovaného VO</w:t>
      </w:r>
      <w:r w:rsidR="00FF33DE">
        <w:rPr>
          <w:rFonts w:cs="Arial"/>
          <w:szCs w:val="19"/>
          <w:lang w:val="sk-SK"/>
        </w:rPr>
        <w:t xml:space="preserve"> </w:t>
      </w:r>
      <w:r w:rsidRPr="0073389C">
        <w:rPr>
          <w:rFonts w:cs="Arial"/>
          <w:szCs w:val="19"/>
          <w:lang w:val="sk-SK"/>
        </w:rPr>
        <w:t xml:space="preserve">do financovania v plnom rozsahu, alebo </w:t>
      </w:r>
    </w:p>
    <w:p w14:paraId="7A55D2F1" w14:textId="2B11BEDC"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postupuje v zmysle metodického pokynu CKO č. 5</w:t>
      </w:r>
      <w:r w:rsidRPr="0073389C">
        <w:rPr>
          <w:rStyle w:val="Odkaznapoznmkupodiarou"/>
          <w:rFonts w:cs="Arial"/>
          <w:sz w:val="19"/>
          <w:szCs w:val="19"/>
          <w:lang w:val="sk-SK"/>
        </w:rPr>
        <w:footnoteReference w:id="102"/>
      </w:r>
      <w:r w:rsidRPr="0073389C">
        <w:rPr>
          <w:rFonts w:cs="Arial"/>
          <w:szCs w:val="19"/>
          <w:lang w:val="sk-SK"/>
        </w:rPr>
        <w:t xml:space="preserve">, ktorý upravuje postup pri určení </w:t>
      </w:r>
      <w:r w:rsidR="00BA496C" w:rsidRPr="00BA496C">
        <w:rPr>
          <w:rFonts w:cs="Arial"/>
          <w:szCs w:val="19"/>
          <w:lang w:val="sk-SK"/>
        </w:rPr>
        <w:t xml:space="preserve">finančných opráv pri nedodržaní pravidiel a postupov </w:t>
      </w:r>
      <w:r w:rsidRPr="0073389C">
        <w:rPr>
          <w:rFonts w:cs="Arial"/>
          <w:szCs w:val="19"/>
          <w:lang w:val="sk-SK"/>
        </w:rPr>
        <w:t xml:space="preserve">VO. </w:t>
      </w:r>
    </w:p>
    <w:p w14:paraId="7A55D2F2" w14:textId="1DC2F0F8" w:rsidR="009D7F63" w:rsidRDefault="009D7F63" w:rsidP="009D7F63">
      <w:pPr>
        <w:spacing w:before="120" w:after="120" w:line="288" w:lineRule="auto"/>
        <w:jc w:val="both"/>
      </w:pPr>
      <w:r w:rsidRPr="0073389C">
        <w:t xml:space="preserve">Rozhodnutie poskytovateľa, či bude postupovať podľa prvej alebo druhej odrážky predchádzajúceho odseku závisí závažnosti  </w:t>
      </w:r>
      <w:r w:rsidR="00BC769F" w:rsidRPr="0073389C">
        <w:t>zisten</w:t>
      </w:r>
      <w:r w:rsidR="00BC769F">
        <w:t>ých</w:t>
      </w:r>
      <w:r w:rsidR="00BC769F" w:rsidRPr="0073389C">
        <w:t xml:space="preserve"> </w:t>
      </w:r>
      <w:r w:rsidRPr="0073389C">
        <w:t>nedostatkov.</w:t>
      </w:r>
    </w:p>
    <w:p w14:paraId="6B2907F3" w14:textId="7BD9C466" w:rsidR="009F4290" w:rsidRPr="0073389C" w:rsidRDefault="009F4290" w:rsidP="009D7F63">
      <w:pPr>
        <w:spacing w:before="120" w:after="120" w:line="288" w:lineRule="auto"/>
        <w:jc w:val="both"/>
      </w:pPr>
      <w:r w:rsidRPr="00B8656C">
        <w:rPr>
          <w:b/>
          <w:i/>
          <w:color w:val="FF0000"/>
        </w:rPr>
        <w:t>Povinnosť prijímateľa:</w:t>
      </w:r>
      <w:r w:rsidRPr="009F4290">
        <w:t xml:space="preserve"> Pokiaľ má prijímateľ informáciu o skutočnosti, že v rámci daného VO bola vykonaná kontrola VO podľa § </w:t>
      </w:r>
      <w:r w:rsidR="00C67CE4">
        <w:t>169</w:t>
      </w:r>
      <w:r w:rsidR="00C67CE4" w:rsidRPr="009F4290">
        <w:t xml:space="preserve"> </w:t>
      </w:r>
      <w:r w:rsidRPr="009F4290">
        <w:t xml:space="preserve">ZVO, informuje </w:t>
      </w:r>
      <w:r w:rsidR="00795A52">
        <w:t>poskytovateľ</w:t>
      </w:r>
      <w:r w:rsidRPr="009F4290">
        <w:t xml:space="preserve"> aj o tejto skutočnosti a súčasne s dokumentáciou predloží aj výsledok tejto kontroly, resp. iným spôsobom identifikuje tento výsledok (kópia </w:t>
      </w:r>
      <w:r w:rsidR="00A553F1">
        <w:t> rozhodnutia ÚVO</w:t>
      </w:r>
      <w:r w:rsidRPr="009F4290">
        <w:t xml:space="preserve"> alebo záznam z kontroly). Rovnakým spôsobom je prijímateľ povinný informovať </w:t>
      </w:r>
      <w:r w:rsidR="00795A52">
        <w:t>poskytovateľa</w:t>
      </w:r>
      <w:r w:rsidRPr="009F4290">
        <w:t xml:space="preserve"> aj o všetkých revíznych postupoch týkajúcich sa predmetnej zákazky.</w:t>
      </w:r>
    </w:p>
    <w:p w14:paraId="7A55D2F3"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Nepripustenie do financovania znamená, že všetky výdavky vychádzajúce z realizácie výsledku daného VO budú zo strany poskytovateľa v prípade, že budú zahrnuté v ŽoP, označené ako neoprávnené.</w:t>
      </w:r>
    </w:p>
    <w:p w14:paraId="7A55D2F4" w14:textId="62D3CC85" w:rsidR="009D7F63" w:rsidRPr="0073389C" w:rsidRDefault="009D7F63" w:rsidP="00771817">
      <w:pPr>
        <w:spacing w:before="120" w:after="120" w:line="288" w:lineRule="auto"/>
        <w:jc w:val="both"/>
        <w:rPr>
          <w:b/>
        </w:rPr>
      </w:pPr>
      <w:r w:rsidRPr="0073389C">
        <w:rPr>
          <w:b/>
        </w:rPr>
        <w:t xml:space="preserve">d) Následná ex-post kontrola - </w:t>
      </w:r>
      <w:r w:rsidR="00745F4B">
        <w:rPr>
          <w:b/>
        </w:rPr>
        <w:t xml:space="preserve">finančná </w:t>
      </w:r>
      <w:r w:rsidRPr="0073389C">
        <w:rPr>
          <w:b/>
        </w:rPr>
        <w:t>kontrola VO po uzatvorení zmluvy s úspešným uchádzačom</w:t>
      </w:r>
    </w:p>
    <w:p w14:paraId="7A55D2F5" w14:textId="77777777" w:rsidR="009D7F63" w:rsidRPr="0073389C" w:rsidRDefault="009D7F63" w:rsidP="009D7F63">
      <w:pPr>
        <w:spacing w:before="120" w:after="120" w:line="288" w:lineRule="auto"/>
        <w:jc w:val="both"/>
        <w:rPr>
          <w:lang w:eastAsia="x-none"/>
        </w:rPr>
      </w:pPr>
      <w:r w:rsidRPr="0073389C">
        <w:rPr>
          <w:lang w:eastAsia="x-none"/>
        </w:rPr>
        <w:t xml:space="preserve">Poskytovateľ vykonáva následnú ex-post kontrolu pri všetkých VO, v rámci ktorých bola riadne ukončená druhá ex-ante kontrola. </w:t>
      </w:r>
    </w:p>
    <w:p w14:paraId="6BBB61FB" w14:textId="4BF082A3" w:rsidR="00B8656C" w:rsidRPr="00B8656C" w:rsidRDefault="00B8656C" w:rsidP="00B8656C">
      <w:pPr>
        <w:spacing w:before="120" w:after="120" w:line="288" w:lineRule="auto"/>
        <w:jc w:val="both"/>
        <w:rPr>
          <w:rFonts w:cs="Arial"/>
          <w:szCs w:val="19"/>
          <w:lang w:eastAsia="x-none"/>
        </w:rPr>
      </w:pPr>
    </w:p>
    <w:p w14:paraId="0EAAC2B6" w14:textId="77777777" w:rsidR="00B8656C" w:rsidRPr="00B8656C" w:rsidRDefault="00B8656C" w:rsidP="00B8656C">
      <w:pPr>
        <w:spacing w:before="120" w:after="120" w:line="288" w:lineRule="auto"/>
        <w:jc w:val="both"/>
        <w:rPr>
          <w:rFonts w:cs="Arial"/>
          <w:szCs w:val="19"/>
          <w:lang w:eastAsia="x-none"/>
        </w:rPr>
      </w:pPr>
      <w:r w:rsidRPr="00B8656C">
        <w:rPr>
          <w:rFonts w:cs="Arial"/>
          <w:szCs w:val="19"/>
          <w:lang w:eastAsia="x-none"/>
        </w:rPr>
        <w:t>Lehota na výkon následnej ex-post kontroly je 7 pracovných dní od doručenia dokumentácie prijímateľom.</w:t>
      </w:r>
    </w:p>
    <w:p w14:paraId="7A55D2F7" w14:textId="7A8456C3" w:rsidR="009D7F63" w:rsidRPr="0073389C" w:rsidRDefault="009D7F63" w:rsidP="009D7F63">
      <w:pPr>
        <w:spacing w:before="120" w:after="120" w:line="288" w:lineRule="auto"/>
        <w:jc w:val="both"/>
      </w:pPr>
      <w:r w:rsidRPr="0073389C">
        <w:rPr>
          <w:b/>
          <w:i/>
          <w:color w:val="FF0000"/>
          <w:lang w:eastAsia="x-none"/>
        </w:rPr>
        <w:t>Povinnosť prijímateľa:</w:t>
      </w:r>
      <w:r w:rsidRPr="0073389C">
        <w:rPr>
          <w:color w:val="FF0000"/>
          <w:lang w:eastAsia="x-none"/>
        </w:rPr>
        <w:t xml:space="preserve"> </w:t>
      </w:r>
      <w:r w:rsidRPr="0073389C">
        <w:rPr>
          <w:lang w:eastAsia="x-none"/>
        </w:rPr>
        <w:t>Prijímateľ predkladá poskytovateľovi originál zmluvy s úspešným uchádzačom, resp. jej úradne overenú kópiu</w:t>
      </w:r>
      <w:r w:rsidR="006B7CFE">
        <w:rPr>
          <w:lang w:eastAsia="x-none"/>
        </w:rPr>
        <w:t xml:space="preserve"> (</w:t>
      </w:r>
      <w:r w:rsidR="006B7CFE" w:rsidRPr="006B7CFE">
        <w:rPr>
          <w:lang w:eastAsia="x-none"/>
        </w:rPr>
        <w:t>akceptuje sa aj kópia zmluvy overená štatutárnym zástupcom prijímateľa)</w:t>
      </w:r>
      <w:r w:rsidRPr="0073389C">
        <w:rPr>
          <w:lang w:eastAsia="x-none"/>
        </w:rPr>
        <w:t>. Túto zmluvu predkladá prijímateľ vrátane všetkých jej príloh. Poskytovateľ je oprávnený v rámci podmienok zmluvy o NFP, resp. záväzných dokumentov, na ktoré zmluva o NFP odkazuje, určiť prijímateľovi výnimku z predkladania týchto príloh, t.j. identifikovať typ príloh (napr. rozsiahla technická dokumentácia), ktoré prijímateľ nemusí poskytovateľovi predložiť.</w:t>
      </w:r>
      <w:r w:rsidRPr="0073389C">
        <w:t xml:space="preserve"> Prijímateľ predkladá dokumentáciu z VO v plnom rozsahu</w:t>
      </w:r>
      <w:r w:rsidR="00963E0D">
        <w:rPr>
          <w:rStyle w:val="Odkaznapoznmkupodiarou"/>
          <w:rFonts w:cs="Arial"/>
          <w:szCs w:val="19"/>
        </w:rPr>
        <w:footnoteReference w:id="103"/>
      </w:r>
      <w:r w:rsidR="00B8656C" w:rsidRPr="00B8656C">
        <w:rPr>
          <w:rFonts w:cs="Arial"/>
          <w:szCs w:val="19"/>
        </w:rPr>
        <w:t xml:space="preserve"> vo vzťahu k predmetnému typu kontroly VO</w:t>
      </w:r>
      <w:r w:rsidRPr="0073389C">
        <w:rPr>
          <w:rFonts w:cs="Arial"/>
          <w:szCs w:val="19"/>
        </w:rPr>
        <w:t>, vrátane:</w:t>
      </w:r>
    </w:p>
    <w:p w14:paraId="7A55D2F8" w14:textId="77777777" w:rsidR="009D7F63" w:rsidRPr="0073389C"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zmluvy uzavretej medzi prijímateľom a úspešným uchádzačom;</w:t>
      </w:r>
    </w:p>
    <w:p w14:paraId="7A55D2F9" w14:textId="34500978" w:rsidR="009D7F63" w:rsidRPr="0073389C"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oznámenia výsledku </w:t>
      </w:r>
      <w:r w:rsidR="00074E7D">
        <w:rPr>
          <w:rFonts w:ascii="Arial" w:hAnsi="Arial" w:cs="Arial"/>
          <w:sz w:val="19"/>
          <w:szCs w:val="19"/>
          <w:lang w:val="sk-SK"/>
        </w:rPr>
        <w:t>VO</w:t>
      </w:r>
      <w:r w:rsidRPr="0073389C">
        <w:rPr>
          <w:rFonts w:ascii="Arial" w:hAnsi="Arial" w:cs="Arial"/>
          <w:sz w:val="19"/>
          <w:szCs w:val="19"/>
          <w:lang w:val="sk-SK"/>
        </w:rPr>
        <w:t>/informácií zaslaných ÚVO a Ú. v. EÚ;</w:t>
      </w:r>
    </w:p>
    <w:p w14:paraId="7A55D2FA" w14:textId="77777777" w:rsidR="009D7F63"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potvrdenie o zverejnení uzavretej zmluvy medzi prijímateľom a úspešným uchádzačom v CRZ, resp. na webovom sídle prijímateľa (uvedené zdokladuje napr. predložením „printscreen“);</w:t>
      </w:r>
    </w:p>
    <w:p w14:paraId="47449CDE" w14:textId="6BD6C8A6" w:rsidR="00B8656C" w:rsidRPr="0073389C" w:rsidRDefault="00B8656C"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B8656C">
        <w:rPr>
          <w:rFonts w:ascii="Arial" w:hAnsi="Arial" w:cs="Arial"/>
          <w:sz w:val="19"/>
          <w:szCs w:val="19"/>
          <w:lang w:val="sk-SK"/>
        </w:rPr>
        <w:t>čestné vyhlásenia o neprítomnosti konfliktu záujmov osôb zúčastňujúcich sa na procese VO</w:t>
      </w:r>
    </w:p>
    <w:p w14:paraId="7A55D2FB" w14:textId="694E147E" w:rsidR="009D7F63" w:rsidRPr="0073389C"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ďalšie relevantné doklady, týkajúce sa nových skutočnost</w:t>
      </w:r>
      <w:r w:rsidR="009F4290">
        <w:rPr>
          <w:rFonts w:ascii="Arial" w:hAnsi="Arial" w:cs="Arial"/>
          <w:sz w:val="19"/>
          <w:szCs w:val="19"/>
          <w:lang w:val="sk-SK"/>
        </w:rPr>
        <w:t>í</w:t>
      </w:r>
      <w:r w:rsidRPr="0073389C">
        <w:rPr>
          <w:rFonts w:ascii="Arial" w:hAnsi="Arial" w:cs="Arial"/>
          <w:sz w:val="19"/>
          <w:szCs w:val="19"/>
          <w:lang w:val="sk-SK"/>
        </w:rPr>
        <w:t xml:space="preserve">, ktoré neboli predložené v rámci druhej ex-ante kontroly. </w:t>
      </w:r>
    </w:p>
    <w:p w14:paraId="7A55D2FC" w14:textId="64D0755D" w:rsidR="009D7F63" w:rsidRPr="0073389C" w:rsidRDefault="00B8656C" w:rsidP="009D7F63">
      <w:pPr>
        <w:spacing w:before="120" w:after="120" w:line="288" w:lineRule="auto"/>
        <w:jc w:val="both"/>
      </w:pPr>
      <w:r w:rsidRPr="00B8656C">
        <w:rPr>
          <w:rFonts w:cs="Arial"/>
          <w:szCs w:val="19"/>
        </w:rPr>
        <w:lastRenderedPageBreak/>
        <w:t>Poskytovateľ požiada prijímateľa v prípade potreby o vysvetlenie, resp. doplnenie dokumentácie alebo informácií</w:t>
      </w:r>
      <w:r>
        <w:rPr>
          <w:rFonts w:cs="Arial"/>
          <w:szCs w:val="19"/>
        </w:rPr>
        <w:t xml:space="preserve">. </w:t>
      </w:r>
      <w:r w:rsidR="009D7F63" w:rsidRPr="0073389C">
        <w:rPr>
          <w:lang w:eastAsia="x-none"/>
        </w:rPr>
        <w:t xml:space="preserve">Poskytovateľ určí lehotu minimálne 5 a maximálne 10 pracovných dní na poskytnutie vysvetlenia/doplnenia dokumentácie k VO v závislosti od požadovaného rozsahu doplnenia/vysvetlenia dokumentácie. Lehota začína prijímateľovi plynúť odo dňa doručenia výzvy. </w:t>
      </w:r>
      <w:r w:rsidR="009D7F63" w:rsidRPr="0073389C">
        <w:t xml:space="preserve">Dňom odoslania žiadosti/výzvy </w:t>
      </w:r>
      <w:r w:rsidR="00BC769F">
        <w:t>sa</w:t>
      </w:r>
      <w:r w:rsidR="009D7F63" w:rsidRPr="0073389C">
        <w:t xml:space="preserve"> lehota na výkon kontroly</w:t>
      </w:r>
      <w:r>
        <w:rPr>
          <w:rFonts w:cs="Arial"/>
          <w:szCs w:val="19"/>
        </w:rPr>
        <w:t xml:space="preserve"> VO</w:t>
      </w:r>
      <w:r w:rsidR="00BC769F">
        <w:rPr>
          <w:rFonts w:cs="Arial"/>
          <w:szCs w:val="19"/>
        </w:rPr>
        <w:t xml:space="preserve"> prerušuje</w:t>
      </w:r>
      <w:r w:rsidR="009D7F63" w:rsidRPr="0073389C">
        <w:t xml:space="preserve">. </w:t>
      </w:r>
    </w:p>
    <w:p w14:paraId="7A55D2FD" w14:textId="1FE27350" w:rsidR="009D7F63" w:rsidRPr="0073389C" w:rsidRDefault="009D7F63" w:rsidP="009D7F63">
      <w:pPr>
        <w:spacing w:before="120" w:after="120" w:line="288" w:lineRule="auto"/>
        <w:jc w:val="both"/>
      </w:pPr>
    </w:p>
    <w:p w14:paraId="7A55D2FE" w14:textId="41370F90" w:rsidR="009D7F63" w:rsidRPr="0073389C" w:rsidRDefault="009D7F63" w:rsidP="009D7F63">
      <w:pPr>
        <w:spacing w:before="120" w:after="120" w:line="288" w:lineRule="auto"/>
        <w:jc w:val="both"/>
        <w:rPr>
          <w:lang w:eastAsia="x-none"/>
        </w:rPr>
      </w:pPr>
      <w:r w:rsidRPr="0073389C">
        <w:rPr>
          <w:lang w:eastAsia="x-none"/>
        </w:rPr>
        <w:t xml:space="preserve">Dňom nasledujúcim po dni doručenia vysvetlenia alebo doplnenia dokumentácie poskytovateľovi </w:t>
      </w:r>
      <w:r w:rsidR="00BC769F">
        <w:rPr>
          <w:lang w:eastAsia="x-none"/>
        </w:rPr>
        <w:t>pokračuje</w:t>
      </w:r>
      <w:r w:rsidR="00BC769F" w:rsidRPr="0073389C">
        <w:rPr>
          <w:lang w:eastAsia="x-none"/>
        </w:rPr>
        <w:t xml:space="preserve"> </w:t>
      </w:r>
      <w:r w:rsidRPr="0073389C">
        <w:rPr>
          <w:lang w:eastAsia="x-none"/>
        </w:rPr>
        <w:t>plyn</w:t>
      </w:r>
      <w:r w:rsidR="00BC769F">
        <w:rPr>
          <w:lang w:eastAsia="x-none"/>
        </w:rPr>
        <w:t>utie</w:t>
      </w:r>
      <w:r w:rsidRPr="0073389C">
        <w:rPr>
          <w:lang w:eastAsia="x-none"/>
        </w:rPr>
        <w:t xml:space="preserve"> lehot</w:t>
      </w:r>
      <w:r w:rsidR="00BC769F">
        <w:rPr>
          <w:lang w:eastAsia="x-none"/>
        </w:rPr>
        <w:t>y</w:t>
      </w:r>
      <w:r w:rsidRPr="0073389C">
        <w:rPr>
          <w:lang w:eastAsia="x-none"/>
        </w:rPr>
        <w:t xml:space="preserve"> </w:t>
      </w:r>
      <w:r w:rsidR="00B8656C">
        <w:rPr>
          <w:rFonts w:cs="Arial"/>
          <w:szCs w:val="19"/>
          <w:lang w:eastAsia="x-none"/>
        </w:rPr>
        <w:t xml:space="preserve">7 pracovných dní </w:t>
      </w:r>
      <w:r w:rsidRPr="0073389C">
        <w:rPr>
          <w:lang w:eastAsia="x-none"/>
        </w:rPr>
        <w:t xml:space="preserve">na výkon kontroly VO. Doplnením dokumentácie nemôže dôjsť k zmene pôvodne predložených dokladov, resp. údajov v nich uvedených. Zároveň, ak napriek čestnému vyhláseniu prijímateľa poskytovateľ identifikuje, že dokumentácia nie je kompletná a pre riadne ukončenie kontroly </w:t>
      </w:r>
      <w:r w:rsidR="00B8656C">
        <w:rPr>
          <w:rFonts w:cs="Arial"/>
          <w:szCs w:val="19"/>
          <w:lang w:eastAsia="x-none"/>
        </w:rPr>
        <w:t xml:space="preserve">VO </w:t>
      </w:r>
      <w:r w:rsidRPr="0073389C">
        <w:rPr>
          <w:lang w:eastAsia="x-none"/>
        </w:rPr>
        <w:t>je nevyhnutné vyzvať prijímateľa na doplnenie chýbajúcich dokladov, uvedenú skutočnosť vyhodnotí poskytovateľ ako podstatné porušenie zmluvy o NFP.</w:t>
      </w:r>
    </w:p>
    <w:p w14:paraId="25B0A927" w14:textId="6739F152" w:rsidR="00B8656C" w:rsidRDefault="00B8656C" w:rsidP="009D7F63">
      <w:pPr>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prijať opatrenia na odstránenie nedostatkov a doložiť vysvetlenie alebo požadované dokumenty v lehote stanovenej poskytovateľom.</w:t>
      </w:r>
    </w:p>
    <w:p w14:paraId="359D388E" w14:textId="54FC0F89" w:rsidR="00B8656C" w:rsidRPr="00B8656C" w:rsidRDefault="00B8656C" w:rsidP="00B8656C">
      <w:pPr>
        <w:spacing w:before="120" w:after="120" w:line="288" w:lineRule="auto"/>
        <w:jc w:val="both"/>
        <w:rPr>
          <w:rFonts w:cs="Arial"/>
          <w:szCs w:val="19"/>
        </w:rPr>
      </w:pPr>
      <w:r w:rsidRPr="00B8656C">
        <w:rPr>
          <w:rFonts w:cs="Arial"/>
          <w:szCs w:val="19"/>
        </w:rPr>
        <w:t>Ak poskytovateľ identifikuje nedostatky v procese VO, preruší kontrolu VO a vyzve prijímateľa v návrhu správy z kontroly VO v primeranej lehote na odstránenie nedostatkov, zapracovanie pripomienok, zdôvodnenie nezapracovania pripomienok alebo podanie námietok k</w:t>
      </w:r>
      <w:r w:rsidR="00745F4B">
        <w:rPr>
          <w:rFonts w:cs="Arial"/>
          <w:szCs w:val="19"/>
        </w:rPr>
        <w:t> </w:t>
      </w:r>
      <w:r w:rsidRPr="00B8656C">
        <w:rPr>
          <w:rFonts w:cs="Arial"/>
          <w:szCs w:val="19"/>
        </w:rPr>
        <w:t>návrhu</w:t>
      </w:r>
      <w:r w:rsidR="00745F4B">
        <w:rPr>
          <w:rFonts w:cs="Arial"/>
          <w:szCs w:val="19"/>
        </w:rPr>
        <w:t xml:space="preserve"> </w:t>
      </w:r>
      <w:r w:rsidRPr="00B8656C">
        <w:rPr>
          <w:rFonts w:cs="Arial"/>
          <w:szCs w:val="19"/>
        </w:rPr>
        <w:t>správy z kontroly. Poskytovateľ spolu s výzvou vypracuje a prijímateľovi zašle návrh správy z kontroly VO, v ktorej určí lehotu na podanie námietok k návrhu správy z kontroly VO. Poskytovateľ posúdi námietky k</w:t>
      </w:r>
      <w:r w:rsidR="00745F4B">
        <w:rPr>
          <w:rFonts w:cs="Arial"/>
          <w:szCs w:val="19"/>
        </w:rPr>
        <w:t> </w:t>
      </w:r>
      <w:r w:rsidRPr="00B8656C">
        <w:rPr>
          <w:rFonts w:cs="Arial"/>
          <w:szCs w:val="19"/>
        </w:rPr>
        <w:t>návrhu</w:t>
      </w:r>
      <w:r w:rsidR="00745F4B">
        <w:rPr>
          <w:rFonts w:cs="Arial"/>
          <w:szCs w:val="19"/>
        </w:rPr>
        <w:t xml:space="preserve"> </w:t>
      </w:r>
      <w:r w:rsidRPr="00B8656C">
        <w:rPr>
          <w:rFonts w:cs="Arial"/>
          <w:szCs w:val="19"/>
        </w:rPr>
        <w:t>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ŽoP.</w:t>
      </w:r>
    </w:p>
    <w:p w14:paraId="6B8F6FE8" w14:textId="28B71F31" w:rsidR="00B8656C" w:rsidRPr="00B8656C" w:rsidRDefault="006D1938" w:rsidP="00B8656C">
      <w:pPr>
        <w:spacing w:before="120" w:after="120" w:line="288" w:lineRule="auto"/>
        <w:jc w:val="both"/>
        <w:rPr>
          <w:rFonts w:cs="Arial"/>
          <w:szCs w:val="19"/>
        </w:rPr>
      </w:pPr>
      <w:r>
        <w:rPr>
          <w:rFonts w:cs="Arial"/>
          <w:szCs w:val="19"/>
        </w:rPr>
        <w:t>F</w:t>
      </w:r>
      <w:r w:rsidR="00D049A5">
        <w:rPr>
          <w:rFonts w:cs="Arial"/>
          <w:szCs w:val="19"/>
        </w:rPr>
        <w:t xml:space="preserve">inančná </w:t>
      </w:r>
      <w:r w:rsidR="00B8656C" w:rsidRPr="00B8656C">
        <w:rPr>
          <w:rFonts w:cs="Arial"/>
          <w:szCs w:val="19"/>
        </w:rPr>
        <w:t>kontrola VO sa považuje za ukončenú zaslaním</w:t>
      </w:r>
      <w:r w:rsidR="00D049A5">
        <w:rPr>
          <w:rFonts w:cs="Arial"/>
          <w:szCs w:val="19"/>
        </w:rPr>
        <w:t xml:space="preserve"> </w:t>
      </w:r>
      <w:r w:rsidR="00B8656C" w:rsidRPr="00B8656C">
        <w:rPr>
          <w:rFonts w:cs="Arial"/>
          <w:szCs w:val="19"/>
        </w:rPr>
        <w:t>správy z kontroly VO prijímateľovi.</w:t>
      </w:r>
    </w:p>
    <w:p w14:paraId="7A55D2FF" w14:textId="785CF18F" w:rsidR="009D7F63" w:rsidRPr="0073389C" w:rsidRDefault="009D7F63" w:rsidP="009D7F63">
      <w:pPr>
        <w:spacing w:before="120" w:after="120" w:line="288" w:lineRule="auto"/>
        <w:jc w:val="both"/>
        <w:rPr>
          <w:lang w:eastAsia="x-none"/>
        </w:rPr>
      </w:pPr>
      <w:r w:rsidRPr="0073389C">
        <w:rPr>
          <w:lang w:eastAsia="x-none"/>
        </w:rPr>
        <w:t xml:space="preserve">Ak pri </w:t>
      </w:r>
      <w:r w:rsidR="00BC769F">
        <w:rPr>
          <w:lang w:eastAsia="x-none"/>
        </w:rPr>
        <w:t xml:space="preserve">následnej </w:t>
      </w:r>
      <w:r w:rsidRPr="0073389C">
        <w:rPr>
          <w:lang w:eastAsia="x-none"/>
        </w:rPr>
        <w:t xml:space="preserve">ex-post kontrole poskytovateľ nezistí porušenie </w:t>
      </w:r>
      <w:r w:rsidR="00BC769F">
        <w:rPr>
          <w:lang w:eastAsia="x-none"/>
        </w:rPr>
        <w:t>pravidiel</w:t>
      </w:r>
      <w:r w:rsidR="00BC769F" w:rsidRPr="0073389C">
        <w:rPr>
          <w:lang w:eastAsia="x-none"/>
        </w:rPr>
        <w:t xml:space="preserve"> </w:t>
      </w:r>
      <w:r w:rsidRPr="0073389C">
        <w:rPr>
          <w:lang w:eastAsia="x-none"/>
        </w:rPr>
        <w:t>a postupov VO, resp. porušenie pravidiel a ustanovení legislatívy SR a EÚ a ani iné porušenie ovplyvňujúce oprávnenosť príslušných výdavkov (napr. na základe zistení vecnej kontroly VO), záverom kontroly je pripustenie výdavkov súvisiacich s VO do financovania. Toto pripustenie výdavkov do financovania predstavuje jeden z predpokladov ovplyvňujúcich posudzovanie oprávnenosti výdavkov predložených ďalej prijímateľom v rámci ŽoP.</w:t>
      </w:r>
    </w:p>
    <w:p w14:paraId="7A55D300" w14:textId="143465A8" w:rsidR="009D7F63" w:rsidRPr="0073389C" w:rsidRDefault="009D7F63" w:rsidP="009D7F63">
      <w:pPr>
        <w:spacing w:before="120" w:after="120" w:line="288" w:lineRule="auto"/>
        <w:jc w:val="both"/>
        <w:rPr>
          <w:lang w:eastAsia="x-none"/>
        </w:rPr>
      </w:pPr>
      <w:r w:rsidRPr="0073389C">
        <w:rPr>
          <w:lang w:eastAsia="x-none"/>
        </w:rPr>
        <w:t xml:space="preserve">V prípade, že poskytovateľ zistí skutočnosti ovplyvňujúce posudzovanie oprávnenosti výdavkov (na základe zistení vecnej kontroly VO), ktoré však </w:t>
      </w:r>
      <w:r w:rsidR="00F25EBB" w:rsidRPr="0073389C">
        <w:rPr>
          <w:rFonts w:cs="Arial"/>
          <w:szCs w:val="19"/>
          <w:lang w:eastAsia="x-none"/>
        </w:rPr>
        <w:t>nepredstavuj</w:t>
      </w:r>
      <w:r w:rsidR="00F25EBB">
        <w:rPr>
          <w:rFonts w:cs="Arial"/>
          <w:szCs w:val="19"/>
          <w:lang w:eastAsia="x-none"/>
        </w:rPr>
        <w:t>ú</w:t>
      </w:r>
      <w:r w:rsidR="00F25EBB" w:rsidRPr="0073389C">
        <w:rPr>
          <w:rFonts w:cs="Arial"/>
          <w:szCs w:val="19"/>
          <w:lang w:eastAsia="x-none"/>
        </w:rPr>
        <w:t xml:space="preserve"> </w:t>
      </w:r>
      <w:r w:rsidRPr="0073389C">
        <w:rPr>
          <w:lang w:eastAsia="x-none"/>
        </w:rPr>
        <w:t>závažné porušenie zmluvy o NFP a zároveň nezistí iné porušenie ZVO a platnej legislatívy SR a EÚ, ktoré malo alebo by mohlo mať vplyv na VO, v záveroch ktorými akceptuje proces VO uvedie všetky skutočnosti týkajúce sa takýchto zistení v</w:t>
      </w:r>
      <w:r w:rsidR="00F25EBB">
        <w:rPr>
          <w:rFonts w:cs="Arial"/>
          <w:szCs w:val="19"/>
          <w:lang w:eastAsia="x-none"/>
        </w:rPr>
        <w:t> </w:t>
      </w:r>
      <w:r w:rsidR="006B7CFE" w:rsidDel="006B7CFE">
        <w:rPr>
          <w:rFonts w:cs="Arial"/>
          <w:szCs w:val="19"/>
        </w:rPr>
        <w:t xml:space="preserve"> </w:t>
      </w:r>
      <w:r w:rsidRPr="0073389C">
        <w:rPr>
          <w:lang w:eastAsia="x-none"/>
        </w:rPr>
        <w:t>správe</w:t>
      </w:r>
      <w:r w:rsidR="00F25EBB">
        <w:rPr>
          <w:rFonts w:cs="Arial"/>
          <w:szCs w:val="19"/>
          <w:lang w:eastAsia="x-none"/>
        </w:rPr>
        <w:t xml:space="preserve"> z kontroly VO</w:t>
      </w:r>
      <w:r w:rsidRPr="0073389C">
        <w:rPr>
          <w:lang w:eastAsia="x-none"/>
        </w:rPr>
        <w:t>.</w:t>
      </w:r>
    </w:p>
    <w:p w14:paraId="7A55D301" w14:textId="20ABEA85" w:rsidR="009D7F63" w:rsidRPr="0073389C" w:rsidRDefault="009D7F63" w:rsidP="009D7F63">
      <w:pPr>
        <w:spacing w:before="120" w:after="120" w:line="288" w:lineRule="auto"/>
        <w:jc w:val="both"/>
        <w:rPr>
          <w:lang w:eastAsia="x-none"/>
        </w:rPr>
      </w:pPr>
      <w:r w:rsidRPr="0073389C">
        <w:rPr>
          <w:lang w:eastAsia="x-none"/>
        </w:rPr>
        <w:t>Ak pri následnej ex</w:t>
      </w:r>
      <w:r w:rsidR="00857ADC">
        <w:rPr>
          <w:lang w:eastAsia="x-none"/>
        </w:rPr>
        <w:t>-</w:t>
      </w:r>
      <w:r w:rsidRPr="0073389C">
        <w:rPr>
          <w:lang w:eastAsia="x-none"/>
        </w:rPr>
        <w:t xml:space="preserve">post kontrole poskytovateľ zistí porušenie </w:t>
      </w:r>
      <w:r w:rsidR="00BC769F">
        <w:rPr>
          <w:lang w:eastAsia="x-none"/>
        </w:rPr>
        <w:t>pravidiel</w:t>
      </w:r>
      <w:r w:rsidR="00BC769F" w:rsidRPr="0073389C">
        <w:rPr>
          <w:lang w:eastAsia="x-none"/>
        </w:rPr>
        <w:t xml:space="preserve"> </w:t>
      </w:r>
      <w:r w:rsidRPr="0073389C">
        <w:rPr>
          <w:lang w:eastAsia="x-none"/>
        </w:rPr>
        <w:t>a postupov VO, resp. porušenie pravidiel a ustanovení legislatívy SR a EÚ, pričom rozsah a závažnosť týchto zistení má taký charakter, že mali alebo mohli mať vplyv na výsledok VO, v tomto prípade:</w:t>
      </w:r>
    </w:p>
    <w:p w14:paraId="7A55D302" w14:textId="71D18103"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 záveroch kontroly</w:t>
      </w:r>
      <w:r w:rsidR="00F25EBB">
        <w:rPr>
          <w:rFonts w:cs="Arial"/>
          <w:szCs w:val="19"/>
          <w:lang w:val="sk-SK"/>
        </w:rPr>
        <w:t xml:space="preserve"> VO</w:t>
      </w:r>
      <w:r w:rsidRPr="0073389C">
        <w:rPr>
          <w:rFonts w:cs="Arial"/>
          <w:szCs w:val="19"/>
          <w:lang w:val="sk-SK"/>
        </w:rPr>
        <w:t xml:space="preserve"> nepripustí výdavky </w:t>
      </w:r>
      <w:r w:rsidR="00F25EBB" w:rsidRPr="00F25EBB">
        <w:rPr>
          <w:rFonts w:cs="Arial"/>
          <w:szCs w:val="19"/>
          <w:lang w:val="sk-SK"/>
        </w:rPr>
        <w:t xml:space="preserve">týkajúce sa predmetu zákazky zadávanej na základe kontrolovaného VO </w:t>
      </w:r>
      <w:r w:rsidRPr="0073389C">
        <w:rPr>
          <w:rFonts w:cs="Arial"/>
          <w:szCs w:val="19"/>
          <w:lang w:val="sk-SK"/>
        </w:rPr>
        <w:t>do financovania v plnom rozsahu, alebo</w:t>
      </w:r>
    </w:p>
    <w:p w14:paraId="7A55D303" w14:textId="392CA31E"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postupuje podľa metodického pokynu CKO č. 5, ktorý upravuje postup pri určení </w:t>
      </w:r>
      <w:r w:rsidR="006B7CFE" w:rsidRPr="006B7CFE">
        <w:rPr>
          <w:rFonts w:cs="Arial"/>
          <w:szCs w:val="19"/>
          <w:lang w:val="sk-SK"/>
        </w:rPr>
        <w:t>finančných opráv pri nedodržaní pravidiel a postupov</w:t>
      </w:r>
      <w:r w:rsidRPr="0073389C">
        <w:rPr>
          <w:rFonts w:cs="Arial"/>
          <w:szCs w:val="19"/>
          <w:lang w:val="sk-SK"/>
        </w:rPr>
        <w:t xml:space="preserve"> VO. </w:t>
      </w:r>
    </w:p>
    <w:p w14:paraId="7A55D304" w14:textId="3CFD783D" w:rsidR="009D7F63" w:rsidRPr="0073389C" w:rsidRDefault="009D7F63" w:rsidP="009D7F63">
      <w:pPr>
        <w:spacing w:before="120" w:after="120" w:line="288" w:lineRule="auto"/>
        <w:jc w:val="both"/>
        <w:rPr>
          <w:lang w:eastAsia="x-none"/>
        </w:rPr>
      </w:pPr>
      <w:r w:rsidRPr="0073389C">
        <w:rPr>
          <w:lang w:eastAsia="x-none"/>
        </w:rPr>
        <w:t xml:space="preserve">Nepripustenie do financovania znamená, že všetky výdavky v prípade, že budú zahrnuté v ŽoP,  vychádzajúce z realizácie výsledku daného VO, budú zo strany poskytovateľa, označené ako neoprávnené. Rozhodnutie poskytovateľa, či bude postupovať podľa </w:t>
      </w:r>
      <w:r w:rsidRPr="0073389C">
        <w:t>prvej alebo druhej odrážky</w:t>
      </w:r>
      <w:r w:rsidRPr="0073389C">
        <w:rPr>
          <w:lang w:eastAsia="x-none"/>
        </w:rPr>
        <w:t xml:space="preserve"> predchádzajúceho odseku závisí od závažnosti  zisten</w:t>
      </w:r>
      <w:r w:rsidR="00BC769F">
        <w:rPr>
          <w:lang w:eastAsia="x-none"/>
        </w:rPr>
        <w:t>ých</w:t>
      </w:r>
      <w:r w:rsidRPr="0073389C">
        <w:rPr>
          <w:lang w:eastAsia="x-none"/>
        </w:rPr>
        <w:t xml:space="preserve"> nedostatkov. </w:t>
      </w:r>
    </w:p>
    <w:p w14:paraId="7A55D305" w14:textId="50CCDD20" w:rsidR="009D7F63" w:rsidRDefault="009D7F63" w:rsidP="009D7F63">
      <w:pPr>
        <w:spacing w:before="120" w:after="120" w:line="288" w:lineRule="auto"/>
        <w:jc w:val="both"/>
        <w:rPr>
          <w:lang w:eastAsia="x-none"/>
        </w:rPr>
      </w:pPr>
      <w:r w:rsidRPr="0073389C">
        <w:rPr>
          <w:lang w:eastAsia="x-none"/>
        </w:rPr>
        <w:lastRenderedPageBreak/>
        <w:t xml:space="preserve">Pokiaľ poskytovateľ </w:t>
      </w:r>
      <w:r w:rsidR="00BC769F" w:rsidRPr="00BC769F">
        <w:rPr>
          <w:lang w:eastAsia="x-none"/>
        </w:rPr>
        <w:t xml:space="preserve">vyjadril nesúhlas s podpísaním zmluvy s úspešným uchádzačom, nie je možné </w:t>
      </w:r>
      <w:r w:rsidRPr="0073389C">
        <w:rPr>
          <w:lang w:eastAsia="x-none"/>
        </w:rPr>
        <w:t xml:space="preserve">určiť ex-ante </w:t>
      </w:r>
      <w:r w:rsidR="006B7CFE" w:rsidRPr="006B7CFE">
        <w:rPr>
          <w:lang w:eastAsia="x-none"/>
        </w:rPr>
        <w:t>finančnú opravu</w:t>
      </w:r>
      <w:r w:rsidRPr="0073389C">
        <w:rPr>
          <w:lang w:eastAsia="x-none"/>
        </w:rPr>
        <w:t xml:space="preserve">, poskytovateľ v záveroch kontroly nepripustí výdavky </w:t>
      </w:r>
      <w:r w:rsidR="00F25EBB" w:rsidRPr="00F25EBB">
        <w:rPr>
          <w:rFonts w:cs="Arial"/>
          <w:szCs w:val="19"/>
          <w:lang w:eastAsia="x-none"/>
        </w:rPr>
        <w:t>týkajúce sa predmetu zákazky zadávanej na základe kontrolovaného VO</w:t>
      </w:r>
      <w:r w:rsidR="00F25EBB">
        <w:rPr>
          <w:rFonts w:cs="Arial"/>
          <w:szCs w:val="19"/>
          <w:lang w:eastAsia="x-none"/>
        </w:rPr>
        <w:t xml:space="preserve"> </w:t>
      </w:r>
      <w:r w:rsidRPr="0073389C">
        <w:rPr>
          <w:lang w:eastAsia="x-none"/>
        </w:rPr>
        <w:t>do financovania v plnom rozsahu, bez ohľadu na ustanovenie predošlého odseku.</w:t>
      </w:r>
    </w:p>
    <w:p w14:paraId="57E58F89" w14:textId="77777777" w:rsidR="00A553F1" w:rsidRPr="00A553F1" w:rsidRDefault="00A553F1" w:rsidP="00A553F1">
      <w:pPr>
        <w:spacing w:before="120" w:after="120" w:line="288" w:lineRule="auto"/>
        <w:jc w:val="both"/>
        <w:rPr>
          <w:lang w:eastAsia="x-none"/>
        </w:rPr>
      </w:pPr>
      <w:r w:rsidRPr="00A553F1">
        <w:rPr>
          <w:b/>
          <w:i/>
          <w:color w:val="FF0000"/>
          <w:lang w:eastAsia="x-none"/>
        </w:rPr>
        <w:t>Povinnosť prijímateľa:</w:t>
      </w:r>
      <w:r w:rsidRPr="00A553F1">
        <w:rPr>
          <w:lang w:eastAsia="x-none"/>
        </w:rPr>
        <w:t xml:space="preserve"> Pokiaľ má prijímateľ informáciu o skutočnosti, že v rámci daného VO bola vykonaná kontrola VO podľa § 169 ZVO, informuje poskytovateľ aj o tejto skutočnosti a súčasne s dokumentáciou predloží aj výsledok tejto kontroly, resp. iným spôsobom identifikuje tento výsledok (kópia  rozhodnutia ÚVO alebo záznam z kontroly). Rovnakým spôsobom je prijímateľ povinný informovať poskytovateľa aj o všetkých revíznych postupoch týkajúcich sa predmetnej zákazky.</w:t>
      </w:r>
    </w:p>
    <w:p w14:paraId="46204386" w14:textId="77777777" w:rsidR="00A553F1" w:rsidRPr="0073389C" w:rsidRDefault="00A553F1" w:rsidP="00771817">
      <w:pPr>
        <w:spacing w:before="120" w:after="120" w:line="288" w:lineRule="auto"/>
        <w:jc w:val="both"/>
        <w:rPr>
          <w:lang w:eastAsia="x-none"/>
        </w:rPr>
      </w:pPr>
    </w:p>
    <w:p w14:paraId="7A55D306" w14:textId="75E0FA3F" w:rsidR="009D7F63" w:rsidRPr="0073389C" w:rsidRDefault="009D7F63" w:rsidP="00771817">
      <w:pPr>
        <w:spacing w:before="120" w:after="120" w:line="288" w:lineRule="auto"/>
        <w:jc w:val="both"/>
        <w:rPr>
          <w:b/>
        </w:rPr>
      </w:pPr>
      <w:r w:rsidRPr="0073389C">
        <w:rPr>
          <w:b/>
        </w:rPr>
        <w:t>e) Kontrola dodatkov –</w:t>
      </w:r>
      <w:r w:rsidR="000E6C6C">
        <w:rPr>
          <w:b/>
        </w:rPr>
        <w:t xml:space="preserve">finančná </w:t>
      </w:r>
      <w:r w:rsidRPr="0073389C">
        <w:rPr>
          <w:b/>
        </w:rPr>
        <w:t>kontrola návrhu dodatku</w:t>
      </w:r>
      <w:r w:rsidR="00F25EBB">
        <w:rPr>
          <w:rFonts w:cs="Arial"/>
          <w:b/>
          <w:szCs w:val="19"/>
        </w:rPr>
        <w:t xml:space="preserve"> </w:t>
      </w:r>
      <w:r w:rsidR="00F25EBB" w:rsidRPr="00F25EBB">
        <w:rPr>
          <w:rFonts w:cs="Arial"/>
          <w:b/>
          <w:szCs w:val="19"/>
        </w:rPr>
        <w:t>k zmluve s úspešným uchádzačom</w:t>
      </w:r>
    </w:p>
    <w:p w14:paraId="7A55D307" w14:textId="0E46B6EF"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predložiť poskytovateľovi návrhy všetkých dodatkov (pred podpisom oboma zmluvnými stranami) súvisiacich s výsledkom VO </w:t>
      </w:r>
      <w:r w:rsidR="00BC769F">
        <w:t xml:space="preserve">alebo obstarávania </w:t>
      </w:r>
      <w:r w:rsidRPr="0073389C">
        <w:t xml:space="preserve">spolufinancovaného z EŠIF za účelom kontroly. Uvedená povinnosť sa vzťahuje aj na prípady, keď sa dodatok vzťahuje na časť výdavkov, ktoré nie sú oprávnenými výdavkami, avšak sú súčasťou zákazky, ktorá je spolufinancovaná z fondov EŠIF. </w:t>
      </w:r>
    </w:p>
    <w:p w14:paraId="7A55D308" w14:textId="77777777"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zároveň povinný predložiť takýto návrh dodatku ešte pred tým, ako sa skutočnosť menená dodatkom udeje (napr. uplynutie lehoty realizácie diela, zmeny v súpise položiek alebo v rozpočte diela). Uvedená povinnosť sa nevzťahuje na prípady, keď sa dodatkom menia identifikačné a kontaktné údaje zmluvných strán (napr. adresa sídla, kontaktné osoby, číslo bankového účtu a pod.). V tomto prípade (zmene identifikačných a kontaktných údajov) je prijímateľ oprávnený predložiť takýto dodatok až po jeho podpise oboma zmluvnými stranami, teda nie je povinný ho predložiť na schválenie pred jeho podpisom. </w:t>
      </w:r>
    </w:p>
    <w:p w14:paraId="212E7F6E" w14:textId="5625D056" w:rsidR="00F25EBB" w:rsidRPr="0073389C" w:rsidRDefault="00F25EBB" w:rsidP="009D7F63">
      <w:pPr>
        <w:spacing w:before="120" w:after="120" w:line="288" w:lineRule="auto"/>
        <w:jc w:val="both"/>
        <w:rPr>
          <w:rFonts w:cs="Arial"/>
          <w:szCs w:val="19"/>
        </w:rPr>
      </w:pPr>
      <w:r w:rsidRPr="00F25EBB">
        <w:rPr>
          <w:rFonts w:cs="Arial"/>
          <w:szCs w:val="19"/>
        </w:rPr>
        <w:t>Lehota na výkon kontroly návrhu dodatku je 15 pracovných dní od doručenia dokumentácie prijímateľom.</w:t>
      </w:r>
    </w:p>
    <w:p w14:paraId="7A55D309" w14:textId="3E8BE07F" w:rsidR="009D7F63" w:rsidRPr="0073389C" w:rsidRDefault="009D7F63" w:rsidP="009D7F63">
      <w:pPr>
        <w:spacing w:before="120" w:after="120" w:line="288" w:lineRule="auto"/>
        <w:jc w:val="both"/>
        <w:rPr>
          <w:b/>
          <w:i/>
          <w:color w:val="FF0000"/>
        </w:rPr>
      </w:pPr>
      <w:r w:rsidRPr="0073389C">
        <w:rPr>
          <w:b/>
          <w:i/>
          <w:color w:val="FF0000"/>
        </w:rPr>
        <w:t xml:space="preserve">Povinnosť prijímateľa: </w:t>
      </w:r>
      <w:r w:rsidRPr="0073389C">
        <w:t>Prijímateľ predkladá dokumentáciu z VO pred podpisom návrhu dodatku v plnom rozsahu</w:t>
      </w:r>
      <w:r w:rsidR="00963E0D">
        <w:rPr>
          <w:rStyle w:val="Odkaznapoznmkupodiarou"/>
          <w:rFonts w:cs="Arial"/>
          <w:szCs w:val="19"/>
        </w:rPr>
        <w:footnoteReference w:id="104"/>
      </w:r>
      <w:r w:rsidR="004A1434" w:rsidRPr="004A1434">
        <w:rPr>
          <w:rFonts w:cs="Arial"/>
          <w:szCs w:val="19"/>
        </w:rPr>
        <w:t xml:space="preserve"> vo vzťahu k predmetnému typu kontroly VO</w:t>
      </w:r>
      <w:r w:rsidRPr="0073389C">
        <w:t xml:space="preserve">, najmä: </w:t>
      </w:r>
    </w:p>
    <w:p w14:paraId="7A55D30A" w14:textId="77777777" w:rsidR="009D7F63" w:rsidRDefault="009D7F63" w:rsidP="009D7F63">
      <w:pPr>
        <w:pStyle w:val="Bulletslevel2"/>
        <w:spacing w:after="120" w:line="288" w:lineRule="auto"/>
        <w:ind w:left="567" w:hanging="283"/>
        <w:jc w:val="both"/>
        <w:rPr>
          <w:rFonts w:cs="Arial"/>
          <w:szCs w:val="19"/>
          <w:lang w:val="sk-SK"/>
        </w:rPr>
      </w:pPr>
      <w:r w:rsidRPr="0073389C">
        <w:rPr>
          <w:rFonts w:cs="Arial"/>
          <w:szCs w:val="19"/>
          <w:lang w:val="sk-SK"/>
        </w:rPr>
        <w:t>návrh dodatku zmluvy s úspešným uchádzačom, ktorého prílohou je v prípade dodávky stavebných prác alebo tovarov aj podporné stanovisko stavebného dozoru alebo iného príslušného odborníka atď. Stanovisko by malo obsahovať dôvody, ktoré vedú k zazmluvneniu dodatočných prác a služieb nad rámec zmluvy medzi prijímateľom a úspešným uchádzačom;</w:t>
      </w:r>
    </w:p>
    <w:p w14:paraId="70FABAD0" w14:textId="6C506A99" w:rsidR="004A1434" w:rsidRPr="0073389C" w:rsidRDefault="004A1434" w:rsidP="009D7F63">
      <w:pPr>
        <w:pStyle w:val="Bulletslevel2"/>
        <w:spacing w:after="120" w:line="288" w:lineRule="auto"/>
        <w:ind w:left="567" w:hanging="283"/>
        <w:jc w:val="both"/>
        <w:rPr>
          <w:rFonts w:cs="Arial"/>
          <w:szCs w:val="19"/>
          <w:lang w:val="sk-SK"/>
        </w:rPr>
      </w:pPr>
      <w:r w:rsidRPr="004A1434">
        <w:rPr>
          <w:rFonts w:cs="Arial"/>
          <w:szCs w:val="19"/>
          <w:lang w:val="sk-SK"/>
        </w:rPr>
        <w:t>čestné vyhlásenia o neprítomnosti konfliktu záujmov osôb zúčastňujúcich sa na procese VO</w:t>
      </w:r>
      <w:r w:rsidR="00C67CE4">
        <w:rPr>
          <w:rFonts w:cs="Arial"/>
          <w:szCs w:val="19"/>
          <w:lang w:val="sk-SK"/>
        </w:rPr>
        <w:t>.</w:t>
      </w:r>
    </w:p>
    <w:p w14:paraId="7A55D30C" w14:textId="5E7B6EA1" w:rsidR="009D7F63" w:rsidRDefault="009D7F63" w:rsidP="009D7F63">
      <w:pPr>
        <w:spacing w:before="120" w:after="120" w:line="288" w:lineRule="auto"/>
        <w:jc w:val="both"/>
        <w:rPr>
          <w:lang w:eastAsia="x-none"/>
        </w:rPr>
      </w:pPr>
      <w:r w:rsidRPr="0073389C">
        <w:rPr>
          <w:b/>
          <w:i/>
          <w:color w:val="00B0F0"/>
        </w:rPr>
        <w:t>Povinnosť poskytovateľa:</w:t>
      </w:r>
      <w:r w:rsidRPr="0073389C">
        <w:rPr>
          <w:color w:val="00B0F0"/>
        </w:rPr>
        <w:t xml:space="preserve"> </w:t>
      </w:r>
      <w:r w:rsidRPr="0073389C">
        <w:t xml:space="preserve">Poskytovateľ vykoná kontrolu návrhu dodatku v lehote 15 pracovných dní. </w:t>
      </w:r>
    </w:p>
    <w:p w14:paraId="4F23555A" w14:textId="77926D23" w:rsidR="004A1434" w:rsidRPr="004A1434" w:rsidRDefault="004A1434" w:rsidP="004A1434">
      <w:pPr>
        <w:spacing w:before="120" w:after="120" w:line="288" w:lineRule="auto"/>
        <w:jc w:val="both"/>
        <w:rPr>
          <w:rFonts w:cs="Arial"/>
          <w:szCs w:val="19"/>
        </w:rPr>
      </w:pPr>
      <w:r w:rsidRPr="004A1434">
        <w:rPr>
          <w:rFonts w:cs="Arial"/>
          <w:szCs w:val="19"/>
        </w:rPr>
        <w:t xml:space="preserve">Poskytovateľ požiada prijímateľa v prípade potreby </w:t>
      </w:r>
      <w:r w:rsidR="00BC769F">
        <w:rPr>
          <w:rFonts w:cs="Arial"/>
          <w:szCs w:val="19"/>
        </w:rPr>
        <w:t xml:space="preserve">o </w:t>
      </w:r>
      <w:r w:rsidRPr="004A1434">
        <w:rPr>
          <w:rFonts w:cs="Arial"/>
          <w:szCs w:val="19"/>
        </w:rPr>
        <w:t>odôvodneni</w:t>
      </w:r>
      <w:r w:rsidR="00BC769F">
        <w:rPr>
          <w:rFonts w:cs="Arial"/>
          <w:szCs w:val="19"/>
        </w:rPr>
        <w:t>e</w:t>
      </w:r>
      <w:r w:rsidRPr="004A1434">
        <w:rPr>
          <w:rFonts w:cs="Arial"/>
          <w:szCs w:val="19"/>
        </w:rPr>
        <w:t xml:space="preserve"> zvoleného postupu, resp. vysvetleni</w:t>
      </w:r>
      <w:r w:rsidR="00BC769F">
        <w:rPr>
          <w:rFonts w:cs="Arial"/>
          <w:szCs w:val="19"/>
        </w:rPr>
        <w:t>e</w:t>
      </w:r>
      <w:r w:rsidRPr="004A1434">
        <w:rPr>
          <w:rFonts w:cs="Arial"/>
          <w:szCs w:val="19"/>
        </w:rPr>
        <w:t>/doplneni</w:t>
      </w:r>
      <w:r w:rsidR="00BC769F">
        <w:rPr>
          <w:rFonts w:cs="Arial"/>
          <w:szCs w:val="19"/>
        </w:rPr>
        <w:t>e</w:t>
      </w:r>
      <w:r w:rsidRPr="004A1434">
        <w:rPr>
          <w:rFonts w:cs="Arial"/>
          <w:szCs w:val="19"/>
        </w:rPr>
        <w:t xml:space="preserve"> dokumentácie alebo informácií v lehote minimálne 5 pracovných dní a maximálne 10 pracovných dní odo dňa doručenia žiadosti o vysvetlenie resp. doplnenie dokumentácie. Dňom odoslania žiadosti </w:t>
      </w:r>
      <w:r w:rsidR="00BC769F">
        <w:rPr>
          <w:rFonts w:cs="Arial"/>
          <w:szCs w:val="19"/>
        </w:rPr>
        <w:t>sa</w:t>
      </w:r>
      <w:r w:rsidRPr="004A1434">
        <w:rPr>
          <w:rFonts w:cs="Arial"/>
          <w:szCs w:val="19"/>
        </w:rPr>
        <w:t xml:space="preserve"> lehota na výkon kontroly VO</w:t>
      </w:r>
      <w:r w:rsidR="00BC769F">
        <w:rPr>
          <w:rFonts w:cs="Arial"/>
          <w:szCs w:val="19"/>
        </w:rPr>
        <w:t xml:space="preserve"> prerušuje</w:t>
      </w:r>
      <w:r w:rsidRPr="004A1434">
        <w:rPr>
          <w:rFonts w:cs="Arial"/>
          <w:szCs w:val="19"/>
        </w:rPr>
        <w:t xml:space="preserve">. Dňom nasledujúcim po dni doručenia vysvetlenia alebo doplnenia dokumentácie poskytovateľovi </w:t>
      </w:r>
      <w:r w:rsidR="00BC769F">
        <w:rPr>
          <w:rFonts w:cs="Arial"/>
          <w:szCs w:val="19"/>
        </w:rPr>
        <w:t>pokračuje</w:t>
      </w:r>
      <w:r w:rsidR="00BC769F" w:rsidRPr="004A1434">
        <w:rPr>
          <w:rFonts w:cs="Arial"/>
          <w:szCs w:val="19"/>
        </w:rPr>
        <w:t xml:space="preserve"> </w:t>
      </w:r>
      <w:r w:rsidRPr="004A1434">
        <w:rPr>
          <w:rFonts w:cs="Arial"/>
          <w:szCs w:val="19"/>
        </w:rPr>
        <w:t>plyn</w:t>
      </w:r>
      <w:r w:rsidR="00BC769F">
        <w:rPr>
          <w:rFonts w:cs="Arial"/>
          <w:szCs w:val="19"/>
        </w:rPr>
        <w:t>utie</w:t>
      </w:r>
      <w:r w:rsidRPr="004A1434">
        <w:rPr>
          <w:rFonts w:cs="Arial"/>
          <w:szCs w:val="19"/>
        </w:rPr>
        <w:t xml:space="preserve">  lehot</w:t>
      </w:r>
      <w:r w:rsidR="00BC769F">
        <w:rPr>
          <w:rFonts w:cs="Arial"/>
          <w:szCs w:val="19"/>
        </w:rPr>
        <w:t>y</w:t>
      </w:r>
      <w:r w:rsidRPr="004A1434">
        <w:rPr>
          <w:rFonts w:cs="Arial"/>
          <w:szCs w:val="19"/>
        </w:rPr>
        <w:t xml:space="preserve"> 15 pracovných dní na výkon kontroly VO. Lehota na doplnenie, resp. vysvetlenie dokumentácie k VO začína prijímateľovi plynúť odo dňa doručenia výzvy. Zároveň, ak napriek čestnému vyhláseniu prijímateľa poskytovateľ identifikuje, že dokumentácia nie je kompletná a pre riadne ukončenie kontroly VO je nevyhnutné vyzvať prijímateľa na doplnenie týchto chýbajúcich dokladov, uvedenú skutočnosť poskytovateľ bude môcť vyhodnotiť ako podstatné porušenie zmluvy o NFP.</w:t>
      </w:r>
    </w:p>
    <w:p w14:paraId="198E33B7" w14:textId="4771D00D" w:rsidR="004A1434" w:rsidRPr="004A1434" w:rsidRDefault="004A1434" w:rsidP="004A1434">
      <w:pPr>
        <w:spacing w:before="120" w:after="120" w:line="288" w:lineRule="auto"/>
        <w:jc w:val="both"/>
        <w:rPr>
          <w:rFonts w:cs="Arial"/>
          <w:szCs w:val="19"/>
        </w:rPr>
      </w:pPr>
      <w:r w:rsidRPr="004A1434">
        <w:rPr>
          <w:rFonts w:cs="Arial"/>
          <w:szCs w:val="19"/>
        </w:rPr>
        <w:t>Ak poskytovateľ</w:t>
      </w:r>
      <w:r w:rsidRPr="004A1434" w:rsidDel="006526CF">
        <w:rPr>
          <w:rFonts w:cs="Arial"/>
          <w:szCs w:val="19"/>
        </w:rPr>
        <w:t xml:space="preserve"> </w:t>
      </w:r>
      <w:r w:rsidRPr="004A1434">
        <w:rPr>
          <w:rFonts w:cs="Arial"/>
          <w:szCs w:val="19"/>
        </w:rPr>
        <w:t xml:space="preserve">identifikuje nedostatky v procese VO, preruší kontrolu VO a vyzve prijímateľa v návrhu správy z kontroly VO v primeranej lehote na odstránenie nedostatkov, zapracovanie pripomienok, </w:t>
      </w:r>
      <w:r w:rsidRPr="004A1434">
        <w:rPr>
          <w:rFonts w:cs="Arial"/>
          <w:szCs w:val="19"/>
        </w:rPr>
        <w:lastRenderedPageBreak/>
        <w:t xml:space="preserve">zdôvodnenie nezapracovania pripomienok alebo podanie námietok k návrhu správy z kontroly. Poskytovateľ posúdi námietky k návrhu správy z kontroly VO a zašle prijímateľovi správu z kontroly, ktorej záverom môže byť súhlas alebo nesúhlas s uzavretím dodatku s úspešným uchádzačom. V prípade zistenia porušenia </w:t>
      </w:r>
      <w:r w:rsidR="00BC769F">
        <w:rPr>
          <w:rFonts w:cs="Arial"/>
          <w:szCs w:val="19"/>
        </w:rPr>
        <w:t>pravidiel</w:t>
      </w:r>
      <w:r w:rsidR="00BC769F" w:rsidRPr="004A1434">
        <w:rPr>
          <w:rFonts w:cs="Arial"/>
          <w:szCs w:val="19"/>
        </w:rPr>
        <w:t xml:space="preserve"> </w:t>
      </w:r>
      <w:r w:rsidRPr="004A1434">
        <w:rPr>
          <w:rFonts w:cs="Arial"/>
          <w:szCs w:val="19"/>
        </w:rPr>
        <w:t xml:space="preserve">a postupov VO, resp. porušenia pravidiel a ustanovení legislatívy SR a EÚ, ktoré mali alebo mohli mať vplyv na výsledok VO, záverom kontroly VO je nesúhlas s podpísaním dodatku verejného obstarávateľa s úspešným uchádzačom. Tento nesúhlas predstavuje zároveň deklaráciu poskytovateľa týkajúcu sa nepripustenia súvisiacich budúcich výdavkov do financovania v plnom rozsahu, t. j. pokiaľ by bol dodatok s úspešným uchádzačom aj napriek nesúhlasu poskytovateľa podpísaný, poskytovateľ ho v rámci ex-post kontroly nepripustí do financovania v plnom rozsahu. </w:t>
      </w:r>
    </w:p>
    <w:p w14:paraId="3E03CD73" w14:textId="68B1CD4A" w:rsidR="00AE02EE" w:rsidRDefault="000E6C6C" w:rsidP="004A1434">
      <w:pPr>
        <w:spacing w:before="120" w:after="120" w:line="288" w:lineRule="auto"/>
        <w:jc w:val="both"/>
        <w:rPr>
          <w:rFonts w:cs="Arial"/>
          <w:szCs w:val="19"/>
        </w:rPr>
      </w:pPr>
      <w:r w:rsidRPr="0073389C">
        <w:rPr>
          <w:b/>
          <w:i/>
          <w:color w:val="FF0000"/>
        </w:rPr>
        <w:t>Povinnosť prijímateľa:</w:t>
      </w:r>
      <w:r w:rsidRPr="0073389C">
        <w:rPr>
          <w:color w:val="FF0000"/>
        </w:rPr>
        <w:t xml:space="preserve"> </w:t>
      </w:r>
      <w:r w:rsidR="00AE02EE" w:rsidRPr="00AE02EE">
        <w:rPr>
          <w:rFonts w:cs="Arial"/>
          <w:szCs w:val="19"/>
        </w:rPr>
        <w:t>Prijímateľ je povinný prijať opatrenia na odstránenie nedostatkov a doložiť vysvetlenie alebo požadované dokumenty v lehote stanovenej poskytovateľom.</w:t>
      </w:r>
    </w:p>
    <w:p w14:paraId="19742123" w14:textId="4517876E" w:rsidR="00AE02EE" w:rsidRDefault="00AE02EE" w:rsidP="004A1434">
      <w:pPr>
        <w:spacing w:before="120" w:after="120" w:line="288" w:lineRule="auto"/>
        <w:jc w:val="both"/>
        <w:rPr>
          <w:rFonts w:cs="Arial"/>
          <w:szCs w:val="19"/>
        </w:rPr>
      </w:pPr>
      <w:r w:rsidRPr="00AE02EE">
        <w:rPr>
          <w:rFonts w:cs="Arial"/>
          <w:szCs w:val="19"/>
        </w:rPr>
        <w:t>Ak poskytovateľ identifikuje nedostatky v procese VO, postupuje analogicky vo vzťahu k druhej ex-ante kontrole</w:t>
      </w:r>
      <w:r w:rsidR="00D077F7">
        <w:rPr>
          <w:rFonts w:cs="Arial"/>
          <w:szCs w:val="19"/>
        </w:rPr>
        <w:t xml:space="preserve"> </w:t>
      </w:r>
      <w:r w:rsidR="00D077F7" w:rsidRPr="00D077F7">
        <w:rPr>
          <w:rFonts w:cs="Arial"/>
          <w:szCs w:val="19"/>
        </w:rPr>
        <w:t>s výnimkou tých častí, ktoré upravujú kontrolu nadlimitných zákaziek pred podpisom zmluvy zo strany ÚVO v zmysle § 169 ods. 2 ZVO.</w:t>
      </w:r>
    </w:p>
    <w:p w14:paraId="37D4DB52" w14:textId="72EC6B8A" w:rsidR="004A1434" w:rsidRPr="0073389C" w:rsidRDefault="007F4E20" w:rsidP="004A1434">
      <w:pPr>
        <w:spacing w:before="120" w:after="120" w:line="288" w:lineRule="auto"/>
        <w:jc w:val="both"/>
        <w:rPr>
          <w:rFonts w:cs="Arial"/>
          <w:szCs w:val="19"/>
        </w:rPr>
      </w:pPr>
      <w:r>
        <w:rPr>
          <w:rFonts w:cs="Arial"/>
          <w:szCs w:val="19"/>
        </w:rPr>
        <w:t>F</w:t>
      </w:r>
      <w:r w:rsidR="000E6C6C">
        <w:rPr>
          <w:rFonts w:cs="Arial"/>
          <w:szCs w:val="19"/>
        </w:rPr>
        <w:t>inančná</w:t>
      </w:r>
      <w:r w:rsidR="004A1434" w:rsidRPr="004A1434">
        <w:rPr>
          <w:rFonts w:cs="Arial"/>
          <w:szCs w:val="19"/>
        </w:rPr>
        <w:t xml:space="preserve"> kontrola VO sa považuje za ukončenú zaslaním</w:t>
      </w:r>
      <w:r w:rsidR="000E6C6C">
        <w:rPr>
          <w:rFonts w:cs="Arial"/>
          <w:szCs w:val="19"/>
        </w:rPr>
        <w:t xml:space="preserve"> </w:t>
      </w:r>
      <w:r w:rsidR="004A1434" w:rsidRPr="004A1434">
        <w:rPr>
          <w:rFonts w:cs="Arial"/>
          <w:szCs w:val="19"/>
        </w:rPr>
        <w:t>správy z kontroly VO prijímateľovi.</w:t>
      </w:r>
      <w:r w:rsidR="004A1434">
        <w:rPr>
          <w:rFonts w:cs="Arial"/>
          <w:szCs w:val="19"/>
        </w:rPr>
        <w:t xml:space="preserve"> </w:t>
      </w:r>
    </w:p>
    <w:p w14:paraId="7A55D313" w14:textId="6D33DB71" w:rsidR="009D7F63"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je povinný v prípade nesúhlasu poskytovateľa zdržať sa uzatvorenia dodatku s úspešným dodávateľom.</w:t>
      </w:r>
    </w:p>
    <w:p w14:paraId="3117C3F3" w14:textId="0EDAAFD2" w:rsidR="009F4290" w:rsidRPr="0073389C" w:rsidRDefault="009F4290" w:rsidP="009D7F63">
      <w:pPr>
        <w:spacing w:before="120" w:after="120" w:line="288" w:lineRule="auto"/>
        <w:jc w:val="both"/>
      </w:pPr>
      <w:r w:rsidRPr="009F4290">
        <w:t xml:space="preserve">Pokiaľ prijímateľ plánuje upraviť existujúci zmluvný vzťah na základe priameho rokovacieho konania, je v tomto prípade povinný predložiť poskytovateľovi návrh príslušného oznámenia o </w:t>
      </w:r>
      <w:r w:rsidR="00D077F7" w:rsidRPr="00D077F7">
        <w:t>zámere uzavrieť zmluvu</w:t>
      </w:r>
      <w:r w:rsidRPr="009F4290">
        <w:t>. Až po kontrole tohto oznámenia a posúdení oprávnenosti použitia priameho rokovacieho konania je prijímateľ oprávnený začať realizovať tento postup. Po skončení procesov v rámci postupu priameho rokovacieho konania zasiela prijímateľ poskytovateľovi zápisnice z týchto rokovaní spolu s návrhom dodatku. Tento je ďalej predmetom kontroly poskytovateľa.</w:t>
      </w:r>
    </w:p>
    <w:p w14:paraId="7A55D314" w14:textId="07BE57D2"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by nezrealizovanie zmien vyplývajúcich z dodatku preukázateľne spôsobilo nemožnosť splnenia pôvodnej zmluvy, alebo by táto skutočnosť znamenala pre prijímateľa neprimerané ťažkosti, a ak aj napriek nesúhlasu poskytovateľa prijímateľ takýto dodatok podpíše, poskytovateľ aplikuje finančnú opravu vzťahujúcu sa na konkrétne porušenie, v zmysle metodického pokynu CKO č. </w:t>
      </w:r>
      <w:r w:rsidRPr="0073389C">
        <w:rPr>
          <w:rFonts w:cs="Arial"/>
          <w:szCs w:val="19"/>
        </w:rPr>
        <w:t>5</w:t>
      </w:r>
      <w:r w:rsidR="004A1434">
        <w:rPr>
          <w:rFonts w:cs="Arial"/>
          <w:szCs w:val="19"/>
        </w:rPr>
        <w:t xml:space="preserve"> </w:t>
      </w:r>
      <w:r w:rsidR="004A1434" w:rsidRPr="004A1434">
        <w:rPr>
          <w:rFonts w:cs="Arial"/>
          <w:szCs w:val="19"/>
        </w:rPr>
        <w:t>k určovaniu finančných opráv, ktoré má riadiaci orgán uplatňovať pri nedodržaní pravidiel a postupov verejného obstarávania</w:t>
      </w:r>
      <w:r w:rsidRPr="0073389C">
        <w:rPr>
          <w:rFonts w:cs="Arial"/>
          <w:szCs w:val="19"/>
        </w:rPr>
        <w:t xml:space="preserve">. </w:t>
      </w:r>
    </w:p>
    <w:p w14:paraId="6EF0B539" w14:textId="77777777" w:rsidR="009F4290" w:rsidRDefault="009F4290" w:rsidP="009D7F63">
      <w:pPr>
        <w:spacing w:before="120" w:after="120" w:line="288" w:lineRule="auto"/>
        <w:rPr>
          <w:b/>
        </w:rPr>
      </w:pPr>
    </w:p>
    <w:p w14:paraId="7A55D315" w14:textId="561C18EC" w:rsidR="009D7F63" w:rsidRPr="0073389C" w:rsidRDefault="009D7F63" w:rsidP="009D7F63">
      <w:pPr>
        <w:spacing w:before="120" w:after="120" w:line="288" w:lineRule="auto"/>
        <w:rPr>
          <w:b/>
        </w:rPr>
      </w:pPr>
      <w:r w:rsidRPr="0073389C">
        <w:rPr>
          <w:b/>
        </w:rPr>
        <w:t>f) Kontrola dodatkov –</w:t>
      </w:r>
      <w:r w:rsidR="00865602">
        <w:rPr>
          <w:b/>
        </w:rPr>
        <w:t xml:space="preserve"> </w:t>
      </w:r>
      <w:r w:rsidR="000E6C6C">
        <w:rPr>
          <w:b/>
        </w:rPr>
        <w:t xml:space="preserve">finančná </w:t>
      </w:r>
      <w:r w:rsidRPr="0073389C">
        <w:rPr>
          <w:b/>
        </w:rPr>
        <w:t>kontrola dodatku</w:t>
      </w:r>
      <w:r w:rsidR="004A1434">
        <w:rPr>
          <w:rFonts w:cs="Arial"/>
          <w:b/>
          <w:szCs w:val="19"/>
        </w:rPr>
        <w:t xml:space="preserve"> </w:t>
      </w:r>
      <w:r w:rsidR="004A1434" w:rsidRPr="004A1434">
        <w:rPr>
          <w:rFonts w:cs="Arial"/>
          <w:b/>
          <w:szCs w:val="19"/>
        </w:rPr>
        <w:t>k zmluve s úspešným uchádzačom</w:t>
      </w:r>
    </w:p>
    <w:p w14:paraId="7A55D316" w14:textId="60B83A1D"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predkladá dokumentáciu z VO po podpise dodatku v plnom rozsahu</w:t>
      </w:r>
      <w:r w:rsidR="00963E0D">
        <w:rPr>
          <w:rStyle w:val="Odkaznapoznmkupodiarou"/>
          <w:rFonts w:cs="Arial"/>
          <w:szCs w:val="19"/>
        </w:rPr>
        <w:footnoteReference w:id="105"/>
      </w:r>
      <w:r w:rsidR="00963E0D">
        <w:rPr>
          <w:rFonts w:cs="Arial"/>
          <w:szCs w:val="19"/>
        </w:rPr>
        <w:t xml:space="preserve"> </w:t>
      </w:r>
      <w:r w:rsidR="00963E0D" w:rsidRPr="00963E0D">
        <w:rPr>
          <w:rFonts w:cs="Arial"/>
          <w:szCs w:val="19"/>
        </w:rPr>
        <w:t>vo vzťahu k predmetnému typu kontroly VO</w:t>
      </w:r>
      <w:r w:rsidRPr="0073389C">
        <w:t xml:space="preserve">, najmä: </w:t>
      </w:r>
    </w:p>
    <w:p w14:paraId="7A55D317" w14:textId="77777777"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dodatok zmluvy uzavretý medzi prijímateľom a úspešným uchádzačom;</w:t>
      </w:r>
    </w:p>
    <w:p w14:paraId="7CD4A940" w14:textId="77777777" w:rsidR="00963E0D" w:rsidRDefault="00963E0D" w:rsidP="00963E0D">
      <w:pPr>
        <w:pStyle w:val="Bulletslevel2"/>
        <w:ind w:left="567" w:hanging="283"/>
        <w:rPr>
          <w:rFonts w:cs="Arial"/>
          <w:szCs w:val="19"/>
          <w:lang w:val="sk-SK"/>
        </w:rPr>
      </w:pPr>
      <w:r w:rsidRPr="00CB6C96">
        <w:rPr>
          <w:rFonts w:cs="Arial"/>
          <w:szCs w:val="19"/>
          <w:lang w:val="sk-SK"/>
        </w:rPr>
        <w:t>čestné vyhlásenia o neprítomnosti konfliktu záujmov osôb zúčastňujúcich sa na procese VO</w:t>
      </w:r>
      <w:r>
        <w:rPr>
          <w:rFonts w:cs="Arial"/>
          <w:szCs w:val="19"/>
          <w:lang w:val="sk-SK"/>
        </w:rPr>
        <w:t>;</w:t>
      </w:r>
    </w:p>
    <w:p w14:paraId="6B990134" w14:textId="4C38CFD5" w:rsidR="00963E0D" w:rsidRPr="00963E0D" w:rsidRDefault="00963E0D" w:rsidP="00A57973">
      <w:pPr>
        <w:pStyle w:val="Bulletslevel2"/>
        <w:spacing w:after="120" w:line="288" w:lineRule="auto"/>
        <w:ind w:left="567" w:hanging="283"/>
        <w:rPr>
          <w:rFonts w:cs="Arial"/>
          <w:szCs w:val="19"/>
          <w:lang w:val="sk-SK"/>
        </w:rPr>
      </w:pPr>
      <w:r w:rsidRPr="00963E0D">
        <w:rPr>
          <w:rFonts w:cs="Arial"/>
          <w:szCs w:val="19"/>
          <w:lang w:val="sk-SK"/>
        </w:rPr>
        <w:t>potvrdenie o zaslaní oznámenia o uzavretí dodatku na zverejnenie v profile na stránke ÚVO;</w:t>
      </w:r>
    </w:p>
    <w:p w14:paraId="7A55D318" w14:textId="1D415562" w:rsidR="009D7F63" w:rsidRPr="0073389C" w:rsidRDefault="009D7F63" w:rsidP="009D7F63">
      <w:pPr>
        <w:pStyle w:val="Bulletslevel2"/>
        <w:spacing w:after="120" w:line="288" w:lineRule="auto"/>
        <w:ind w:left="567" w:hanging="283"/>
        <w:jc w:val="both"/>
        <w:rPr>
          <w:rFonts w:cs="Arial"/>
          <w:szCs w:val="19"/>
          <w:lang w:val="sk-SK"/>
        </w:rPr>
      </w:pPr>
      <w:r w:rsidRPr="0073389C">
        <w:rPr>
          <w:rFonts w:cs="Arial"/>
          <w:szCs w:val="19"/>
          <w:lang w:val="sk-SK"/>
        </w:rPr>
        <w:t>potvrdenie o zverejnení uzavretého dodatku medzi prijímateľom a úspešným uchádzačom v CRZ a</w:t>
      </w:r>
      <w:r w:rsidR="00AE02EE">
        <w:rPr>
          <w:rFonts w:cs="Arial"/>
          <w:szCs w:val="19"/>
          <w:lang w:val="sk-SK"/>
        </w:rPr>
        <w:t>lebo</w:t>
      </w:r>
      <w:r w:rsidRPr="0073389C">
        <w:rPr>
          <w:rFonts w:cs="Arial"/>
          <w:szCs w:val="19"/>
          <w:lang w:val="sk-SK"/>
        </w:rPr>
        <w:t xml:space="preserve"> na webovom sídle prijímateľa(uvedené zdokladuje napr. predložením „printscreen-u“). </w:t>
      </w:r>
    </w:p>
    <w:p w14:paraId="7A55D319" w14:textId="6E755B61"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Po podpise dodatku VO s úspešným uchádzačom, ktorého návrh bol predmetom kontroly </w:t>
      </w:r>
      <w:r w:rsidR="00AE02EE">
        <w:t>VO vykonanej</w:t>
      </w:r>
      <w:r w:rsidRPr="0073389C">
        <w:t xml:space="preserve"> </w:t>
      </w:r>
      <w:r w:rsidRPr="0073389C">
        <w:rPr>
          <w:lang w:eastAsia="x-none"/>
        </w:rPr>
        <w:t>poskytovateľ</w:t>
      </w:r>
      <w:r w:rsidR="00AE02EE">
        <w:rPr>
          <w:lang w:eastAsia="x-none"/>
        </w:rPr>
        <w:t>om</w:t>
      </w:r>
      <w:r w:rsidRPr="0073389C">
        <w:t xml:space="preserve">, zasiela prijímateľ tento dodatok poskytovateľovi na jeho „následnú ex-post kontrolu“. Na predkladanie takéhoto dodatku a na jeho kontrolu sa primerane vzťahujú pravidlá uvedené v bode d) tejto kapitoly. </w:t>
      </w:r>
    </w:p>
    <w:p w14:paraId="7C4EF135" w14:textId="77777777" w:rsidR="00AE02EE" w:rsidRPr="0073389C" w:rsidRDefault="00AE02EE" w:rsidP="00AE02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lastRenderedPageBreak/>
        <w:t>Dôležité upozornenie:</w:t>
      </w:r>
      <w:r w:rsidRPr="0073389C">
        <w:t xml:space="preserve"> Pokiaľ prijímateľ predloží na kontrolu dodatok, </w:t>
      </w:r>
      <w:r w:rsidRPr="0073389C">
        <w:rPr>
          <w:b/>
        </w:rPr>
        <w:t>ktorý nebol predmetom kontroly</w:t>
      </w:r>
      <w:r w:rsidRPr="0073389C">
        <w:t xml:space="preserve"> </w:t>
      </w:r>
      <w:r>
        <w:rPr>
          <w:rFonts w:cs="Arial"/>
          <w:szCs w:val="19"/>
        </w:rPr>
        <w:t xml:space="preserve">VO </w:t>
      </w:r>
      <w:r w:rsidRPr="0073389C">
        <w:t xml:space="preserve">pred jeho podpisom zo strany poskytovateľa, môže byť toto konanie prijímateľa považované za podstatné porušenie zmluvy o NFP. </w:t>
      </w:r>
    </w:p>
    <w:p w14:paraId="7A55D31A" w14:textId="4C08814C"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Poskytovateľ vykoná kontrolu dodatku v lehote 7 pracovných dní</w:t>
      </w:r>
      <w:r w:rsidR="00AE02EE">
        <w:t xml:space="preserve"> od doručenia dokumentácie prijímateľom</w:t>
      </w:r>
      <w:r w:rsidRPr="0073389C">
        <w:t>.</w:t>
      </w:r>
    </w:p>
    <w:p w14:paraId="7A55D31C" w14:textId="744751C5" w:rsidR="009D7F63" w:rsidRPr="0073389C" w:rsidRDefault="009D7F63" w:rsidP="009D7F63">
      <w:pPr>
        <w:spacing w:before="120" w:after="120" w:line="288" w:lineRule="auto"/>
        <w:jc w:val="both"/>
      </w:pPr>
      <w:r w:rsidRPr="0073389C">
        <w:t xml:space="preserve">Pri kontrole dodatku, ktorý nebol predmetom kontroly </w:t>
      </w:r>
      <w:r w:rsidR="00963E0D">
        <w:rPr>
          <w:rFonts w:cs="Arial"/>
          <w:szCs w:val="19"/>
        </w:rPr>
        <w:t xml:space="preserve">VO </w:t>
      </w:r>
      <w:r w:rsidRPr="0073389C">
        <w:t xml:space="preserve">pred jeho podpisom   postupuje poskytovateľ primerane podľa pravidiel uvedených v kapitole „Štandardná ex-post VO“. Pokiaľ poskytovateľ pri kontrole tohto dodatku nezistí porušenie </w:t>
      </w:r>
      <w:r w:rsidR="001A42C2">
        <w:t>pravidiel</w:t>
      </w:r>
      <w:r w:rsidR="001A42C2" w:rsidRPr="0073389C">
        <w:t xml:space="preserve"> </w:t>
      </w:r>
      <w:r w:rsidRPr="0073389C">
        <w:t>a postupov VO, resp. porušenie pravidiel a ustanovení legislatívy SR a EÚ, predmetný dodatok schváli.</w:t>
      </w:r>
    </w:p>
    <w:p w14:paraId="3C540536" w14:textId="209FCE17" w:rsidR="00963E0D" w:rsidRPr="00963E0D" w:rsidRDefault="00963E0D" w:rsidP="00963E0D">
      <w:pPr>
        <w:spacing w:before="120" w:after="120" w:line="288" w:lineRule="auto"/>
        <w:jc w:val="both"/>
        <w:rPr>
          <w:rFonts w:cs="Arial"/>
          <w:szCs w:val="19"/>
        </w:rPr>
      </w:pPr>
      <w:r w:rsidRPr="00963E0D">
        <w:rPr>
          <w:rFonts w:cs="Arial"/>
          <w:szCs w:val="19"/>
        </w:rPr>
        <w:t xml:space="preserve">Poskytovateľ požiada prijímateľa v prípade potreby o vysvetlenie/doplnenie dokumentácie alebo informácií v lehote minimálne 5 pracovných dní a maximálne 10 pracovných dní odo dňa doručenia žiadosti o vysvetlenie, resp. doplnenie dokumentácie. Dňom odoslania žiadosti </w:t>
      </w:r>
      <w:r w:rsidR="001A42C2">
        <w:rPr>
          <w:rFonts w:cs="Arial"/>
          <w:szCs w:val="19"/>
        </w:rPr>
        <w:t>sa</w:t>
      </w:r>
      <w:r w:rsidRPr="00963E0D">
        <w:rPr>
          <w:rFonts w:cs="Arial"/>
          <w:szCs w:val="19"/>
        </w:rPr>
        <w:t xml:space="preserve"> lehota na výkon kontroly VO</w:t>
      </w:r>
      <w:r w:rsidR="001A42C2">
        <w:rPr>
          <w:rFonts w:cs="Arial"/>
          <w:szCs w:val="19"/>
        </w:rPr>
        <w:t xml:space="preserve"> prerušuje</w:t>
      </w:r>
      <w:r w:rsidRPr="00963E0D">
        <w:rPr>
          <w:rFonts w:cs="Arial"/>
          <w:szCs w:val="19"/>
        </w:rPr>
        <w:t xml:space="preserve">. Dňom nasledujúcim po dni doručenia vysvetlenia alebo doplnenia dokumentácie poskytovateľovi </w:t>
      </w:r>
      <w:r w:rsidR="001A42C2">
        <w:rPr>
          <w:rFonts w:cs="Arial"/>
          <w:szCs w:val="19"/>
        </w:rPr>
        <w:t>pokračuje</w:t>
      </w:r>
      <w:r w:rsidR="001A42C2" w:rsidRPr="00963E0D">
        <w:rPr>
          <w:rFonts w:cs="Arial"/>
          <w:szCs w:val="19"/>
        </w:rPr>
        <w:t xml:space="preserve"> plyn</w:t>
      </w:r>
      <w:r w:rsidR="001A42C2">
        <w:rPr>
          <w:rFonts w:cs="Arial"/>
          <w:szCs w:val="19"/>
        </w:rPr>
        <w:t>utie</w:t>
      </w:r>
      <w:r w:rsidRPr="00963E0D">
        <w:rPr>
          <w:rFonts w:cs="Arial"/>
          <w:szCs w:val="19"/>
        </w:rPr>
        <w:t xml:space="preserve"> lehot</w:t>
      </w:r>
      <w:r w:rsidR="001A42C2">
        <w:rPr>
          <w:rFonts w:cs="Arial"/>
          <w:szCs w:val="19"/>
        </w:rPr>
        <w:t>y</w:t>
      </w:r>
      <w:r w:rsidRPr="00963E0D">
        <w:rPr>
          <w:rFonts w:cs="Arial"/>
          <w:szCs w:val="19"/>
        </w:rPr>
        <w:t xml:space="preserve"> 7 pracovných dní na výkon kontroly VO. Lehota na doplnenie resp. vysvetlenie dokumentácie k VO začína prijímateľovi plynúť odo dňa doručenia výzvy. Zároveň, ak napriek čestnému vyhláseniu prijímateľa poskytovateľ identifikuje, že dokumentácia nie je kompletná a pre riadne ukončenie kontroly VO je nevyhnutné vyzvať prijímateľa na doplnenie týchto chýbajúcich dokladov, uvedenú skutočnosť poskytovateľ bude môcť vyhodnotiť ako podstatné porušenie zmluvy o NFP.</w:t>
      </w:r>
    </w:p>
    <w:p w14:paraId="7E58B62A" w14:textId="24ACFE4C" w:rsidR="00963E0D" w:rsidRPr="00963E0D" w:rsidRDefault="00963E0D" w:rsidP="00963E0D">
      <w:pPr>
        <w:spacing w:before="120" w:after="120" w:line="288" w:lineRule="auto"/>
        <w:jc w:val="both"/>
        <w:rPr>
          <w:rFonts w:cs="Arial"/>
          <w:szCs w:val="19"/>
        </w:rPr>
      </w:pPr>
      <w:r w:rsidRPr="00963E0D">
        <w:rPr>
          <w:rFonts w:cs="Arial"/>
          <w:szCs w:val="19"/>
        </w:rPr>
        <w:t>Ak poskytovateľ</w:t>
      </w:r>
      <w:r w:rsidRPr="00963E0D" w:rsidDel="006526CF">
        <w:rPr>
          <w:rFonts w:cs="Arial"/>
          <w:szCs w:val="19"/>
        </w:rPr>
        <w:t xml:space="preserve"> </w:t>
      </w:r>
      <w:r w:rsidRPr="00963E0D">
        <w:rPr>
          <w:rFonts w:cs="Arial"/>
          <w:szCs w:val="19"/>
        </w:rPr>
        <w:t xml:space="preserve">identifikuje nedostatky v procese VO, preruší kontrolu VO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ŽoP. </w:t>
      </w:r>
    </w:p>
    <w:p w14:paraId="2C516963" w14:textId="2DB1FB02" w:rsidR="00963E0D" w:rsidRPr="00963E0D" w:rsidRDefault="00963E0D" w:rsidP="00963E0D">
      <w:pPr>
        <w:spacing w:before="120" w:after="120" w:line="288" w:lineRule="auto"/>
        <w:jc w:val="both"/>
        <w:rPr>
          <w:rFonts w:cs="Arial"/>
          <w:szCs w:val="19"/>
        </w:rPr>
      </w:pPr>
      <w:r w:rsidRPr="00963E0D">
        <w:rPr>
          <w:rFonts w:cs="Arial"/>
          <w:szCs w:val="19"/>
        </w:rPr>
        <w:t xml:space="preserve"> V prípade zistenia porušenia </w:t>
      </w:r>
      <w:r w:rsidR="001A42C2">
        <w:rPr>
          <w:rFonts w:cs="Arial"/>
          <w:szCs w:val="19"/>
        </w:rPr>
        <w:t>pravidiel</w:t>
      </w:r>
      <w:r w:rsidR="001A42C2" w:rsidRPr="00963E0D">
        <w:rPr>
          <w:rFonts w:cs="Arial"/>
          <w:szCs w:val="19"/>
        </w:rPr>
        <w:t xml:space="preserve"> </w:t>
      </w:r>
      <w:r w:rsidRPr="00963E0D">
        <w:rPr>
          <w:rFonts w:cs="Arial"/>
          <w:szCs w:val="19"/>
        </w:rPr>
        <w:t xml:space="preserve">a postupov VO, resp. porušenia pravidiel a ustanovení legislatívy SR a EÚ, ktoré mali alebo mohli mať vplyv na výsledok VO, záverom kontroly VO je nepripustenie výdavkov týkajúcich sa predmetu zákazky zadávanej na základe kontrolovaného VO do financovania. </w:t>
      </w:r>
    </w:p>
    <w:p w14:paraId="4A44C5D1" w14:textId="634CEDEA" w:rsidR="00963E0D" w:rsidRPr="00963E0D" w:rsidRDefault="007F4E20" w:rsidP="00963E0D">
      <w:pPr>
        <w:spacing w:before="120" w:after="120" w:line="288" w:lineRule="auto"/>
        <w:jc w:val="both"/>
        <w:rPr>
          <w:rFonts w:cs="Arial"/>
          <w:szCs w:val="19"/>
        </w:rPr>
      </w:pPr>
      <w:r>
        <w:rPr>
          <w:rFonts w:cs="Arial"/>
          <w:szCs w:val="19"/>
        </w:rPr>
        <w:t>F</w:t>
      </w:r>
      <w:r w:rsidR="000E6C6C">
        <w:rPr>
          <w:rFonts w:cs="Arial"/>
          <w:szCs w:val="19"/>
        </w:rPr>
        <w:t xml:space="preserve">inančná </w:t>
      </w:r>
      <w:r w:rsidR="00963E0D" w:rsidRPr="00963E0D">
        <w:rPr>
          <w:rFonts w:cs="Arial"/>
          <w:szCs w:val="19"/>
        </w:rPr>
        <w:t>kontrola VO sa považuje za ukončenú zaslaním správy z kontroly VO prijímateľovi.</w:t>
      </w:r>
    </w:p>
    <w:p w14:paraId="1BAAFE7C" w14:textId="1FF74D7A" w:rsidR="00963E0D" w:rsidRPr="00963E0D" w:rsidRDefault="00963E0D" w:rsidP="00963E0D">
      <w:pPr>
        <w:spacing w:before="120" w:after="120" w:line="288" w:lineRule="auto"/>
        <w:jc w:val="both"/>
        <w:rPr>
          <w:rFonts w:cs="Arial"/>
          <w:szCs w:val="19"/>
        </w:rPr>
      </w:pPr>
      <w:r w:rsidRPr="00963E0D">
        <w:rPr>
          <w:rFonts w:cs="Arial"/>
          <w:szCs w:val="19"/>
        </w:rPr>
        <w:t xml:space="preserve">Ak poskytovateľ pri kontrole dodatku zistí porušenie </w:t>
      </w:r>
      <w:r w:rsidR="001A42C2">
        <w:rPr>
          <w:rFonts w:cs="Arial"/>
          <w:szCs w:val="19"/>
        </w:rPr>
        <w:t>pravidiel</w:t>
      </w:r>
      <w:r w:rsidR="001A42C2" w:rsidRPr="00963E0D">
        <w:rPr>
          <w:rFonts w:cs="Arial"/>
          <w:szCs w:val="19"/>
        </w:rPr>
        <w:t xml:space="preserve"> </w:t>
      </w:r>
      <w:r w:rsidRPr="00963E0D">
        <w:rPr>
          <w:rFonts w:cs="Arial"/>
          <w:szCs w:val="19"/>
        </w:rPr>
        <w:t>a postupov VO, resp. porušenie pravidiel a ustanovení legislatívy SR a EÚ, pričom rozsah a závažnosť týchto zistení má taký charakter, že mali alebo mohli mať vplyv na výsledok VO, v tomto prípade:</w:t>
      </w:r>
    </w:p>
    <w:p w14:paraId="09F1AB13" w14:textId="77777777" w:rsidR="00963E0D" w:rsidRPr="00963E0D" w:rsidRDefault="00963E0D" w:rsidP="00151D4D">
      <w:pPr>
        <w:pStyle w:val="Odsekzoznamu"/>
        <w:numPr>
          <w:ilvl w:val="0"/>
          <w:numId w:val="85"/>
        </w:numPr>
        <w:spacing w:before="120" w:after="120" w:line="288" w:lineRule="auto"/>
        <w:jc w:val="both"/>
        <w:rPr>
          <w:rFonts w:cs="Arial"/>
          <w:szCs w:val="19"/>
        </w:rPr>
      </w:pPr>
      <w:r w:rsidRPr="00963E0D">
        <w:rPr>
          <w:rFonts w:cs="Arial"/>
          <w:szCs w:val="19"/>
        </w:rPr>
        <w:t>v záveroch kontroly VO nepripustí výdavky týkajúce sa predmetu zákazky zadávanej na základe kontrolovaného VO do financovania v plnom rozsahu, alebo</w:t>
      </w:r>
    </w:p>
    <w:p w14:paraId="173CAB15" w14:textId="19502591" w:rsidR="00963E0D" w:rsidRPr="00963E0D" w:rsidRDefault="00963E0D" w:rsidP="00151D4D">
      <w:pPr>
        <w:pStyle w:val="Odsekzoznamu"/>
        <w:numPr>
          <w:ilvl w:val="0"/>
          <w:numId w:val="85"/>
        </w:numPr>
        <w:spacing w:before="120" w:after="120" w:line="288" w:lineRule="auto"/>
        <w:jc w:val="both"/>
        <w:rPr>
          <w:rFonts w:cs="Arial"/>
          <w:szCs w:val="19"/>
        </w:rPr>
      </w:pPr>
      <w:r w:rsidRPr="00963E0D">
        <w:rPr>
          <w:rFonts w:cs="Arial"/>
          <w:szCs w:val="19"/>
        </w:rPr>
        <w:t xml:space="preserve">postupuje podľa metodického pokynu CKO č. 5 k určovaniu finančných opráv, ktoré má riadiaci orgán uplatňovať pri nedodržaní pravidiel a postupov verejného obstarávania, ktorý upravuje postup pri určení </w:t>
      </w:r>
      <w:r w:rsidR="00EF596F" w:rsidRPr="00EF596F">
        <w:rPr>
          <w:rFonts w:cs="Arial"/>
          <w:szCs w:val="19"/>
        </w:rPr>
        <w:t>finančných opráv pri nedodržaní pravidiel a postupov</w:t>
      </w:r>
      <w:r w:rsidR="00EF596F" w:rsidRPr="00EF596F" w:rsidDel="00EF596F">
        <w:rPr>
          <w:rFonts w:cs="Arial"/>
          <w:szCs w:val="19"/>
        </w:rPr>
        <w:t xml:space="preserve"> </w:t>
      </w:r>
      <w:r w:rsidRPr="00963E0D">
        <w:rPr>
          <w:rFonts w:cs="Arial"/>
          <w:szCs w:val="19"/>
        </w:rPr>
        <w:t xml:space="preserve">VO. </w:t>
      </w:r>
    </w:p>
    <w:p w14:paraId="579D51DE" w14:textId="1F2C599C" w:rsidR="00963E0D" w:rsidRPr="0073389C" w:rsidRDefault="00963E0D" w:rsidP="00963E0D">
      <w:pPr>
        <w:spacing w:before="120" w:after="120" w:line="288" w:lineRule="auto"/>
        <w:jc w:val="both"/>
        <w:rPr>
          <w:rFonts w:cs="Arial"/>
          <w:szCs w:val="19"/>
        </w:rPr>
      </w:pPr>
      <w:r w:rsidRPr="00963E0D">
        <w:rPr>
          <w:rFonts w:cs="Arial"/>
          <w:szCs w:val="19"/>
        </w:rPr>
        <w:t>Nepripustenie do financovania znamená, že všetky výdavky v prípade, že budú zahrnuté v ŽoP, vychádzajúce z realizácie výsledku daného VO, budú zo strany poskytovateľa, označené ako neoprávnené. Rozhodnutie poskytovateľa, či bude postupovať podľa prvej alebo druhej odrážky predchádzajúceho odseku závisí závažnosti  zisten</w:t>
      </w:r>
      <w:r w:rsidR="001A42C2">
        <w:rPr>
          <w:rFonts w:cs="Arial"/>
          <w:szCs w:val="19"/>
        </w:rPr>
        <w:t>ých</w:t>
      </w:r>
      <w:r w:rsidRPr="00963E0D">
        <w:rPr>
          <w:rFonts w:cs="Arial"/>
          <w:szCs w:val="19"/>
        </w:rPr>
        <w:t xml:space="preserve"> nedostatkov.</w:t>
      </w:r>
    </w:p>
    <w:p w14:paraId="7A55D31E" w14:textId="244125FA"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by nezrealizovanie zmien vyplývajúcich z dodatku preukázateľne spôsobilo nemožnosť splnenia pôvodnej zmluvy, alebo by táto skutočnosť znamenala pre prijímateľa neprimerané ťažkosti, a ak aj napriek nesúhlasu poskytovateľa prijímateľ takýto dodatok podpíše,  poskytovateľ aplikuje finančnú opravu vzťahujúcu sa na konkrétne porušenie, v zmysle metodického pokynu CKO č. </w:t>
      </w:r>
      <w:r w:rsidRPr="0073389C">
        <w:rPr>
          <w:rFonts w:cs="Arial"/>
          <w:szCs w:val="19"/>
        </w:rPr>
        <w:t>5</w:t>
      </w:r>
      <w:r w:rsidR="00963E0D" w:rsidRPr="00963E0D">
        <w:rPr>
          <w:rFonts w:cs="Arial"/>
          <w:color w:val="DBE5F1" w:themeColor="accent1" w:themeTint="33"/>
          <w:szCs w:val="19"/>
        </w:rPr>
        <w:t xml:space="preserve"> </w:t>
      </w:r>
      <w:r w:rsidR="00963E0D" w:rsidRPr="00963E0D">
        <w:rPr>
          <w:rFonts w:cs="Arial"/>
          <w:szCs w:val="19"/>
        </w:rPr>
        <w:t xml:space="preserve">k určovaniu finančných opráv, ktoré má riadiaci orgán uplatňovať pri nedodržaní pravidiel a postupov verejného obstarávania. </w:t>
      </w:r>
      <w:r w:rsidR="00963E0D">
        <w:rPr>
          <w:rFonts w:cs="Arial"/>
          <w:szCs w:val="19"/>
        </w:rPr>
        <w:t xml:space="preserve"> </w:t>
      </w:r>
      <w:r w:rsidRPr="0073389C">
        <w:t xml:space="preserve">. </w:t>
      </w:r>
    </w:p>
    <w:p w14:paraId="3D65D487" w14:textId="2D676E6B" w:rsidR="00963E0D" w:rsidRDefault="00963E0D" w:rsidP="00963E0D">
      <w:pPr>
        <w:spacing w:before="120" w:after="120" w:line="288" w:lineRule="auto"/>
        <w:jc w:val="both"/>
        <w:rPr>
          <w:rFonts w:cs="Arial"/>
          <w:szCs w:val="19"/>
        </w:rPr>
      </w:pPr>
    </w:p>
    <w:p w14:paraId="646DFB88" w14:textId="77777777" w:rsidR="007D11DA" w:rsidRPr="00697E52" w:rsidRDefault="00963E0D" w:rsidP="007D11DA">
      <w:pPr>
        <w:tabs>
          <w:tab w:val="left" w:pos="1014"/>
        </w:tabs>
        <w:spacing w:before="120" w:after="120" w:line="288" w:lineRule="auto"/>
        <w:jc w:val="both"/>
        <w:rPr>
          <w:b/>
        </w:rPr>
      </w:pPr>
      <w:r w:rsidRPr="00963E0D">
        <w:rPr>
          <w:rFonts w:cs="Arial"/>
          <w:b/>
          <w:szCs w:val="19"/>
        </w:rPr>
        <w:t xml:space="preserve">g)  </w:t>
      </w:r>
      <w:r w:rsidR="007D11DA" w:rsidRPr="00697E52">
        <w:rPr>
          <w:b/>
        </w:rPr>
        <w:t>Kontrola čiastkových zákaziek zadávaných na základe rámcových dohôd</w:t>
      </w:r>
    </w:p>
    <w:p w14:paraId="6A576B24" w14:textId="77777777" w:rsidR="007D11DA" w:rsidRDefault="007D11DA" w:rsidP="007D11DA">
      <w:pPr>
        <w:tabs>
          <w:tab w:val="left" w:pos="1014"/>
        </w:tabs>
        <w:spacing w:before="120" w:after="120" w:line="288" w:lineRule="auto"/>
        <w:jc w:val="both"/>
      </w:pPr>
      <w:r>
        <w:t>Predmetom kontroly je každá čiastková zmluva uzavretá z rámcovej dohody, na základe ktorej Prijímateľ nadobúda tovary/služby/stavebné práce, ktoré budú financované z prostriedkov NFP.</w:t>
      </w:r>
    </w:p>
    <w:p w14:paraId="36B64302" w14:textId="77777777" w:rsidR="007D11DA" w:rsidRDefault="007D11DA" w:rsidP="007D11DA">
      <w:pPr>
        <w:tabs>
          <w:tab w:val="left" w:pos="1014"/>
        </w:tabs>
        <w:spacing w:before="120" w:after="120" w:line="288" w:lineRule="auto"/>
        <w:jc w:val="both"/>
      </w:pPr>
      <w:r>
        <w:t xml:space="preserve">Rámcové dohody sa podľa § 83 ods. 5 ZVO delia na rámcové dohody bez opätovného otvárania súťaže (tzv. uzavreté rámcové dohody) a s opätovným otváraním súťaže (tzv. otvorené rámcové dohody). </w:t>
      </w:r>
    </w:p>
    <w:p w14:paraId="7B27E600" w14:textId="77777777" w:rsidR="00F84F81" w:rsidRPr="00F84F81" w:rsidRDefault="00F84F81" w:rsidP="00F84F81">
      <w:pPr>
        <w:tabs>
          <w:tab w:val="left" w:pos="1014"/>
        </w:tabs>
        <w:spacing w:before="120" w:after="120" w:line="288" w:lineRule="auto"/>
        <w:jc w:val="both"/>
      </w:pPr>
      <w:r w:rsidRPr="00F84F81">
        <w:t>Finančná kontrola čiastkových zákaziek zadávaných na základe rámcových dohôd  sa vykoná podľa verzie Príručky pre prijímateľa účinnej v čase predloženia čiastkových zákaziek zadávaných na základe rámcových dohôd za účelom výkonu finančnej kontroly poskytovateľovi so zohľadnením zákona o verejnom obstarávaní účinného v čase odoslania oznámenia o vyhlásení verejného obstarávania, výzvy na predkladanie ponúk do Vestníka ÚVO na zverejnenie.</w:t>
      </w:r>
    </w:p>
    <w:p w14:paraId="44AF7913" w14:textId="77777777" w:rsidR="00F84F81" w:rsidRPr="00F84F81" w:rsidRDefault="00F84F81" w:rsidP="00F84F81">
      <w:pPr>
        <w:tabs>
          <w:tab w:val="left" w:pos="1014"/>
        </w:tabs>
        <w:spacing w:before="120" w:after="120" w:line="288" w:lineRule="auto"/>
        <w:jc w:val="both"/>
      </w:pPr>
      <w:r w:rsidRPr="00F84F81">
        <w:t xml:space="preserve">Poskytovateľ vykonáva kontrolu čiastkových zmlúv ako: </w:t>
      </w:r>
    </w:p>
    <w:p w14:paraId="1AC4971C" w14:textId="77777777" w:rsidR="00F84F81" w:rsidRPr="00F84F81" w:rsidRDefault="00F84F81" w:rsidP="00F84F81">
      <w:pPr>
        <w:numPr>
          <w:ilvl w:val="0"/>
          <w:numId w:val="102"/>
        </w:numPr>
        <w:tabs>
          <w:tab w:val="left" w:pos="1014"/>
        </w:tabs>
        <w:spacing w:before="120" w:after="120" w:line="288" w:lineRule="auto"/>
        <w:jc w:val="both"/>
      </w:pPr>
      <w:r w:rsidRPr="00F84F81">
        <w:t>druhú ex-ante kontrolu,</w:t>
      </w:r>
    </w:p>
    <w:p w14:paraId="02E5D269" w14:textId="77777777" w:rsidR="00F84F81" w:rsidRPr="00F84F81" w:rsidRDefault="00F84F81" w:rsidP="00F84F81">
      <w:pPr>
        <w:numPr>
          <w:ilvl w:val="0"/>
          <w:numId w:val="102"/>
        </w:numPr>
        <w:tabs>
          <w:tab w:val="left" w:pos="1014"/>
        </w:tabs>
        <w:spacing w:before="120" w:after="120" w:line="288" w:lineRule="auto"/>
        <w:jc w:val="both"/>
      </w:pPr>
      <w:r w:rsidRPr="00F84F81">
        <w:t>následnú ex-post kontrolu alebo</w:t>
      </w:r>
    </w:p>
    <w:p w14:paraId="45C5B354" w14:textId="77777777" w:rsidR="00F84F81" w:rsidRPr="00F84F81" w:rsidRDefault="00F84F81" w:rsidP="00F84F81">
      <w:pPr>
        <w:numPr>
          <w:ilvl w:val="0"/>
          <w:numId w:val="102"/>
        </w:numPr>
        <w:tabs>
          <w:tab w:val="left" w:pos="1014"/>
        </w:tabs>
        <w:spacing w:before="120" w:after="120" w:line="288" w:lineRule="auto"/>
        <w:jc w:val="both"/>
      </w:pPr>
      <w:r w:rsidRPr="00F84F81">
        <w:t>štandardnú ex-post kontrolu.</w:t>
      </w:r>
    </w:p>
    <w:p w14:paraId="09357208" w14:textId="77777777" w:rsidR="007D11DA" w:rsidRPr="00C12A2D" w:rsidRDefault="007D11DA" w:rsidP="007D11DA">
      <w:pPr>
        <w:tabs>
          <w:tab w:val="left" w:pos="1014"/>
        </w:tabs>
        <w:spacing w:before="120" w:after="120" w:line="288" w:lineRule="auto"/>
        <w:jc w:val="both"/>
      </w:pPr>
      <w:r w:rsidRPr="00C12A2D">
        <w:t>Nižšie uvedené členenie rámcových dohôd sa posudzuje podľa finančného limitu vzťahujúceho sa podľa ZVO na osobu, ktorá predmetné VO uskutočnila.</w:t>
      </w:r>
    </w:p>
    <w:p w14:paraId="62644943" w14:textId="77777777" w:rsidR="007D11DA" w:rsidRDefault="007D11DA" w:rsidP="007D11DA">
      <w:pPr>
        <w:tabs>
          <w:tab w:val="left" w:pos="1014"/>
        </w:tabs>
        <w:spacing w:before="120" w:after="120" w:line="288" w:lineRule="auto"/>
        <w:jc w:val="both"/>
      </w:pPr>
    </w:p>
    <w:p w14:paraId="3C5B7D8F" w14:textId="77777777"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rPr>
          <w:b/>
          <w:i/>
        </w:rPr>
      </w:pPr>
      <w:r w:rsidRPr="00697E52">
        <w:rPr>
          <w:b/>
          <w:i/>
        </w:rPr>
        <w:t xml:space="preserve">Odporúčanie pre prijímateľa: </w:t>
      </w:r>
      <w:r w:rsidRPr="00697E52">
        <w:t>Prijímateľ čiastkovú zmluvu predkladá na kontrolu Poskytovateľovi až po ukončení kontroly verejného obstarávania, výsledkom ktorého je uzavretie rámcovej dohody, na základe ktorej sa čiastková zmluva zadáva.</w:t>
      </w:r>
      <w:r w:rsidRPr="00697E52">
        <w:rPr>
          <w:b/>
          <w:i/>
        </w:rPr>
        <w:t xml:space="preserve">   </w:t>
      </w:r>
    </w:p>
    <w:p w14:paraId="1CECB835" w14:textId="77777777" w:rsidR="007D11DA" w:rsidRDefault="007D11DA" w:rsidP="007D11DA">
      <w:pPr>
        <w:tabs>
          <w:tab w:val="left" w:pos="1014"/>
        </w:tabs>
        <w:spacing w:before="120" w:after="120" w:line="288" w:lineRule="auto"/>
        <w:jc w:val="both"/>
      </w:pPr>
    </w:p>
    <w:p w14:paraId="40639A40" w14:textId="77777777"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697E52">
        <w:rPr>
          <w:b/>
          <w:i/>
        </w:rPr>
        <w:t xml:space="preserve">Dôležité upozornenie: </w:t>
      </w:r>
      <w:r w:rsidRPr="00697E52">
        <w:t xml:space="preserve">V prípade, ak bola čiastková zmluva uzatvorená ešte pred nadobudnutím účinnosti Zmluvy o NFP, predkladá ju Prijímateľ na kontrolu Poskytovateľovi spolu s dokumentáciou k verejnému obstarávaniu, výsledkom ktorého bolo uzatvorenie rámcovej dohody, na základe ktorej sa predmetná čiastková zmluva zadala. </w:t>
      </w:r>
    </w:p>
    <w:p w14:paraId="482170A7" w14:textId="77777777" w:rsidR="007D11DA" w:rsidRDefault="007D11DA" w:rsidP="007D11DA">
      <w:pPr>
        <w:tabs>
          <w:tab w:val="left" w:pos="1014"/>
        </w:tabs>
        <w:spacing w:before="120" w:after="120" w:line="288" w:lineRule="auto"/>
        <w:jc w:val="both"/>
      </w:pPr>
    </w:p>
    <w:p w14:paraId="45EB839F" w14:textId="77777777"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697E52">
        <w:rPr>
          <w:b/>
          <w:i/>
        </w:rPr>
        <w:t xml:space="preserve">Dôležité upozornenie: </w:t>
      </w:r>
      <w:r w:rsidRPr="00697E52">
        <w:t xml:space="preserve">Prijímateľ je povinný do rámcových dohôd s úspešnými uchádzačmi uvádzať všetky povinné náležitosti vyplývajúce z § </w:t>
      </w:r>
      <w:r>
        <w:t>43 ods. 13 až 15</w:t>
      </w:r>
      <w:r w:rsidRPr="00697E52">
        <w:t xml:space="preserve"> ZVO a § </w:t>
      </w:r>
      <w:r>
        <w:t xml:space="preserve">83 </w:t>
      </w:r>
      <w:r w:rsidRPr="00697E52">
        <w:t>ZVO (najmä povinnosť uvádzania možnosti výpovede z dôvodov uvedených v predmetných ustanoveniach ZVO a pravidlá zadávania čiastkových zákaziek z rámcových dohôd).</w:t>
      </w:r>
    </w:p>
    <w:p w14:paraId="77253324" w14:textId="77777777" w:rsidR="007D11DA" w:rsidRDefault="007D11DA" w:rsidP="007D11DA">
      <w:pPr>
        <w:tabs>
          <w:tab w:val="left" w:pos="1014"/>
        </w:tabs>
        <w:spacing w:before="120" w:after="120" w:line="288" w:lineRule="auto"/>
        <w:jc w:val="both"/>
      </w:pPr>
    </w:p>
    <w:p w14:paraId="025ECB4B" w14:textId="0174A8F7" w:rsidR="008F2958" w:rsidRDefault="008F2958" w:rsidP="007D11DA">
      <w:pPr>
        <w:tabs>
          <w:tab w:val="left" w:pos="1014"/>
        </w:tabs>
        <w:spacing w:before="120" w:after="120" w:line="288" w:lineRule="auto"/>
        <w:jc w:val="both"/>
      </w:pPr>
      <w:r w:rsidRPr="008F2958">
        <w:t>Pod pojmom „hodnota čiastkovej zákazky“ sa rozumie hodnota čiastkovej zákazky v eur bez DPH, ktorá bude/je predmetom čiastkovej zmluvy alebo objednávky.</w:t>
      </w:r>
    </w:p>
    <w:p w14:paraId="2B8029FD" w14:textId="77777777" w:rsidR="008F2958" w:rsidRDefault="008F2958" w:rsidP="007D11DA">
      <w:pPr>
        <w:tabs>
          <w:tab w:val="left" w:pos="1014"/>
        </w:tabs>
        <w:spacing w:before="120" w:after="120" w:line="288" w:lineRule="auto"/>
        <w:jc w:val="both"/>
      </w:pPr>
    </w:p>
    <w:p w14:paraId="6927D7BF" w14:textId="77777777" w:rsidR="007D11DA" w:rsidRPr="00697E52" w:rsidRDefault="007D11DA" w:rsidP="00DD30A9">
      <w:pPr>
        <w:pStyle w:val="Odsekzoznamu"/>
        <w:numPr>
          <w:ilvl w:val="0"/>
          <w:numId w:val="90"/>
        </w:numPr>
        <w:spacing w:after="120" w:line="288" w:lineRule="auto"/>
        <w:jc w:val="both"/>
        <w:rPr>
          <w:b/>
        </w:rPr>
      </w:pPr>
      <w:r w:rsidRPr="00697E52">
        <w:rPr>
          <w:b/>
        </w:rPr>
        <w:t>Uzavreté rámcové dohody</w:t>
      </w:r>
    </w:p>
    <w:p w14:paraId="7A88D69F" w14:textId="77777777" w:rsidR="006B360C" w:rsidRPr="00697E52" w:rsidRDefault="006B360C" w:rsidP="00DD30A9">
      <w:pPr>
        <w:pStyle w:val="Odsekzoznamu"/>
        <w:spacing w:after="120" w:line="288" w:lineRule="auto"/>
        <w:jc w:val="both"/>
        <w:rPr>
          <w:b/>
        </w:rPr>
      </w:pPr>
    </w:p>
    <w:p w14:paraId="09FBC33D" w14:textId="4FBE22B3" w:rsidR="007D11DA" w:rsidRPr="005E0D17" w:rsidRDefault="007D11DA" w:rsidP="00DD30A9">
      <w:pPr>
        <w:pStyle w:val="Odsekzoznamu"/>
        <w:numPr>
          <w:ilvl w:val="0"/>
          <w:numId w:val="129"/>
        </w:numPr>
        <w:spacing w:after="120" w:line="288" w:lineRule="auto"/>
        <w:ind w:left="284"/>
        <w:jc w:val="both"/>
        <w:rPr>
          <w:b/>
        </w:rPr>
      </w:pPr>
      <w:r w:rsidRPr="005E0D17">
        <w:rPr>
          <w:b/>
        </w:rPr>
        <w:t xml:space="preserve">Čiastková zmluva, ktorej hodnota je rovnaká alebo vyššia ako finančný limit </w:t>
      </w:r>
      <w:r w:rsidR="008F2958" w:rsidRPr="005E0D17">
        <w:rPr>
          <w:b/>
        </w:rPr>
        <w:t>pre nadlimitnú zákazku  v závislosti od typu obstarávajúceho subjektu a predmetu zákazky</w:t>
      </w:r>
    </w:p>
    <w:p w14:paraId="1A7DAB57" w14:textId="70593182" w:rsidR="007D11DA" w:rsidRDefault="007D11DA" w:rsidP="007D11DA">
      <w:pPr>
        <w:tabs>
          <w:tab w:val="left" w:pos="1014"/>
        </w:tabs>
        <w:spacing w:before="120" w:after="120" w:line="288" w:lineRule="auto"/>
        <w:jc w:val="both"/>
      </w:pPr>
      <w:r>
        <w:t xml:space="preserve">Poskytovateľ kontroluje postup zadávania čiastkových zákaziek z rámcovej dohody na základe dokumentácie predloženej prijímateľom vo fáze pred </w:t>
      </w:r>
      <w:r w:rsidR="008F2958">
        <w:t>(druhá ex-ante kontrola)</w:t>
      </w:r>
      <w:r>
        <w:t>aj po uzatvorení čiastkovej zmluvy (resp. zadaní a akceptácii objednávky) s úspešným uchádzačom</w:t>
      </w:r>
      <w:r w:rsidR="008F2958">
        <w:t xml:space="preserve"> (následná ex-post kontrola, resp. štandardná ex-post kontrola)</w:t>
      </w:r>
      <w:r>
        <w:t>.</w:t>
      </w:r>
    </w:p>
    <w:p w14:paraId="6222FA93" w14:textId="77777777" w:rsidR="007D11DA" w:rsidRDefault="007D11DA" w:rsidP="007D11DA">
      <w:pPr>
        <w:tabs>
          <w:tab w:val="left" w:pos="1014"/>
        </w:tabs>
        <w:spacing w:before="120" w:after="120" w:line="288" w:lineRule="auto"/>
        <w:jc w:val="both"/>
      </w:pPr>
      <w:r>
        <w:lastRenderedPageBreak/>
        <w:t xml:space="preserve">Prijímateľ predkladá Poskytovateľovi dokumentáciu zo zadávania čiastkovej zákazky na kontrolu v plnom rozsahu. </w:t>
      </w:r>
    </w:p>
    <w:p w14:paraId="72F3CEAA" w14:textId="77777777" w:rsidR="007D11DA" w:rsidRDefault="007D11DA" w:rsidP="007D11DA">
      <w:pPr>
        <w:tabs>
          <w:tab w:val="left" w:pos="1014"/>
        </w:tabs>
        <w:spacing w:before="120" w:after="120" w:line="288" w:lineRule="auto"/>
        <w:jc w:val="both"/>
      </w:pPr>
      <w:r>
        <w:t xml:space="preserve">Predmetom kontroly pred podpisom čiastkovej zmluvy a po podpise čiastkovej zmluvy s dodávateľom, vykonávanej Poskytovateľom sú: </w:t>
      </w:r>
    </w:p>
    <w:p w14:paraId="0E4C33DE" w14:textId="77777777" w:rsidR="007D11DA" w:rsidRDefault="007D11DA" w:rsidP="00151D4D">
      <w:pPr>
        <w:pStyle w:val="Odsekzoznamu"/>
        <w:numPr>
          <w:ilvl w:val="0"/>
          <w:numId w:val="91"/>
        </w:numPr>
        <w:tabs>
          <w:tab w:val="left" w:pos="1014"/>
        </w:tabs>
        <w:spacing w:before="120" w:after="120" w:line="288" w:lineRule="auto"/>
        <w:jc w:val="both"/>
      </w:pPr>
      <w:r>
        <w:t xml:space="preserve">čiastkové zmluvy (resp. objednávky) uzatvárané na základe rámcových dohôd bez opätovného otvárania súťaže a </w:t>
      </w:r>
    </w:p>
    <w:p w14:paraId="1C6E728A" w14:textId="77777777" w:rsidR="007D11DA" w:rsidRDefault="007D11DA" w:rsidP="00151D4D">
      <w:pPr>
        <w:pStyle w:val="Odsekzoznamu"/>
        <w:numPr>
          <w:ilvl w:val="0"/>
          <w:numId w:val="91"/>
        </w:numPr>
        <w:tabs>
          <w:tab w:val="left" w:pos="1014"/>
        </w:tabs>
        <w:spacing w:before="120" w:after="120" w:line="288" w:lineRule="auto"/>
        <w:jc w:val="both"/>
      </w:pPr>
      <w:r>
        <w:t xml:space="preserve">postup vedúci k uzatvoreniu čiastkových zmlúv na základe rámcovej dohody s jedným alebo s viacerými uchádzačmi. </w:t>
      </w:r>
    </w:p>
    <w:p w14:paraId="571B7F5E" w14:textId="61F365F8" w:rsidR="007D11DA" w:rsidRDefault="007D11DA" w:rsidP="007D11DA">
      <w:pPr>
        <w:tabs>
          <w:tab w:val="left" w:pos="1014"/>
        </w:tabs>
        <w:spacing w:before="120" w:after="120" w:line="288" w:lineRule="auto"/>
        <w:jc w:val="both"/>
      </w:pPr>
      <w:del w:id="239" w:author="Autor">
        <w:r w:rsidRPr="00697E52" w:rsidDel="00525654">
          <w:rPr>
            <w:b/>
            <w:i/>
            <w:color w:val="FF0000"/>
          </w:rPr>
          <w:delText>Povinnosť Prijímateľa:</w:delText>
        </w:r>
        <w:r w:rsidDel="00525654">
          <w:delText xml:space="preserve"> Prijímateľ predkladá dokumentáciu zo zadávania čiastkových zákaziek na kontrolu pred podpisom čiastkovej zmluvy najneskôr do 10 pracovných dní po dni, v rámci ktorého by už bol oprávnený podpísať zmluvu s dodávateľom. </w:delText>
        </w:r>
      </w:del>
      <w:r>
        <w:t>Poskytovateľ vykoná kontrolu pred podpisom čiastkovej zmluvy v lehote 20 pracovných dní od doručenia dokumentácie prijímateľom</w:t>
      </w:r>
      <w:r w:rsidR="008F2958">
        <w:t>,</w:t>
      </w:r>
      <w:r w:rsidR="008F2958" w:rsidRPr="008F2958">
        <w:t xml:space="preserve"> resp. 15 pracovných dní od doručenia právoplatného rozhodnutia ÚVO</w:t>
      </w:r>
      <w:r>
        <w:t>.</w:t>
      </w:r>
    </w:p>
    <w:p w14:paraId="7D1F8A25" w14:textId="77777777" w:rsidR="00721741" w:rsidRPr="00721741" w:rsidRDefault="00721741" w:rsidP="00721741">
      <w:pPr>
        <w:tabs>
          <w:tab w:val="left" w:pos="1014"/>
        </w:tabs>
        <w:spacing w:before="120" w:after="120" w:line="288" w:lineRule="auto"/>
        <w:jc w:val="both"/>
      </w:pPr>
      <w:r w:rsidRPr="00721741">
        <w:t xml:space="preserve">Pri druhej ex-ante kontrole nadlimitných čiastkových zákaziek je prijímateľ povinný podať Úradu pre verejné obstarávanie podnet na výkon kontroly podľa § 169 ods. 1 písm. b) v spojení s § 169 ods. 2 ZVO pred zadaním zákazky na základe rámcovej dohody (bezprostredne pred podpisom čiastkovej zmluvy/zadaním objednávky). </w:t>
      </w:r>
    </w:p>
    <w:p w14:paraId="54F21529" w14:textId="3E039C56" w:rsidR="007D11DA" w:rsidRDefault="00721741" w:rsidP="00721741">
      <w:pPr>
        <w:tabs>
          <w:tab w:val="left" w:pos="1014"/>
        </w:tabs>
        <w:spacing w:before="120" w:after="120" w:line="288" w:lineRule="auto"/>
        <w:jc w:val="both"/>
      </w:pPr>
      <w:r w:rsidRPr="00721741">
        <w:t>Prijímateľ predkladá dokumentáciu na kontrolu najskôr poskytovateľovi a podnet na výkon kontroly na Úrad pre verejné obstarávanie prijímateľ podáva až na základe vyzvania poskytovateľa.</w:t>
      </w:r>
    </w:p>
    <w:p w14:paraId="6622A1D4" w14:textId="586D8425" w:rsidR="007D11DA" w:rsidRDefault="007D11DA" w:rsidP="007D11DA">
      <w:pPr>
        <w:tabs>
          <w:tab w:val="left" w:pos="1014"/>
        </w:tabs>
        <w:spacing w:before="120" w:after="120" w:line="288" w:lineRule="auto"/>
        <w:jc w:val="both"/>
      </w:pPr>
      <w:del w:id="240" w:author="Autor">
        <w:r w:rsidRPr="00697E52" w:rsidDel="00525654">
          <w:rPr>
            <w:b/>
            <w:i/>
            <w:color w:val="FF0000"/>
          </w:rPr>
          <w:delText>Povinnosť Prijímateľa:</w:delText>
        </w:r>
        <w:r w:rsidDel="00525654">
          <w:delText xml:space="preserve"> Prijímateľ predkladá dokumentáciu zo zadávania čiastkových zákaziek na kontrolu po podpise čiastkovej zmluvy najneskôr do 10 pracovných dní po nadobudnutí účinnosti čiastkovej zmluvy s dodávateľom, resp. v prípade zadávania čiastkových objednávok do 10 pracovných dní po zadaní a akceptácii takejto objednávky. </w:delText>
        </w:r>
      </w:del>
      <w:r>
        <w:t>Kontrolu po podpise čiastkovej zmluvy vykoná Poskytovateľ v lehote 7 pracovných dní.</w:t>
      </w:r>
    </w:p>
    <w:p w14:paraId="38035FC9" w14:textId="77777777" w:rsidR="006B360C" w:rsidRDefault="006B360C" w:rsidP="007D11DA">
      <w:pPr>
        <w:tabs>
          <w:tab w:val="left" w:pos="1014"/>
        </w:tabs>
        <w:spacing w:before="120" w:after="120" w:line="288" w:lineRule="auto"/>
        <w:jc w:val="both"/>
      </w:pPr>
    </w:p>
    <w:p w14:paraId="7FE9586B" w14:textId="4C461746" w:rsidR="007D11DA" w:rsidRPr="005E0D17" w:rsidRDefault="007D11DA" w:rsidP="00DD30A9">
      <w:pPr>
        <w:pStyle w:val="Odsekzoznamu"/>
        <w:numPr>
          <w:ilvl w:val="0"/>
          <w:numId w:val="129"/>
        </w:numPr>
        <w:spacing w:before="120" w:after="120" w:line="288" w:lineRule="auto"/>
        <w:ind w:left="426"/>
        <w:jc w:val="both"/>
        <w:rPr>
          <w:b/>
        </w:rPr>
      </w:pPr>
      <w:r w:rsidRPr="005E0D17">
        <w:rPr>
          <w:b/>
        </w:rPr>
        <w:t xml:space="preserve">Čiastková zmluva, ktorej hodnota je nižšia ako finančný limit </w:t>
      </w:r>
      <w:r w:rsidR="00721741" w:rsidRPr="005E0D17">
        <w:rPr>
          <w:b/>
        </w:rPr>
        <w:t>pre nadlimitnú zákazku v závislosti od typu obstarávajúceho subjektu a predmetu zákazky</w:t>
      </w:r>
      <w:r w:rsidRPr="005E0D17">
        <w:rPr>
          <w:b/>
        </w:rPr>
        <w:t xml:space="preserve"> </w:t>
      </w:r>
    </w:p>
    <w:p w14:paraId="1FF4E984" w14:textId="37F7C800" w:rsidR="007D11DA" w:rsidRDefault="007D11DA" w:rsidP="007D11DA">
      <w:pPr>
        <w:tabs>
          <w:tab w:val="left" w:pos="1014"/>
        </w:tabs>
        <w:spacing w:before="120" w:after="120" w:line="288" w:lineRule="auto"/>
        <w:jc w:val="both"/>
      </w:pPr>
      <w:r>
        <w:t>Poskytovateľ kontroluje postup zadávania čiastkových zákaziek z rámcovej dohody na základe dokumentácie predloženej prijímateľom vo fáze po uzatvorení čiastkovej zmluvy (resp. zadaní a akceptácii objednávky) s</w:t>
      </w:r>
      <w:r w:rsidR="00721741">
        <w:t> </w:t>
      </w:r>
      <w:r>
        <w:t>dodávateľom</w:t>
      </w:r>
      <w:r w:rsidR="00721741">
        <w:t xml:space="preserve"> (štandardná ex-post kontrola)</w:t>
      </w:r>
      <w:r>
        <w:t xml:space="preserve">, pričom táto čiastková zmluva je už platná a  účinná.  </w:t>
      </w:r>
    </w:p>
    <w:p w14:paraId="11AF376F" w14:textId="77777777" w:rsidR="007D11DA" w:rsidRDefault="007D11DA" w:rsidP="007D11DA">
      <w:pPr>
        <w:tabs>
          <w:tab w:val="left" w:pos="1014"/>
        </w:tabs>
        <w:spacing w:before="120" w:after="120" w:line="288" w:lineRule="auto"/>
        <w:jc w:val="both"/>
      </w:pPr>
      <w:r>
        <w:t xml:space="preserve">Prijímateľ predkladá  Poskytovateľovi dokumentáciu zo zadávania čiastkovej zákazky na kontrolu v plnom rozsahu. </w:t>
      </w:r>
    </w:p>
    <w:p w14:paraId="19C935AD" w14:textId="77777777" w:rsidR="007D11DA" w:rsidRDefault="007D11DA" w:rsidP="007D11DA">
      <w:pPr>
        <w:tabs>
          <w:tab w:val="left" w:pos="1014"/>
        </w:tabs>
        <w:spacing w:before="120" w:after="120" w:line="288" w:lineRule="auto"/>
        <w:jc w:val="both"/>
      </w:pPr>
      <w:r>
        <w:t xml:space="preserve">Predmetom kontroly po podpise čiastkovej zmluvy s dodávateľom, vykonávanej Poskytovateľom sú: </w:t>
      </w:r>
    </w:p>
    <w:p w14:paraId="571CFBFF" w14:textId="77777777" w:rsidR="007D11DA" w:rsidRDefault="007D11DA" w:rsidP="00151D4D">
      <w:pPr>
        <w:pStyle w:val="Odsekzoznamu"/>
        <w:numPr>
          <w:ilvl w:val="0"/>
          <w:numId w:val="91"/>
        </w:numPr>
        <w:tabs>
          <w:tab w:val="left" w:pos="1014"/>
        </w:tabs>
        <w:spacing w:before="120" w:after="120" w:line="288" w:lineRule="auto"/>
        <w:jc w:val="both"/>
      </w:pPr>
      <w:r>
        <w:t xml:space="preserve">čiastkové zmluvy (resp. objednávky) uzatvárané na základe rámcových dohôd bez opätovného otvárania súťaže a </w:t>
      </w:r>
    </w:p>
    <w:p w14:paraId="0DFC50CA" w14:textId="77777777" w:rsidR="007D11DA" w:rsidRDefault="007D11DA" w:rsidP="00151D4D">
      <w:pPr>
        <w:pStyle w:val="Odsekzoznamu"/>
        <w:numPr>
          <w:ilvl w:val="0"/>
          <w:numId w:val="91"/>
        </w:numPr>
        <w:tabs>
          <w:tab w:val="left" w:pos="1014"/>
        </w:tabs>
        <w:spacing w:before="120" w:after="120" w:line="288" w:lineRule="auto"/>
        <w:jc w:val="both"/>
      </w:pPr>
      <w:r>
        <w:t>postup vedúci k uzatvoreniu čiastkových zmlúv na základe rámcovej dohody s jedným alebo s viacerými uchádzačmi.</w:t>
      </w:r>
    </w:p>
    <w:p w14:paraId="23B3FF1F" w14:textId="70C05C0E" w:rsidR="007D11DA" w:rsidRDefault="007D11DA" w:rsidP="007D11DA">
      <w:pPr>
        <w:tabs>
          <w:tab w:val="left" w:pos="1014"/>
        </w:tabs>
        <w:spacing w:before="120" w:after="120" w:line="288" w:lineRule="auto"/>
        <w:jc w:val="both"/>
      </w:pPr>
      <w:del w:id="241" w:author="Autor">
        <w:r w:rsidRPr="00697E52" w:rsidDel="00525654">
          <w:rPr>
            <w:b/>
            <w:i/>
            <w:color w:val="FF0000"/>
          </w:rPr>
          <w:delText>Povinnosť Prijímateľa:</w:delText>
        </w:r>
        <w:r w:rsidDel="00525654">
          <w:delText xml:space="preserve"> Prijímateľ predkladá dokumentáciu zo zadávania čiastkových zákaziek na kontrolu po podpise čiastkovej zmluvy najneskôr do 10 pracovných dní po nadobudnutí účinnosti čiastkovej zmluvy s úspešným uchádzačom, resp. v prípade zadávania čiastkových objednávok do 10 pracovných dní po zadaní a akceptácii takejto objednávky. </w:delText>
        </w:r>
      </w:del>
      <w:r>
        <w:t xml:space="preserve">Poskytovateľ vykoná túto kontrolu v lehote 20 pracovných dní od doručenia dokumentácie prijímateľom. </w:t>
      </w:r>
    </w:p>
    <w:p w14:paraId="311C27D3" w14:textId="77777777" w:rsidR="007D11DA" w:rsidRPr="00697E52" w:rsidRDefault="007D11DA" w:rsidP="00151D4D">
      <w:pPr>
        <w:pStyle w:val="Odsekzoznamu"/>
        <w:numPr>
          <w:ilvl w:val="0"/>
          <w:numId w:val="90"/>
        </w:numPr>
        <w:tabs>
          <w:tab w:val="left" w:pos="1014"/>
        </w:tabs>
        <w:spacing w:before="120" w:after="120" w:line="288" w:lineRule="auto"/>
        <w:jc w:val="both"/>
        <w:rPr>
          <w:b/>
        </w:rPr>
      </w:pPr>
      <w:r w:rsidRPr="00697E52">
        <w:rPr>
          <w:b/>
        </w:rPr>
        <w:t xml:space="preserve">Otvorené rámcové dohody </w:t>
      </w:r>
    </w:p>
    <w:p w14:paraId="20308D8A" w14:textId="77777777" w:rsidR="007D11DA" w:rsidRDefault="007D11DA" w:rsidP="007D11DA">
      <w:pPr>
        <w:tabs>
          <w:tab w:val="left" w:pos="1014"/>
        </w:tabs>
        <w:spacing w:before="120" w:after="120" w:line="288" w:lineRule="auto"/>
        <w:jc w:val="both"/>
      </w:pPr>
    </w:p>
    <w:p w14:paraId="01B2B058" w14:textId="37C06D3C" w:rsidR="007D11DA" w:rsidRDefault="007D11DA" w:rsidP="00DD30A9">
      <w:pPr>
        <w:pStyle w:val="Odsekzoznamu"/>
        <w:numPr>
          <w:ilvl w:val="0"/>
          <w:numId w:val="130"/>
        </w:numPr>
        <w:spacing w:before="120" w:after="120" w:line="288" w:lineRule="auto"/>
        <w:ind w:left="426"/>
        <w:jc w:val="both"/>
      </w:pPr>
      <w:r w:rsidRPr="005E0D17">
        <w:rPr>
          <w:b/>
        </w:rPr>
        <w:lastRenderedPageBreak/>
        <w:t xml:space="preserve">Čiastková zmluva, ktorej hodnota je rovnaká alebo vyššia ako finančný limit </w:t>
      </w:r>
      <w:r w:rsidR="00721741" w:rsidRPr="005E0D17">
        <w:rPr>
          <w:b/>
        </w:rPr>
        <w:t>pre nadlimitnú zákazku v závislosti od typu obstarávajúceho subjektu a predmetu zákazky</w:t>
      </w:r>
      <w:r>
        <w:t xml:space="preserve"> </w:t>
      </w:r>
    </w:p>
    <w:p w14:paraId="595D11A7" w14:textId="583FD947" w:rsidR="007D11DA" w:rsidRDefault="007D11DA" w:rsidP="007D11DA">
      <w:pPr>
        <w:tabs>
          <w:tab w:val="left" w:pos="1014"/>
        </w:tabs>
        <w:spacing w:before="120" w:after="120" w:line="288" w:lineRule="auto"/>
        <w:jc w:val="both"/>
      </w:pPr>
      <w:r>
        <w:t xml:space="preserve">Poskytovateľ kontroluje postup zadávania čiastkových zákaziek z rámcovej dohody na základe dokumentácie predloženej prijímateľom vo fáze pred </w:t>
      </w:r>
      <w:r w:rsidR="00721741">
        <w:t xml:space="preserve"> (druhá ex-ante kontrola) </w:t>
      </w:r>
      <w:r>
        <w:t>aj po uzatvorení čiastkovej zmluvy (resp. zadaní a akceptácii objednávky) s úspešným uchádzačom</w:t>
      </w:r>
      <w:r w:rsidR="00721741">
        <w:t xml:space="preserve"> </w:t>
      </w:r>
      <w:r w:rsidR="00721741" w:rsidRPr="00721741">
        <w:t>(následná ex-post kontrola, resp. štandardná ex-post kontrola)</w:t>
      </w:r>
      <w:r>
        <w:t>.</w:t>
      </w:r>
    </w:p>
    <w:p w14:paraId="627B1273" w14:textId="77777777" w:rsidR="007D11DA" w:rsidRDefault="007D11DA" w:rsidP="007D11DA">
      <w:pPr>
        <w:tabs>
          <w:tab w:val="left" w:pos="1014"/>
        </w:tabs>
        <w:spacing w:before="120" w:after="120" w:line="288" w:lineRule="auto"/>
        <w:jc w:val="both"/>
      </w:pPr>
      <w:r>
        <w:t xml:space="preserve">Prijímateľ predkladá Poskytovateľovi dokumentáciu zo zadávania čiastkovej zákazky na kontrolu v plnom rozsahu. Predmetom kontroly pred podpisom čiastkovej zmluvy a po podpise čiastkovej zmluvy s dodávateľom, vykonávanej Poskytovateľom sú: </w:t>
      </w:r>
    </w:p>
    <w:p w14:paraId="267FBD5D" w14:textId="77777777" w:rsidR="007D11DA" w:rsidRDefault="007D11DA" w:rsidP="00151D4D">
      <w:pPr>
        <w:pStyle w:val="Odsekzoznamu"/>
        <w:numPr>
          <w:ilvl w:val="0"/>
          <w:numId w:val="91"/>
        </w:numPr>
        <w:tabs>
          <w:tab w:val="left" w:pos="1014"/>
        </w:tabs>
        <w:spacing w:line="288" w:lineRule="auto"/>
        <w:jc w:val="both"/>
      </w:pPr>
      <w:r>
        <w:t xml:space="preserve">čiastkové zmluvy (resp. objednávky) uzatvárané na základe rámcových dohôd s opätovným otváraním súťaže a </w:t>
      </w:r>
    </w:p>
    <w:p w14:paraId="0D906EBB" w14:textId="77777777" w:rsidR="007D11DA" w:rsidRDefault="007D11DA" w:rsidP="00151D4D">
      <w:pPr>
        <w:pStyle w:val="Odsekzoznamu"/>
        <w:numPr>
          <w:ilvl w:val="0"/>
          <w:numId w:val="91"/>
        </w:numPr>
        <w:tabs>
          <w:tab w:val="left" w:pos="1014"/>
        </w:tabs>
        <w:spacing w:line="288" w:lineRule="auto"/>
        <w:jc w:val="both"/>
      </w:pPr>
      <w:r>
        <w:t xml:space="preserve">postup vedúci k uzatvoreniu čiastkových zmlúv na základe rámcovej dohody. </w:t>
      </w:r>
    </w:p>
    <w:p w14:paraId="78F4BC85" w14:textId="77777777" w:rsidR="007D11DA" w:rsidRDefault="007D11DA" w:rsidP="007D11DA">
      <w:pPr>
        <w:tabs>
          <w:tab w:val="left" w:pos="1014"/>
        </w:tabs>
        <w:spacing w:before="120" w:after="120" w:line="288" w:lineRule="auto"/>
        <w:jc w:val="both"/>
      </w:pPr>
    </w:p>
    <w:p w14:paraId="5FF12A2F" w14:textId="2C89BAB6" w:rsidR="007D11DA" w:rsidRDefault="007D11DA" w:rsidP="007D11DA">
      <w:pPr>
        <w:tabs>
          <w:tab w:val="left" w:pos="1014"/>
        </w:tabs>
        <w:spacing w:before="120" w:after="120" w:line="288" w:lineRule="auto"/>
        <w:jc w:val="both"/>
      </w:pPr>
      <w:del w:id="242" w:author="Autor">
        <w:r w:rsidRPr="00164E19" w:rsidDel="00525654">
          <w:rPr>
            <w:b/>
            <w:i/>
            <w:color w:val="FF0000"/>
          </w:rPr>
          <w:delText>Povinnosť Prijímateľa:</w:delText>
        </w:r>
        <w:r w:rsidDel="00525654">
          <w:delText xml:space="preserve"> Prijímateľ predkladá dokumentáciu zo zadávania čiastkových zákaziek na kontrolu pred podpisom čiastkovej zmluvy najneskôr do 10 pracovných dní po dni, v rámci ktorého by už bol oprávnený podpísať zmluvu s dodávateľom. </w:delText>
        </w:r>
      </w:del>
      <w:r>
        <w:t>Poskytovateľ vykoná kontrolu pred podpisom čiastkovej zmluvy v lehote 20 pracovných dní od doručenia dokumentácie prijímateľom</w:t>
      </w:r>
      <w:r w:rsidR="00721741">
        <w:t xml:space="preserve">, </w:t>
      </w:r>
      <w:r w:rsidR="00721741" w:rsidRPr="00721741">
        <w:t>resp. 15 pracovných dní od doručenia právoplatného rozhodnutia ÚVO</w:t>
      </w:r>
      <w:del w:id="243" w:author="Autor">
        <w:r w:rsidR="00721741" w:rsidRPr="00721741" w:rsidDel="00525654">
          <w:delText>.</w:delText>
        </w:r>
      </w:del>
      <w:r>
        <w:t>.</w:t>
      </w:r>
    </w:p>
    <w:p w14:paraId="7D8379AC" w14:textId="77777777" w:rsidR="00721741" w:rsidRPr="00721741" w:rsidRDefault="00721741" w:rsidP="00721741">
      <w:pPr>
        <w:tabs>
          <w:tab w:val="left" w:pos="1014"/>
        </w:tabs>
        <w:spacing w:before="120" w:after="120" w:line="288" w:lineRule="auto"/>
        <w:jc w:val="both"/>
      </w:pPr>
      <w:r w:rsidRPr="00721741">
        <w:t xml:space="preserve">Pri druhej ex-ante kontrole nadlimitných čiastkových zákaziek je prijímateľ povinný podať Úradu pre verejné obstarávanie podnet na výkon kontroly podľa § 169 ods. 1 písm. b) v spojení s § 169 ods. 2 ZVO pred zadaním zákazky na základe rámcovej dohody (bezprostredne pred podpisom čiastkovej zmluvy/zadaním objednávky). </w:t>
      </w:r>
    </w:p>
    <w:p w14:paraId="41EC2E42" w14:textId="37DFABF4" w:rsidR="007D11DA" w:rsidRDefault="00721741" w:rsidP="00721741">
      <w:pPr>
        <w:tabs>
          <w:tab w:val="left" w:pos="1014"/>
        </w:tabs>
        <w:spacing w:before="120" w:after="120" w:line="288" w:lineRule="auto"/>
        <w:jc w:val="both"/>
      </w:pPr>
      <w:r w:rsidRPr="00721741">
        <w:t>Prijímateľ predkladá dokumentáciu na kontrolu najskôr poskytovateľovi a podnet na výkon kontroly na Úrad pre verejné obstarávanie prijímateľ podáva až na základe vyzvania poskytovateľa.</w:t>
      </w:r>
    </w:p>
    <w:p w14:paraId="1CB76402" w14:textId="3EE9309B" w:rsidR="007D11DA" w:rsidRDefault="007D11DA" w:rsidP="007D11DA">
      <w:pPr>
        <w:tabs>
          <w:tab w:val="left" w:pos="1014"/>
        </w:tabs>
        <w:spacing w:before="120" w:after="120" w:line="288" w:lineRule="auto"/>
        <w:jc w:val="both"/>
      </w:pPr>
      <w:del w:id="244" w:author="Autor">
        <w:r w:rsidRPr="00164E19" w:rsidDel="00525654">
          <w:rPr>
            <w:b/>
            <w:i/>
            <w:color w:val="FF0000"/>
          </w:rPr>
          <w:delText>Povinnosť Prijímateľa:</w:delText>
        </w:r>
        <w:r w:rsidDel="00525654">
          <w:delText xml:space="preserve"> Prijímateľ predkladá dokumentáciu zo zadávania čiastkových zákaziek na kontrolu po podpise čiastkovej zmluvy najneskôr do 10 pracovných dní po nadobudnutí účinnosti čiastkovej zmluvy s dodávateľom, resp. v prípade zadávania čiastkových objednávok do 10 pracovných dní po zadaní a akceptácii takejto objednávky. </w:delText>
        </w:r>
      </w:del>
      <w:r>
        <w:t xml:space="preserve">Kontrolu po podpise čiastkovej zmluvy vykoná Poskytovateľ v lehote 7 pracovných dní. </w:t>
      </w:r>
    </w:p>
    <w:p w14:paraId="428465E3" w14:textId="77777777" w:rsidR="007D11DA" w:rsidRDefault="007D11DA" w:rsidP="007D11DA">
      <w:pPr>
        <w:tabs>
          <w:tab w:val="left" w:pos="1014"/>
        </w:tabs>
        <w:spacing w:before="120" w:after="120" w:line="288" w:lineRule="auto"/>
        <w:jc w:val="both"/>
      </w:pPr>
    </w:p>
    <w:p w14:paraId="6C45820A" w14:textId="589B79C0" w:rsidR="007D11DA" w:rsidRDefault="007D11DA" w:rsidP="00DD30A9">
      <w:pPr>
        <w:pStyle w:val="Odsekzoznamu"/>
        <w:numPr>
          <w:ilvl w:val="0"/>
          <w:numId w:val="130"/>
        </w:numPr>
        <w:spacing w:before="120" w:after="120" w:line="288" w:lineRule="auto"/>
        <w:ind w:left="426" w:hanging="349"/>
        <w:jc w:val="both"/>
      </w:pPr>
      <w:r w:rsidRPr="005E0D17">
        <w:rPr>
          <w:b/>
        </w:rPr>
        <w:t xml:space="preserve">Čiastková zmluva, ktorej hodnota je nižšia ako finančný limit </w:t>
      </w:r>
      <w:r w:rsidR="00721741" w:rsidRPr="005E0D17">
        <w:rPr>
          <w:b/>
        </w:rPr>
        <w:t>pre nadlimitnú zákazku v závislosti od typu obstarávajúceho subjektu a predmetu zákazky</w:t>
      </w:r>
    </w:p>
    <w:p w14:paraId="65C1708B" w14:textId="5F9A9530" w:rsidR="007D11DA" w:rsidRDefault="007D11DA" w:rsidP="007D11DA">
      <w:pPr>
        <w:tabs>
          <w:tab w:val="left" w:pos="1014"/>
        </w:tabs>
        <w:spacing w:before="120" w:after="120" w:line="288" w:lineRule="auto"/>
        <w:jc w:val="both"/>
      </w:pPr>
      <w:r>
        <w:t>Poskytovateľ kontroluje postup zadávania čiastkových zákaziek na základe rámcovej dohody na základe dokumentácie predloženej prijímateľom vo fáze po uzatvorení čiastkovej zmluvy (resp. zadaní a akceptácii objednávky) s</w:t>
      </w:r>
      <w:r w:rsidR="00721741">
        <w:t> </w:t>
      </w:r>
      <w:r>
        <w:t>dodávateľom</w:t>
      </w:r>
      <w:r w:rsidR="00721741">
        <w:t xml:space="preserve"> (štandardná ex-post kontrola)</w:t>
      </w:r>
      <w:r>
        <w:t xml:space="preserve">, pričom táto čiastková zmluva je už platná a  účinná.  </w:t>
      </w:r>
    </w:p>
    <w:p w14:paraId="4907641B" w14:textId="77777777" w:rsidR="007D11DA" w:rsidRDefault="007D11DA" w:rsidP="007D11DA">
      <w:pPr>
        <w:tabs>
          <w:tab w:val="left" w:pos="1014"/>
        </w:tabs>
        <w:spacing w:before="120" w:after="120" w:line="288" w:lineRule="auto"/>
        <w:jc w:val="both"/>
      </w:pPr>
      <w:r>
        <w:t xml:space="preserve">Prijímateľ predkladá Poskytovateľovi dokumentáciu zo zadávania čiastkovej zákazky na kontrolu v plnom rozsahu. Čiastkové zmluvy (resp. objednávky) uzatvárané na základe rámcových dohôd s opätovným otváraním súťaže a postup vedúci k uzatvoreniu čiastkových zmlúv na základe rámcovej dohody s viacerými uchádzačmi sú predmetom kontroly zadávania čiastkových zmlúv s dodávateľom po podpise. </w:t>
      </w:r>
    </w:p>
    <w:p w14:paraId="3B9830F5" w14:textId="08F0AB59" w:rsidR="007D11DA" w:rsidRDefault="007D11DA" w:rsidP="007D11DA">
      <w:pPr>
        <w:tabs>
          <w:tab w:val="left" w:pos="1014"/>
        </w:tabs>
        <w:spacing w:before="120" w:after="120" w:line="288" w:lineRule="auto"/>
        <w:jc w:val="both"/>
      </w:pPr>
      <w:del w:id="245" w:author="Autor">
        <w:r w:rsidRPr="00164E19" w:rsidDel="00525654">
          <w:rPr>
            <w:b/>
            <w:i/>
            <w:color w:val="FF0000"/>
          </w:rPr>
          <w:delText>Povinnosť Prijímateľa:</w:delText>
        </w:r>
        <w:r w:rsidDel="00525654">
          <w:delText xml:space="preserve"> Prijímateľ predkladá dokumentáciu zo zadávania čiastkových zákaziek na kontrolu po podpise čiastkovej zmluvy najneskôr do 10 pracovných dní po nadobudnutí účinnosti čiastkovej zmluvy s úspešným uchádzačom, resp. v prípade zadávania čiastkových objednávok do 10 pracovných dní po zadaní a akceptácii takejto objednávky. </w:delText>
        </w:r>
      </w:del>
      <w:r>
        <w:t>Poskytovateľ vykoná túto kontrolu v lehote 20 pracovných dní od doručenia dokumentácie prijímateľom .</w:t>
      </w:r>
    </w:p>
    <w:p w14:paraId="0AA72892" w14:textId="77777777" w:rsidR="007D11DA" w:rsidRDefault="007D11DA" w:rsidP="00963E0D">
      <w:pPr>
        <w:spacing w:before="120" w:after="120" w:line="288" w:lineRule="auto"/>
        <w:jc w:val="both"/>
        <w:rPr>
          <w:rFonts w:cs="Arial"/>
          <w:b/>
          <w:szCs w:val="19"/>
        </w:rPr>
      </w:pPr>
    </w:p>
    <w:p w14:paraId="7FE57AEA" w14:textId="3674CCB5" w:rsidR="00963E0D" w:rsidRPr="00963E0D" w:rsidRDefault="007D11DA" w:rsidP="007D11DA">
      <w:pPr>
        <w:spacing w:before="120" w:after="120" w:line="288" w:lineRule="auto"/>
        <w:jc w:val="both"/>
        <w:rPr>
          <w:rFonts w:cs="Arial"/>
          <w:b/>
          <w:szCs w:val="19"/>
        </w:rPr>
      </w:pPr>
      <w:r w:rsidRPr="00963E0D">
        <w:rPr>
          <w:rFonts w:cs="Arial"/>
          <w:b/>
          <w:szCs w:val="19"/>
        </w:rPr>
        <w:lastRenderedPageBreak/>
        <w:t>h)</w:t>
      </w:r>
      <w:r>
        <w:rPr>
          <w:rFonts w:cs="Arial"/>
          <w:b/>
          <w:szCs w:val="19"/>
        </w:rPr>
        <w:t xml:space="preserve"> </w:t>
      </w:r>
      <w:r w:rsidR="00963E0D" w:rsidRPr="00963E0D">
        <w:rPr>
          <w:rFonts w:cs="Arial"/>
          <w:b/>
          <w:szCs w:val="19"/>
        </w:rPr>
        <w:t xml:space="preserve">Kontrola verejného obstarávania, v rámci ktorého viacerí prijímatelia nadobúdajú tovary, práce </w:t>
      </w:r>
      <w:r>
        <w:rPr>
          <w:rFonts w:cs="Arial"/>
          <w:b/>
          <w:szCs w:val="19"/>
        </w:rPr>
        <w:t xml:space="preserve"> </w:t>
      </w:r>
      <w:r w:rsidR="00963E0D" w:rsidRPr="00963E0D">
        <w:rPr>
          <w:rFonts w:cs="Arial"/>
          <w:b/>
          <w:szCs w:val="19"/>
        </w:rPr>
        <w:t>alebo služby prostredníctvom centrálnej obstarávacej organizácie</w:t>
      </w:r>
    </w:p>
    <w:p w14:paraId="21A94F5B" w14:textId="01EC5C1F" w:rsidR="00963E0D" w:rsidRPr="00963E0D" w:rsidRDefault="00963E0D" w:rsidP="00963E0D">
      <w:pPr>
        <w:spacing w:before="120" w:after="120" w:line="288" w:lineRule="auto"/>
        <w:jc w:val="both"/>
        <w:rPr>
          <w:rFonts w:cs="Arial"/>
          <w:szCs w:val="19"/>
        </w:rPr>
      </w:pPr>
      <w:r w:rsidRPr="00963E0D">
        <w:rPr>
          <w:rFonts w:cs="Arial"/>
          <w:szCs w:val="19"/>
        </w:rPr>
        <w:t>Uvedené pravidlá sa vzťahujú na situáciu, keď viacero prijímateľov (t.j. viac ako jeden) nadobúda, resp. obstaráva tovary, stavebné práce alebo služby prostredníctvom centrálnej obstarávacej organizácie</w:t>
      </w:r>
      <w:r w:rsidR="00672FF6">
        <w:rPr>
          <w:rFonts w:cs="Arial"/>
          <w:szCs w:val="19"/>
        </w:rPr>
        <w:t xml:space="preserve"> </w:t>
      </w:r>
      <w:r w:rsidR="00672FF6" w:rsidRPr="00672FF6">
        <w:rPr>
          <w:rFonts w:cs="Arial"/>
          <w:szCs w:val="19"/>
        </w:rPr>
        <w:t xml:space="preserve">podľa </w:t>
      </w:r>
      <w:r w:rsidR="0070419D">
        <w:rPr>
          <w:rFonts w:cs="Arial"/>
          <w:szCs w:val="19"/>
        </w:rPr>
        <w:t xml:space="preserve">   </w:t>
      </w:r>
      <w:r w:rsidR="00672FF6" w:rsidRPr="00672FF6">
        <w:rPr>
          <w:rFonts w:cs="Arial"/>
          <w:szCs w:val="19"/>
        </w:rPr>
        <w:t>§</w:t>
      </w:r>
      <w:r w:rsidR="0070419D">
        <w:rPr>
          <w:rFonts w:cs="Arial"/>
          <w:szCs w:val="19"/>
        </w:rPr>
        <w:t xml:space="preserve"> </w:t>
      </w:r>
      <w:r w:rsidR="00672FF6" w:rsidRPr="00672FF6">
        <w:rPr>
          <w:rFonts w:cs="Arial"/>
          <w:szCs w:val="19"/>
        </w:rPr>
        <w:t>1</w:t>
      </w:r>
      <w:r w:rsidR="0070419D">
        <w:rPr>
          <w:rFonts w:cs="Arial"/>
          <w:szCs w:val="19"/>
        </w:rPr>
        <w:t>5</w:t>
      </w:r>
      <w:r w:rsidR="00672FF6" w:rsidRPr="00672FF6">
        <w:rPr>
          <w:rFonts w:cs="Arial"/>
          <w:szCs w:val="19"/>
        </w:rPr>
        <w:t xml:space="preserve"> ods. </w:t>
      </w:r>
      <w:r w:rsidR="0070419D">
        <w:rPr>
          <w:rFonts w:cs="Arial"/>
          <w:szCs w:val="19"/>
        </w:rPr>
        <w:t>2</w:t>
      </w:r>
      <w:r w:rsidR="00672FF6" w:rsidRPr="00672FF6">
        <w:rPr>
          <w:rFonts w:cs="Arial"/>
          <w:szCs w:val="19"/>
        </w:rPr>
        <w:t xml:space="preserve"> </w:t>
      </w:r>
      <w:r w:rsidR="00081D9F">
        <w:rPr>
          <w:rFonts w:cs="Arial"/>
          <w:szCs w:val="19"/>
        </w:rPr>
        <w:t>a ods. 4</w:t>
      </w:r>
      <w:r w:rsidR="00672FF6" w:rsidRPr="00672FF6">
        <w:rPr>
          <w:rFonts w:cs="Arial"/>
          <w:szCs w:val="19"/>
        </w:rPr>
        <w:t xml:space="preserve"> ZVO (ďalej aj „COO“)</w:t>
      </w:r>
      <w:r w:rsidRPr="00963E0D">
        <w:rPr>
          <w:rFonts w:cs="Arial"/>
          <w:szCs w:val="19"/>
        </w:rPr>
        <w:t>, pričom toto nadobúdanie, resp. obstarávanie sa týka toho istého VO</w:t>
      </w:r>
      <w:r w:rsidR="00EF596F">
        <w:rPr>
          <w:rFonts w:cs="Arial"/>
          <w:szCs w:val="19"/>
        </w:rPr>
        <w:t xml:space="preserve"> </w:t>
      </w:r>
      <w:r w:rsidR="00EF596F" w:rsidRPr="00EF596F">
        <w:rPr>
          <w:rFonts w:cs="Arial"/>
          <w:szCs w:val="19"/>
        </w:rPr>
        <w:t>a zároveň centrálne VO sa týka viacerých operačných programov a jednotlivé RO/SO, ktoré sú zároveň COO, nie sú tou istou právnickou osobou</w:t>
      </w:r>
      <w:r w:rsidR="00672FF6">
        <w:rPr>
          <w:rFonts w:cs="Arial"/>
          <w:szCs w:val="19"/>
        </w:rPr>
        <w:t>.</w:t>
      </w:r>
      <w:r w:rsidRPr="00963E0D">
        <w:rPr>
          <w:rFonts w:cs="Arial"/>
          <w:szCs w:val="19"/>
        </w:rPr>
        <w:t xml:space="preserve"> </w:t>
      </w:r>
    </w:p>
    <w:p w14:paraId="0A0F2433" w14:textId="7436C898" w:rsidR="00EF596F" w:rsidRDefault="00EF596F" w:rsidP="00963E0D">
      <w:pPr>
        <w:spacing w:before="120" w:after="120" w:line="288" w:lineRule="auto"/>
        <w:jc w:val="both"/>
        <w:rPr>
          <w:rFonts w:cs="Arial"/>
          <w:szCs w:val="19"/>
        </w:rPr>
      </w:pPr>
      <w:r w:rsidRPr="00EF596F">
        <w:rPr>
          <w:rFonts w:cs="Arial"/>
          <w:szCs w:val="19"/>
        </w:rPr>
        <w:t xml:space="preserve">V prípade, že centrálne VO je z pohľadu finančného limitu nadlimitnou zákazkou, COO, prostredníctvom ktorej prijímateľ nadobúda, resp. obstaráva tovary, stavebné práce alebo služby podľa prvého odseku tejto podkapitoly príručky (písm. g)) alebo dotknutý poskytovateľ, ak je rovnakou právnickou osobou ako COO, predloží pripravované centrálne VO na ÚVO za účelom výkonu ex ante posúdenia podľa § 168 ZVO.  </w:t>
      </w:r>
    </w:p>
    <w:p w14:paraId="001A4A8F" w14:textId="77777777" w:rsidR="00EF596F" w:rsidRPr="00EF596F" w:rsidRDefault="00EF596F" w:rsidP="00EF596F">
      <w:pPr>
        <w:spacing w:before="120" w:after="120" w:line="288" w:lineRule="auto"/>
        <w:jc w:val="both"/>
        <w:rPr>
          <w:rFonts w:cs="Arial"/>
          <w:szCs w:val="19"/>
        </w:rPr>
      </w:pPr>
      <w:r w:rsidRPr="00EF596F">
        <w:rPr>
          <w:rFonts w:cs="Arial"/>
          <w:szCs w:val="19"/>
        </w:rPr>
        <w:t xml:space="preserve">Prijímateľ je povinný poskytovateľovi predložiť na druhú ex-ante kontrolu dokumentáciu z centrálneho VO, ktoré je z pohľadu finančného limitu nadlimitnou zákazkou, ak je poskytovateľ rovnakou právnickou osobou ako COO, pričom prijímateľ postupuje primerane podľa pravidiel uvedených v bode 2.5.1 písm. b) tejto príručky.  </w:t>
      </w:r>
    </w:p>
    <w:p w14:paraId="0BAB071A" w14:textId="77777777" w:rsidR="00EF596F" w:rsidRPr="00EF596F" w:rsidRDefault="00EF596F" w:rsidP="00EF596F">
      <w:pPr>
        <w:spacing w:before="120" w:after="120" w:line="288" w:lineRule="auto"/>
        <w:jc w:val="both"/>
        <w:rPr>
          <w:rFonts w:cs="Arial"/>
          <w:szCs w:val="19"/>
        </w:rPr>
      </w:pPr>
      <w:r w:rsidRPr="00EF596F">
        <w:rPr>
          <w:rFonts w:cs="Arial"/>
          <w:szCs w:val="19"/>
        </w:rPr>
        <w:t xml:space="preserve">Podkladom pre ukončenie druhej ex-ante kontroly je aj kontrola, ktorú vykonáva ÚVO v prípade nadlimitných zákaziek, čo aj z časti financovaných z prostriedkov Európskej únie, vo fáze pred uzavretím zmluvy, koncesnej zmluvy alebo rámcovej dohody, pred ukončením súťaže návrhov, pred zadaním zákazky na základe rámcovej dohody alebo pred ukončením postupu inovatívneho partnerstva na základe podnetu prijímateľa podľa § 169 ods. 2 ZVO. </w:t>
      </w:r>
    </w:p>
    <w:p w14:paraId="3B3C17EF" w14:textId="3C65A9A6" w:rsidR="00EF596F" w:rsidRPr="00EF596F" w:rsidRDefault="00EF596F" w:rsidP="00EF596F">
      <w:pPr>
        <w:spacing w:before="120" w:after="120" w:line="288" w:lineRule="auto"/>
        <w:jc w:val="both"/>
        <w:rPr>
          <w:rFonts w:cs="Arial"/>
          <w:szCs w:val="19"/>
        </w:rPr>
      </w:pPr>
      <w:r w:rsidRPr="00EF596F">
        <w:rPr>
          <w:rFonts w:cs="Arial"/>
          <w:szCs w:val="19"/>
        </w:rPr>
        <w:t>Úprava povinností prijímateľa týkajúcich sa druhej ex-ante kontroly a povinnej kontroly ÚVO v prípade centrálneho VO, ktoré je z pohľadu finančného limitu nadlimitnou zákazkou, sa nachádza v bode 2.5.</w:t>
      </w:r>
      <w:r w:rsidR="00F659B0">
        <w:rPr>
          <w:rFonts w:cs="Arial"/>
          <w:szCs w:val="19"/>
        </w:rPr>
        <w:t>6</w:t>
      </w:r>
      <w:r w:rsidRPr="00EF596F">
        <w:rPr>
          <w:rFonts w:cs="Arial"/>
          <w:szCs w:val="19"/>
        </w:rPr>
        <w:t xml:space="preserve"> písm. b) tejto príručky. </w:t>
      </w:r>
    </w:p>
    <w:p w14:paraId="0B6F097B" w14:textId="77777777" w:rsidR="00EF596F" w:rsidRPr="00EF596F" w:rsidRDefault="00EF596F" w:rsidP="00EF596F">
      <w:pPr>
        <w:spacing w:before="120" w:after="120" w:line="288" w:lineRule="auto"/>
        <w:jc w:val="both"/>
        <w:rPr>
          <w:rFonts w:cs="Arial"/>
          <w:szCs w:val="19"/>
        </w:rPr>
      </w:pPr>
      <w:r w:rsidRPr="00EF596F">
        <w:rPr>
          <w:rFonts w:cs="Arial"/>
          <w:szCs w:val="19"/>
        </w:rPr>
        <w:t xml:space="preserve">Následnej ex-post kontrole podliehajú centrálne VO, v rámci ktorých bola riadne ukončená druhá ex-ante kontrola poskytovateľa, ktorý je rovnakou právnickou osobou ako COO. </w:t>
      </w:r>
    </w:p>
    <w:p w14:paraId="3DCB59D3" w14:textId="17F53C0B" w:rsidR="00EF596F" w:rsidRPr="00EF596F" w:rsidRDefault="00EF596F" w:rsidP="00EF596F">
      <w:pPr>
        <w:spacing w:before="120" w:after="120" w:line="288" w:lineRule="auto"/>
        <w:jc w:val="both"/>
        <w:rPr>
          <w:rFonts w:cs="Arial"/>
          <w:szCs w:val="19"/>
        </w:rPr>
      </w:pPr>
      <w:r w:rsidRPr="00EF596F">
        <w:rPr>
          <w:rFonts w:cs="Arial"/>
          <w:szCs w:val="19"/>
        </w:rPr>
        <w:t>Následná ex-post kontrola sa vykonáva analogicky ku  kapitole 2.5.</w:t>
      </w:r>
      <w:r w:rsidR="00F659B0">
        <w:rPr>
          <w:rFonts w:cs="Arial"/>
          <w:szCs w:val="19"/>
        </w:rPr>
        <w:t>6</w:t>
      </w:r>
      <w:r w:rsidRPr="00EF596F">
        <w:rPr>
          <w:rFonts w:cs="Arial"/>
          <w:szCs w:val="19"/>
        </w:rPr>
        <w:t xml:space="preserve"> písm. d).</w:t>
      </w:r>
    </w:p>
    <w:p w14:paraId="047E16A1" w14:textId="518495F2" w:rsidR="00EF596F" w:rsidRDefault="00EF596F" w:rsidP="00963E0D">
      <w:pPr>
        <w:spacing w:before="120" w:after="120" w:line="288" w:lineRule="auto"/>
        <w:jc w:val="both"/>
        <w:rPr>
          <w:rFonts w:cs="Arial"/>
          <w:szCs w:val="19"/>
        </w:rPr>
      </w:pPr>
      <w:r w:rsidRPr="00EF596F">
        <w:rPr>
          <w:rFonts w:cs="Arial"/>
          <w:szCs w:val="19"/>
        </w:rPr>
        <w:t xml:space="preserve">Ak poskytovateľ, ktorého prijímateľ je účastníkom rámcovej dohody, ktorá bola predmetom centrálneho VO podľa prvého odseku tejto podkapitoly príručky (písm. g)), nie je rovnakou právnickou osobou ako COO, prijímateľ mu je povinný predložiť dokumentáciu z centrálneho VO na štandardnú ex-post kontrolu. </w:t>
      </w:r>
    </w:p>
    <w:p w14:paraId="7F88A10A" w14:textId="51182837" w:rsidR="00EF596F" w:rsidRPr="00963E0D" w:rsidRDefault="00EF596F" w:rsidP="00963E0D">
      <w:pPr>
        <w:spacing w:before="120" w:after="120" w:line="288" w:lineRule="auto"/>
        <w:jc w:val="both"/>
        <w:rPr>
          <w:rFonts w:cs="Arial"/>
          <w:szCs w:val="19"/>
        </w:rPr>
      </w:pPr>
      <w:r w:rsidRPr="00EF596F">
        <w:rPr>
          <w:rFonts w:cs="Arial"/>
          <w:szCs w:val="19"/>
        </w:rPr>
        <w:t>Štandardná ex-post kontrola sa vykonáva analogicky ku  kapitole 2.5.</w:t>
      </w:r>
      <w:r w:rsidR="00F659B0">
        <w:rPr>
          <w:rFonts w:cs="Arial"/>
          <w:szCs w:val="19"/>
        </w:rPr>
        <w:t>6</w:t>
      </w:r>
      <w:r w:rsidRPr="00EF596F">
        <w:rPr>
          <w:rFonts w:cs="Arial"/>
          <w:szCs w:val="19"/>
        </w:rPr>
        <w:t xml:space="preserve"> písm. c).</w:t>
      </w:r>
    </w:p>
    <w:p w14:paraId="663A6C67" w14:textId="1DADC393" w:rsidR="005A5274" w:rsidRPr="005A5274" w:rsidRDefault="005A5274" w:rsidP="005A5274">
      <w:pPr>
        <w:spacing w:before="120" w:after="120" w:line="288" w:lineRule="auto"/>
        <w:jc w:val="both"/>
        <w:rPr>
          <w:rFonts w:cs="Arial"/>
          <w:szCs w:val="19"/>
        </w:rPr>
      </w:pPr>
      <w:r w:rsidRPr="005A5274">
        <w:rPr>
          <w:rFonts w:cs="Arial"/>
          <w:szCs w:val="19"/>
        </w:rPr>
        <w:t>Povinnosti prijímateľa týkajúce sa finančnej kontroly čiastkových zákaziek zadávaných na základe rámcovej dohody, ktorá je výsledkom centrálneho VO, sú uvedené v kapitole 2.5.</w:t>
      </w:r>
      <w:r w:rsidR="00F659B0">
        <w:rPr>
          <w:rFonts w:cs="Arial"/>
          <w:szCs w:val="19"/>
        </w:rPr>
        <w:t>8</w:t>
      </w:r>
      <w:r w:rsidRPr="005A5274">
        <w:rPr>
          <w:rFonts w:cs="Arial"/>
          <w:szCs w:val="19"/>
        </w:rPr>
        <w:t>.</w:t>
      </w:r>
    </w:p>
    <w:p w14:paraId="3E7E72FD" w14:textId="77777777" w:rsidR="00963E0D" w:rsidRPr="00963E0D" w:rsidRDefault="00963E0D" w:rsidP="00963E0D">
      <w:pPr>
        <w:spacing w:before="120" w:after="120" w:line="288" w:lineRule="auto"/>
        <w:jc w:val="both"/>
        <w:rPr>
          <w:rFonts w:cs="Arial"/>
          <w:szCs w:val="19"/>
        </w:rPr>
      </w:pPr>
    </w:p>
    <w:p w14:paraId="140E29DB" w14:textId="485A357E" w:rsidR="00963E0D" w:rsidRPr="00963E0D" w:rsidRDefault="007D11DA" w:rsidP="00963E0D">
      <w:pPr>
        <w:spacing w:before="120" w:after="120" w:line="288" w:lineRule="auto"/>
        <w:jc w:val="both"/>
        <w:rPr>
          <w:rFonts w:cs="Arial"/>
          <w:b/>
          <w:szCs w:val="19"/>
        </w:rPr>
      </w:pPr>
      <w:r>
        <w:rPr>
          <w:rFonts w:cs="Arial"/>
          <w:b/>
          <w:szCs w:val="19"/>
        </w:rPr>
        <w:t>i</w:t>
      </w:r>
      <w:r w:rsidR="00963E0D" w:rsidRPr="00963E0D">
        <w:rPr>
          <w:rFonts w:cs="Arial"/>
          <w:b/>
          <w:szCs w:val="19"/>
        </w:rPr>
        <w:t xml:space="preserve">) Kontrola VO v rámci schvaľovacieho procesu ŽoNFP </w:t>
      </w:r>
      <w:r w:rsidR="00963E0D" w:rsidRPr="00963E0D">
        <w:rPr>
          <w:rFonts w:cs="Arial"/>
          <w:szCs w:val="19"/>
        </w:rPr>
        <w:t xml:space="preserve"> </w:t>
      </w:r>
      <w:r w:rsidR="00963E0D" w:rsidRPr="00963E0D">
        <w:rPr>
          <w:rFonts w:cs="Arial"/>
          <w:b/>
          <w:szCs w:val="19"/>
        </w:rPr>
        <w:t>alebo hodnotenia národného projektu</w:t>
      </w:r>
    </w:p>
    <w:p w14:paraId="23CC2F85" w14:textId="45990C16" w:rsidR="00525654" w:rsidRPr="00525654" w:rsidRDefault="00963E0D" w:rsidP="00525654">
      <w:pPr>
        <w:spacing w:before="120" w:after="120" w:line="288" w:lineRule="auto"/>
        <w:jc w:val="both"/>
        <w:rPr>
          <w:ins w:id="246" w:author="Autor"/>
          <w:rFonts w:cs="Arial"/>
          <w:szCs w:val="19"/>
        </w:rPr>
      </w:pPr>
      <w:r w:rsidRPr="00963E0D">
        <w:rPr>
          <w:rFonts w:cs="Arial"/>
          <w:szCs w:val="19"/>
        </w:rPr>
        <w:t xml:space="preserve">Poskytovateľ </w:t>
      </w:r>
      <w:r w:rsidR="006B360C">
        <w:rPr>
          <w:rFonts w:cs="Arial"/>
          <w:szCs w:val="19"/>
        </w:rPr>
        <w:t xml:space="preserve">môže </w:t>
      </w:r>
      <w:r w:rsidRPr="00963E0D">
        <w:rPr>
          <w:rFonts w:cs="Arial"/>
          <w:szCs w:val="19"/>
        </w:rPr>
        <w:t>vykonáva</w:t>
      </w:r>
      <w:r w:rsidR="006B360C">
        <w:rPr>
          <w:rFonts w:cs="Arial"/>
          <w:szCs w:val="19"/>
        </w:rPr>
        <w:t>ť</w:t>
      </w:r>
      <w:r w:rsidRPr="00963E0D">
        <w:rPr>
          <w:rFonts w:cs="Arial"/>
          <w:szCs w:val="19"/>
        </w:rPr>
        <w:t xml:space="preserve"> kontrolu VO v rámci schvaľovacieho procesu ŽoNFP alebo hodnotenia NP v prípade, ak poskytovateľ uvedie v rámci výzvy alebo záväzných podmienok ako podmienku poskytnutia príspevku</w:t>
      </w:r>
      <w:del w:id="247" w:author="Autor">
        <w:r w:rsidRPr="00963E0D" w:rsidDel="00525654">
          <w:rPr>
            <w:rFonts w:cs="Arial"/>
            <w:szCs w:val="19"/>
          </w:rPr>
          <w:delText xml:space="preserve"> </w:delText>
        </w:r>
      </w:del>
      <w:ins w:id="248" w:author="Autor">
        <w:r w:rsidR="00525654" w:rsidRPr="00525654">
          <w:rPr>
            <w:rFonts w:cs="Arial"/>
            <w:szCs w:val="19"/>
          </w:rPr>
          <w:t>, aby žiadateľ mal v čase predloženia ŽoNFP ukončené VO (vo fáze po podpise zmluvy s úspešným uchádzačom), alebo aby žiadateľ mal v čase predloženia ŽoNFP verejné obstarávanie vo fáze pred podpisom zmluvy s úspešným uchádzačom (po vyhodnotení ponúk a po ukončení všetkých revíznych postupov). V tomto prípade je súčasťou výzvy aj informácia, že v schvaľovacom procese ŽoNFP bude vykonaná aj kontrola VO. Pre tento typ kontroly sa primerane použijú ustanovenia kapitoly 2.5.6. písm. b) o druhej ex ante kontrole a kapitoly 2.5.6. písm. c) o štandardnej ex post kontrole. V prípade výkonu druhej ex ante kontroly v rámci schvaľovacieho procesu ŽoNFP alebo hodnotenia národného projektu sa následná ex post kontrola podľa kapitoly 2.5.6. písm. d) vykoná po podpise zmluvy o NFP.</w:t>
        </w:r>
      </w:ins>
    </w:p>
    <w:p w14:paraId="7E687725" w14:textId="6B47C9D9" w:rsidR="00963E0D" w:rsidRPr="00963E0D" w:rsidRDefault="00525654" w:rsidP="00525654">
      <w:pPr>
        <w:spacing w:before="120" w:after="120" w:line="288" w:lineRule="auto"/>
        <w:jc w:val="both"/>
        <w:rPr>
          <w:rFonts w:cs="Arial"/>
          <w:szCs w:val="19"/>
        </w:rPr>
      </w:pPr>
      <w:ins w:id="249" w:author="Autor">
        <w:r w:rsidRPr="00525654">
          <w:rPr>
            <w:rFonts w:cs="Arial"/>
            <w:szCs w:val="19"/>
          </w:rPr>
          <w:t xml:space="preserve">Poskytovateľ môže stanoviť podmienku poskytnutia príspevku aj takým spôsobom, aby žiadateľ mal v čase predloženia ŽoNFP ukončené verejné obstarávanie alebo verejné obstarávanie vo fáze pred podpisom zmluvy s úspešným uchádzačom (o čom rovnako informuje v rámci výzvy), ale kontrola VO bude vykonaná </w:t>
        </w:r>
        <w:r w:rsidRPr="00525654">
          <w:rPr>
            <w:rFonts w:cs="Arial"/>
            <w:szCs w:val="19"/>
          </w:rPr>
          <w:lastRenderedPageBreak/>
          <w:t>po ukončení schvaľovacieho procesu ŽoNFP a súčasne pred uzatvorením zmluvy o NFP a na základe výsledku kontroly VO následne pristúpi poskytovateľ k uzatvoreniu, resp. neuzatvoreniu Zmluvy o NFP. Rozhodnutie o schválení žiadosti o NFP by obsahovalo odkladaciu podmienku, podľa ktorej by nadobudlo účinnosť v prípade kladného výsledku základnej finančnej kontroly VO, t. j. neboli by identifikované zistenia, ktoré mali alebo mohli mať vplyv na výsledok VO, a to dňom vydania správy z kontroly. Podmienkou na predloženie návrhu Zmluvy o NFP úspešnému žiadateľovi by bolo tiež predloženie údajov potrebných na vypracovanie návrhu zmluvy o NFP v lehote určenej riadiacim orgánom. Pre tento typ kontroly sa primerane použijú ustanovenia kapitoly 2.5.6. písm. b) o druhej ex ante kontrole a kapitoly 2.5.6. písm. c) o štandardnej ex post kontrole, ak ods. 2 neurčuje inak. V prípade výkonu druhej ex ante kontroly sa následná ex post kontrola podľa kapitoly 2.5.6. písm. d) vykoná po podpise Zmluvy o NFP.</w:t>
        </w:r>
      </w:ins>
      <w:del w:id="250" w:author="Autor">
        <w:r w:rsidR="00963E0D" w:rsidRPr="00963E0D" w:rsidDel="00525654">
          <w:rPr>
            <w:rFonts w:cs="Arial"/>
            <w:szCs w:val="19"/>
          </w:rPr>
          <w:delText>vykonanie VO v súlade s postupmi a princípmi VO a následné overenie tohto VO zo strany poskytovateľa</w:delText>
        </w:r>
      </w:del>
      <w:r w:rsidR="00963E0D" w:rsidRPr="00963E0D">
        <w:rPr>
          <w:rFonts w:cs="Arial"/>
          <w:szCs w:val="19"/>
        </w:rPr>
        <w:t xml:space="preserve">. </w:t>
      </w:r>
    </w:p>
    <w:p w14:paraId="08AFB650" w14:textId="53452739" w:rsidR="00963E0D" w:rsidRPr="00963E0D" w:rsidRDefault="00525654" w:rsidP="00963E0D">
      <w:pPr>
        <w:spacing w:before="120" w:after="120" w:line="288" w:lineRule="auto"/>
        <w:jc w:val="both"/>
        <w:rPr>
          <w:rFonts w:cs="Arial"/>
          <w:szCs w:val="19"/>
        </w:rPr>
      </w:pPr>
      <w:ins w:id="251" w:author="Autor">
        <w:r w:rsidRPr="00525654">
          <w:rPr>
            <w:rFonts w:cs="Arial"/>
            <w:szCs w:val="19"/>
          </w:rPr>
          <w:t>V prípadoch uvedených v </w:t>
        </w:r>
        <w:r w:rsidRPr="00525654">
          <w:rPr>
            <w:rFonts w:cs="Arial"/>
            <w:szCs w:val="19"/>
          </w:rPr>
          <w:fldChar w:fldCharType="begin"/>
        </w:r>
        <w:r w:rsidRPr="00525654">
          <w:rPr>
            <w:rFonts w:cs="Arial"/>
            <w:szCs w:val="19"/>
          </w:rPr>
          <w:instrText xml:space="preserve"> HYPERLINK \l "kapitola_33727_ods_1" </w:instrText>
        </w:r>
        <w:r w:rsidRPr="00525654">
          <w:rPr>
            <w:rFonts w:cs="Arial"/>
            <w:szCs w:val="19"/>
          </w:rPr>
          <w:fldChar w:fldCharType="separate"/>
        </w:r>
        <w:r w:rsidRPr="00525654">
          <w:rPr>
            <w:rStyle w:val="Hypertextovprepojenie"/>
            <w:rFonts w:cs="Arial"/>
            <w:szCs w:val="19"/>
          </w:rPr>
          <w:t>ods. 1 a ods. 2</w:t>
        </w:r>
        <w:r w:rsidRPr="00525654">
          <w:rPr>
            <w:rFonts w:cs="Arial"/>
            <w:szCs w:val="19"/>
          </w:rPr>
          <w:fldChar w:fldCharType="end"/>
        </w:r>
      </w:ins>
      <w:del w:id="252" w:author="Autor">
        <w:r w:rsidR="00963E0D" w:rsidRPr="00963E0D" w:rsidDel="00525654">
          <w:rPr>
            <w:rFonts w:cs="Arial"/>
            <w:szCs w:val="19"/>
          </w:rPr>
          <w:delText>V takomto prípade</w:delText>
        </w:r>
      </w:del>
      <w:r w:rsidR="00963E0D" w:rsidRPr="00963E0D">
        <w:rPr>
          <w:rFonts w:cs="Arial"/>
          <w:szCs w:val="19"/>
        </w:rPr>
        <w:t xml:space="preserve"> poskytovateľ definuje podmienku poskytnutia príspevku výlučne na VO, ktorých hodnota v zmysle výsledku VO predstavuje minimálne 30 % z celkovej požadovanej hodnoty NFP. Pri VO, ktoré nebudú dosahovať túto hodnotu, nie je žiadateľ povinný mať </w:t>
      </w:r>
      <w:ins w:id="253" w:author="Autor">
        <w:r w:rsidRPr="00525654">
          <w:rPr>
            <w:rFonts w:cs="Arial"/>
            <w:szCs w:val="19"/>
          </w:rPr>
          <w:t>ukončené VO alebo VO pred podpisom zmluvy s úspešným uchádzačom</w:t>
        </w:r>
      </w:ins>
      <w:del w:id="254" w:author="Autor">
        <w:r w:rsidR="00963E0D" w:rsidRPr="00963E0D" w:rsidDel="00525654">
          <w:rPr>
            <w:rFonts w:cs="Arial"/>
            <w:szCs w:val="19"/>
          </w:rPr>
          <w:delText>vykonané VO</w:delText>
        </w:r>
      </w:del>
      <w:r w:rsidR="00963E0D" w:rsidRPr="00963E0D">
        <w:rPr>
          <w:rFonts w:cs="Arial"/>
          <w:szCs w:val="19"/>
        </w:rPr>
        <w:t xml:space="preserve"> už v čase predkladania NP a pri týchto VO bude vykonaná kontrola až po podpise </w:t>
      </w:r>
      <w:r w:rsidR="006A58DC">
        <w:rPr>
          <w:rFonts w:cs="Arial"/>
          <w:szCs w:val="19"/>
        </w:rPr>
        <w:t>z</w:t>
      </w:r>
      <w:r w:rsidR="00963E0D" w:rsidRPr="00963E0D">
        <w:rPr>
          <w:rFonts w:cs="Arial"/>
          <w:szCs w:val="19"/>
        </w:rPr>
        <w:t xml:space="preserve">mluvy o NFP alebo vydaní rozhodnutia o schválení v prípade totožnosti poskytovateľa a prijímateľa. O všetkých povinnostiach žiadateľa, ako aj o ďalších postupoch uvedených v tejto časti je poskytovateľ povinný informovať vo výzve, pričom je nutné jasné zadefinovanie podmienok poskytnutia príspevku. Postupy tejto kontroly aplikuje poskytovateľ analogicky v zmysle postupov uvedených v jednotlivých písmenách a) až g) kapitoly 2.5.6  Typy </w:t>
      </w:r>
      <w:r w:rsidR="00E911B7">
        <w:rPr>
          <w:rFonts w:cs="Arial"/>
          <w:szCs w:val="19"/>
        </w:rPr>
        <w:t xml:space="preserve">finančnej </w:t>
      </w:r>
      <w:r w:rsidR="00963E0D" w:rsidRPr="00963E0D">
        <w:rPr>
          <w:rFonts w:cs="Arial"/>
          <w:szCs w:val="19"/>
        </w:rPr>
        <w:t>kontroly VO.</w:t>
      </w:r>
    </w:p>
    <w:p w14:paraId="57F1D5E1" w14:textId="77777777" w:rsidR="00963E0D" w:rsidRPr="00963E0D" w:rsidRDefault="00963E0D" w:rsidP="00963E0D">
      <w:pPr>
        <w:spacing w:before="120" w:after="120" w:line="288" w:lineRule="auto"/>
        <w:jc w:val="both"/>
        <w:rPr>
          <w:rFonts w:cs="Arial"/>
          <w:szCs w:val="19"/>
        </w:rPr>
      </w:pPr>
      <w:r w:rsidRPr="00963E0D">
        <w:rPr>
          <w:rFonts w:cs="Arial"/>
          <w:szCs w:val="19"/>
        </w:rPr>
        <w:t xml:space="preserve">Predmetom v rámci overenia podmienky poskytnutia príspevku týkajúcej sa VO musí byť aj kontrola vecného súladu predmetu obstarávania, návrhu zmluvných podmienok a iných údajov s predloženým projektom. </w:t>
      </w:r>
    </w:p>
    <w:p w14:paraId="3FD27BB4" w14:textId="77777777" w:rsidR="00525654" w:rsidRPr="00525654" w:rsidRDefault="00525654" w:rsidP="00525654">
      <w:pPr>
        <w:spacing w:before="120" w:after="120" w:line="288" w:lineRule="auto"/>
        <w:jc w:val="both"/>
        <w:rPr>
          <w:ins w:id="255" w:author="Autor"/>
          <w:rFonts w:cs="Arial"/>
          <w:szCs w:val="19"/>
        </w:rPr>
      </w:pPr>
      <w:ins w:id="256" w:author="Autor">
        <w:r w:rsidRPr="00525654">
          <w:rPr>
            <w:rFonts w:cs="Arial"/>
            <w:szCs w:val="19"/>
          </w:rPr>
          <w:t xml:space="preserve">Žiadateľ predkladá v rámci konania o ŽoNFP verejné obstarávanie vo fáze po podpise zmluvy s úspešným uchádzačom </w:t>
        </w:r>
        <w:r w:rsidRPr="00525654">
          <w:rPr>
            <w:rFonts w:cs="Arial"/>
            <w:b/>
            <w:szCs w:val="19"/>
          </w:rPr>
          <w:t>po nadobudnutí  platnosti tejto zmluvy</w:t>
        </w:r>
        <w:r w:rsidRPr="00525654">
          <w:rPr>
            <w:rFonts w:cs="Arial"/>
            <w:szCs w:val="19"/>
          </w:rPr>
          <w:t>, vrátane všetkých dodatkov k tejto zmluve, resp. vo fáze pred podpisom zmluvy s úspešným uchádzačom po vyhodnotení ponúk a ukončení všetkých revíznych postupov, a to ako súčasť povinných príloh ŽoNFP.</w:t>
        </w:r>
      </w:ins>
    </w:p>
    <w:p w14:paraId="6AD5F3EF" w14:textId="08E08D19" w:rsidR="00525654" w:rsidRDefault="00525654" w:rsidP="00525654">
      <w:pPr>
        <w:spacing w:before="120" w:after="120" w:line="288" w:lineRule="auto"/>
        <w:jc w:val="both"/>
        <w:rPr>
          <w:ins w:id="257" w:author="Autor"/>
          <w:rFonts w:cs="Arial"/>
          <w:szCs w:val="19"/>
        </w:rPr>
      </w:pPr>
      <w:ins w:id="258" w:author="Autor">
        <w:r w:rsidRPr="00525654">
          <w:rPr>
            <w:rFonts w:cs="Arial"/>
            <w:szCs w:val="19"/>
          </w:rPr>
          <w:t>Overenie podmienky poskytnutia príspevku týkajúcej sa VO musí byť zabezpečené v lehote na ukončenie schvaľovacieho procesu ŽoNFP, ak je kontrola VO vykonaná v rámci schvaľovacieho procesu žiadosti o NFP. V prípade, že poskytovateľ požaduje od žiadateľa doplnenie alebo vysvetlenie k dokumentácii VO, lehotu na toto doplnenie alebo vysvetlenie určí poskytovateľ v súlade s lehotami určenými na doplnenie ostatných náležitostí ŽoNFP</w:t>
        </w:r>
      </w:ins>
    </w:p>
    <w:p w14:paraId="6A162282" w14:textId="7135FA3A" w:rsidR="00963E0D" w:rsidRPr="00963E0D" w:rsidRDefault="00963E0D" w:rsidP="00963E0D">
      <w:pPr>
        <w:spacing w:before="120" w:after="120" w:line="288" w:lineRule="auto"/>
        <w:jc w:val="both"/>
        <w:rPr>
          <w:rFonts w:cs="Arial"/>
          <w:szCs w:val="19"/>
        </w:rPr>
      </w:pPr>
      <w:r w:rsidRPr="00963E0D">
        <w:rPr>
          <w:rFonts w:cs="Arial"/>
          <w:szCs w:val="19"/>
        </w:rPr>
        <w:t>Závery kontroly prenesie poskytovateľ do výsledku posúdenia ŽoNFP</w:t>
      </w:r>
      <w:ins w:id="259" w:author="Autor">
        <w:r w:rsidR="00525654">
          <w:rPr>
            <w:rFonts w:cs="Arial"/>
            <w:szCs w:val="19"/>
          </w:rPr>
          <w:t xml:space="preserve">, </w:t>
        </w:r>
        <w:r w:rsidR="00525654" w:rsidRPr="00525654">
          <w:rPr>
            <w:rFonts w:cs="Arial"/>
            <w:szCs w:val="19"/>
          </w:rPr>
          <w:t>resp. NP, ak je kontrola VO vykonaná v rámci schvaľovacieho procesu žiadosti o NFP</w:t>
        </w:r>
      </w:ins>
      <w:r w:rsidRPr="00963E0D">
        <w:rPr>
          <w:rFonts w:cs="Arial"/>
          <w:szCs w:val="19"/>
        </w:rPr>
        <w:t>. Výstupom kontroly VO nie je v tomto prípade správa z kontroly, ale rozhodnutie o schválení alebo neschválení ŽoNFP</w:t>
      </w:r>
      <w:ins w:id="260" w:author="Autor">
        <w:r w:rsidR="00525654">
          <w:rPr>
            <w:rFonts w:cs="Arial"/>
            <w:szCs w:val="19"/>
          </w:rPr>
          <w:t xml:space="preserve">, </w:t>
        </w:r>
        <w:r w:rsidR="00525654" w:rsidRPr="00525654">
          <w:rPr>
            <w:rFonts w:cs="Arial"/>
            <w:szCs w:val="19"/>
          </w:rPr>
          <w:t>resp. NP. V prípade uplatnenia postupu podľa ods. 2 je výstupom z kontroly VO návrh správy z kontroly VO/správa z kontroly VO.</w:t>
        </w:r>
      </w:ins>
      <w:r w:rsidRPr="00963E0D">
        <w:rPr>
          <w:rFonts w:cs="Arial"/>
          <w:szCs w:val="19"/>
        </w:rPr>
        <w:t>. Poskytovateľ nie je povinný opätovne vykonávať kontrolu VO po podpise zmluvy o NFP.</w:t>
      </w:r>
    </w:p>
    <w:p w14:paraId="6E36C83D" w14:textId="232EB105" w:rsidR="00963E0D" w:rsidRPr="00963E0D" w:rsidRDefault="00963E0D" w:rsidP="00963E0D">
      <w:pPr>
        <w:spacing w:before="120" w:after="120" w:line="288" w:lineRule="auto"/>
        <w:jc w:val="both"/>
        <w:rPr>
          <w:rFonts w:cs="Arial"/>
          <w:szCs w:val="19"/>
        </w:rPr>
      </w:pPr>
      <w:r w:rsidRPr="00963E0D">
        <w:rPr>
          <w:rFonts w:cs="Arial"/>
          <w:szCs w:val="19"/>
        </w:rPr>
        <w:t xml:space="preserve">Kontrolu oprávnenosti výdavku z pohľadu jeho súladu s pravidlami, princípmi a postupmi VO vykoná poskytovateľ vo fáze kontroly príslušnej ŽoP, kde poskytovateľ overí skutočnosť vykonania uvedenej kontroly a správnosť aplikovania jej záverov. Uvedené však nevylučuje možnosť opätovného vykonania kontroly VO, napr. na základe podnetu kontrolných orgánov alebo z vlastného podnetu poskytovateľa. Dodatky k zmluve s úspešným uchádzačom, ktoré neboli predmetom kontroly v rámci schvaľovacieho procesu ŽoNFP, resp. NP, podliehajú kontrole v zmysle postupov uvedených v kapitole 2.5.6  Typy </w:t>
      </w:r>
      <w:r w:rsidR="00E911B7">
        <w:rPr>
          <w:rFonts w:cs="Arial"/>
          <w:szCs w:val="19"/>
        </w:rPr>
        <w:t xml:space="preserve">finančnej </w:t>
      </w:r>
      <w:r w:rsidRPr="00963E0D">
        <w:rPr>
          <w:rFonts w:cs="Arial"/>
          <w:szCs w:val="19"/>
        </w:rPr>
        <w:t>kontroly VO – častiach e) a f) týkajúcich sa kontroly dodatkov.</w:t>
      </w:r>
    </w:p>
    <w:p w14:paraId="2532B89E" w14:textId="079601D7" w:rsidR="00FB16C6" w:rsidRPr="00FB16C6" w:rsidRDefault="00525654" w:rsidP="00FB16C6">
      <w:pPr>
        <w:spacing w:before="120" w:after="120" w:line="288" w:lineRule="auto"/>
        <w:jc w:val="both"/>
        <w:rPr>
          <w:rFonts w:cs="Arial"/>
          <w:szCs w:val="19"/>
        </w:rPr>
      </w:pPr>
      <w:ins w:id="261" w:author="Autor">
        <w:r w:rsidRPr="00525654">
          <w:rPr>
            <w:rFonts w:cs="Arial"/>
            <w:szCs w:val="19"/>
          </w:rPr>
          <w:t>Ak poskytovateľ zistí porušenie pravidiel a postupov VO, pričom závažnosť týchto zistení je taká, že mali alebo mohli mať vplyv na výsledok VO, poskytovateľ je oprávnený danú skutočnosť vyhodnotiť ako nesplnenie podmienky poskytnutia príspevku a rozhodnúť o neschválení ŽoNFP alebo uplatniť ex-ante finančnú opravu, ktorá bude zohľadnená pri vydaní rozhodnutia o schválení ŽoNFP. Postup podľa predchádzajúcej vety uplatní</w:t>
        </w:r>
      </w:ins>
      <w:del w:id="262" w:author="Autor">
        <w:r w:rsidR="00FB16C6" w:rsidRPr="00FB16C6" w:rsidDel="00525654">
          <w:rPr>
            <w:rFonts w:cs="Arial"/>
            <w:szCs w:val="19"/>
          </w:rPr>
          <w:delText>O neschválení ŽoNFP rozhodne</w:delText>
        </w:r>
      </w:del>
      <w:r w:rsidR="00FB16C6" w:rsidRPr="00FB16C6">
        <w:rPr>
          <w:rFonts w:cs="Arial"/>
          <w:szCs w:val="19"/>
        </w:rPr>
        <w:t xml:space="preserve"> poskytovateľ aj v prípade, že nedostatky vo </w:t>
      </w:r>
      <w:r w:rsidR="00FB16C6" w:rsidRPr="00FB16C6">
        <w:rPr>
          <w:rFonts w:cs="Arial"/>
          <w:szCs w:val="19"/>
        </w:rPr>
        <w:lastRenderedPageBreak/>
        <w:t>verejnom obstarávaní, ktoré mali alebo mohli mať vplyv na výsledok verejného obstarávania identifikoval ÚVO v rozhodnutí podľa § 175 ods. 4 ZVO alebo boli identifikované v rozhodnutí Rady ÚVO.</w:t>
      </w:r>
      <w:ins w:id="263" w:author="Autor">
        <w:r>
          <w:rPr>
            <w:rFonts w:cs="Arial"/>
            <w:szCs w:val="19"/>
          </w:rPr>
          <w:t xml:space="preserve"> </w:t>
        </w:r>
        <w:r w:rsidRPr="00525654">
          <w:rPr>
            <w:rFonts w:cs="Arial"/>
            <w:szCs w:val="19"/>
          </w:rPr>
          <w:t>Poskytovateľ je povinný konštatovať nesplnenie podmienky poskytnutia príspevku a rozhodnúť o neschválení ŽoNFP v prípade, že zistenia nedostatkov v rámci kontroly vecného súladu predmetu obstarávania sú takého závažného charakteru, že na riadnu realizáciu posudzovaného projektu nebude môcť žiadateľ využiť výsledok kontrolovaného VO.</w:t>
        </w:r>
      </w:ins>
    </w:p>
    <w:p w14:paraId="1E4229FF" w14:textId="77777777" w:rsidR="00FB16C6" w:rsidRPr="00963E0D" w:rsidRDefault="00FB16C6" w:rsidP="00963E0D">
      <w:pPr>
        <w:spacing w:before="120" w:after="120" w:line="288" w:lineRule="auto"/>
        <w:jc w:val="both"/>
        <w:rPr>
          <w:rFonts w:cs="Arial"/>
          <w:szCs w:val="19"/>
        </w:rPr>
      </w:pPr>
    </w:p>
    <w:p w14:paraId="46ACC565" w14:textId="47C3018F" w:rsidR="00963E0D" w:rsidRPr="00963E0D" w:rsidRDefault="007D11DA" w:rsidP="00963E0D">
      <w:pPr>
        <w:spacing w:before="120" w:after="120" w:line="288" w:lineRule="auto"/>
        <w:jc w:val="both"/>
        <w:rPr>
          <w:rFonts w:cs="Arial"/>
          <w:b/>
          <w:szCs w:val="19"/>
        </w:rPr>
      </w:pPr>
      <w:r>
        <w:rPr>
          <w:rFonts w:cs="Arial"/>
          <w:b/>
          <w:szCs w:val="19"/>
        </w:rPr>
        <w:t>j</w:t>
      </w:r>
      <w:r w:rsidR="00963E0D" w:rsidRPr="00963E0D">
        <w:rPr>
          <w:rFonts w:cs="Arial"/>
          <w:b/>
          <w:szCs w:val="19"/>
        </w:rPr>
        <w:t>) Kontrola verejného obstarávania národných projektov, veľkých projektov</w:t>
      </w:r>
      <w:r w:rsidR="007C13BB" w:rsidRPr="007C13BB">
        <w:rPr>
          <w:rFonts w:cs="Arial"/>
          <w:b/>
          <w:szCs w:val="19"/>
        </w:rPr>
        <w:t>, ktoré sú súčasťou zoznamu projektov a kontrola projektov technickej pomoci, pred podpisom zmluvy o NFP</w:t>
      </w:r>
    </w:p>
    <w:p w14:paraId="0B095B13" w14:textId="00E7A530" w:rsidR="009875A5" w:rsidRDefault="00963E0D" w:rsidP="00963E0D">
      <w:pPr>
        <w:spacing w:before="120" w:after="120" w:line="288" w:lineRule="auto"/>
        <w:jc w:val="both"/>
        <w:rPr>
          <w:rFonts w:cs="Arial"/>
          <w:szCs w:val="19"/>
        </w:rPr>
      </w:pPr>
      <w:r w:rsidRPr="00963E0D">
        <w:rPr>
          <w:rFonts w:cs="Arial"/>
          <w:szCs w:val="19"/>
        </w:rPr>
        <w:t xml:space="preserve">Poskytovateľ </w:t>
      </w:r>
      <w:r w:rsidR="007C13BB" w:rsidRPr="007C13BB">
        <w:rPr>
          <w:rFonts w:cs="Arial"/>
          <w:szCs w:val="19"/>
        </w:rPr>
        <w:t>môže</w:t>
      </w:r>
      <w:r w:rsidR="007C13BB">
        <w:rPr>
          <w:rFonts w:cs="Arial"/>
          <w:szCs w:val="19"/>
        </w:rPr>
        <w:t xml:space="preserve"> </w:t>
      </w:r>
      <w:r w:rsidRPr="00963E0D">
        <w:rPr>
          <w:rFonts w:cs="Arial"/>
          <w:szCs w:val="19"/>
        </w:rPr>
        <w:t>vykonáva</w:t>
      </w:r>
      <w:r w:rsidR="007C13BB">
        <w:rPr>
          <w:rFonts w:cs="Arial"/>
          <w:szCs w:val="19"/>
        </w:rPr>
        <w:t>ť</w:t>
      </w:r>
      <w:r w:rsidRPr="00963E0D">
        <w:rPr>
          <w:rFonts w:cs="Arial"/>
          <w:szCs w:val="19"/>
        </w:rPr>
        <w:t xml:space="preserve"> kontrolu VO v rámci národných, veľkých projektov, ktoré sú súčasťou zoznamu projektov</w:t>
      </w:r>
      <w:r w:rsidR="009875A5">
        <w:rPr>
          <w:rFonts w:cs="Arial"/>
          <w:szCs w:val="19"/>
        </w:rPr>
        <w:t xml:space="preserve"> </w:t>
      </w:r>
      <w:r w:rsidR="009875A5" w:rsidRPr="00963E0D">
        <w:rPr>
          <w:rFonts w:cs="Arial"/>
          <w:szCs w:val="19"/>
        </w:rPr>
        <w:t>a projektov technickej pomoci</w:t>
      </w:r>
      <w:r w:rsidRPr="00963E0D">
        <w:rPr>
          <w:rFonts w:cs="Arial"/>
          <w:szCs w:val="19"/>
        </w:rPr>
        <w:t xml:space="preserve"> ako prvú ex-ante kontrolu, druhú ex-ante kontrolu a následnú ex-post kontrolu, prípadne podľa okolností aj ako štandardnú ex-post kontrolu. </w:t>
      </w:r>
    </w:p>
    <w:p w14:paraId="37BED307" w14:textId="3D304059" w:rsidR="009875A5" w:rsidRDefault="009875A5" w:rsidP="00963E0D">
      <w:pPr>
        <w:spacing w:before="120" w:after="120" w:line="288" w:lineRule="auto"/>
        <w:jc w:val="both"/>
        <w:rPr>
          <w:rFonts w:cs="Arial"/>
          <w:szCs w:val="19"/>
        </w:rPr>
      </w:pPr>
      <w:r>
        <w:rPr>
          <w:rFonts w:cs="Arial"/>
          <w:szCs w:val="19"/>
        </w:rPr>
        <w:t xml:space="preserve">V tejto súvislosti dávame prijímateľovi do pozornosti </w:t>
      </w:r>
      <w:r w:rsidRPr="009875A5">
        <w:rPr>
          <w:rFonts w:cs="Arial"/>
          <w:szCs w:val="19"/>
        </w:rPr>
        <w:t>usmernen</w:t>
      </w:r>
      <w:r>
        <w:rPr>
          <w:rFonts w:cs="Arial"/>
          <w:szCs w:val="19"/>
        </w:rPr>
        <w:t>ie</w:t>
      </w:r>
      <w:r w:rsidRPr="009875A5">
        <w:rPr>
          <w:rFonts w:cs="Arial"/>
          <w:szCs w:val="19"/>
        </w:rPr>
        <w:t xml:space="preserve"> </w:t>
      </w:r>
      <w:r>
        <w:rPr>
          <w:rFonts w:cs="Arial"/>
          <w:szCs w:val="19"/>
        </w:rPr>
        <w:t>poskytovateľa</w:t>
      </w:r>
      <w:r w:rsidRPr="009875A5">
        <w:rPr>
          <w:rFonts w:cs="Arial"/>
          <w:szCs w:val="19"/>
        </w:rPr>
        <w:t xml:space="preserve"> k príprave individuálneho projektu</w:t>
      </w:r>
      <w:r>
        <w:rPr>
          <w:rFonts w:cs="Arial"/>
          <w:szCs w:val="19"/>
        </w:rPr>
        <w:t xml:space="preserve">, ktoré je zverejnené na webovom sídle </w:t>
      </w:r>
      <w:hyperlink r:id="rId24" w:history="1">
        <w:r w:rsidR="005C056B" w:rsidRPr="00BC7715">
          <w:rPr>
            <w:rStyle w:val="Hypertextovprepojenie"/>
            <w:rFonts w:cs="Arial"/>
            <w:szCs w:val="19"/>
          </w:rPr>
          <w:t>http://www.minv.sk/?usmernenia-riadiaceho-organu</w:t>
        </w:r>
      </w:hyperlink>
      <w:r>
        <w:rPr>
          <w:rFonts w:cs="Arial"/>
          <w:szCs w:val="19"/>
        </w:rPr>
        <w:t>.</w:t>
      </w:r>
    </w:p>
    <w:p w14:paraId="4E48F185" w14:textId="07CF3991" w:rsidR="005C056B" w:rsidRDefault="005C056B" w:rsidP="00963E0D">
      <w:pPr>
        <w:spacing w:before="120" w:after="120" w:line="288" w:lineRule="auto"/>
        <w:jc w:val="both"/>
        <w:rPr>
          <w:rFonts w:cs="Arial"/>
          <w:szCs w:val="19"/>
        </w:rPr>
      </w:pPr>
      <w:r w:rsidRPr="005C056B">
        <w:rPr>
          <w:rFonts w:cs="Arial"/>
          <w:szCs w:val="19"/>
        </w:rPr>
        <w:t xml:space="preserve">Kontrola VO vykonávaná podľa tejto kapitoly sa pokladá za finančnú kontrolu, pričom závery uvedené v kontrolnom zozname sú platné aj po schválení individuálneho projektu a </w:t>
      </w:r>
      <w:r>
        <w:rPr>
          <w:rFonts w:cs="Arial"/>
          <w:szCs w:val="19"/>
        </w:rPr>
        <w:t>poskytovateľ</w:t>
      </w:r>
      <w:r w:rsidRPr="005C056B">
        <w:rPr>
          <w:rFonts w:cs="Arial"/>
          <w:szCs w:val="19"/>
        </w:rPr>
        <w:t xml:space="preserve"> už následne nemusí vykonávať opätovnú kontrolu daného VO po podpise Zmluvy o NFP. Kontrolu oprávnenosti výdavku z pohľadu jeho súladu s princípmi a postupmi VO vykoná </w:t>
      </w:r>
      <w:r>
        <w:rPr>
          <w:rFonts w:cs="Arial"/>
          <w:szCs w:val="19"/>
        </w:rPr>
        <w:t>poskytovateľ</w:t>
      </w:r>
      <w:r w:rsidRPr="005C056B">
        <w:rPr>
          <w:rFonts w:cs="Arial"/>
          <w:szCs w:val="19"/>
        </w:rPr>
        <w:t xml:space="preserve"> vo fáze kontroly príslušnej ŽoP, kde </w:t>
      </w:r>
      <w:r>
        <w:rPr>
          <w:rFonts w:cs="Arial"/>
          <w:szCs w:val="19"/>
        </w:rPr>
        <w:t>poskytovateľ</w:t>
      </w:r>
      <w:r w:rsidRPr="005C056B">
        <w:rPr>
          <w:rFonts w:cs="Arial"/>
          <w:szCs w:val="19"/>
        </w:rPr>
        <w:t xml:space="preserve"> overí skutočnosť vykonania uvedenej kontroly a správnosť aplikovania jej záverov. Uvedené však nevylučuje opätovné vykonanie kontroly VO, napr. na základe podnetu kontrolných orgánov alebo z vlastného podnetu </w:t>
      </w:r>
      <w:r>
        <w:rPr>
          <w:rFonts w:cs="Arial"/>
          <w:szCs w:val="19"/>
        </w:rPr>
        <w:t>poskytovateľa</w:t>
      </w:r>
      <w:r w:rsidRPr="005C056B">
        <w:rPr>
          <w:rFonts w:cs="Arial"/>
          <w:szCs w:val="19"/>
        </w:rPr>
        <w:t xml:space="preserve">. Dodatky k zmluve s úspešným uchádzačom, ktoré neboli predmetom kontroly, podliehajú kontrole VO v plnom rozsahu. </w:t>
      </w:r>
    </w:p>
    <w:p w14:paraId="6D1D89A2" w14:textId="381084EB" w:rsidR="00963E0D" w:rsidRPr="00963E0D" w:rsidRDefault="00963E0D" w:rsidP="00963E0D">
      <w:pPr>
        <w:spacing w:before="120" w:after="120" w:line="288" w:lineRule="auto"/>
        <w:jc w:val="both"/>
        <w:rPr>
          <w:rFonts w:cs="Arial"/>
          <w:szCs w:val="19"/>
        </w:rPr>
      </w:pPr>
      <w:r w:rsidRPr="00963E0D">
        <w:rPr>
          <w:rFonts w:cs="Arial"/>
          <w:szCs w:val="19"/>
        </w:rPr>
        <w:t xml:space="preserve">Postupy tejto kontroly aplikuje poskytovateľ analogicky v zmysle postupov uvedených v jednotlivých písmenách a) až h) kapitoly 2.5.6  Typy </w:t>
      </w:r>
      <w:r w:rsidR="00E911B7">
        <w:rPr>
          <w:rFonts w:cs="Arial"/>
          <w:szCs w:val="19"/>
        </w:rPr>
        <w:t>finančnej</w:t>
      </w:r>
      <w:r w:rsidRPr="00963E0D">
        <w:rPr>
          <w:rFonts w:cs="Arial"/>
          <w:szCs w:val="19"/>
        </w:rPr>
        <w:t xml:space="preserve"> kontroly VO.</w:t>
      </w:r>
    </w:p>
    <w:p w14:paraId="4528493C" w14:textId="57F0DC86" w:rsidR="00963E0D" w:rsidRPr="0073389C" w:rsidRDefault="00963E0D" w:rsidP="009D7F63">
      <w:pPr>
        <w:spacing w:before="120" w:after="120" w:line="288" w:lineRule="auto"/>
        <w:jc w:val="both"/>
        <w:rPr>
          <w:rFonts w:cs="Arial"/>
          <w:szCs w:val="19"/>
        </w:rPr>
      </w:pPr>
    </w:p>
    <w:p w14:paraId="7A55D320" w14:textId="77777777" w:rsidR="009D7F63" w:rsidRPr="0073389C" w:rsidRDefault="009D7F63" w:rsidP="009D7F63">
      <w:pPr>
        <w:pStyle w:val="Nadpis3"/>
        <w:ind w:left="567" w:firstLine="0"/>
        <w:rPr>
          <w:lang w:val="sk-SK"/>
        </w:rPr>
      </w:pPr>
      <w:bookmarkStart w:id="264" w:name="_Toc440372884"/>
      <w:bookmarkStart w:id="265" w:name="_Toc440636395"/>
      <w:r w:rsidRPr="0073389C">
        <w:rPr>
          <w:lang w:val="sk-SK"/>
        </w:rPr>
        <w:t>Finančné opravy</w:t>
      </w:r>
      <w:bookmarkEnd w:id="264"/>
      <w:bookmarkEnd w:id="265"/>
    </w:p>
    <w:p w14:paraId="23F5118A" w14:textId="52987ACD" w:rsidR="00EC5388" w:rsidRPr="00AE218A" w:rsidRDefault="00EC5388" w:rsidP="00EC5388">
      <w:pPr>
        <w:spacing w:before="120" w:after="120" w:line="288" w:lineRule="auto"/>
        <w:jc w:val="both"/>
        <w:rPr>
          <w:rFonts w:cs="Arial"/>
          <w:szCs w:val="19"/>
        </w:rPr>
      </w:pPr>
      <w:r w:rsidRPr="00AE218A">
        <w:rPr>
          <w:rFonts w:cs="Arial"/>
          <w:szCs w:val="19"/>
        </w:rPr>
        <w:t xml:space="preserve">Poskytovateľ postupuje pri identifikovaní pravidiel a postupov VO podľa pravidiel uvedených v </w:t>
      </w:r>
      <w:r w:rsidR="00EF7652">
        <w:rPr>
          <w:rFonts w:cs="Arial"/>
          <w:szCs w:val="19"/>
        </w:rPr>
        <w:t>z</w:t>
      </w:r>
      <w:r w:rsidRPr="00AE218A">
        <w:rPr>
          <w:rFonts w:cs="Arial"/>
          <w:szCs w:val="19"/>
        </w:rPr>
        <w:t>mluve o N</w:t>
      </w:r>
      <w:r>
        <w:rPr>
          <w:rFonts w:cs="Arial"/>
          <w:szCs w:val="19"/>
        </w:rPr>
        <w:t>F</w:t>
      </w:r>
      <w:r w:rsidRPr="00AE218A">
        <w:rPr>
          <w:rFonts w:cs="Arial"/>
          <w:szCs w:val="19"/>
        </w:rPr>
        <w:t>P, v Systéme riadenia EŠIF a v Metodickom pokyne CKO č. 5 k určovaniu finančných opráv, ktoré má riadiaci orgán uplatňovať pri nedodržaní pravidiel a postupov verejného obstarávania.</w:t>
      </w:r>
    </w:p>
    <w:p w14:paraId="0BAE8E76" w14:textId="63516382" w:rsidR="00EC5388" w:rsidRPr="00AE218A" w:rsidRDefault="00EC5388" w:rsidP="00EC5388">
      <w:pPr>
        <w:spacing w:before="120" w:after="120" w:line="288" w:lineRule="auto"/>
        <w:jc w:val="both"/>
        <w:rPr>
          <w:rFonts w:cs="Arial"/>
          <w:szCs w:val="19"/>
        </w:rPr>
      </w:pPr>
      <w:r w:rsidRPr="00AE218A">
        <w:rPr>
          <w:rFonts w:cs="Arial"/>
          <w:szCs w:val="19"/>
        </w:rPr>
        <w:t xml:space="preserve">V prípade zistení v rámci obstarávaní, ktoré nepodliehajú postupom ZVO, postupuje poskytovateľ podľa pravidiel uvedených v Systéme riadenia EŠIF a pravidiel uvedených v </w:t>
      </w:r>
      <w:r w:rsidR="00EF7652">
        <w:rPr>
          <w:rFonts w:cs="Arial"/>
          <w:szCs w:val="19"/>
        </w:rPr>
        <w:t>z</w:t>
      </w:r>
      <w:r w:rsidRPr="00AE218A">
        <w:rPr>
          <w:rFonts w:cs="Arial"/>
          <w:szCs w:val="19"/>
        </w:rPr>
        <w:t>mluve o NFP.</w:t>
      </w:r>
    </w:p>
    <w:p w14:paraId="0B5AE2F2" w14:textId="77777777" w:rsidR="006B360C" w:rsidRDefault="006B360C" w:rsidP="00566C38">
      <w:pPr>
        <w:spacing w:before="120" w:after="120" w:line="288" w:lineRule="auto"/>
        <w:jc w:val="both"/>
        <w:rPr>
          <w:rFonts w:cs="Arial"/>
          <w:szCs w:val="19"/>
        </w:rPr>
      </w:pPr>
      <w:r w:rsidRPr="006B360C">
        <w:rPr>
          <w:rFonts w:cs="Arial"/>
          <w:szCs w:val="19"/>
        </w:rPr>
        <w:t>Určenie finančných opráv sa riadi pravidlami, ktoré sú platné v čase vypracovania návrhu správy z kontroly.</w:t>
      </w:r>
    </w:p>
    <w:p w14:paraId="3FC3AF08" w14:textId="38C1027B" w:rsidR="00566C38" w:rsidRPr="00566C38" w:rsidRDefault="00566C38" w:rsidP="00566C38">
      <w:pPr>
        <w:spacing w:before="120" w:after="120" w:line="288" w:lineRule="auto"/>
        <w:jc w:val="both"/>
        <w:rPr>
          <w:rFonts w:cs="Arial"/>
          <w:szCs w:val="19"/>
        </w:rPr>
      </w:pPr>
      <w:r w:rsidRPr="00566C38">
        <w:rPr>
          <w:rFonts w:cs="Arial"/>
          <w:szCs w:val="19"/>
        </w:rPr>
        <w:t xml:space="preserve">V prípade zistení porušenia pravidiel a postupov verejného obstarávania, ktoré mali alebo mohli mať vplyv na výsledok verejného obstarávania preukázateľne začatého do 17. apríla 2016, poskytovateľ určí výšku vrátenia poskytnutého príspevku alebo jeho časti podľa prílohy č. 1 MP CKO č. 5, verzia 3. </w:t>
      </w:r>
    </w:p>
    <w:p w14:paraId="511E9362" w14:textId="7C64C6F9" w:rsidR="00566C38" w:rsidRPr="00566C38" w:rsidRDefault="00566C38" w:rsidP="00566C38">
      <w:pPr>
        <w:spacing w:before="120" w:after="120" w:line="288" w:lineRule="auto"/>
        <w:jc w:val="both"/>
        <w:rPr>
          <w:rFonts w:cs="Arial"/>
          <w:szCs w:val="19"/>
        </w:rPr>
      </w:pPr>
      <w:r w:rsidRPr="00566C38">
        <w:rPr>
          <w:rFonts w:cs="Arial"/>
          <w:szCs w:val="19"/>
        </w:rPr>
        <w:t xml:space="preserve">V prípade zistení porušenia pravidiel a postupov verejného obstarávania, ktoré mali alebo mohli mať vplyv na výsledok verejného obstarávania preukázateľne začatého </w:t>
      </w:r>
      <w:r w:rsidR="006B360C">
        <w:rPr>
          <w:rFonts w:cs="Arial"/>
          <w:szCs w:val="19"/>
        </w:rPr>
        <w:t>od</w:t>
      </w:r>
      <w:r w:rsidR="006B360C" w:rsidRPr="00566C38">
        <w:rPr>
          <w:rFonts w:cs="Arial"/>
          <w:szCs w:val="19"/>
        </w:rPr>
        <w:t xml:space="preserve"> </w:t>
      </w:r>
      <w:r w:rsidRPr="00566C38">
        <w:rPr>
          <w:rFonts w:cs="Arial"/>
          <w:szCs w:val="19"/>
        </w:rPr>
        <w:t xml:space="preserve">17. apríla 2016, poskytovateľ určí výšku vrátenia poskytnutého príspevku alebo jeho časti podľa prílohy č. 2 MP CKO č. 5, verzia 3. </w:t>
      </w:r>
    </w:p>
    <w:p w14:paraId="1D0C9D24" w14:textId="77777777" w:rsidR="00064DDF" w:rsidRDefault="00566C38" w:rsidP="00064DDF">
      <w:pPr>
        <w:spacing w:before="120" w:after="120" w:line="288" w:lineRule="auto"/>
        <w:jc w:val="both"/>
        <w:rPr>
          <w:rFonts w:cs="Arial"/>
          <w:szCs w:val="19"/>
        </w:rPr>
      </w:pPr>
      <w:r w:rsidRPr="00566C38">
        <w:rPr>
          <w:rFonts w:cs="Arial"/>
          <w:szCs w:val="19"/>
        </w:rPr>
        <w:t>Poskytovateľ je oprávnený aplikovať finančné opravy v rámci týchto druhov finančnej kontroly VO:</w:t>
      </w:r>
      <w:r w:rsidRPr="00064DDF">
        <w:rPr>
          <w:rFonts w:cs="Arial"/>
          <w:szCs w:val="19"/>
        </w:rPr>
        <w:t xml:space="preserve">                                                                                                                                                                                                                  </w:t>
      </w:r>
      <w:r w:rsidRPr="008D1C11">
        <w:rPr>
          <w:rFonts w:cs="Arial"/>
          <w:szCs w:val="19"/>
        </w:rPr>
        <w:t xml:space="preserve">                                                                                                                                                                                                                                                                </w:t>
      </w:r>
      <w:r w:rsidRPr="00927D81">
        <w:rPr>
          <w:rFonts w:cs="Arial"/>
          <w:szCs w:val="19"/>
        </w:rPr>
        <w:t xml:space="preserve">                                                                                                                                </w:t>
      </w:r>
      <w:r w:rsidRPr="00602CB7">
        <w:rPr>
          <w:rFonts w:cs="Arial"/>
          <w:szCs w:val="19"/>
        </w:rPr>
        <w:t xml:space="preserve">                                                                                                                                                                    </w:t>
      </w:r>
      <w:r w:rsidRPr="00C43500">
        <w:rPr>
          <w:rFonts w:cs="Arial"/>
          <w:szCs w:val="19"/>
        </w:rPr>
        <w:t xml:space="preserve">                                                                                            </w:t>
      </w:r>
      <w:r w:rsidRPr="00E56F7C">
        <w:rPr>
          <w:rFonts w:cs="Arial"/>
          <w:szCs w:val="19"/>
        </w:rPr>
        <w:t xml:space="preserve">                                                                                                                                </w:t>
      </w:r>
      <w:r w:rsidRPr="00103054">
        <w:rPr>
          <w:rFonts w:cs="Arial"/>
          <w:szCs w:val="19"/>
        </w:rPr>
        <w:t xml:space="preserve">                                                                                                                                                                                                                                                                                                              </w:t>
      </w:r>
      <w:r w:rsidRPr="00C340D9">
        <w:rPr>
          <w:rFonts w:cs="Arial"/>
          <w:szCs w:val="19"/>
        </w:rPr>
        <w:t xml:space="preserve">                                                                                                                                                                                                                                                                                                                                                                                                                                                                                                                                                                                                                                                                                                                                                                                                                                                                                                                                                                                                                                                                </w:t>
      </w:r>
      <w:r w:rsidRPr="00594863">
        <w:rPr>
          <w:rFonts w:cs="Arial"/>
          <w:szCs w:val="19"/>
        </w:rPr>
        <w:t xml:space="preserve">                                                                                                                                                                                                                                                                                                                                                                                                                                                                                                                                                                                                                                                                                                                                                                                                                                                                                                                                                                                                                                                                                                                                                                                                                                                                                                                                </w:t>
      </w:r>
      <w:r w:rsidRPr="00081FC1">
        <w:rPr>
          <w:rFonts w:cs="Arial"/>
          <w:szCs w:val="19"/>
        </w:rPr>
        <w:t xml:space="preserve">                                                                                                                                                                                                                                                                                                                                                                                                                                                                                                                                                                                                                                                                                                                                                                                                </w:t>
      </w:r>
      <w:r w:rsidRPr="004B7995">
        <w:rPr>
          <w:rFonts w:cs="Arial"/>
          <w:szCs w:val="19"/>
        </w:rPr>
        <w:t xml:space="preserve">                                                                                                                                                                                                                                                                </w:t>
      </w:r>
      <w:r w:rsidRPr="0023193D">
        <w:rPr>
          <w:rFonts w:cs="Arial"/>
          <w:szCs w:val="19"/>
        </w:rPr>
        <w:t xml:space="preserve">                                                                                                                                                                                                                                                                </w:t>
      </w:r>
      <w:r w:rsidRPr="00064DDF">
        <w:rPr>
          <w:rFonts w:cs="Arial"/>
          <w:szCs w:val="19"/>
        </w:rPr>
        <w:t xml:space="preserve">                                                                                                                                                                                                                                                              </w:t>
      </w:r>
      <w:r w:rsidRPr="00C606E2">
        <w:rPr>
          <w:rFonts w:cs="Arial"/>
          <w:szCs w:val="19"/>
        </w:rPr>
        <w:t xml:space="preserve">  </w:t>
      </w:r>
      <w:r w:rsidRPr="00406757">
        <w:rPr>
          <w:rFonts w:cs="Arial"/>
          <w:szCs w:val="19"/>
        </w:rPr>
        <w:t xml:space="preserve">                                                                                                                                                                                                                                                                </w:t>
      </w:r>
      <w:r w:rsidRPr="0082019F">
        <w:rPr>
          <w:rFonts w:cs="Arial"/>
          <w:szCs w:val="19"/>
        </w:rPr>
        <w:t xml:space="preserve">                                                                                                                                                                                                                                                              </w:t>
      </w:r>
      <w:r w:rsidRPr="004D6FDB">
        <w:rPr>
          <w:rFonts w:cs="Arial"/>
          <w:szCs w:val="19"/>
        </w:rPr>
        <w:t xml:space="preserve">                                                                                                                                                                                                                                                                                                                                                                                                                                                                                                                                                                                                                                                                                                                                                                                                </w:t>
      </w:r>
      <w:r w:rsidRPr="00CF0928">
        <w:rPr>
          <w:rFonts w:cs="Arial"/>
          <w:szCs w:val="19"/>
        </w:rPr>
        <w:t xml:space="preserve">                                                                                                                                                                                                                                                                                                                                                                                                                                                                                                                                                                                                                                                                                                                                                                                   </w:t>
      </w:r>
      <w:r w:rsidR="00064DDF" w:rsidRPr="006112F2">
        <w:rPr>
          <w:rFonts w:cs="Arial"/>
          <w:szCs w:val="19"/>
        </w:rPr>
        <w:t xml:space="preserve">               </w:t>
      </w:r>
      <w:r w:rsidR="00064DDF" w:rsidRPr="005E6061">
        <w:rPr>
          <w:rFonts w:cs="Arial"/>
          <w:szCs w:val="19"/>
        </w:rPr>
        <w:t xml:space="preserve"> </w:t>
      </w:r>
    </w:p>
    <w:p w14:paraId="542E29E2" w14:textId="07F535A3" w:rsidR="00064DDF" w:rsidRPr="00064DDF" w:rsidRDefault="00566C38" w:rsidP="00151D4D">
      <w:pPr>
        <w:pStyle w:val="Odsekzoznamu"/>
        <w:numPr>
          <w:ilvl w:val="0"/>
          <w:numId w:val="103"/>
        </w:numPr>
        <w:spacing w:before="120" w:after="120" w:line="288" w:lineRule="auto"/>
        <w:jc w:val="both"/>
        <w:rPr>
          <w:rFonts w:cs="Arial"/>
          <w:szCs w:val="19"/>
        </w:rPr>
      </w:pPr>
      <w:r w:rsidRPr="00064DDF">
        <w:rPr>
          <w:rFonts w:cs="Arial"/>
          <w:szCs w:val="19"/>
        </w:rPr>
        <w:t>štandardná ex-post kontrola,</w:t>
      </w:r>
    </w:p>
    <w:p w14:paraId="2CEFFC49" w14:textId="77777777" w:rsidR="00064DDF" w:rsidRDefault="00566C38" w:rsidP="00151D4D">
      <w:pPr>
        <w:pStyle w:val="Odsekzoznamu"/>
        <w:numPr>
          <w:ilvl w:val="0"/>
          <w:numId w:val="103"/>
        </w:numPr>
        <w:spacing w:before="120" w:after="120" w:line="288" w:lineRule="auto"/>
        <w:jc w:val="both"/>
        <w:rPr>
          <w:rFonts w:cs="Arial"/>
          <w:szCs w:val="19"/>
        </w:rPr>
      </w:pPr>
      <w:r w:rsidRPr="00064DDF">
        <w:rPr>
          <w:rFonts w:cs="Arial"/>
          <w:szCs w:val="19"/>
        </w:rPr>
        <w:t>následná ex-post kontrola,</w:t>
      </w:r>
    </w:p>
    <w:p w14:paraId="70391DBE" w14:textId="77777777" w:rsidR="00064DDF" w:rsidRDefault="00566C38" w:rsidP="00151D4D">
      <w:pPr>
        <w:pStyle w:val="Odsekzoznamu"/>
        <w:numPr>
          <w:ilvl w:val="0"/>
          <w:numId w:val="103"/>
        </w:numPr>
        <w:spacing w:before="120" w:after="120" w:line="288" w:lineRule="auto"/>
        <w:jc w:val="both"/>
        <w:rPr>
          <w:rFonts w:cs="Arial"/>
          <w:szCs w:val="19"/>
        </w:rPr>
      </w:pPr>
      <w:r w:rsidRPr="00064DDF">
        <w:rPr>
          <w:rFonts w:cs="Arial"/>
          <w:szCs w:val="19"/>
        </w:rPr>
        <w:t>kontrola zákaziek podľa § 117 ZVO,</w:t>
      </w:r>
    </w:p>
    <w:p w14:paraId="7F267C02" w14:textId="77777777" w:rsidR="00064DDF" w:rsidRDefault="00064DDF" w:rsidP="00151D4D">
      <w:pPr>
        <w:pStyle w:val="Odsekzoznamu"/>
        <w:numPr>
          <w:ilvl w:val="0"/>
          <w:numId w:val="103"/>
        </w:numPr>
        <w:spacing w:before="120" w:after="120" w:line="288" w:lineRule="auto"/>
        <w:jc w:val="both"/>
        <w:rPr>
          <w:rFonts w:cs="Arial"/>
          <w:szCs w:val="19"/>
        </w:rPr>
      </w:pPr>
      <w:r w:rsidRPr="00064DDF">
        <w:rPr>
          <w:rFonts w:cs="Arial"/>
          <w:szCs w:val="19"/>
        </w:rPr>
        <w:t>k</w:t>
      </w:r>
      <w:r w:rsidR="00566C38" w:rsidRPr="00064DDF">
        <w:rPr>
          <w:rFonts w:cs="Arial"/>
          <w:szCs w:val="19"/>
        </w:rPr>
        <w:t xml:space="preserve">ontrola VO v rámci ktorého viacerí prijímatelia nadobúdajú tovary, práce alebo služby prostredníctvom centrálnej obstarávacej organizácie podľa § 15 ods. 2 a ods. 4 ZVO, </w:t>
      </w:r>
    </w:p>
    <w:p w14:paraId="429C089A" w14:textId="53ECDD20" w:rsidR="00EC5388" w:rsidRPr="00064DDF" w:rsidRDefault="00566C38" w:rsidP="00151D4D">
      <w:pPr>
        <w:pStyle w:val="Odsekzoznamu"/>
        <w:numPr>
          <w:ilvl w:val="0"/>
          <w:numId w:val="103"/>
        </w:numPr>
        <w:spacing w:before="120" w:after="120" w:line="288" w:lineRule="auto"/>
        <w:jc w:val="both"/>
        <w:rPr>
          <w:rFonts w:cs="Arial"/>
          <w:szCs w:val="19"/>
        </w:rPr>
      </w:pPr>
      <w:r w:rsidRPr="00064DDF">
        <w:rPr>
          <w:rFonts w:cs="Arial"/>
          <w:szCs w:val="19"/>
        </w:rPr>
        <w:t>kontrola dodatkov po podpise.</w:t>
      </w:r>
    </w:p>
    <w:p w14:paraId="7702DD93" w14:textId="77777777" w:rsidR="00EC5388" w:rsidRPr="00AE218A" w:rsidRDefault="00EC5388" w:rsidP="00EC5388">
      <w:pPr>
        <w:spacing w:before="120" w:after="120" w:line="288" w:lineRule="auto"/>
        <w:jc w:val="both"/>
        <w:rPr>
          <w:rFonts w:cs="Arial"/>
          <w:szCs w:val="19"/>
        </w:rPr>
      </w:pPr>
      <w:r w:rsidRPr="00AE218A">
        <w:rPr>
          <w:rFonts w:cs="Arial"/>
          <w:szCs w:val="19"/>
        </w:rPr>
        <w:lastRenderedPageBreak/>
        <w:t>Finančné opravy sa s ohľadom na moment identifikovania nedostatku verejného obstarávania delia na:</w:t>
      </w:r>
    </w:p>
    <w:p w14:paraId="43FB443E" w14:textId="40326F3D" w:rsidR="00EC5388" w:rsidRPr="00EC5388" w:rsidRDefault="00EC5388" w:rsidP="00151D4D">
      <w:pPr>
        <w:pStyle w:val="Odsekzoznamu"/>
        <w:numPr>
          <w:ilvl w:val="0"/>
          <w:numId w:val="86"/>
        </w:numPr>
        <w:spacing w:before="120" w:after="120" w:line="288" w:lineRule="auto"/>
        <w:jc w:val="both"/>
        <w:rPr>
          <w:rFonts w:cs="Arial"/>
          <w:szCs w:val="19"/>
        </w:rPr>
      </w:pPr>
      <w:r w:rsidRPr="00EC5388">
        <w:rPr>
          <w:rFonts w:cs="Arial"/>
          <w:szCs w:val="19"/>
        </w:rPr>
        <w:t>ex-ante;</w:t>
      </w:r>
    </w:p>
    <w:p w14:paraId="3218BAF4" w14:textId="2BC36779" w:rsidR="00EC5388" w:rsidRDefault="00EC5388" w:rsidP="00151D4D">
      <w:pPr>
        <w:pStyle w:val="Odsekzoznamu"/>
        <w:numPr>
          <w:ilvl w:val="0"/>
          <w:numId w:val="86"/>
        </w:numPr>
        <w:spacing w:before="120" w:after="120" w:line="288" w:lineRule="auto"/>
        <w:jc w:val="both"/>
        <w:rPr>
          <w:rFonts w:cs="Arial"/>
          <w:szCs w:val="19"/>
        </w:rPr>
      </w:pPr>
      <w:r w:rsidRPr="00EC5388">
        <w:rPr>
          <w:rFonts w:cs="Arial"/>
          <w:szCs w:val="19"/>
        </w:rPr>
        <w:t>ex-post.</w:t>
      </w:r>
    </w:p>
    <w:p w14:paraId="02655198" w14:textId="77777777" w:rsidR="00EC5388" w:rsidRPr="00EC5388" w:rsidRDefault="00EC5388" w:rsidP="00EC5388">
      <w:pPr>
        <w:pStyle w:val="Odsekzoznamu"/>
        <w:spacing w:before="120" w:after="120" w:line="288" w:lineRule="auto"/>
        <w:jc w:val="both"/>
        <w:rPr>
          <w:rFonts w:cs="Arial"/>
          <w:szCs w:val="19"/>
        </w:rPr>
      </w:pPr>
    </w:p>
    <w:p w14:paraId="57F1C55B" w14:textId="77777777" w:rsidR="00EC5388" w:rsidRPr="00EC5388" w:rsidRDefault="00EC5388" w:rsidP="00EC5388">
      <w:pPr>
        <w:spacing w:before="120" w:after="120" w:line="288" w:lineRule="auto"/>
        <w:jc w:val="both"/>
        <w:rPr>
          <w:rFonts w:cs="Arial"/>
          <w:b/>
          <w:szCs w:val="19"/>
        </w:rPr>
      </w:pPr>
      <w:r w:rsidRPr="00EC5388">
        <w:rPr>
          <w:rFonts w:cs="Arial"/>
          <w:b/>
          <w:szCs w:val="19"/>
        </w:rPr>
        <w:t>Ex-ante finančná oprava</w:t>
      </w:r>
    </w:p>
    <w:p w14:paraId="712D08F3" w14:textId="77777777" w:rsidR="00EC5388" w:rsidRPr="00AE218A" w:rsidRDefault="00EC5388" w:rsidP="00EC5388">
      <w:pPr>
        <w:spacing w:before="120" w:after="120" w:line="288" w:lineRule="auto"/>
        <w:jc w:val="both"/>
        <w:rPr>
          <w:rFonts w:cs="Arial"/>
          <w:szCs w:val="19"/>
        </w:rPr>
      </w:pPr>
      <w:r w:rsidRPr="00AE218A">
        <w:rPr>
          <w:rFonts w:cs="Arial"/>
          <w:szCs w:val="19"/>
        </w:rPr>
        <w:t>Ex-ante finančná oprava je  individuálne zníženie hodnoty deklarovaných výdavkov z dôvodu zistení porušenia legislatívy SR alebo EÚ, najmä v oblasti VO. Výška individuálnej ex-ante finančnej opravy sa určí v zodpovedajúcej sume neoprávnených výdavkov, resp. ako percentuálna sadzba zo sumy oprávnených výdavkov zákazky v rámci schváleného NFP alebo jeho časti, a to vo fáze pred úhradou dotknutej zákazky v ŽoP, v rámci ktorej boli nedostatky identifikované.</w:t>
      </w:r>
    </w:p>
    <w:p w14:paraId="67BD4AC3" w14:textId="77777777" w:rsidR="00EC5388" w:rsidRPr="00AE218A" w:rsidRDefault="00EC5388" w:rsidP="00EC5388">
      <w:pPr>
        <w:spacing w:before="120" w:after="120" w:line="288" w:lineRule="auto"/>
        <w:ind w:left="567" w:hanging="283"/>
        <w:jc w:val="both"/>
        <w:rPr>
          <w:rFonts w:cs="Arial"/>
          <w:szCs w:val="19"/>
        </w:rPr>
      </w:pPr>
      <w:r>
        <w:rPr>
          <w:rFonts w:cs="Arial"/>
          <w:szCs w:val="19"/>
        </w:rPr>
        <w:t xml:space="preserve">1. </w:t>
      </w:r>
      <w:r w:rsidRPr="00AE218A">
        <w:rPr>
          <w:rFonts w:cs="Arial"/>
          <w:szCs w:val="19"/>
        </w:rPr>
        <w:t>Poskytovateľ v rámci ex-post kontroly, v prípade identifikovania po</w:t>
      </w:r>
      <w:r>
        <w:rPr>
          <w:rFonts w:cs="Arial"/>
          <w:szCs w:val="19"/>
        </w:rPr>
        <w:t xml:space="preserve">rušenia zákona o VO, ktoré malo </w:t>
      </w:r>
      <w:r w:rsidRPr="00AE218A">
        <w:rPr>
          <w:rFonts w:cs="Arial"/>
          <w:szCs w:val="19"/>
        </w:rPr>
        <w:t xml:space="preserve">alebo mohlo mať vplyv na výsledok VO,  určí výšku ex-ante finančnej opravy, pričom na jej aplikovanie musia byť splnené nasledujúce podmienky: </w:t>
      </w:r>
    </w:p>
    <w:p w14:paraId="63E9F7AD" w14:textId="77777777" w:rsidR="00EC5388" w:rsidRPr="00AE218A" w:rsidRDefault="00EC5388" w:rsidP="00EC5388">
      <w:pPr>
        <w:spacing w:before="120" w:after="120" w:line="288" w:lineRule="auto"/>
        <w:ind w:left="567"/>
        <w:jc w:val="both"/>
        <w:rPr>
          <w:rFonts w:cs="Arial"/>
          <w:szCs w:val="19"/>
        </w:rPr>
      </w:pPr>
      <w:r>
        <w:rPr>
          <w:rFonts w:cs="Arial"/>
          <w:szCs w:val="19"/>
        </w:rPr>
        <w:t xml:space="preserve">a)  </w:t>
      </w:r>
      <w:r w:rsidRPr="00AE218A">
        <w:rPr>
          <w:rFonts w:cs="Arial"/>
          <w:szCs w:val="19"/>
        </w:rPr>
        <w:t>prijímateľ písomne súhlasil s navrhovanou ex-ante finančnou opravou ,</w:t>
      </w:r>
    </w:p>
    <w:p w14:paraId="21CF83B6" w14:textId="77777777" w:rsidR="00EC5388" w:rsidRPr="00AE218A" w:rsidRDefault="00EC5388" w:rsidP="00EC5388">
      <w:pPr>
        <w:spacing w:before="120" w:after="120" w:line="288" w:lineRule="auto"/>
        <w:ind w:left="851" w:hanging="284"/>
        <w:jc w:val="both"/>
        <w:rPr>
          <w:rFonts w:cs="Arial"/>
          <w:szCs w:val="19"/>
        </w:rPr>
      </w:pPr>
      <w:r>
        <w:rPr>
          <w:rFonts w:cs="Arial"/>
          <w:szCs w:val="19"/>
        </w:rPr>
        <w:t xml:space="preserve">b) </w:t>
      </w:r>
      <w:r w:rsidRPr="00AE218A">
        <w:rPr>
          <w:rFonts w:cs="Arial"/>
          <w:szCs w:val="19"/>
        </w:rPr>
        <w:t xml:space="preserve">prijímateľ preukáže, že disponuje finančnými zdrojmi, ktorými zabezpečí úhradu budúcich neoprávnených výdavkov minimálne vo výške navrhovanej ex-ante finančnej opravy. Je v kompetencii poskytovateľa určiť spôsob preukázania zabezpečenia spolufinancovania zo strany prijímateľa. Poskytovateľ pri určení spôsobu preukázania spolufinancovania zohľadní najmä výšku udelenej finančnej opravy, stav realizácie projektu, charakter prijímateľa a pod. </w:t>
      </w:r>
    </w:p>
    <w:p w14:paraId="30FCAB1E" w14:textId="77777777" w:rsidR="00EC5388" w:rsidRPr="00AE218A" w:rsidRDefault="00EC5388" w:rsidP="00EC5388">
      <w:pPr>
        <w:spacing w:before="120" w:after="120" w:line="288" w:lineRule="auto"/>
        <w:ind w:left="851" w:hanging="284"/>
        <w:jc w:val="both"/>
        <w:rPr>
          <w:rFonts w:cs="Arial"/>
          <w:szCs w:val="19"/>
        </w:rPr>
      </w:pPr>
      <w:r>
        <w:rPr>
          <w:rFonts w:cs="Arial"/>
          <w:szCs w:val="19"/>
        </w:rPr>
        <w:t xml:space="preserve">c) </w:t>
      </w:r>
      <w:r w:rsidRPr="00AE218A">
        <w:rPr>
          <w:rFonts w:cs="Arial"/>
          <w:szCs w:val="19"/>
        </w:rPr>
        <w:t>v prípade, že v danej veci určenia ex-ante finančnej opravy je prijímateľom rozpočtová alebo príspevková organizácia niektorého z ústredných orgánov štátnej správy, je potrebné nad rámec preukázania dostatočných finančných zdrojov podľa písm. c) tohto odseku predložiť aj písomné súhlasné stanovisko zriaďovateľa s navrhovanou ex-ante finančnou opravou.</w:t>
      </w:r>
    </w:p>
    <w:p w14:paraId="683D7B1B" w14:textId="340D4FF2" w:rsidR="00EC5388" w:rsidRPr="00AE218A" w:rsidRDefault="00EC5388" w:rsidP="00EC5388">
      <w:pPr>
        <w:spacing w:before="120" w:after="120" w:line="288" w:lineRule="auto"/>
        <w:ind w:left="567" w:hanging="283"/>
        <w:jc w:val="both"/>
        <w:rPr>
          <w:rFonts w:cs="Arial"/>
          <w:szCs w:val="19"/>
        </w:rPr>
      </w:pPr>
      <w:r>
        <w:rPr>
          <w:rFonts w:cs="Arial"/>
          <w:szCs w:val="19"/>
        </w:rPr>
        <w:t xml:space="preserve">2.  </w:t>
      </w:r>
      <w:r w:rsidRPr="00AE218A">
        <w:rPr>
          <w:rFonts w:cs="Arial"/>
          <w:szCs w:val="19"/>
        </w:rPr>
        <w:t xml:space="preserve">Poskytovateľ uzavrie s prijímateľom dodatok k </w:t>
      </w:r>
      <w:r w:rsidR="00C660D7">
        <w:rPr>
          <w:rFonts w:cs="Arial"/>
          <w:szCs w:val="19"/>
        </w:rPr>
        <w:t>z</w:t>
      </w:r>
      <w:r w:rsidRPr="00AE218A">
        <w:rPr>
          <w:rFonts w:cs="Arial"/>
          <w:szCs w:val="19"/>
        </w:rPr>
        <w:t>mluve o NFP, pokiaľ prijímateľ splní všetky vyššie uvedené podmienky v bode 1.</w:t>
      </w:r>
    </w:p>
    <w:p w14:paraId="19A8B984" w14:textId="6CC80129" w:rsidR="00EC5388" w:rsidRPr="00AE218A" w:rsidRDefault="00EC5388" w:rsidP="00EC5388">
      <w:pPr>
        <w:spacing w:before="120" w:after="120" w:line="288" w:lineRule="auto"/>
        <w:ind w:left="567" w:hanging="283"/>
        <w:jc w:val="both"/>
        <w:rPr>
          <w:rFonts w:cs="Arial"/>
          <w:szCs w:val="19"/>
        </w:rPr>
      </w:pPr>
      <w:r>
        <w:rPr>
          <w:rFonts w:cs="Arial"/>
          <w:szCs w:val="19"/>
        </w:rPr>
        <w:t xml:space="preserve">3.  </w:t>
      </w:r>
      <w:r w:rsidRPr="00AE218A">
        <w:rPr>
          <w:rFonts w:cs="Arial"/>
          <w:szCs w:val="19"/>
        </w:rPr>
        <w:t xml:space="preserve">Pri určovaní ex-ante </w:t>
      </w:r>
      <w:r w:rsidR="00D519DF">
        <w:rPr>
          <w:rFonts w:cs="Arial"/>
          <w:szCs w:val="19"/>
        </w:rPr>
        <w:t>finančnej opravy</w:t>
      </w:r>
      <w:r w:rsidRPr="00AE218A">
        <w:rPr>
          <w:rFonts w:cs="Arial"/>
          <w:szCs w:val="19"/>
        </w:rPr>
        <w:t xml:space="preserve"> postupuje poskytovateľ v súlade s kapitolou 3.3.7. Systému riadenia EŠIF a pravidlami uvedenými v MP CKO č. 5</w:t>
      </w:r>
      <w:r w:rsidRPr="00AE218A">
        <w:t xml:space="preserve"> </w:t>
      </w:r>
      <w:r w:rsidRPr="00AE218A">
        <w:rPr>
          <w:rFonts w:cs="Arial"/>
          <w:szCs w:val="19"/>
        </w:rPr>
        <w:t>k určovaniu finančných opráv, ktoré má riadiaci orgán uplatňovať pri nedodržaní pravidiel a postupov verejného obstarávania</w:t>
      </w:r>
      <w:r>
        <w:rPr>
          <w:rFonts w:cs="Arial"/>
          <w:szCs w:val="19"/>
        </w:rPr>
        <w:t xml:space="preserve"> </w:t>
      </w:r>
      <w:r w:rsidRPr="00AE218A">
        <w:rPr>
          <w:rFonts w:cs="Arial"/>
          <w:szCs w:val="19"/>
        </w:rPr>
        <w:t>.</w:t>
      </w:r>
    </w:p>
    <w:p w14:paraId="78E1B658" w14:textId="558BDBDB" w:rsidR="00EC5388" w:rsidRPr="00AE218A" w:rsidRDefault="00EC5388" w:rsidP="00EC5388">
      <w:pPr>
        <w:spacing w:before="120" w:after="120" w:line="288" w:lineRule="auto"/>
        <w:ind w:left="567" w:hanging="283"/>
        <w:jc w:val="both"/>
        <w:rPr>
          <w:rFonts w:cs="Arial"/>
          <w:szCs w:val="19"/>
        </w:rPr>
      </w:pPr>
      <w:r w:rsidRPr="00AE218A">
        <w:rPr>
          <w:rFonts w:cs="Arial"/>
          <w:szCs w:val="19"/>
        </w:rPr>
        <w:t>4.</w:t>
      </w:r>
      <w:r w:rsidRPr="00AE218A">
        <w:rPr>
          <w:rFonts w:cs="Arial"/>
          <w:szCs w:val="19"/>
        </w:rPr>
        <w:tab/>
        <w:t xml:space="preserve">Dôvody na udelenie ex-ante </w:t>
      </w:r>
      <w:r w:rsidR="00D519DF">
        <w:rPr>
          <w:rFonts w:cs="Arial"/>
          <w:szCs w:val="19"/>
        </w:rPr>
        <w:t>finančnej opravy</w:t>
      </w:r>
      <w:r w:rsidRPr="00AE218A">
        <w:rPr>
          <w:rFonts w:cs="Arial"/>
          <w:szCs w:val="19"/>
        </w:rPr>
        <w:t xml:space="preserve"> spolu s navrhovanou % výškou </w:t>
      </w:r>
      <w:r w:rsidR="00D519DF">
        <w:rPr>
          <w:rFonts w:cs="Arial"/>
          <w:szCs w:val="19"/>
        </w:rPr>
        <w:t>finančnej opravy</w:t>
      </w:r>
      <w:r w:rsidRPr="00AE218A">
        <w:rPr>
          <w:rFonts w:cs="Arial"/>
          <w:szCs w:val="19"/>
        </w:rPr>
        <w:t xml:space="preserve"> uvedie poskytovateľ v návrhu správy z kontroly VO.</w:t>
      </w:r>
    </w:p>
    <w:p w14:paraId="061D536B" w14:textId="7D0C2822" w:rsidR="00EC5388" w:rsidRPr="00AE218A" w:rsidRDefault="00EC5388" w:rsidP="00EC5388">
      <w:pPr>
        <w:spacing w:before="120" w:after="120" w:line="288" w:lineRule="auto"/>
        <w:ind w:left="567" w:hanging="283"/>
        <w:jc w:val="both"/>
        <w:rPr>
          <w:rFonts w:cs="Arial"/>
          <w:szCs w:val="19"/>
        </w:rPr>
      </w:pPr>
      <w:r w:rsidRPr="00AE218A">
        <w:rPr>
          <w:rFonts w:cs="Arial"/>
          <w:szCs w:val="19"/>
        </w:rPr>
        <w:t>5.</w:t>
      </w:r>
      <w:r w:rsidRPr="00AE218A">
        <w:rPr>
          <w:rFonts w:cs="Arial"/>
          <w:szCs w:val="19"/>
        </w:rPr>
        <w:tab/>
      </w:r>
      <w:r w:rsidR="008D1C11" w:rsidRPr="008D1C11">
        <w:rPr>
          <w:rFonts w:cs="Arial"/>
          <w:szCs w:val="19"/>
        </w:rPr>
        <w:t>Poskytovateľ nie je povinný aplikovať podmienky uvedené v kapitole 4 v bode 1 písm. a) až d) Metodického pokynu CKO č. 5 k určovaniu finančných opráv, ktoré má  uplatňovať pri nedodržaní pravidiel a postupov verejného obstarávania, pokiaľ sa dané zistenia týkajú zákazky podľa § 117 ZVO. Aj v týchto prípadoch však poskytovateľ vyžaduje od prijímateľa súhlas s navrhovanou ex-ante finančnou opravou.</w:t>
      </w:r>
    </w:p>
    <w:p w14:paraId="2E15F6AE" w14:textId="1644E22E" w:rsidR="00EC5388" w:rsidRPr="00AE218A" w:rsidRDefault="00EC5388" w:rsidP="00EC5388">
      <w:pPr>
        <w:spacing w:before="120" w:after="120" w:line="288" w:lineRule="auto"/>
        <w:ind w:left="567" w:hanging="283"/>
        <w:jc w:val="both"/>
        <w:rPr>
          <w:rFonts w:cs="Arial"/>
          <w:szCs w:val="19"/>
        </w:rPr>
      </w:pPr>
      <w:r w:rsidRPr="00AE218A">
        <w:rPr>
          <w:rFonts w:cs="Arial"/>
          <w:szCs w:val="19"/>
        </w:rPr>
        <w:t>6.</w:t>
      </w:r>
      <w:r w:rsidRPr="00AE218A">
        <w:rPr>
          <w:rFonts w:cs="Arial"/>
          <w:szCs w:val="19"/>
        </w:rPr>
        <w:tab/>
        <w:t xml:space="preserve">Poskytovateľ zašle prijímateľovi spolu s návrhom ex-ante finančnej opravy aj znenie dodatku k </w:t>
      </w:r>
      <w:r w:rsidR="00E23756">
        <w:rPr>
          <w:rFonts w:cs="Arial"/>
          <w:szCs w:val="19"/>
        </w:rPr>
        <w:t>z</w:t>
      </w:r>
      <w:r w:rsidRPr="00AE218A">
        <w:rPr>
          <w:rFonts w:cs="Arial"/>
          <w:szCs w:val="19"/>
        </w:rPr>
        <w:t xml:space="preserve">mluve o NFP, ktoré nie je podpísané zo strany poskytovateľa. Prijímateľ je povinný v prípade akceptovania ex-ante finančnej opravy zaslať poskytovateľovi podpísaný dodatok k </w:t>
      </w:r>
      <w:r w:rsidR="00E23756">
        <w:rPr>
          <w:rFonts w:cs="Arial"/>
          <w:szCs w:val="19"/>
        </w:rPr>
        <w:t>z</w:t>
      </w:r>
      <w:r w:rsidRPr="00AE218A">
        <w:rPr>
          <w:rFonts w:cs="Arial"/>
          <w:szCs w:val="19"/>
        </w:rPr>
        <w:t xml:space="preserve">mluve o NFP, spolu s ostatnými dokladmi preukazujúcimi splnenie ďalších podmienok určených poskytovateľom na udelenie ex-ante finančnej opravy. Poskytovateľ zabezpečí po overení splnenia všetkých podmienok udelenia finančnej opravy zaslanie podpísaného návrhu dodatku k </w:t>
      </w:r>
      <w:r w:rsidR="008E39ED">
        <w:rPr>
          <w:rFonts w:cs="Arial"/>
          <w:szCs w:val="19"/>
        </w:rPr>
        <w:t>z</w:t>
      </w:r>
      <w:r w:rsidRPr="00AE218A">
        <w:rPr>
          <w:rFonts w:cs="Arial"/>
          <w:szCs w:val="19"/>
        </w:rPr>
        <w:t>mluve o NFP prijímateľovi.</w:t>
      </w:r>
    </w:p>
    <w:p w14:paraId="03F7F662" w14:textId="77777777" w:rsidR="00EC5388" w:rsidRDefault="00EC5388" w:rsidP="00EC5388">
      <w:pPr>
        <w:spacing w:before="120" w:after="120" w:line="288" w:lineRule="auto"/>
        <w:jc w:val="both"/>
        <w:rPr>
          <w:rFonts w:cs="Arial"/>
          <w:b/>
          <w:szCs w:val="19"/>
        </w:rPr>
      </w:pPr>
    </w:p>
    <w:p w14:paraId="7D8430E0" w14:textId="377C08A7" w:rsidR="00EC5388" w:rsidRPr="00EC5388" w:rsidRDefault="00EC5388" w:rsidP="00EC5388">
      <w:pPr>
        <w:spacing w:before="120" w:after="120" w:line="288" w:lineRule="auto"/>
        <w:jc w:val="both"/>
        <w:rPr>
          <w:rFonts w:cs="Arial"/>
          <w:b/>
          <w:szCs w:val="19"/>
        </w:rPr>
      </w:pPr>
      <w:r w:rsidRPr="00EC5388">
        <w:rPr>
          <w:rFonts w:cs="Arial"/>
          <w:b/>
          <w:szCs w:val="19"/>
        </w:rPr>
        <w:t>Ex-post finančné oprava</w:t>
      </w:r>
    </w:p>
    <w:p w14:paraId="7A55D321" w14:textId="21C548FC" w:rsidR="009D7F63" w:rsidRPr="0073389C" w:rsidRDefault="009D7F63" w:rsidP="009D7F63">
      <w:pPr>
        <w:spacing w:before="120" w:after="120" w:line="288" w:lineRule="auto"/>
        <w:jc w:val="both"/>
      </w:pPr>
      <w:r w:rsidRPr="0073389C">
        <w:t xml:space="preserve">V prípade ak poskytovateľ identifikuje porušenie pravidiel a postupov VO upravených v ZVO, resp. porušenie pravidiel stanovených v legislatíve SR a EÚ, ktoré malo alebo mohlo mať vplyv na výsledok VO </w:t>
      </w:r>
      <w:r w:rsidRPr="0073389C">
        <w:rPr>
          <w:b/>
        </w:rPr>
        <w:t>až počas realizácie projektu</w:t>
      </w:r>
      <w:r w:rsidRPr="0073389C">
        <w:t xml:space="preserve">, po úhrade oprávnených výdavkov v ŽoP, vzťahujúcou sa k nákladom </w:t>
      </w:r>
      <w:r w:rsidRPr="0073389C">
        <w:lastRenderedPageBreak/>
        <w:t xml:space="preserve">projektu, ktoré vyplývajú z realizácie VO (napr. na základe výsledkov kontroly na mieste, vládneho auditu, auditu EK a pod.), poskytovateľ postupuje v zmysle § 41 </w:t>
      </w:r>
      <w:r w:rsidR="00120FED" w:rsidRPr="00120FED">
        <w:t xml:space="preserve">alebo § 41a </w:t>
      </w:r>
      <w:r w:rsidRPr="0073389C">
        <w:t>zákona o príspevku z</w:t>
      </w:r>
      <w:r w:rsidR="00BE69D2">
        <w:t> </w:t>
      </w:r>
      <w:r w:rsidRPr="0073389C">
        <w:t>EŠIF</w:t>
      </w:r>
      <w:r w:rsidR="00BE69D2">
        <w:rPr>
          <w:rFonts w:cs="Arial"/>
          <w:szCs w:val="19"/>
        </w:rPr>
        <w:t xml:space="preserve">, </w:t>
      </w:r>
      <w:r w:rsidR="00BE69D2" w:rsidRPr="00BE69D2">
        <w:t>a to so zohľadnením prechodných ustanovení k úpravám účinným od 1. 6. 2017 v § 52 zákona o príspevku z EŠIF (t.j.  postup uvedený v tejto časti bude aplikovaný za podmienok, že poskytovateľ (alebo iný oprávnený orgán) zistí porušenie pravidiel a postupov verejného obstarávania po 31. 5. 2017, pri ktorom bolo oznámenie o vyhlásení verejného obstarávania, oznámenie použité ako výzva na súťaž alebo výzva na predkladanie ponúk odoslaná na uverejnenie po 17. 4. 2016, a porušenie malo alebo mohlo mať vplyv na výsledok verejného obstarávania, inak sa aplikuje postup podľa § 41 zákona o príspevku z EŠIF v znení účinnom do 31. 5. 2017).</w:t>
      </w:r>
    </w:p>
    <w:p w14:paraId="7A55D322" w14:textId="605AE186"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je v zmysle § 41 </w:t>
      </w:r>
      <w:r w:rsidR="00120FED" w:rsidRPr="00120FED">
        <w:t xml:space="preserve">a § 41a </w:t>
      </w:r>
      <w:r w:rsidRPr="0073389C">
        <w:t xml:space="preserve">zákona o príspevku z EŠIF oprávnený vyzvať prijímateľa, aby vrátil poskytnuté finančné prostriedky, prípadne ich časť, ak bude zistené porušenie pravidiel a postupov VO. Poskytovateľ určí výšku príspevku, ktorý je prijímateľ povinný vrátiť. Pri určovaní výšky postupuje poskytovateľ podľa zásad uplatňujúcich sa pri určovaní výšky vrátenia poskytnutého príspevku alebo jeho časti zo strany poskytovateľa, ktoré sú upravené v metodickom pokyne CKO č. </w:t>
      </w:r>
      <w:r w:rsidRPr="0073389C">
        <w:rPr>
          <w:rFonts w:cs="Arial"/>
          <w:szCs w:val="19"/>
        </w:rPr>
        <w:t>5</w:t>
      </w:r>
      <w:r w:rsidR="00EC5388" w:rsidRPr="00EC5388">
        <w:rPr>
          <w:rFonts w:cs="Arial"/>
          <w:szCs w:val="19"/>
        </w:rPr>
        <w:t xml:space="preserve"> k určovaniu finančných opráv, ktoré má riadiaci orgán uplatňovať pri nedodržaní pravidiel a postupov verejného obstarávania</w:t>
      </w:r>
      <w:r w:rsidRPr="0073389C">
        <w:rPr>
          <w:rFonts w:cs="Arial"/>
          <w:szCs w:val="19"/>
        </w:rPr>
        <w:t>.</w:t>
      </w:r>
    </w:p>
    <w:p w14:paraId="65386DA0" w14:textId="77777777" w:rsidR="00EC5388" w:rsidRDefault="00EC5388" w:rsidP="009D7F63">
      <w:pPr>
        <w:spacing w:before="120" w:after="120" w:line="288" w:lineRule="auto"/>
        <w:jc w:val="both"/>
        <w:rPr>
          <w:rFonts w:cs="Arial"/>
          <w:szCs w:val="19"/>
        </w:rPr>
      </w:pPr>
    </w:p>
    <w:p w14:paraId="328F0ECA" w14:textId="288DBA39" w:rsidR="00EC5388" w:rsidRPr="0073389C" w:rsidRDefault="00120FED" w:rsidP="00EC5388">
      <w:pPr>
        <w:tabs>
          <w:tab w:val="left" w:pos="1014"/>
        </w:tabs>
        <w:spacing w:before="120" w:after="120" w:line="288" w:lineRule="auto"/>
        <w:jc w:val="both"/>
        <w:rPr>
          <w:rFonts w:cs="Arial"/>
          <w:szCs w:val="19"/>
        </w:rPr>
      </w:pPr>
      <w:r>
        <w:rPr>
          <w:rFonts w:cs="Arial"/>
          <w:szCs w:val="19"/>
        </w:rPr>
        <w:t>A</w:t>
      </w:r>
      <w:r w:rsidR="00EC5388">
        <w:rPr>
          <w:rFonts w:cs="Arial"/>
          <w:szCs w:val="19"/>
        </w:rPr>
        <w:t xml:space="preserve">) Ak </w:t>
      </w:r>
      <w:r w:rsidR="00EC5388" w:rsidRPr="0073389C">
        <w:rPr>
          <w:rFonts w:cs="Arial"/>
          <w:szCs w:val="19"/>
        </w:rPr>
        <w:t xml:space="preserve">poskytovateľ </w:t>
      </w:r>
      <w:r w:rsidR="00EC5388" w:rsidRPr="00661D53">
        <w:rPr>
          <w:rFonts w:cs="Arial"/>
          <w:b/>
          <w:szCs w:val="19"/>
        </w:rPr>
        <w:t>nedisponuje</w:t>
      </w:r>
      <w:r w:rsidR="00EC5388" w:rsidRPr="0073389C">
        <w:rPr>
          <w:rFonts w:cs="Arial"/>
          <w:szCs w:val="19"/>
        </w:rPr>
        <w:t xml:space="preserve"> v danej veci závermi z kontroly ÚVO, </w:t>
      </w:r>
      <w:r w:rsidR="00EC5388" w:rsidRPr="00017289">
        <w:rPr>
          <w:rFonts w:cs="Arial"/>
          <w:szCs w:val="19"/>
        </w:rPr>
        <w:t xml:space="preserve">vykoná opätovnú </w:t>
      </w:r>
      <w:r w:rsidR="00E911B7">
        <w:rPr>
          <w:rFonts w:cs="Arial"/>
          <w:szCs w:val="19"/>
        </w:rPr>
        <w:t xml:space="preserve">finančnú </w:t>
      </w:r>
      <w:r w:rsidR="00EC5388" w:rsidRPr="00017289">
        <w:rPr>
          <w:rFonts w:cs="Arial"/>
          <w:szCs w:val="19"/>
        </w:rPr>
        <w:t>kontrolu VO</w:t>
      </w:r>
      <w:r w:rsidR="00EC5388">
        <w:rPr>
          <w:rFonts w:cs="Arial"/>
          <w:szCs w:val="19"/>
        </w:rPr>
        <w:t xml:space="preserve"> a postupuje nasledovne:</w:t>
      </w:r>
    </w:p>
    <w:p w14:paraId="7A55D323" w14:textId="352B9A50" w:rsidR="009D7F63" w:rsidRPr="0073389C" w:rsidRDefault="009D7F63" w:rsidP="00151D4D">
      <w:pPr>
        <w:pStyle w:val="Odsekzoznamu"/>
        <w:numPr>
          <w:ilvl w:val="0"/>
          <w:numId w:val="42"/>
        </w:numPr>
        <w:spacing w:before="120" w:after="120" w:line="288" w:lineRule="auto"/>
        <w:ind w:left="567" w:hanging="283"/>
        <w:contextualSpacing w:val="0"/>
        <w:jc w:val="both"/>
      </w:pPr>
      <w:r w:rsidRPr="0073389C">
        <w:t xml:space="preserve">Ak poskytovateľ na základe vlastných zistení alebo na základe iného podnetu (napr. na základe výsledkov kontroly na mieste, vládneho auditu, auditu EK a pod.) má pochybnosti o dodržaní pravidiel a postupov VO, ktoré už bolo zo strany poskytovateľa pripustené do financovania, ten vykoná opätovnú </w:t>
      </w:r>
      <w:r w:rsidR="00E911B7">
        <w:t xml:space="preserve">finančnú </w:t>
      </w:r>
      <w:r w:rsidRPr="0073389C">
        <w:t>kontrolu VO</w:t>
      </w:r>
      <w:r w:rsidR="00120FED" w:rsidRPr="001F7F84">
        <w:rPr>
          <w:rFonts w:cs="Arial"/>
          <w:szCs w:val="19"/>
        </w:rPr>
        <w:t xml:space="preserve"> </w:t>
      </w:r>
      <w:r w:rsidR="00120FED" w:rsidRPr="00120FED">
        <w:t>ako kontrolu na mieste podľa § 9 zákona o finančnej kontrole</w:t>
      </w:r>
      <w:r w:rsidRPr="0073389C">
        <w:t xml:space="preserve">. </w:t>
      </w:r>
    </w:p>
    <w:p w14:paraId="7A55D324" w14:textId="4EE350F4"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Ak poskytovateľ identifikuje v rámci záverov opätovnej </w:t>
      </w:r>
      <w:r w:rsidR="00E911B7">
        <w:t xml:space="preserve">finančnej </w:t>
      </w:r>
      <w:r w:rsidRPr="0073389C">
        <w:t xml:space="preserve">kontroly </w:t>
      </w:r>
      <w:r w:rsidR="005D0624">
        <w:rPr>
          <w:rFonts w:cs="Arial"/>
          <w:szCs w:val="19"/>
        </w:rPr>
        <w:t xml:space="preserve">VO </w:t>
      </w:r>
      <w:r w:rsidRPr="0073389C">
        <w:t>zistenia, ktoré mali alebo mohli mať vplyv na VO, vypracuje návrh správy</w:t>
      </w:r>
      <w:r w:rsidR="005D0624">
        <w:rPr>
          <w:rFonts w:cs="Arial"/>
          <w:szCs w:val="19"/>
        </w:rPr>
        <w:t xml:space="preserve"> z kontroly VO</w:t>
      </w:r>
      <w:r w:rsidRPr="0073389C">
        <w:t>, ktorého súčasťou je okrem zistení aj informácia, že poskytovateľ bude požadovať</w:t>
      </w:r>
      <w:r w:rsidRPr="0073389C">
        <w:rPr>
          <w:rStyle w:val="Odkaznapoznmkupodiarou"/>
          <w:sz w:val="19"/>
        </w:rPr>
        <w:footnoteReference w:id="106"/>
      </w:r>
      <w:r w:rsidRPr="0073389C">
        <w:t xml:space="preserve"> vrátenie poskytnutého príspevku resp. jeho časti.</w:t>
      </w:r>
    </w:p>
    <w:p w14:paraId="7A55D325" w14:textId="42A965C1"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Poskytovateľ stanoví v návrhu správy</w:t>
      </w:r>
      <w:r w:rsidR="005D0624" w:rsidRPr="0073389C">
        <w:t xml:space="preserve"> </w:t>
      </w:r>
      <w:r w:rsidR="005D0624">
        <w:rPr>
          <w:rFonts w:cs="Arial"/>
          <w:szCs w:val="19"/>
        </w:rPr>
        <w:t>z kontroly VO</w:t>
      </w:r>
      <w:r w:rsidRPr="0073389C">
        <w:rPr>
          <w:rFonts w:cs="Arial"/>
          <w:szCs w:val="19"/>
        </w:rPr>
        <w:t xml:space="preserve"> </w:t>
      </w:r>
      <w:r w:rsidRPr="0073389C">
        <w:t xml:space="preserve">lehotu na vyjadrenie v rozsahu v závislosti od rozsahu zistení. Po doručení vysvetlenia resp. jeho nedoručení v stanovenej lehote vypracuje poskytovateľ správu </w:t>
      </w:r>
      <w:r w:rsidR="005D0624">
        <w:rPr>
          <w:rFonts w:cs="Arial"/>
          <w:szCs w:val="19"/>
        </w:rPr>
        <w:t xml:space="preserve">z kontroly VO </w:t>
      </w:r>
      <w:r w:rsidRPr="0073389C">
        <w:t xml:space="preserve">a sprievodný list, ktorý obsahuje aj: </w:t>
      </w:r>
    </w:p>
    <w:p w14:paraId="7A55D326" w14:textId="77B17AD9" w:rsidR="009D7F63" w:rsidRPr="0073389C" w:rsidRDefault="009D7F63" w:rsidP="009D7F63">
      <w:pPr>
        <w:pStyle w:val="Bulletslevel2"/>
        <w:spacing w:after="120" w:line="288" w:lineRule="auto"/>
        <w:ind w:left="851" w:hanging="284"/>
        <w:rPr>
          <w:rFonts w:cs="Arial"/>
          <w:szCs w:val="19"/>
          <w:lang w:val="sk-SK"/>
        </w:rPr>
      </w:pPr>
      <w:r w:rsidRPr="0073389C">
        <w:rPr>
          <w:rFonts w:cs="Arial"/>
          <w:szCs w:val="19"/>
          <w:lang w:val="sk-SK"/>
        </w:rPr>
        <w:t xml:space="preserve">informáciu, že prijímateľ bude v zmysle záverov z opätovnej </w:t>
      </w:r>
      <w:r w:rsidR="00E911B7">
        <w:rPr>
          <w:rFonts w:cs="Arial"/>
          <w:szCs w:val="19"/>
          <w:lang w:val="sk-SK"/>
        </w:rPr>
        <w:t xml:space="preserve">finančnej </w:t>
      </w:r>
      <w:r w:rsidRPr="0073389C">
        <w:rPr>
          <w:rFonts w:cs="Arial"/>
          <w:szCs w:val="19"/>
          <w:lang w:val="sk-SK"/>
        </w:rPr>
        <w:t>kontroly VO vyzvaný na vrátenie NFP alebo jeho časti,</w:t>
      </w:r>
    </w:p>
    <w:p w14:paraId="7A55D327" w14:textId="397AEC70" w:rsidR="009D7F63" w:rsidRPr="0073389C" w:rsidRDefault="009D7F63" w:rsidP="009D7F63">
      <w:pPr>
        <w:pStyle w:val="Bulletslevel2"/>
        <w:spacing w:after="120" w:line="288" w:lineRule="auto"/>
        <w:ind w:left="851" w:hanging="284"/>
        <w:rPr>
          <w:rFonts w:cs="Arial"/>
          <w:szCs w:val="19"/>
          <w:lang w:val="sk-SK"/>
        </w:rPr>
      </w:pPr>
      <w:r w:rsidRPr="0073389C">
        <w:rPr>
          <w:rFonts w:cs="Arial"/>
          <w:szCs w:val="19"/>
          <w:lang w:val="sk-SK"/>
        </w:rPr>
        <w:t xml:space="preserve">poučenie pre prijímateľa, že v prípade, ak neuhradí uvedenú výšku NFP v stanovenej lehote, bude poskytovateľ postupovať v zmysle § 41 </w:t>
      </w:r>
      <w:r w:rsidR="00120FED" w:rsidRPr="00120FED">
        <w:rPr>
          <w:rFonts w:cs="Arial"/>
          <w:szCs w:val="19"/>
          <w:lang w:val="sk-SK"/>
        </w:rPr>
        <w:t xml:space="preserve">alebo § 41a </w:t>
      </w:r>
      <w:r w:rsidRPr="0073389C">
        <w:rPr>
          <w:rFonts w:cs="Arial"/>
          <w:szCs w:val="19"/>
          <w:lang w:val="sk-SK"/>
        </w:rPr>
        <w:t xml:space="preserve">zákona o príspevku z EŠIF. </w:t>
      </w:r>
    </w:p>
    <w:p w14:paraId="1E93B2F8" w14:textId="77777777" w:rsidR="00120FED"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Ak v lehote splatnosti prijímateľ stanovenú </w:t>
      </w:r>
      <w:r w:rsidR="00D519DF">
        <w:t>finančnú opravu</w:t>
      </w:r>
      <w:r w:rsidRPr="0073389C">
        <w:t xml:space="preserve"> neuhradí v plnej výške, poskytovateľ v súlade s</w:t>
      </w:r>
      <w:r w:rsidR="00120FED">
        <w:t>:</w:t>
      </w:r>
    </w:p>
    <w:p w14:paraId="62D109A7" w14:textId="62AEF818" w:rsidR="00120FED" w:rsidRDefault="009D7F63" w:rsidP="00151D4D">
      <w:pPr>
        <w:pStyle w:val="Odsekzoznamu"/>
        <w:numPr>
          <w:ilvl w:val="0"/>
          <w:numId w:val="104"/>
        </w:numPr>
        <w:spacing w:before="120" w:after="120" w:line="288" w:lineRule="auto"/>
        <w:ind w:left="1276"/>
        <w:contextualSpacing w:val="0"/>
        <w:jc w:val="both"/>
      </w:pPr>
      <w:r w:rsidRPr="0073389C">
        <w:t xml:space="preserve"> § 41 ods. 2 zákona o príspevku z EŠIF podá podnet na vykonanie kontroly VO na ÚVO (v prípade, ak predmetné VO nebolo doposiaľ predmetom kontroly ÚVO)</w:t>
      </w:r>
      <w:r w:rsidR="00120FED">
        <w:t>. Poskytovateľ postupuje podľa bodov 5-7 nižšie, alebo</w:t>
      </w:r>
    </w:p>
    <w:p w14:paraId="7A55D328" w14:textId="28B0BC6B" w:rsidR="009D7F63" w:rsidRPr="0073389C" w:rsidRDefault="00120FED" w:rsidP="00151D4D">
      <w:pPr>
        <w:pStyle w:val="Odsekzoznamu"/>
        <w:numPr>
          <w:ilvl w:val="0"/>
          <w:numId w:val="104"/>
        </w:numPr>
        <w:spacing w:before="120" w:after="120" w:line="288" w:lineRule="auto"/>
        <w:ind w:left="1276"/>
        <w:contextualSpacing w:val="0"/>
        <w:jc w:val="both"/>
      </w:pPr>
      <w:r>
        <w:t xml:space="preserve"> </w:t>
      </w:r>
      <w:r w:rsidRPr="00120FED">
        <w:t>§ 41a ods. 3 rozhodne v správnom konaní o vrátení sumy uvedenej v žiadosti o vrátenie. Poskytovateľ postupuje primerane podľa bodov 6 a 7 nižšie</w:t>
      </w:r>
      <w:r w:rsidR="009D7F63" w:rsidRPr="0073389C">
        <w:t xml:space="preserve">. </w:t>
      </w:r>
    </w:p>
    <w:p w14:paraId="7A55D329" w14:textId="10BFEF8B"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Ak bolo v zmysle záverov kontroly ÚVO  zistené porušenie pravidiel a postupov VO, ktoré malo alebo mohlo mať vplyv na výsledok VO, poskytovateľ postupuje podľa § 41 ods. </w:t>
      </w:r>
      <w:r w:rsidR="00120FED">
        <w:t>5</w:t>
      </w:r>
      <w:r w:rsidR="00120FED" w:rsidRPr="0073389C">
        <w:t xml:space="preserve"> </w:t>
      </w:r>
      <w:r w:rsidRPr="0073389C">
        <w:t xml:space="preserve">zákona o príspevku z EŠIF, to znamená, že rozhodne o vrátení sumy stanovenej v predchádzajúcej výzve na úhradu. </w:t>
      </w:r>
    </w:p>
    <w:p w14:paraId="7A55D32A" w14:textId="6047A220"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lastRenderedPageBreak/>
        <w:t xml:space="preserve">Poskytovateľ je oprávnený v zmysle záverov kontroly ÚVO  zmeniť výsledok predchádzajúcej </w:t>
      </w:r>
      <w:r w:rsidR="00E911B7">
        <w:t xml:space="preserve">finančnej </w:t>
      </w:r>
      <w:r w:rsidRPr="0073389C">
        <w:t xml:space="preserve">kontroly </w:t>
      </w:r>
      <w:r w:rsidR="005D0624">
        <w:rPr>
          <w:rFonts w:cs="Arial"/>
          <w:szCs w:val="19"/>
        </w:rPr>
        <w:t xml:space="preserve">VO </w:t>
      </w:r>
      <w:r w:rsidRPr="0073389C">
        <w:t xml:space="preserve">(t.j. zmeniť percentuálnu sadzbu </w:t>
      </w:r>
      <w:r w:rsidR="00D519DF">
        <w:t>finančnej opravy</w:t>
      </w:r>
      <w:r w:rsidRPr="0073389C">
        <w:t xml:space="preserve"> v dôsledku iných záverov ÚVO), čo uvedie v odôvodnení  rozhodnutia správneho orgánu o vrátení poskytnutého NFP alebo jeho časti (ďalej len „Rozhodnutie“).   </w:t>
      </w:r>
    </w:p>
    <w:p w14:paraId="7A55D32B" w14:textId="77777777" w:rsidR="009D7F63" w:rsidRPr="0073389C" w:rsidRDefault="009D7F63" w:rsidP="009D7F63">
      <w:pPr>
        <w:pStyle w:val="Odsekzoznamu"/>
        <w:tabs>
          <w:tab w:val="left" w:pos="1014"/>
        </w:tabs>
        <w:spacing w:before="120" w:after="120" w:line="288" w:lineRule="auto"/>
        <w:ind w:left="567"/>
        <w:contextualSpacing w:val="0"/>
        <w:jc w:val="both"/>
      </w:pPr>
      <w:r w:rsidRPr="0073389C">
        <w:t xml:space="preserve">V zmysle § 18 ods. 2 Správneho poriadku „Pokiaľ sa konanie začína na podnet správneho orgánu, je konanie začaté dňom, keď tento orgán urobil voči účastníkovi konania prvý úkon“. Poskytovateľ oznámi listom prijímateľovi, že začal (v postavení správneho orgánu) správne konanie v zmysle Správneho poriadku vo  veci vrátenia príspevku NFP a zároveň ho vyzve, aby sa v stanovenej lehote vyjadril v zmysle § 33 ods. 2 Správneho poriadku: „Správny orgán je povinný dať účastníkom konania a zúčastneným osobám možnosť, aby sa pred vydaním rozhodnutia mohli vyjadriť k jeho podkladu i k spôsobu jeho zistenia, prípadne navrhnúť jeho doplnenie“. Po doručení vyjadrenia prijímateľa resp. jeho nedoručení v stanovenej lehote, vypracuje poskytovateľ Rozhodnutie v zmysle § 46 a nasl. Správneho poriadku. </w:t>
      </w:r>
    </w:p>
    <w:p w14:paraId="7A55D32C" w14:textId="77777777"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V prípade, že prijímateľ podal včas voči Rozhodnutiu podľa bodu  6 tejto časti rozklad, o rozklade rozhoduje v zmysle § 61 Správneho poriadku štatutárny orgán MV SR, na základe návrhu ním ustanovenej osobitnej komisie. Proti tomuto rozhodnutiu sa nemožno odvolať. </w:t>
      </w:r>
    </w:p>
    <w:p w14:paraId="671AA64F" w14:textId="2E557499" w:rsidR="005D0624" w:rsidRPr="004B129C" w:rsidRDefault="00120FED" w:rsidP="005D0624">
      <w:pPr>
        <w:tabs>
          <w:tab w:val="left" w:pos="1014"/>
        </w:tabs>
        <w:spacing w:before="120" w:after="120" w:line="288" w:lineRule="auto"/>
        <w:jc w:val="both"/>
        <w:rPr>
          <w:rFonts w:cs="Arial"/>
          <w:szCs w:val="19"/>
        </w:rPr>
      </w:pPr>
      <w:r>
        <w:rPr>
          <w:rFonts w:cs="Arial"/>
          <w:szCs w:val="19"/>
        </w:rPr>
        <w:t>B</w:t>
      </w:r>
      <w:r w:rsidR="005D0624">
        <w:rPr>
          <w:rFonts w:cs="Arial"/>
          <w:szCs w:val="19"/>
        </w:rPr>
        <w:t>)</w:t>
      </w:r>
      <w:r w:rsidR="005D0624" w:rsidRPr="004B129C">
        <w:rPr>
          <w:rFonts w:cs="Arial"/>
          <w:szCs w:val="19"/>
        </w:rPr>
        <w:t xml:space="preserve"> Ak poskytovateľ už </w:t>
      </w:r>
      <w:r w:rsidR="005D0624" w:rsidRPr="004B129C">
        <w:rPr>
          <w:rFonts w:cs="Arial"/>
          <w:b/>
          <w:szCs w:val="19"/>
        </w:rPr>
        <w:t>disponuje</w:t>
      </w:r>
      <w:r w:rsidR="005D0624" w:rsidRPr="004B129C">
        <w:rPr>
          <w:rFonts w:cs="Arial"/>
          <w:szCs w:val="19"/>
        </w:rPr>
        <w:t xml:space="preserve"> v danej veci závermi z kontroly ÚVO , vykoná opätovnú </w:t>
      </w:r>
      <w:r w:rsidR="00E911B7">
        <w:rPr>
          <w:rFonts w:cs="Arial"/>
          <w:szCs w:val="19"/>
        </w:rPr>
        <w:t>finančnú</w:t>
      </w:r>
      <w:r w:rsidR="005D0624" w:rsidRPr="004B129C">
        <w:rPr>
          <w:rFonts w:cs="Arial"/>
          <w:szCs w:val="19"/>
        </w:rPr>
        <w:t xml:space="preserve"> kontrolu VO a postupuje nasledovne:</w:t>
      </w:r>
    </w:p>
    <w:p w14:paraId="046B0E5A" w14:textId="6A907DA8" w:rsidR="005D0624" w:rsidRPr="004B129C" w:rsidRDefault="005D0624" w:rsidP="005D0624">
      <w:pPr>
        <w:spacing w:before="120" w:after="120" w:line="288" w:lineRule="auto"/>
        <w:ind w:left="567" w:hanging="283"/>
        <w:jc w:val="both"/>
        <w:rPr>
          <w:rFonts w:cs="Arial"/>
          <w:szCs w:val="19"/>
        </w:rPr>
      </w:pPr>
      <w:r w:rsidRPr="004B129C">
        <w:rPr>
          <w:rFonts w:cs="Arial"/>
          <w:szCs w:val="19"/>
        </w:rPr>
        <w:t xml:space="preserve">1.  Ak poskytovateľ identifikuje v rámci záverov opätovnej </w:t>
      </w:r>
      <w:r w:rsidR="00E911B7">
        <w:rPr>
          <w:rFonts w:cs="Arial"/>
          <w:szCs w:val="19"/>
        </w:rPr>
        <w:t xml:space="preserve">finančnej </w:t>
      </w:r>
      <w:r w:rsidRPr="004B129C">
        <w:rPr>
          <w:rFonts w:cs="Arial"/>
          <w:szCs w:val="19"/>
        </w:rPr>
        <w:t xml:space="preserve">kontroly </w:t>
      </w:r>
      <w:r>
        <w:rPr>
          <w:rFonts w:cs="Arial"/>
          <w:szCs w:val="19"/>
        </w:rPr>
        <w:t xml:space="preserve">VO </w:t>
      </w:r>
      <w:r w:rsidRPr="004B129C">
        <w:rPr>
          <w:rFonts w:cs="Arial"/>
          <w:szCs w:val="19"/>
        </w:rPr>
        <w:t>zistenia, ktoré mali alebo mohli mať vplyv na VO, vypracuje návrh správy</w:t>
      </w:r>
      <w:r>
        <w:rPr>
          <w:rFonts w:cs="Arial"/>
          <w:szCs w:val="19"/>
        </w:rPr>
        <w:t xml:space="preserve"> z kontroly</w:t>
      </w:r>
      <w:r w:rsidRPr="004B129C">
        <w:rPr>
          <w:rFonts w:cs="Arial"/>
          <w:szCs w:val="19"/>
        </w:rPr>
        <w:t>, ktorého súčasťou je okrem zistení aj informácia, že poskytovateľ bude požadovať  vrátenie poskytnutého príspevku resp. jeho časti.</w:t>
      </w:r>
    </w:p>
    <w:p w14:paraId="1A124A85" w14:textId="3D6E8CB1" w:rsidR="005D0624" w:rsidRPr="004B129C" w:rsidRDefault="005D0624" w:rsidP="005D0624">
      <w:pPr>
        <w:tabs>
          <w:tab w:val="left" w:pos="1014"/>
        </w:tabs>
        <w:spacing w:before="120" w:after="120" w:line="288" w:lineRule="auto"/>
        <w:ind w:left="567" w:hanging="283"/>
        <w:jc w:val="both"/>
        <w:rPr>
          <w:rFonts w:cs="Arial"/>
          <w:szCs w:val="19"/>
        </w:rPr>
      </w:pPr>
      <w:r w:rsidRPr="004B129C">
        <w:rPr>
          <w:rFonts w:cs="Arial"/>
          <w:szCs w:val="19"/>
        </w:rPr>
        <w:t>2. Poskytovateľ stanoví v návrhu správy</w:t>
      </w:r>
      <w:r>
        <w:rPr>
          <w:rFonts w:cs="Arial"/>
          <w:szCs w:val="19"/>
        </w:rPr>
        <w:t xml:space="preserve"> z kontroly</w:t>
      </w:r>
      <w:r w:rsidRPr="004B129C">
        <w:rPr>
          <w:rFonts w:cs="Arial"/>
          <w:szCs w:val="19"/>
        </w:rPr>
        <w:t xml:space="preserve"> </w:t>
      </w:r>
      <w:r>
        <w:rPr>
          <w:rFonts w:cs="Arial"/>
          <w:szCs w:val="19"/>
        </w:rPr>
        <w:t xml:space="preserve">VO </w:t>
      </w:r>
      <w:r w:rsidRPr="004B129C">
        <w:rPr>
          <w:rFonts w:cs="Arial"/>
          <w:szCs w:val="19"/>
        </w:rPr>
        <w:t xml:space="preserve">lehotu na vyjadrenie v  závislosti od rozsahu zistení. Po doručení vysvetlenia resp. jeho nedoručení v stanovenej lehote vypracuje poskytovateľ správu </w:t>
      </w:r>
      <w:r>
        <w:rPr>
          <w:rFonts w:cs="Arial"/>
          <w:szCs w:val="19"/>
        </w:rPr>
        <w:t xml:space="preserve">z kontroly VO </w:t>
      </w:r>
      <w:r w:rsidRPr="004B129C">
        <w:rPr>
          <w:rFonts w:cs="Arial"/>
          <w:szCs w:val="19"/>
        </w:rPr>
        <w:t xml:space="preserve">a sprievodný list, ktorý obsahuje aj: </w:t>
      </w:r>
    </w:p>
    <w:p w14:paraId="4AC19028" w14:textId="55184954" w:rsidR="005D0624" w:rsidRPr="004B129C" w:rsidRDefault="005D0624" w:rsidP="005D0624">
      <w:pPr>
        <w:tabs>
          <w:tab w:val="left" w:pos="1014"/>
        </w:tabs>
        <w:spacing w:before="120" w:after="120" w:line="288" w:lineRule="auto"/>
        <w:ind w:left="851" w:hanging="284"/>
        <w:jc w:val="both"/>
        <w:rPr>
          <w:rFonts w:cs="Arial"/>
          <w:szCs w:val="19"/>
        </w:rPr>
      </w:pPr>
      <w:r w:rsidRPr="004B129C">
        <w:rPr>
          <w:rFonts w:cs="Arial"/>
          <w:b/>
          <w:szCs w:val="19"/>
        </w:rPr>
        <w:t>•</w:t>
      </w:r>
      <w:r w:rsidRPr="004B129C">
        <w:rPr>
          <w:rFonts w:cs="Arial"/>
          <w:szCs w:val="19"/>
        </w:rPr>
        <w:tab/>
        <w:t xml:space="preserve">informáciu, že prijímateľ bude v zmysle záverov z opätovnej </w:t>
      </w:r>
      <w:r w:rsidR="00E911B7">
        <w:rPr>
          <w:rFonts w:cs="Arial"/>
          <w:szCs w:val="19"/>
        </w:rPr>
        <w:t xml:space="preserve">finančnej </w:t>
      </w:r>
      <w:r w:rsidRPr="004B129C">
        <w:rPr>
          <w:rFonts w:cs="Arial"/>
          <w:szCs w:val="19"/>
        </w:rPr>
        <w:t>kontroly VO vyzvaný na vrátenie NFP alebo jeho časti,</w:t>
      </w:r>
    </w:p>
    <w:p w14:paraId="7EC41F13" w14:textId="77777777" w:rsidR="005D0624" w:rsidRPr="004B129C" w:rsidRDefault="005D0624" w:rsidP="005D0624">
      <w:pPr>
        <w:tabs>
          <w:tab w:val="left" w:pos="1014"/>
        </w:tabs>
        <w:spacing w:before="120" w:after="120" w:line="288" w:lineRule="auto"/>
        <w:ind w:left="851" w:hanging="284"/>
        <w:jc w:val="both"/>
        <w:rPr>
          <w:rFonts w:cs="Arial"/>
          <w:szCs w:val="19"/>
        </w:rPr>
      </w:pPr>
      <w:r w:rsidRPr="004B129C">
        <w:rPr>
          <w:rFonts w:cs="Arial"/>
          <w:b/>
          <w:szCs w:val="19"/>
        </w:rPr>
        <w:t>•</w:t>
      </w:r>
      <w:r w:rsidRPr="004B129C">
        <w:rPr>
          <w:rFonts w:cs="Arial"/>
          <w:szCs w:val="19"/>
        </w:rPr>
        <w:tab/>
        <w:t xml:space="preserve">poučenie pre prijímateľa, že v prípade, ak neuhradí uvedenú výšku NFP v stanovenej lehote, bude poskytovateľ postupovať v zmysle § 41 zákona o príspevku z EŠIF. </w:t>
      </w:r>
    </w:p>
    <w:p w14:paraId="44E92638" w14:textId="49DB45FC" w:rsidR="005D0624" w:rsidRPr="004B129C" w:rsidRDefault="005D0624" w:rsidP="005D0624">
      <w:pPr>
        <w:tabs>
          <w:tab w:val="left" w:pos="1014"/>
        </w:tabs>
        <w:spacing w:before="120" w:after="120" w:line="288" w:lineRule="auto"/>
        <w:ind w:left="567" w:hanging="283"/>
        <w:jc w:val="both"/>
        <w:rPr>
          <w:rFonts w:cs="Arial"/>
          <w:szCs w:val="19"/>
        </w:rPr>
      </w:pPr>
      <w:r w:rsidRPr="004B129C">
        <w:rPr>
          <w:rFonts w:cs="Arial"/>
          <w:szCs w:val="19"/>
        </w:rPr>
        <w:t xml:space="preserve">3. Ak v lehote splatnosti prijímateľ stanovenú </w:t>
      </w:r>
      <w:r w:rsidR="00D519DF">
        <w:rPr>
          <w:rFonts w:cs="Arial"/>
          <w:szCs w:val="19"/>
        </w:rPr>
        <w:t>finančnú opravu</w:t>
      </w:r>
      <w:r w:rsidRPr="004B129C">
        <w:rPr>
          <w:rFonts w:cs="Arial"/>
          <w:szCs w:val="19"/>
        </w:rPr>
        <w:t xml:space="preserve"> neuhradí v plnej výške, poskytovateľ v súlade s</w:t>
      </w:r>
      <w:r w:rsidR="00120FED">
        <w:rPr>
          <w:rFonts w:cs="Arial"/>
          <w:szCs w:val="19"/>
        </w:rPr>
        <w:t xml:space="preserve"> </w:t>
      </w:r>
      <w:r w:rsidRPr="004B129C">
        <w:rPr>
          <w:rFonts w:cs="Arial"/>
          <w:szCs w:val="19"/>
        </w:rPr>
        <w:t xml:space="preserve">§ 41 ods. 5 zákona o príspevku z EŠIF rozhodne v správnom konaní o vrátení sumy stanovenej v predchádzajúcej výzve na úhradu. </w:t>
      </w:r>
    </w:p>
    <w:p w14:paraId="3F6C182C" w14:textId="77777777" w:rsidR="005D0624" w:rsidRPr="004B129C" w:rsidRDefault="005D0624" w:rsidP="005D0624">
      <w:pPr>
        <w:tabs>
          <w:tab w:val="left" w:pos="1014"/>
        </w:tabs>
        <w:spacing w:before="120" w:after="120" w:line="288" w:lineRule="auto"/>
        <w:ind w:left="567" w:hanging="283"/>
        <w:jc w:val="both"/>
        <w:rPr>
          <w:rFonts w:cs="Arial"/>
          <w:szCs w:val="19"/>
        </w:rPr>
      </w:pPr>
      <w:r w:rsidRPr="004B129C">
        <w:rPr>
          <w:rFonts w:cs="Arial"/>
          <w:szCs w:val="19"/>
        </w:rPr>
        <w:t xml:space="preserve">4. V zmysle § 18 ods. 2 Správneho poriadku „Pokiaľ sa konanie začína na podnet správneho orgánu, je konanie začaté dňom, keď tento orgán urobil voči účastníkovi konania prvý úkon“. Poskytovateľ oznámi listom prijímateľovi, že začal (v postavení správneho orgánu) správne konanie v zmysle Správneho poriadku vo  veci vrátenia príspevku NFP a zároveň ho vyzve, aby sa v stanovenej lehote vyjadril v zmysle § 33 ods. 2 Správneho poriadku: „Správny orgán je povinný dať účastníkom konania a zúčastneným osobám možnosť, aby sa pred vydaním rozhodnutia mohli vyjadriť k jeho podkladu i k spôsobu jeho zistenia, prípadne navrhnúť jeho doplnenie“. Po doručení vyjadrenia prijímateľa resp. jeho nedoručení v stanovenej lehote, vypracuje poskytovateľ Rozhodnutie v zmysle § 46 a nasl. Správneho poriadku. </w:t>
      </w:r>
    </w:p>
    <w:p w14:paraId="7A55D32D" w14:textId="2891111D" w:rsidR="009D7F63" w:rsidRPr="0073389C" w:rsidRDefault="005D0624" w:rsidP="00267484">
      <w:pPr>
        <w:tabs>
          <w:tab w:val="left" w:pos="1014"/>
        </w:tabs>
        <w:spacing w:before="120" w:after="120" w:line="288" w:lineRule="auto"/>
        <w:ind w:left="567" w:hanging="283"/>
        <w:jc w:val="both"/>
      </w:pPr>
      <w:r w:rsidRPr="004B129C">
        <w:rPr>
          <w:rFonts w:cs="Arial"/>
          <w:szCs w:val="19"/>
        </w:rPr>
        <w:t>5. V prípade, že prijímateľ podal včas voči Rozhodnutiu podľa bodu 3 tejto časti rozklad, o rozklade rozhoduje v zmysle § 61 Správneho poriadku štatutárny orgán MV SR, na základe návrhu ním ustanovenej osobitnej komisie. Proti tomuto rozhodnutiu sa nemožno odvolať.</w:t>
      </w:r>
    </w:p>
    <w:p w14:paraId="7A55D32E" w14:textId="77777777" w:rsidR="009D7F63" w:rsidRPr="0073389C" w:rsidRDefault="009D7F63" w:rsidP="009D7F63">
      <w:pPr>
        <w:pStyle w:val="Nadpis3"/>
        <w:ind w:left="567" w:firstLine="0"/>
        <w:rPr>
          <w:lang w:val="sk-SK"/>
        </w:rPr>
      </w:pPr>
      <w:bookmarkStart w:id="266" w:name="_Toc440372885"/>
      <w:bookmarkStart w:id="267" w:name="_Toc440636396"/>
      <w:r w:rsidRPr="0073389C">
        <w:rPr>
          <w:lang w:val="sk-SK"/>
        </w:rPr>
        <w:t>Postupy vo verejnom obstarávaní</w:t>
      </w:r>
      <w:bookmarkEnd w:id="266"/>
      <w:bookmarkEnd w:id="267"/>
    </w:p>
    <w:p w14:paraId="6EB048C2" w14:textId="77777777" w:rsidR="00267484" w:rsidRPr="008C3256" w:rsidRDefault="00267484" w:rsidP="00267484">
      <w:pPr>
        <w:tabs>
          <w:tab w:val="left" w:pos="1014"/>
        </w:tabs>
        <w:spacing w:before="120" w:after="120" w:line="288" w:lineRule="auto"/>
        <w:jc w:val="both"/>
        <w:rPr>
          <w:rFonts w:cs="Arial"/>
          <w:b/>
          <w:szCs w:val="19"/>
          <w:u w:val="single"/>
        </w:rPr>
      </w:pPr>
      <w:r w:rsidRPr="008C3256">
        <w:rPr>
          <w:rFonts w:cs="Arial"/>
          <w:b/>
          <w:szCs w:val="19"/>
          <w:u w:val="single"/>
        </w:rPr>
        <w:t>Elektronické trhovisko</w:t>
      </w:r>
    </w:p>
    <w:p w14:paraId="615DE8EF"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lastRenderedPageBreak/>
        <w:t>Elektronické trhovisko je informačný systém (ďalej len „IS“) VS, ktorý slúži na zabezpečenie ponuky a nákupu tovarov, stavebných prác alebo služieb bežne dostupných na trhu, ako aj na zabezpečenie s tým súvisiacich činností. Správcom elektronického trhoviska je MV SR.</w:t>
      </w:r>
    </w:p>
    <w:p w14:paraId="6ABDFF2D" w14:textId="77777777" w:rsidR="00AE02EE" w:rsidRPr="00AE02EE" w:rsidRDefault="00AE02EE" w:rsidP="00AE02EE">
      <w:pPr>
        <w:tabs>
          <w:tab w:val="left" w:pos="1014"/>
        </w:tabs>
        <w:spacing w:before="120" w:after="120" w:line="288" w:lineRule="auto"/>
        <w:jc w:val="both"/>
        <w:rPr>
          <w:rFonts w:cs="Arial"/>
          <w:szCs w:val="19"/>
        </w:rPr>
      </w:pPr>
    </w:p>
    <w:p w14:paraId="15F33FD6" w14:textId="77777777" w:rsidR="00AE02EE" w:rsidRPr="00AE02EE" w:rsidRDefault="00AE02EE" w:rsidP="00AE02EE">
      <w:pPr>
        <w:tabs>
          <w:tab w:val="left" w:pos="1014"/>
        </w:tabs>
        <w:spacing w:before="120" w:after="120" w:line="288" w:lineRule="auto"/>
        <w:jc w:val="both"/>
        <w:rPr>
          <w:rFonts w:cs="Arial"/>
          <w:b/>
          <w:szCs w:val="19"/>
        </w:rPr>
      </w:pPr>
      <w:r w:rsidRPr="00AE02EE">
        <w:rPr>
          <w:rFonts w:cs="Arial"/>
          <w:b/>
          <w:szCs w:val="19"/>
        </w:rPr>
        <w:t>Kontrola VO realizovaného postupom nadlimitnej verejnej súťaže zadávanej prostredníctvom elektronického trhoviska</w:t>
      </w:r>
    </w:p>
    <w:p w14:paraId="2FE4AA18" w14:textId="77777777" w:rsidR="00AE02EE" w:rsidRPr="00AE02EE" w:rsidRDefault="00AE02EE" w:rsidP="00AE02EE">
      <w:pPr>
        <w:tabs>
          <w:tab w:val="left" w:pos="1014"/>
        </w:tabs>
        <w:spacing w:before="120" w:after="120" w:line="288" w:lineRule="auto"/>
        <w:jc w:val="both"/>
        <w:rPr>
          <w:rFonts w:cs="Arial"/>
          <w:szCs w:val="19"/>
        </w:rPr>
      </w:pPr>
    </w:p>
    <w:p w14:paraId="725E1AC8" w14:textId="1EAB52D4"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 xml:space="preserve">Zadávanie zákazky nadlimitným postupom verejnej súťaže prostredníctvom elektronického trhoviska sa realizuje v súlade s príslušnými ustanoveniami uvedenými v § </w:t>
      </w:r>
      <w:r w:rsidR="002C5B49">
        <w:rPr>
          <w:rFonts w:cs="Arial"/>
          <w:szCs w:val="19"/>
        </w:rPr>
        <w:t>66 ods. 8</w:t>
      </w:r>
      <w:r w:rsidR="002C5B49" w:rsidRPr="00AE02EE">
        <w:rPr>
          <w:rFonts w:cs="Arial"/>
          <w:szCs w:val="19"/>
        </w:rPr>
        <w:t xml:space="preserve"> </w:t>
      </w:r>
      <w:r w:rsidRPr="00AE02EE">
        <w:rPr>
          <w:rFonts w:cs="Arial"/>
          <w:szCs w:val="19"/>
        </w:rPr>
        <w:t xml:space="preserve">ZVO a v súlade s aktuálnym znením Obchodných podmienok elektronického trhoviska.  </w:t>
      </w:r>
    </w:p>
    <w:p w14:paraId="1F36501D"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 xml:space="preserve">Kontrola VO realizovaného postupom nadlimitnej verejnej súťaže zadávanej prostredníctvom elektronického trhoviska sa vykonáva analogicky ku kontrole zadávania nadlimitných zákaziek zadávaných postupom verejnej súťaže (prvá ex-ante kontrola, druhá ex-ante kontrola a následná ex-post kontrola) vrátane rozsahu, formy a spôsobu predkladania dokumentácie k VO so zohľadnením špecifík elektronického trhoviska.  </w:t>
      </w:r>
    </w:p>
    <w:p w14:paraId="01AC19EB"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Doklady požadované nad rámec dokumentácie k VO uvedených v kapitole 2.5.6 časti „a) Prvá ex-ante kontrola zákazky“:</w:t>
      </w:r>
    </w:p>
    <w:p w14:paraId="426AF462" w14:textId="61709C95" w:rsidR="00AE02EE" w:rsidRPr="00AE02EE" w:rsidRDefault="00AE02EE" w:rsidP="00AE02EE">
      <w:pPr>
        <w:numPr>
          <w:ilvl w:val="0"/>
          <w:numId w:val="2"/>
        </w:numPr>
        <w:tabs>
          <w:tab w:val="left" w:pos="1014"/>
        </w:tabs>
        <w:spacing w:before="120" w:after="120" w:line="288" w:lineRule="auto"/>
        <w:jc w:val="both"/>
        <w:rPr>
          <w:rFonts w:cs="Arial"/>
          <w:szCs w:val="19"/>
        </w:rPr>
      </w:pPr>
      <w:r w:rsidRPr="00666AC8">
        <w:t xml:space="preserve"> </w:t>
      </w:r>
      <w:r w:rsidRPr="00AE02EE">
        <w:rPr>
          <w:rFonts w:cs="Arial"/>
          <w:szCs w:val="19"/>
        </w:rPr>
        <w:t xml:space="preserve">test bežnej dostupnosti (príloha č. </w:t>
      </w:r>
      <w:r w:rsidR="00FB5D5F">
        <w:rPr>
          <w:rFonts w:cs="Arial"/>
          <w:szCs w:val="19"/>
        </w:rPr>
        <w:t>19</w:t>
      </w:r>
      <w:r w:rsidRPr="00AE02EE">
        <w:rPr>
          <w:rFonts w:cs="Arial"/>
          <w:szCs w:val="19"/>
        </w:rPr>
        <w:t>);</w:t>
      </w:r>
    </w:p>
    <w:p w14:paraId="1C2E2D4C" w14:textId="6D8725E5" w:rsidR="00AE02EE" w:rsidRPr="00AE02EE" w:rsidRDefault="00AE02EE" w:rsidP="00AE02EE">
      <w:pPr>
        <w:numPr>
          <w:ilvl w:val="0"/>
          <w:numId w:val="2"/>
        </w:numPr>
        <w:tabs>
          <w:tab w:val="left" w:pos="1014"/>
        </w:tabs>
        <w:spacing w:before="120" w:after="120" w:line="288" w:lineRule="auto"/>
        <w:jc w:val="both"/>
        <w:rPr>
          <w:rFonts w:cs="Arial"/>
          <w:szCs w:val="19"/>
        </w:rPr>
      </w:pPr>
      <w:r w:rsidRPr="00AE02EE">
        <w:rPr>
          <w:rFonts w:cs="Arial"/>
          <w:szCs w:val="19"/>
        </w:rPr>
        <w:t xml:space="preserve">zdokladovanie skutočnosti, že v čase výberu najvhodnejšej ponuky pre rovnaký alebo ekvivalentný tovar alebo služby sú v systéme </w:t>
      </w:r>
      <w:r w:rsidR="008F6AE6" w:rsidRPr="00AE02EE">
        <w:rPr>
          <w:rFonts w:cs="Arial"/>
          <w:szCs w:val="19"/>
        </w:rPr>
        <w:t>elektronického</w:t>
      </w:r>
      <w:r w:rsidRPr="00AE02EE">
        <w:rPr>
          <w:rFonts w:cs="Arial"/>
          <w:szCs w:val="19"/>
        </w:rPr>
        <w:t xml:space="preserve"> trhoviska zverejnené aspoň tri ponuky. </w:t>
      </w:r>
    </w:p>
    <w:p w14:paraId="328C70FC" w14:textId="77777777" w:rsidR="00AE02EE" w:rsidRPr="00AE02EE" w:rsidRDefault="00AE02EE" w:rsidP="00AE02EE">
      <w:pPr>
        <w:tabs>
          <w:tab w:val="left" w:pos="1014"/>
        </w:tabs>
        <w:spacing w:before="120" w:after="120" w:line="288" w:lineRule="auto"/>
        <w:jc w:val="both"/>
        <w:rPr>
          <w:rFonts w:cs="Arial"/>
          <w:szCs w:val="19"/>
        </w:rPr>
      </w:pPr>
    </w:p>
    <w:p w14:paraId="50D74C1D" w14:textId="18C8D9FC"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Doklady požadované nad rámec dokumentácie k VO uvedených v kapitole 2.5.6 časti „b) Druhá ex-ante kontrola“:</w:t>
      </w:r>
    </w:p>
    <w:p w14:paraId="6E8FC2D5" w14:textId="77777777" w:rsidR="00AE02EE" w:rsidRPr="00AE02EE" w:rsidRDefault="00AE02EE" w:rsidP="00151D4D">
      <w:pPr>
        <w:numPr>
          <w:ilvl w:val="0"/>
          <w:numId w:val="87"/>
        </w:numPr>
        <w:spacing w:before="120" w:after="120" w:line="288" w:lineRule="auto"/>
        <w:ind w:left="1134" w:hanging="425"/>
        <w:jc w:val="both"/>
        <w:rPr>
          <w:rFonts w:cs="Arial"/>
          <w:szCs w:val="19"/>
        </w:rPr>
      </w:pPr>
      <w:r w:rsidRPr="00662B41">
        <w:rPr>
          <w:rFonts w:cs="Arial"/>
          <w:szCs w:val="19"/>
        </w:rPr>
        <w:t>všetky protokoly z IS elektronického trhoviska zaznamenávajúce priebeh a vyhodnocovanie predmetného postupu VO.</w:t>
      </w:r>
    </w:p>
    <w:p w14:paraId="1C325E77" w14:textId="77777777" w:rsidR="00AE02EE" w:rsidRPr="00AE02EE" w:rsidRDefault="00AE02EE" w:rsidP="00AE02EE">
      <w:pPr>
        <w:tabs>
          <w:tab w:val="left" w:pos="1014"/>
        </w:tabs>
        <w:spacing w:before="120" w:after="120" w:line="288" w:lineRule="auto"/>
        <w:jc w:val="both"/>
        <w:rPr>
          <w:rFonts w:cs="Arial"/>
          <w:szCs w:val="19"/>
        </w:rPr>
      </w:pPr>
    </w:p>
    <w:p w14:paraId="535EC316" w14:textId="77777777" w:rsidR="00AE02EE" w:rsidRPr="00AE02EE" w:rsidRDefault="00AE02EE" w:rsidP="00AE02EE">
      <w:pPr>
        <w:tabs>
          <w:tab w:val="left" w:pos="1014"/>
        </w:tabs>
        <w:spacing w:before="120" w:after="120" w:line="288" w:lineRule="auto"/>
        <w:jc w:val="both"/>
        <w:rPr>
          <w:rFonts w:cs="Arial"/>
          <w:b/>
          <w:szCs w:val="19"/>
        </w:rPr>
      </w:pPr>
      <w:r w:rsidRPr="00AE02EE">
        <w:rPr>
          <w:rFonts w:cs="Arial"/>
          <w:b/>
          <w:szCs w:val="19"/>
        </w:rPr>
        <w:t>Kontrola VO realizovaného postupom podlimitnej zákazky zadávanej prostredníctvom elektronického trhoviska</w:t>
      </w:r>
    </w:p>
    <w:p w14:paraId="137572EE" w14:textId="77777777" w:rsidR="00AE02EE" w:rsidRDefault="00AE02EE" w:rsidP="00267484">
      <w:pPr>
        <w:tabs>
          <w:tab w:val="left" w:pos="1014"/>
        </w:tabs>
        <w:spacing w:before="120" w:after="120" w:line="288" w:lineRule="auto"/>
        <w:jc w:val="both"/>
        <w:rPr>
          <w:rFonts w:cs="Arial"/>
          <w:szCs w:val="19"/>
        </w:rPr>
      </w:pPr>
    </w:p>
    <w:p w14:paraId="7BE420C0" w14:textId="261A4EFC" w:rsidR="00267484" w:rsidRPr="0073389C" w:rsidRDefault="00267484" w:rsidP="00267484">
      <w:pPr>
        <w:tabs>
          <w:tab w:val="left" w:pos="1014"/>
        </w:tabs>
        <w:spacing w:before="120" w:after="120" w:line="288" w:lineRule="auto"/>
        <w:jc w:val="both"/>
        <w:rPr>
          <w:rFonts w:cs="Arial"/>
          <w:szCs w:val="19"/>
        </w:rPr>
      </w:pPr>
      <w:r w:rsidRPr="0073389C">
        <w:rPr>
          <w:rFonts w:cs="Arial"/>
          <w:szCs w:val="19"/>
        </w:rPr>
        <w:t xml:space="preserve">Elektronické trhovisko </w:t>
      </w:r>
      <w:r w:rsidR="005E0D17">
        <w:rPr>
          <w:rFonts w:cs="Arial"/>
          <w:szCs w:val="19"/>
        </w:rPr>
        <w:t>môžu</w:t>
      </w:r>
      <w:r w:rsidRPr="0073389C">
        <w:rPr>
          <w:rFonts w:cs="Arial"/>
          <w:szCs w:val="19"/>
        </w:rPr>
        <w:t xml:space="preserve"> </w:t>
      </w:r>
      <w:r w:rsidR="005E0D17">
        <w:rPr>
          <w:rFonts w:cs="Arial"/>
          <w:szCs w:val="19"/>
        </w:rPr>
        <w:t>vy</w:t>
      </w:r>
      <w:r w:rsidR="005E0D17" w:rsidRPr="0073389C">
        <w:rPr>
          <w:rFonts w:cs="Arial"/>
          <w:szCs w:val="19"/>
        </w:rPr>
        <w:t>užívať</w:t>
      </w:r>
      <w:r w:rsidRPr="0073389C">
        <w:rPr>
          <w:rFonts w:cs="Arial"/>
          <w:szCs w:val="19"/>
        </w:rPr>
        <w:t xml:space="preserve"> prijímatelia, ktorí</w:t>
      </w:r>
      <w:r w:rsidRPr="0073389C">
        <w:rPr>
          <w:rFonts w:cs="Arial"/>
          <w:szCs w:val="19"/>
          <w:u w:val="single"/>
        </w:rPr>
        <w:t xml:space="preserve"> spĺňajú podmienky uvedené v § </w:t>
      </w:r>
      <w:r w:rsidR="002C5B49">
        <w:rPr>
          <w:rFonts w:cs="Arial"/>
          <w:szCs w:val="19"/>
          <w:u w:val="single"/>
        </w:rPr>
        <w:t>108</w:t>
      </w:r>
      <w:r w:rsidR="002C5B49" w:rsidRPr="0073389C">
        <w:rPr>
          <w:rFonts w:cs="Arial"/>
          <w:szCs w:val="19"/>
          <w:u w:val="single"/>
        </w:rPr>
        <w:t xml:space="preserve"> </w:t>
      </w:r>
      <w:r w:rsidRPr="0073389C">
        <w:rPr>
          <w:rFonts w:cs="Arial"/>
          <w:szCs w:val="19"/>
          <w:u w:val="single"/>
        </w:rPr>
        <w:t xml:space="preserve">ods. 1 ZVO a predpokladaná hodnota ich zákazky je rovnaká alebo vyššia ako </w:t>
      </w:r>
      <w:r w:rsidR="00120FED">
        <w:rPr>
          <w:rFonts w:cs="Arial"/>
          <w:szCs w:val="19"/>
          <w:u w:val="single"/>
        </w:rPr>
        <w:t>1</w:t>
      </w:r>
      <w:r w:rsidR="002C5B49">
        <w:rPr>
          <w:rFonts w:cs="Arial"/>
          <w:szCs w:val="19"/>
          <w:u w:val="single"/>
        </w:rPr>
        <w:t>5</w:t>
      </w:r>
      <w:r w:rsidR="00120FED">
        <w:rPr>
          <w:rFonts w:cs="Arial"/>
          <w:szCs w:val="19"/>
          <w:u w:val="single"/>
        </w:rPr>
        <w:t xml:space="preserve"> </w:t>
      </w:r>
      <w:r w:rsidRPr="0073389C">
        <w:rPr>
          <w:rFonts w:cs="Arial"/>
          <w:szCs w:val="19"/>
          <w:u w:val="single"/>
        </w:rPr>
        <w:t>000 EUR (bez DPH)</w:t>
      </w:r>
      <w:r w:rsidR="00662B41" w:rsidRPr="00662B41">
        <w:rPr>
          <w:rFonts w:cs="Arial"/>
          <w:szCs w:val="19"/>
          <w:u w:val="single"/>
        </w:rPr>
        <w:t xml:space="preserve"> ).</w:t>
      </w:r>
      <w:r w:rsidRPr="0073389C">
        <w:rPr>
          <w:rFonts w:cs="Arial"/>
          <w:szCs w:val="19"/>
        </w:rPr>
        <w:t xml:space="preserve"> </w:t>
      </w:r>
      <w:r w:rsidR="00662B41">
        <w:rPr>
          <w:rFonts w:cs="Arial"/>
          <w:szCs w:val="19"/>
        </w:rPr>
        <w:t>P</w:t>
      </w:r>
      <w:r w:rsidRPr="0073389C">
        <w:rPr>
          <w:rFonts w:cs="Arial"/>
          <w:szCs w:val="19"/>
        </w:rPr>
        <w:t xml:space="preserve">rijímatelia </w:t>
      </w:r>
      <w:r w:rsidR="005E0D17">
        <w:rPr>
          <w:rFonts w:cs="Arial"/>
          <w:szCs w:val="19"/>
        </w:rPr>
        <w:t>môžu</w:t>
      </w:r>
      <w:r w:rsidRPr="0073389C">
        <w:rPr>
          <w:rFonts w:cs="Arial"/>
          <w:szCs w:val="19"/>
        </w:rPr>
        <w:t xml:space="preserve"> postupovať podľa § </w:t>
      </w:r>
      <w:r w:rsidR="002C5B49">
        <w:rPr>
          <w:rFonts w:cs="Arial"/>
          <w:szCs w:val="19"/>
        </w:rPr>
        <w:t>109</w:t>
      </w:r>
      <w:r w:rsidR="002C5B49" w:rsidRPr="0073389C">
        <w:rPr>
          <w:rFonts w:cs="Arial"/>
          <w:szCs w:val="19"/>
        </w:rPr>
        <w:t xml:space="preserve"> </w:t>
      </w:r>
      <w:r w:rsidRPr="0073389C">
        <w:rPr>
          <w:rFonts w:cs="Arial"/>
          <w:szCs w:val="19"/>
        </w:rPr>
        <w:t xml:space="preserve">až </w:t>
      </w:r>
      <w:r w:rsidR="002C5B49">
        <w:rPr>
          <w:rFonts w:cs="Arial"/>
          <w:szCs w:val="19"/>
        </w:rPr>
        <w:t>112</w:t>
      </w:r>
      <w:r w:rsidR="002C5B49" w:rsidRPr="0073389C">
        <w:rPr>
          <w:rFonts w:cs="Arial"/>
          <w:szCs w:val="19"/>
        </w:rPr>
        <w:t xml:space="preserve"> </w:t>
      </w:r>
      <w:r w:rsidRPr="0073389C">
        <w:rPr>
          <w:rFonts w:cs="Arial"/>
          <w:szCs w:val="19"/>
        </w:rPr>
        <w:t xml:space="preserve">ZVO, ak ide o dodanie tovaru, uskutočnenie stavebných prác alebo poskytnutie služby bežne dostupných na trhu. Bežná dostupnosť tovarov, uskutočnenie stavebných prác alebo poskytnutie služieb je špecifikovaná podľa § </w:t>
      </w:r>
      <w:r w:rsidR="002C5B49">
        <w:rPr>
          <w:rFonts w:cs="Arial"/>
          <w:szCs w:val="19"/>
        </w:rPr>
        <w:t>2 ods. 5 písm. o) až § 2 ods. 7</w:t>
      </w:r>
      <w:r w:rsidR="002C5B49" w:rsidRPr="0073389C">
        <w:rPr>
          <w:rFonts w:cs="Arial"/>
          <w:szCs w:val="19"/>
        </w:rPr>
        <w:t xml:space="preserve"> </w:t>
      </w:r>
      <w:r w:rsidRPr="0073389C">
        <w:rPr>
          <w:rFonts w:cs="Arial"/>
          <w:szCs w:val="19"/>
        </w:rPr>
        <w:t>ZVO:</w:t>
      </w:r>
    </w:p>
    <w:p w14:paraId="79C963B4" w14:textId="77777777" w:rsidR="00267484" w:rsidRPr="0073389C" w:rsidRDefault="00267484" w:rsidP="00994D51">
      <w:pPr>
        <w:pStyle w:val="Odsekzoznamu"/>
        <w:numPr>
          <w:ilvl w:val="2"/>
          <w:numId w:val="17"/>
        </w:numPr>
        <w:tabs>
          <w:tab w:val="left" w:pos="-3686"/>
        </w:tabs>
        <w:spacing w:before="120" w:after="120" w:line="288" w:lineRule="auto"/>
        <w:ind w:left="567" w:hanging="283"/>
        <w:jc w:val="both"/>
        <w:rPr>
          <w:rFonts w:cs="Arial"/>
          <w:szCs w:val="19"/>
        </w:rPr>
      </w:pPr>
      <w:r w:rsidRPr="0073389C">
        <w:rPr>
          <w:rFonts w:cs="Arial"/>
          <w:szCs w:val="19"/>
        </w:rPr>
        <w:t xml:space="preserve">Bežne dostupné tovary, stavebné práce alebo služby na trhu sú na účely tohto zákona také tovary, stavebné práce alebo služby, ktoré: </w:t>
      </w:r>
    </w:p>
    <w:p w14:paraId="3E02D745" w14:textId="77777777" w:rsidR="00267484" w:rsidRPr="0073389C" w:rsidRDefault="00267484" w:rsidP="00267484">
      <w:pPr>
        <w:pStyle w:val="Bulletslevel2"/>
        <w:spacing w:after="120" w:line="288" w:lineRule="auto"/>
        <w:ind w:left="851"/>
        <w:jc w:val="both"/>
        <w:rPr>
          <w:rFonts w:cs="Arial"/>
          <w:szCs w:val="19"/>
          <w:lang w:val="sk-SK"/>
        </w:rPr>
      </w:pPr>
      <w:r w:rsidRPr="0073389C">
        <w:rPr>
          <w:rFonts w:cs="Arial"/>
          <w:szCs w:val="19"/>
          <w:lang w:val="sk-SK"/>
        </w:rPr>
        <w:t xml:space="preserve">nie sú vyrábané, poskytované alebo uskutočňované na základe špecifických a pre daný prípad jedinečných požiadaviek; </w:t>
      </w:r>
    </w:p>
    <w:p w14:paraId="0E0934AE" w14:textId="05FF467C" w:rsidR="00267484" w:rsidRPr="0073389C" w:rsidRDefault="00267484" w:rsidP="00267484">
      <w:pPr>
        <w:pStyle w:val="Bulletslevel2"/>
        <w:spacing w:after="120" w:line="288" w:lineRule="auto"/>
        <w:ind w:left="851"/>
        <w:jc w:val="both"/>
        <w:rPr>
          <w:rFonts w:cs="Arial"/>
          <w:szCs w:val="19"/>
          <w:lang w:val="sk-SK"/>
        </w:rPr>
      </w:pPr>
      <w:r w:rsidRPr="0073389C">
        <w:rPr>
          <w:rFonts w:cs="Arial"/>
          <w:szCs w:val="19"/>
          <w:lang w:val="sk-SK"/>
        </w:rPr>
        <w:t>sú ponúkané v podobe, v ktorej sú bez väčších úprav ich vlastností alebo prvkov aj dodané, poskytnuté alebo uskutočnené a zároveň;</w:t>
      </w:r>
    </w:p>
    <w:p w14:paraId="0A3ABEF0" w14:textId="77777777" w:rsidR="00850EDD" w:rsidRDefault="00267484" w:rsidP="00850EDD">
      <w:pPr>
        <w:tabs>
          <w:tab w:val="left" w:pos="567"/>
        </w:tabs>
        <w:spacing w:line="276" w:lineRule="auto"/>
        <w:ind w:left="567"/>
        <w:jc w:val="both"/>
        <w:rPr>
          <w:rFonts w:cs="Arial"/>
          <w:szCs w:val="19"/>
        </w:rPr>
      </w:pPr>
      <w:r w:rsidRPr="00267484">
        <w:rPr>
          <w:rFonts w:cs="Arial"/>
          <w:szCs w:val="19"/>
        </w:rPr>
        <w:t>sú spravidla v podobe, v akej sú dodávané, poskytované alebo uskutočňované pre verejného obstarávateľa a obstarávateľa, dodávané, poskytované alebo uskutočňované aj pre spotrebiteľov a iné osoby na trhu.</w:t>
      </w:r>
    </w:p>
    <w:p w14:paraId="5177D846" w14:textId="0ABBB0E4" w:rsidR="00267484" w:rsidRPr="0073389C" w:rsidRDefault="00267484" w:rsidP="00267484">
      <w:pPr>
        <w:tabs>
          <w:tab w:val="left" w:pos="567"/>
        </w:tabs>
        <w:spacing w:line="276" w:lineRule="auto"/>
        <w:ind w:left="567" w:hanging="283"/>
        <w:jc w:val="both"/>
        <w:rPr>
          <w:rFonts w:cs="Arial"/>
          <w:szCs w:val="19"/>
        </w:rPr>
      </w:pPr>
      <w:r w:rsidRPr="0073389C">
        <w:rPr>
          <w:rFonts w:cs="Arial"/>
          <w:szCs w:val="19"/>
        </w:rPr>
        <w:lastRenderedPageBreak/>
        <w:t>(2)</w:t>
      </w:r>
      <w:r w:rsidRPr="0073389C">
        <w:rPr>
          <w:rFonts w:cs="Arial"/>
          <w:szCs w:val="19"/>
        </w:rPr>
        <w:tab/>
        <w:t xml:space="preserve">Bežne dostupnými tovarmi, stavebnými prácami alebo službami podľa odseku 1 sú najmä tovary, stavebné práce alebo služby, určené na uspokojenie bežných prevádzkových potrieb verejného obstarávateľa a obstarávateľa. </w:t>
      </w:r>
    </w:p>
    <w:p w14:paraId="7DB0D2B6" w14:textId="77777777" w:rsidR="00267484" w:rsidRPr="0073389C" w:rsidRDefault="00267484" w:rsidP="00267484">
      <w:pPr>
        <w:tabs>
          <w:tab w:val="left" w:pos="1014"/>
        </w:tabs>
        <w:spacing w:before="120" w:after="120" w:line="288" w:lineRule="auto"/>
        <w:ind w:left="567" w:hanging="283"/>
        <w:jc w:val="both"/>
        <w:rPr>
          <w:rFonts w:cs="Arial"/>
          <w:szCs w:val="19"/>
        </w:rPr>
      </w:pPr>
      <w:r w:rsidRPr="0073389C">
        <w:rPr>
          <w:rFonts w:cs="Arial"/>
          <w:szCs w:val="19"/>
        </w:rPr>
        <w:t>(3)</w:t>
      </w:r>
      <w:r w:rsidRPr="0073389C">
        <w:rPr>
          <w:rFonts w:cs="Arial"/>
          <w:szCs w:val="19"/>
        </w:rPr>
        <w:tab/>
        <w:t xml:space="preserve">Bežne dostupnými tovarmi alebo službami podľa odseku 1 sú najmä o tovary a služby </w:t>
      </w:r>
      <w:r w:rsidRPr="0073389C">
        <w:rPr>
          <w:rFonts w:cs="Arial"/>
          <w:b/>
          <w:szCs w:val="19"/>
        </w:rPr>
        <w:t>spotrebného charakteru</w:t>
      </w:r>
      <w:r w:rsidRPr="0073389C">
        <w:rPr>
          <w:rFonts w:cs="Arial"/>
          <w:szCs w:val="19"/>
        </w:rPr>
        <w:t>.</w:t>
      </w:r>
    </w:p>
    <w:p w14:paraId="039095CB" w14:textId="77777777" w:rsidR="00267484" w:rsidRPr="0073389C" w:rsidRDefault="00267484" w:rsidP="00267484">
      <w:pPr>
        <w:tabs>
          <w:tab w:val="left" w:pos="1014"/>
        </w:tabs>
        <w:spacing w:before="120" w:after="120" w:line="288" w:lineRule="auto"/>
        <w:jc w:val="both"/>
        <w:rPr>
          <w:rFonts w:cs="Arial"/>
          <w:szCs w:val="19"/>
        </w:rPr>
      </w:pPr>
    </w:p>
    <w:p w14:paraId="5CCF4205" w14:textId="77777777" w:rsidR="00267484" w:rsidRPr="008A2C57" w:rsidRDefault="00267484" w:rsidP="00267484">
      <w:pPr>
        <w:tabs>
          <w:tab w:val="left" w:pos="1014"/>
        </w:tabs>
        <w:spacing w:before="120" w:after="120" w:line="288" w:lineRule="auto"/>
        <w:jc w:val="both"/>
        <w:rPr>
          <w:rFonts w:cs="Arial"/>
          <w:szCs w:val="19"/>
        </w:rPr>
      </w:pPr>
      <w:r w:rsidRPr="0073389C">
        <w:rPr>
          <w:rFonts w:cs="Arial"/>
          <w:szCs w:val="19"/>
        </w:rPr>
        <w:t xml:space="preserve">Cieľom definície tovarov, služieb alebo stavebných prác bežne dostupných na trhu je vyjadriť bežnú dostupnosť ako stav, keď ide o také tovary, služby alebo stavebné práce, ktoré sa dodávajú na trhu takpovediac v rovnakej podobe, rovnakým spôsobom komukoľvek a nie sú špecificky upravené pre potreby verejného obstarávateľa v danom prípade. Ako príklad je možné uviesť software, ktorým je operačný systém, ktorý je bežným tovarom, keďže je v rovnakej podobe a spôsobom dodávaný komukoľvek. Naproti tomu software, ktorý si vyžaduje prispôsobenie vždy na konkrétne požiadavky verejného obstarávateľa, je </w:t>
      </w:r>
      <w:r w:rsidRPr="008A2C57">
        <w:rPr>
          <w:rFonts w:cs="Arial"/>
          <w:szCs w:val="19"/>
        </w:rPr>
        <w:t xml:space="preserve">teda svojim spôsobom vždy jedinečný a s takýmto prispôsobením nie je bežne dodávaný, nebude bežným tovarom. </w:t>
      </w:r>
    </w:p>
    <w:p w14:paraId="6312DD16" w14:textId="4A0799EA" w:rsidR="00267484" w:rsidRPr="008A2C57" w:rsidRDefault="00267484" w:rsidP="00267484">
      <w:pPr>
        <w:tabs>
          <w:tab w:val="left" w:pos="1014"/>
        </w:tabs>
        <w:spacing w:before="120" w:after="120" w:line="288" w:lineRule="auto"/>
        <w:jc w:val="both"/>
        <w:rPr>
          <w:rFonts w:cs="Arial"/>
          <w:szCs w:val="19"/>
          <w:u w:val="single"/>
          <w:lang w:eastAsia="sk-SK"/>
        </w:rPr>
      </w:pPr>
      <w:r w:rsidRPr="008A2C57">
        <w:rPr>
          <w:rFonts w:cs="Arial"/>
          <w:szCs w:val="19"/>
          <w:lang w:eastAsia="sk-SK"/>
        </w:rPr>
        <w:t xml:space="preserve">Je v kompetencii verejného obstarávateľa, aby s prihliadnutím na uplatňované princípy VO uvedené v § </w:t>
      </w:r>
      <w:r w:rsidR="002C5B49" w:rsidRPr="008A2C57">
        <w:rPr>
          <w:rFonts w:cs="Arial"/>
          <w:szCs w:val="19"/>
          <w:lang w:eastAsia="sk-SK"/>
        </w:rPr>
        <w:t xml:space="preserve">10 </w:t>
      </w:r>
      <w:r w:rsidRPr="008A2C57">
        <w:rPr>
          <w:rFonts w:cs="Arial"/>
          <w:szCs w:val="19"/>
          <w:lang w:eastAsia="sk-SK"/>
        </w:rPr>
        <w:t xml:space="preserve">ods. </w:t>
      </w:r>
      <w:r w:rsidR="002C5B49" w:rsidRPr="008A2C57">
        <w:rPr>
          <w:rFonts w:cs="Arial"/>
          <w:szCs w:val="19"/>
          <w:lang w:eastAsia="sk-SK"/>
        </w:rPr>
        <w:t xml:space="preserve">2 </w:t>
      </w:r>
      <w:r w:rsidRPr="008A2C57">
        <w:rPr>
          <w:rFonts w:cs="Arial"/>
          <w:szCs w:val="19"/>
          <w:lang w:eastAsia="sk-SK"/>
        </w:rPr>
        <w:t xml:space="preserve">ZVO a podmienky, v ktorých sa nachádza, určil, ktorý z postupov vo VO použije pri zadávaní zákazky, pričom musí rešpektovať pravidlá ustanovené v ZVO. </w:t>
      </w:r>
      <w:r w:rsidRPr="008A2C57">
        <w:rPr>
          <w:rFonts w:cs="Arial"/>
          <w:b/>
          <w:szCs w:val="19"/>
          <w:lang w:eastAsia="sk-SK"/>
        </w:rPr>
        <w:t>Zodpovednosť za výber a následné použitie postupu pri zadávaní zákazky je vždy na verejnom obstarávateľovi.</w:t>
      </w:r>
    </w:p>
    <w:p w14:paraId="65B88B9A" w14:textId="5A54DFE7" w:rsidR="00267484" w:rsidRPr="008A2C57" w:rsidRDefault="005E0D17" w:rsidP="00267484">
      <w:pPr>
        <w:tabs>
          <w:tab w:val="left" w:pos="1014"/>
        </w:tabs>
        <w:spacing w:before="120" w:after="120" w:line="288" w:lineRule="auto"/>
        <w:jc w:val="both"/>
        <w:rPr>
          <w:rFonts w:cs="Arial"/>
          <w:szCs w:val="19"/>
          <w:lang w:eastAsia="sk-SK"/>
        </w:rPr>
      </w:pPr>
      <w:r>
        <w:rPr>
          <w:rFonts w:cs="Arial"/>
          <w:b/>
          <w:szCs w:val="19"/>
          <w:lang w:eastAsia="sk-SK"/>
        </w:rPr>
        <w:t>V prípade, že sa p</w:t>
      </w:r>
      <w:r w:rsidR="00267484" w:rsidRPr="008A2C57">
        <w:rPr>
          <w:rFonts w:cs="Arial"/>
          <w:b/>
          <w:szCs w:val="19"/>
          <w:lang w:eastAsia="sk-SK"/>
        </w:rPr>
        <w:t xml:space="preserve">rijímateľ </w:t>
      </w:r>
      <w:r w:rsidRPr="005E0D17">
        <w:rPr>
          <w:rFonts w:cs="Arial"/>
          <w:b/>
          <w:szCs w:val="19"/>
          <w:lang w:eastAsia="sk-SK"/>
        </w:rPr>
        <w:t>rozhodne zadať zákazku prostredníctvom elektronického trhoviska,</w:t>
      </w:r>
      <w:r w:rsidR="00267484" w:rsidRPr="008A2C57">
        <w:rPr>
          <w:rFonts w:cs="Arial"/>
          <w:b/>
          <w:szCs w:val="19"/>
          <w:lang w:eastAsia="sk-SK"/>
        </w:rPr>
        <w:t xml:space="preserve"> je povinný v rozhodnom čase výberu postupu podľa ZVO určiť, či ním zadefinovaný/požadovaný predmet zákazky spĺňa podmienky bežnej dostupnosti</w:t>
      </w:r>
      <w:r w:rsidR="00267484" w:rsidRPr="008A2C57">
        <w:rPr>
          <w:rFonts w:cs="Arial"/>
          <w:szCs w:val="19"/>
          <w:lang w:eastAsia="sk-SK"/>
        </w:rPr>
        <w:t xml:space="preserve"> napríklad “testom bežnej dostupnosti” (príloha č.</w:t>
      </w:r>
      <w:r w:rsidR="00506C97" w:rsidRPr="008A2C57">
        <w:rPr>
          <w:rFonts w:cs="Arial"/>
          <w:szCs w:val="19"/>
          <w:lang w:eastAsia="sk-SK"/>
        </w:rPr>
        <w:t>19</w:t>
      </w:r>
      <w:r w:rsidR="00267484" w:rsidRPr="008A2C57">
        <w:rPr>
          <w:rFonts w:cs="Arial"/>
          <w:szCs w:val="19"/>
          <w:lang w:eastAsia="sk-SK"/>
        </w:rPr>
        <w:t xml:space="preserve">). </w:t>
      </w:r>
    </w:p>
    <w:p w14:paraId="2100A921" w14:textId="6C5F4640" w:rsidR="00267484" w:rsidRPr="008E41A1" w:rsidRDefault="00A57973" w:rsidP="00267484">
      <w:pPr>
        <w:autoSpaceDE w:val="0"/>
        <w:autoSpaceDN w:val="0"/>
        <w:adjustRightInd w:val="0"/>
        <w:spacing w:before="120" w:after="120" w:line="288" w:lineRule="auto"/>
        <w:jc w:val="both"/>
        <w:rPr>
          <w:rFonts w:cs="Arial"/>
          <w:szCs w:val="19"/>
        </w:rPr>
      </w:pPr>
      <w:r w:rsidRPr="008A2C57">
        <w:rPr>
          <w:rFonts w:cs="Arial"/>
          <w:szCs w:val="19"/>
        </w:rPr>
        <w:t>Prijímateľ</w:t>
      </w:r>
      <w:r w:rsidR="00267484" w:rsidRPr="008A2C57">
        <w:rPr>
          <w:rFonts w:cs="Arial"/>
          <w:szCs w:val="19"/>
        </w:rPr>
        <w:t xml:space="preserve"> by preto pri kvalifikácii bežnej dostupnosti na trhu mal realizovať test (overenie), ktorým verifikuje status obstarávaného tovaru, služieb alebo stavebných prác vo vzťahu k zákonom určeným podmienkam. Táto kvalifikácia nemôže byť generalizovaná, ale vyžaduje sa skúmanie vždy ad hoc na konkrétny prípad tak, aby sa zohľadnili všetky vlastnosti dostupnosti dodávky, služby alebo stavebnej práce vo vzťahu k aktuálnym </w:t>
      </w:r>
      <w:r w:rsidR="00267484" w:rsidRPr="008E41A1">
        <w:rPr>
          <w:rFonts w:cs="Arial"/>
          <w:szCs w:val="19"/>
        </w:rPr>
        <w:t xml:space="preserve">trhovým podmienkam. K správnej klasifikácii je potrebné poznať podrobný opis predmetu zákazky so všetkými jeho vlastnosťami, parametrami, </w:t>
      </w:r>
      <w:r w:rsidR="00267484" w:rsidRPr="008E41A1">
        <w:rPr>
          <w:rFonts w:cs="Arial"/>
          <w:bCs/>
          <w:szCs w:val="19"/>
        </w:rPr>
        <w:t>vrátane spôsobu jeho vyhodnotenia,</w:t>
      </w:r>
      <w:r w:rsidR="00267484" w:rsidRPr="008E41A1">
        <w:rPr>
          <w:rFonts w:cs="Arial"/>
          <w:szCs w:val="19"/>
        </w:rPr>
        <w:t xml:space="preserve"> </w:t>
      </w:r>
      <w:r w:rsidR="00267484" w:rsidRPr="008E41A1">
        <w:rPr>
          <w:rFonts w:cs="Arial"/>
          <w:bCs/>
          <w:szCs w:val="19"/>
        </w:rPr>
        <w:t>používania a dodacích podmienok.</w:t>
      </w:r>
    </w:p>
    <w:p w14:paraId="31651BB3" w14:textId="370D5BD8" w:rsidR="00267484" w:rsidRPr="008E41A1" w:rsidRDefault="00267484" w:rsidP="00267484">
      <w:pPr>
        <w:autoSpaceDE w:val="0"/>
        <w:autoSpaceDN w:val="0"/>
        <w:adjustRightInd w:val="0"/>
        <w:spacing w:before="120" w:after="120" w:line="288" w:lineRule="auto"/>
        <w:jc w:val="both"/>
        <w:rPr>
          <w:rFonts w:cs="Arial"/>
          <w:szCs w:val="19"/>
        </w:rPr>
      </w:pPr>
      <w:r w:rsidRPr="008E41A1">
        <w:rPr>
          <w:rFonts w:cs="Arial"/>
          <w:szCs w:val="19"/>
        </w:rPr>
        <w:t xml:space="preserve">Podmienky uvedené v ustanovení § </w:t>
      </w:r>
      <w:r w:rsidR="002C5B49">
        <w:rPr>
          <w:rFonts w:cs="Arial"/>
          <w:szCs w:val="19"/>
        </w:rPr>
        <w:t>2</w:t>
      </w:r>
      <w:r w:rsidRPr="008E41A1">
        <w:rPr>
          <w:rFonts w:cs="Arial"/>
          <w:szCs w:val="19"/>
        </w:rPr>
        <w:t xml:space="preserve"> ods. </w:t>
      </w:r>
      <w:r w:rsidR="002C5B49">
        <w:rPr>
          <w:rFonts w:cs="Arial"/>
          <w:szCs w:val="19"/>
        </w:rPr>
        <w:t>5 písm. o)</w:t>
      </w:r>
      <w:r w:rsidR="002C5B49" w:rsidRPr="008E41A1">
        <w:rPr>
          <w:rFonts w:cs="Arial"/>
          <w:szCs w:val="19"/>
        </w:rPr>
        <w:t xml:space="preserve"> </w:t>
      </w:r>
      <w:r w:rsidRPr="008E41A1">
        <w:rPr>
          <w:rFonts w:cs="Arial"/>
          <w:szCs w:val="19"/>
        </w:rPr>
        <w:t xml:space="preserve">ZVO sú vymedzené kumulatívnym spôsobom a pri „teste bežnej dostupnosti“ musí byť naplnená každá z uvedených podmienok. Ustanovenie § </w:t>
      </w:r>
      <w:r w:rsidR="002C5B49">
        <w:rPr>
          <w:rFonts w:cs="Arial"/>
          <w:szCs w:val="19"/>
        </w:rPr>
        <w:t>2</w:t>
      </w:r>
      <w:r w:rsidR="002C5B49" w:rsidRPr="008E41A1">
        <w:rPr>
          <w:rFonts w:cs="Arial"/>
          <w:szCs w:val="19"/>
        </w:rPr>
        <w:t xml:space="preserve"> </w:t>
      </w:r>
      <w:r w:rsidRPr="008E41A1">
        <w:rPr>
          <w:rFonts w:cs="Arial"/>
          <w:szCs w:val="19"/>
        </w:rPr>
        <w:t xml:space="preserve">ods. </w:t>
      </w:r>
      <w:r w:rsidR="002C5B49">
        <w:rPr>
          <w:rFonts w:cs="Arial"/>
          <w:szCs w:val="19"/>
        </w:rPr>
        <w:t>6</w:t>
      </w:r>
      <w:r w:rsidR="002C5B49" w:rsidRPr="008E41A1">
        <w:rPr>
          <w:rFonts w:cs="Arial"/>
          <w:szCs w:val="19"/>
        </w:rPr>
        <w:t xml:space="preserve"> </w:t>
      </w:r>
      <w:r w:rsidRPr="008E41A1">
        <w:rPr>
          <w:rFonts w:cs="Arial"/>
          <w:szCs w:val="19"/>
        </w:rPr>
        <w:t xml:space="preserve">a </w:t>
      </w:r>
      <w:r w:rsidR="002C5B49">
        <w:rPr>
          <w:rFonts w:cs="Arial"/>
          <w:szCs w:val="19"/>
        </w:rPr>
        <w:t>7</w:t>
      </w:r>
      <w:r w:rsidR="002C5B49" w:rsidRPr="008E41A1">
        <w:rPr>
          <w:rFonts w:cs="Arial"/>
          <w:szCs w:val="19"/>
        </w:rPr>
        <w:t xml:space="preserve"> </w:t>
      </w:r>
      <w:r w:rsidRPr="008E41A1">
        <w:rPr>
          <w:rFonts w:cs="Arial"/>
          <w:szCs w:val="19"/>
        </w:rPr>
        <w:t xml:space="preserve">stanovuje podporné pravidlo, ktoré by malo uľahčiť správnu kategorizáciu vo vzťahu k bežnej dostupnosti na trhu. </w:t>
      </w:r>
    </w:p>
    <w:p w14:paraId="57C58335" w14:textId="0E3C0C95" w:rsidR="00A57973" w:rsidRPr="00672FF6" w:rsidRDefault="00A57973" w:rsidP="00A5797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672FF6">
        <w:rPr>
          <w:rFonts w:cs="Arial"/>
          <w:b/>
          <w:i/>
          <w:szCs w:val="19"/>
        </w:rPr>
        <w:t xml:space="preserve">Dôležité upozornenie: </w:t>
      </w:r>
      <w:r w:rsidRPr="00672FF6">
        <w:rPr>
          <w:rFonts w:cs="Arial"/>
          <w:szCs w:val="19"/>
        </w:rPr>
        <w:t xml:space="preserve">Za vyhlásené a zrealizované VO cez elektronické trhovisko nesie s  ohľadom na ZVO plnú zodpovednosť prijímateľ, preto je potrebné, aby prijímateľ uvedené zohľadňoval najmä pri zadávaní opisu predmetu zákazky, ako aj ďalších špecifikácií a osobitných požiadaviek na plnenie, tak aby uvedené špecifikácie a požiadavky neboli v rozpore s ustanoveniami § </w:t>
      </w:r>
      <w:r w:rsidR="0016005E">
        <w:rPr>
          <w:rFonts w:cs="Arial"/>
          <w:szCs w:val="19"/>
        </w:rPr>
        <w:t>42</w:t>
      </w:r>
      <w:r w:rsidR="0016005E" w:rsidRPr="00672FF6">
        <w:rPr>
          <w:rFonts w:cs="Arial"/>
          <w:szCs w:val="19"/>
        </w:rPr>
        <w:t xml:space="preserve"> </w:t>
      </w:r>
      <w:r w:rsidRPr="00672FF6">
        <w:rPr>
          <w:rFonts w:cs="Arial"/>
          <w:szCs w:val="19"/>
        </w:rPr>
        <w:t xml:space="preserve">ZVO a v rozpore s princípmi VO uvedenými v § </w:t>
      </w:r>
      <w:r w:rsidR="0016005E">
        <w:rPr>
          <w:rFonts w:cs="Arial"/>
          <w:szCs w:val="19"/>
        </w:rPr>
        <w:t>10</w:t>
      </w:r>
      <w:r w:rsidR="0016005E" w:rsidRPr="00672FF6">
        <w:rPr>
          <w:rFonts w:cs="Arial"/>
          <w:szCs w:val="19"/>
        </w:rPr>
        <w:t xml:space="preserve"> </w:t>
      </w:r>
      <w:r w:rsidRPr="00672FF6">
        <w:rPr>
          <w:rFonts w:cs="Arial"/>
          <w:szCs w:val="19"/>
        </w:rPr>
        <w:t xml:space="preserve">ods. </w:t>
      </w:r>
      <w:r w:rsidR="0016005E">
        <w:rPr>
          <w:rFonts w:cs="Arial"/>
          <w:szCs w:val="19"/>
        </w:rPr>
        <w:t>2</w:t>
      </w:r>
      <w:r w:rsidR="0016005E" w:rsidRPr="00672FF6">
        <w:rPr>
          <w:rFonts w:cs="Arial"/>
          <w:szCs w:val="19"/>
        </w:rPr>
        <w:t xml:space="preserve"> </w:t>
      </w:r>
      <w:r w:rsidRPr="00672FF6">
        <w:rPr>
          <w:rFonts w:cs="Arial"/>
          <w:szCs w:val="19"/>
        </w:rPr>
        <w:t>ZVO. Skutočnosť, že opisný formulár prejde cez karanténu opisných formulárov bez návrhov na jeho úpravu, nie je dôkazom, že predmetný opis je v súlade so ZVO.</w:t>
      </w:r>
    </w:p>
    <w:p w14:paraId="4F475DBF" w14:textId="1FC68489" w:rsidR="00A57973" w:rsidRPr="00672FF6" w:rsidRDefault="00A57973" w:rsidP="00A57973">
      <w:pPr>
        <w:tabs>
          <w:tab w:val="left" w:pos="1014"/>
        </w:tabs>
        <w:spacing w:before="120" w:after="120" w:line="288" w:lineRule="auto"/>
        <w:jc w:val="both"/>
        <w:rPr>
          <w:rFonts w:cs="Arial"/>
          <w:szCs w:val="19"/>
        </w:rPr>
      </w:pPr>
      <w:r w:rsidRPr="00672FF6">
        <w:rPr>
          <w:rFonts w:cs="Arial"/>
          <w:szCs w:val="19"/>
        </w:rPr>
        <w:t xml:space="preserve">Upozorňujeme prijímateľov na skutočnosť, že s ohľadom na § </w:t>
      </w:r>
      <w:r w:rsidR="0016005E">
        <w:rPr>
          <w:rFonts w:cs="Arial"/>
          <w:szCs w:val="19"/>
        </w:rPr>
        <w:t>6</w:t>
      </w:r>
      <w:r w:rsidRPr="00672FF6">
        <w:rPr>
          <w:rFonts w:cs="Arial"/>
          <w:szCs w:val="19"/>
        </w:rPr>
        <w:t xml:space="preserve"> ods. 1</w:t>
      </w:r>
      <w:r w:rsidR="0016005E">
        <w:rPr>
          <w:rFonts w:cs="Arial"/>
          <w:szCs w:val="19"/>
        </w:rPr>
        <w:t>6</w:t>
      </w:r>
      <w:r w:rsidRPr="00672FF6">
        <w:rPr>
          <w:rFonts w:cs="Arial"/>
          <w:szCs w:val="19"/>
        </w:rPr>
        <w:t xml:space="preserve"> ZVO nie je v súlade so zákonom, ak sa zákazka rozdelí s cieľom znížiť predpokladanú hodnotu zákazky pod finančné limity tohto zákona. Z tohto dôvodu, pokiaľ by rozdelením zákazky na viaceré menšie zákazky realizované cez elektronické trhovisko došlo k obídeniu postupu zadávania zákazky cez nadlimitné postupy, uvedené môže byť hodnotené ako porušenie ZVO. </w:t>
      </w:r>
    </w:p>
    <w:p w14:paraId="7FE44BE3" w14:textId="1163ADD7" w:rsidR="00A57973" w:rsidRDefault="00A57973" w:rsidP="00A57973">
      <w:pPr>
        <w:tabs>
          <w:tab w:val="left" w:pos="1014"/>
        </w:tabs>
        <w:spacing w:before="120" w:after="120" w:line="288" w:lineRule="auto"/>
        <w:jc w:val="both"/>
        <w:rPr>
          <w:rFonts w:cs="Arial"/>
          <w:szCs w:val="19"/>
        </w:rPr>
      </w:pPr>
      <w:r w:rsidRPr="00672FF6">
        <w:rPr>
          <w:rFonts w:cs="Arial"/>
          <w:szCs w:val="19"/>
        </w:rPr>
        <w:t>Všeobecné zmluvné podmienky, ktoré sú súčasťou zmlúv uzatváraných v elektronickom trhovisku obsahujú aj osobit</w:t>
      </w:r>
      <w:r w:rsidR="00130936" w:rsidRPr="00672FF6">
        <w:rPr>
          <w:rFonts w:cs="Arial"/>
          <w:szCs w:val="19"/>
        </w:rPr>
        <w:t>n</w:t>
      </w:r>
      <w:r w:rsidRPr="00672FF6">
        <w:rPr>
          <w:rFonts w:cs="Arial"/>
          <w:szCs w:val="19"/>
        </w:rPr>
        <w:t xml:space="preserve">ú časť vzťahujúcu sa na zákazky spolufinancované z fondov EÚ. Odporúčame prijímateľom, aby sa oboznámili so všeobecnými zmluvným podmienkami, ako aj týmito osobitnými zmluvnými podmienkami. </w:t>
      </w:r>
      <w:r w:rsidRPr="00672FF6">
        <w:rPr>
          <w:rFonts w:cs="Arial"/>
          <w:szCs w:val="19"/>
        </w:rPr>
        <w:lastRenderedPageBreak/>
        <w:t xml:space="preserve">S ohľadom na uvedené je potrebné, aby prijímateľ zodpovedne označoval pri definovaní zmluvných špecifikácií skutočnosť, či bude zákazka spolufinancovaná z fondov EÚ, alebo nie. </w:t>
      </w:r>
    </w:p>
    <w:p w14:paraId="4907E874" w14:textId="65A82798" w:rsidR="00927D81" w:rsidRPr="00672FF6" w:rsidRDefault="00927D81" w:rsidP="00A57973">
      <w:pPr>
        <w:tabs>
          <w:tab w:val="left" w:pos="1014"/>
        </w:tabs>
        <w:spacing w:before="120" w:after="120" w:line="288" w:lineRule="auto"/>
        <w:jc w:val="both"/>
        <w:rPr>
          <w:rFonts w:cs="Arial"/>
          <w:szCs w:val="19"/>
        </w:rPr>
      </w:pPr>
      <w:r w:rsidRPr="001F7F84">
        <w:rPr>
          <w:rFonts w:cs="Arial"/>
          <w:b/>
          <w:i/>
          <w:color w:val="FF0000"/>
          <w:szCs w:val="19"/>
        </w:rPr>
        <w:t>Povinnosť prijímateľa:</w:t>
      </w:r>
      <w:r w:rsidRPr="00927D81">
        <w:rPr>
          <w:rFonts w:cs="Arial"/>
          <w:b/>
          <w:i/>
          <w:szCs w:val="19"/>
        </w:rPr>
        <w:t xml:space="preserve"> </w:t>
      </w:r>
      <w:r w:rsidRPr="00927D81">
        <w:rPr>
          <w:rFonts w:cs="Arial"/>
          <w:szCs w:val="19"/>
        </w:rPr>
        <w:t xml:space="preserve">Prijímateľ je povinný uviesť v Osobitných požiadavkách na plnenie požiadavku na predloženie podrobného opisu, uvedenie presnej identifikácie a špecifikácie predmetu zákazky s uvedením presných názvov a cien (vrátane položkovitého rozpočtu s uvedením jednotkových cien) tovarov, služieb a prác zo strany úspešného uchádzača, ktorým preukáže splnenie požiadaviek na predmet zákazky. Uvedený opis (položkovitý rozpočet) tovarov, služieb </w:t>
      </w:r>
      <w:r>
        <w:rPr>
          <w:rFonts w:cs="Arial"/>
          <w:szCs w:val="19"/>
        </w:rPr>
        <w:t xml:space="preserve">a prác </w:t>
      </w:r>
      <w:r w:rsidRPr="00927D81">
        <w:rPr>
          <w:rFonts w:cs="Arial"/>
          <w:szCs w:val="19"/>
        </w:rPr>
        <w:t>musí byť povinnou prílohou k zmluve automaticky uzatváranej systémom elektronického trhoviska.</w:t>
      </w:r>
    </w:p>
    <w:p w14:paraId="74404C0E" w14:textId="3F3F9B34" w:rsidR="00A57973" w:rsidRPr="00672FF6" w:rsidRDefault="00A57973" w:rsidP="00A57973">
      <w:pPr>
        <w:tabs>
          <w:tab w:val="left" w:pos="1014"/>
        </w:tabs>
        <w:spacing w:before="120" w:after="120" w:line="288" w:lineRule="auto"/>
        <w:jc w:val="both"/>
        <w:rPr>
          <w:rFonts w:cs="Arial"/>
          <w:szCs w:val="19"/>
        </w:rPr>
      </w:pPr>
      <w:r w:rsidRPr="00672FF6">
        <w:rPr>
          <w:rFonts w:cs="Arial"/>
          <w:szCs w:val="19"/>
        </w:rPr>
        <w:t>Nakoľko účinnosť zmlúv uzavretých cez elektronické trhovisko, ktoré budú spolufinancované z fondov EÚ, je prepojená na výsledky kontroly VO zo strany poskytovateľa</w:t>
      </w:r>
      <w:r w:rsidR="005E0D17">
        <w:rPr>
          <w:rFonts w:cs="Arial"/>
          <w:szCs w:val="19"/>
        </w:rPr>
        <w:t xml:space="preserve"> </w:t>
      </w:r>
      <w:r w:rsidR="005E0D17" w:rsidRPr="005E0D17">
        <w:rPr>
          <w:rFonts w:cs="Arial"/>
          <w:szCs w:val="19"/>
        </w:rPr>
        <w:t>(</w:t>
      </w:r>
      <w:r w:rsidR="005E0D17" w:rsidRPr="005E0D17">
        <w:rPr>
          <w:rFonts w:cs="Arial"/>
          <w:b/>
          <w:szCs w:val="19"/>
        </w:rPr>
        <w:t>uvedené neplatí v prípade zákazky, ktorej výdavky sú vykazované systémom zjednodušeného vykazovania výdavkov</w:t>
      </w:r>
      <w:r w:rsidR="005E0D17" w:rsidRPr="005E0D17">
        <w:rPr>
          <w:rFonts w:cs="Arial"/>
          <w:szCs w:val="19"/>
        </w:rPr>
        <w:t>)</w:t>
      </w:r>
      <w:r w:rsidRPr="00672FF6">
        <w:rPr>
          <w:rFonts w:cs="Arial"/>
          <w:szCs w:val="19"/>
        </w:rPr>
        <w:t xml:space="preserve">, je pre bezproblémové plnenie zákazky nevyhnutné, aby prijímateľ po doručení správy z kontroly VO, obratom (najneskôr do 3 pracovných dní po doručení správy z kontroly VO) upozornil na túto skutočnosť dodávateľa. Zároveň je potrebné aby prijímateľ pri stanovovaní lehoty plnenia zmluvy (napr. lehoty na dodanie tovaru, služby) zohľadňoval lehotu potrebnú na ex-post kontrolu poskytovateľom (t.j. stanovil túto lehotu s dostatočnou rezervou pre výkon kontroly). </w:t>
      </w:r>
    </w:p>
    <w:p w14:paraId="61B2BA62" w14:textId="77777777" w:rsidR="00A57973" w:rsidRPr="009718D5" w:rsidRDefault="00A57973" w:rsidP="00A57973">
      <w:pPr>
        <w:tabs>
          <w:tab w:val="left" w:pos="1014"/>
        </w:tabs>
        <w:spacing w:before="120" w:after="120" w:line="288" w:lineRule="auto"/>
        <w:jc w:val="both"/>
        <w:rPr>
          <w:rFonts w:cs="Arial"/>
          <w:b/>
          <w:szCs w:val="19"/>
        </w:rPr>
      </w:pPr>
      <w:r w:rsidRPr="009718D5">
        <w:rPr>
          <w:rFonts w:cs="Arial"/>
          <w:b/>
          <w:szCs w:val="19"/>
        </w:rPr>
        <w:t>Poskytovateľ požaduje, aby pri vypĺňaní objednávkového formuláru prijímateľ označil možnosť „Nedokonanie zákazky s jedným dodávateľom“.</w:t>
      </w:r>
    </w:p>
    <w:p w14:paraId="79E98668" w14:textId="64D48331" w:rsidR="00A57973" w:rsidRPr="00770764" w:rsidRDefault="00A57973" w:rsidP="00A5797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770764">
        <w:rPr>
          <w:rFonts w:cs="Arial"/>
          <w:b/>
          <w:i/>
          <w:szCs w:val="19"/>
        </w:rPr>
        <w:t xml:space="preserve">Dôležité upozornenie: </w:t>
      </w:r>
      <w:r w:rsidRPr="00770764">
        <w:rPr>
          <w:rFonts w:cs="Arial"/>
          <w:szCs w:val="19"/>
        </w:rPr>
        <w:t xml:space="preserve">Postup podľa § </w:t>
      </w:r>
      <w:r w:rsidR="009718D5">
        <w:rPr>
          <w:rFonts w:cs="Arial"/>
          <w:szCs w:val="19"/>
        </w:rPr>
        <w:t>112</w:t>
      </w:r>
      <w:r w:rsidR="009718D5" w:rsidRPr="00770764">
        <w:rPr>
          <w:rFonts w:cs="Arial"/>
          <w:szCs w:val="19"/>
        </w:rPr>
        <w:t xml:space="preserve"> </w:t>
      </w:r>
      <w:r w:rsidRPr="00770764">
        <w:rPr>
          <w:rFonts w:cs="Arial"/>
          <w:szCs w:val="19"/>
        </w:rPr>
        <w:t>ZVO v zmysle pravidiel elektronického trhoviska nevedie k uzavretiu zmluvy s dodávateľom.</w:t>
      </w:r>
    </w:p>
    <w:p w14:paraId="0EE46B29" w14:textId="77777777" w:rsidR="00267484" w:rsidRDefault="00267484" w:rsidP="00267484">
      <w:pPr>
        <w:tabs>
          <w:tab w:val="left" w:pos="1014"/>
        </w:tabs>
        <w:spacing w:before="120" w:after="120" w:line="288" w:lineRule="auto"/>
        <w:jc w:val="both"/>
        <w:rPr>
          <w:rFonts w:cs="Arial"/>
          <w:b/>
          <w:i/>
          <w:color w:val="FF0000"/>
          <w:szCs w:val="19"/>
        </w:rPr>
      </w:pPr>
    </w:p>
    <w:p w14:paraId="6BEFC228" w14:textId="3EE39673"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dokumentáciu k VO predložiť na kontrolu</w:t>
      </w:r>
      <w:r w:rsidR="00A57973">
        <w:rPr>
          <w:rFonts w:cs="Arial"/>
          <w:szCs w:val="19"/>
        </w:rPr>
        <w:t xml:space="preserve"> VO</w:t>
      </w:r>
      <w:r w:rsidRPr="0073389C">
        <w:rPr>
          <w:rFonts w:cs="Arial"/>
          <w:szCs w:val="19"/>
        </w:rPr>
        <w:t xml:space="preserve"> poskytovateľovi vo fáze pred zadaním zákazky do elektronického trhoviska</w:t>
      </w:r>
      <w:r w:rsidR="009875A5" w:rsidRPr="009875A5">
        <w:rPr>
          <w:rFonts w:cs="Arial"/>
          <w:szCs w:val="19"/>
        </w:rPr>
        <w:t xml:space="preserve">, </w:t>
      </w:r>
      <w:r w:rsidR="005E0D17">
        <w:rPr>
          <w:rFonts w:cs="Arial"/>
          <w:szCs w:val="19"/>
        </w:rPr>
        <w:t>po</w:t>
      </w:r>
      <w:r w:rsidR="005E0D17" w:rsidRPr="009875A5">
        <w:rPr>
          <w:rFonts w:cs="Arial"/>
          <w:szCs w:val="19"/>
        </w:rPr>
        <w:t xml:space="preserve"> </w:t>
      </w:r>
      <w:r w:rsidR="009875A5" w:rsidRPr="009875A5">
        <w:rPr>
          <w:rFonts w:cs="Arial"/>
          <w:szCs w:val="19"/>
        </w:rPr>
        <w:t xml:space="preserve">vložení opisného formulára do „karantény“ </w:t>
      </w:r>
      <w:r w:rsidRPr="0073389C">
        <w:rPr>
          <w:rFonts w:cs="Arial"/>
          <w:szCs w:val="19"/>
        </w:rPr>
        <w:t>(„prvá ex-ante kontrola“) a po vygenerovaní výslednej zmluvy s úspešným uchádzačom</w:t>
      </w:r>
      <w:r w:rsidR="00A57973">
        <w:rPr>
          <w:rFonts w:cs="Arial"/>
          <w:szCs w:val="19"/>
        </w:rPr>
        <w:t xml:space="preserve"> </w:t>
      </w:r>
      <w:r w:rsidR="005E0D17" w:rsidRPr="005E0D17">
        <w:rPr>
          <w:rFonts w:cs="Arial"/>
          <w:szCs w:val="19"/>
        </w:rPr>
        <w:t xml:space="preserve">a jej zverejnení v CRZ </w:t>
      </w:r>
      <w:r w:rsidRPr="0073389C">
        <w:rPr>
          <w:rFonts w:cs="Arial"/>
          <w:szCs w:val="19"/>
        </w:rPr>
        <w:t xml:space="preserve">(„štandardná ex-post kontrola“) a po jej zverejnení v </w:t>
      </w:r>
      <w:r w:rsidR="00130936">
        <w:rPr>
          <w:rFonts w:cs="Arial"/>
          <w:szCs w:val="19"/>
        </w:rPr>
        <w:t>CRZ</w:t>
      </w:r>
      <w:r w:rsidRPr="0073389C">
        <w:rPr>
          <w:rFonts w:cs="Arial"/>
          <w:szCs w:val="19"/>
        </w:rPr>
        <w:t xml:space="preserve">. </w:t>
      </w:r>
    </w:p>
    <w:p w14:paraId="67F8768F" w14:textId="77777777"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v rámci prvej ex-ante kontroly predložiť dokumentáciu, ktorú tvorí najmä:</w:t>
      </w:r>
    </w:p>
    <w:p w14:paraId="41E939DF" w14:textId="77777777" w:rsidR="00267484" w:rsidRPr="0073389C" w:rsidRDefault="00267484" w:rsidP="00267484">
      <w:pPr>
        <w:pStyle w:val="Bulletslevel2"/>
        <w:spacing w:after="120" w:line="288" w:lineRule="auto"/>
        <w:ind w:left="567" w:hanging="283"/>
        <w:rPr>
          <w:rFonts w:cs="Arial"/>
          <w:szCs w:val="19"/>
          <w:lang w:val="sk-SK"/>
        </w:rPr>
      </w:pPr>
      <w:r w:rsidRPr="0073389C">
        <w:rPr>
          <w:rFonts w:eastAsia="Times New Roman" w:cs="Arial"/>
          <w:color w:val="auto"/>
          <w:szCs w:val="19"/>
          <w:lang w:val="sk-SK" w:eastAsia="cs-CZ"/>
        </w:rPr>
        <w:t xml:space="preserve">dokumentácia preukazujúca určenie </w:t>
      </w:r>
      <w:r>
        <w:rPr>
          <w:rFonts w:eastAsia="Times New Roman" w:cs="Arial"/>
          <w:color w:val="auto"/>
          <w:szCs w:val="19"/>
          <w:lang w:val="sk-SK" w:eastAsia="cs-CZ"/>
        </w:rPr>
        <w:t>PHZ</w:t>
      </w:r>
      <w:r w:rsidRPr="0073389C">
        <w:rPr>
          <w:rFonts w:eastAsia="Times New Roman" w:cs="Arial"/>
          <w:color w:val="auto"/>
          <w:szCs w:val="19"/>
          <w:lang w:val="sk-SK" w:eastAsia="cs-CZ"/>
        </w:rPr>
        <w:t>,</w:t>
      </w:r>
      <w:r w:rsidRPr="0073389C">
        <w:rPr>
          <w:rFonts w:cs="Arial"/>
          <w:szCs w:val="19"/>
          <w:lang w:val="sk-SK"/>
        </w:rPr>
        <w:t xml:space="preserve"> </w:t>
      </w:r>
    </w:p>
    <w:p w14:paraId="6DA96549" w14:textId="196F3E53" w:rsidR="007B7551" w:rsidRPr="0073389C" w:rsidRDefault="007B7551" w:rsidP="00267484">
      <w:pPr>
        <w:pStyle w:val="Bulletslevel2"/>
        <w:spacing w:after="120" w:line="288" w:lineRule="auto"/>
        <w:ind w:left="567" w:hanging="283"/>
        <w:rPr>
          <w:rFonts w:cs="Arial"/>
          <w:szCs w:val="19"/>
          <w:lang w:val="sk-SK"/>
        </w:rPr>
      </w:pPr>
      <w:r>
        <w:rPr>
          <w:rFonts w:cs="Arial"/>
          <w:szCs w:val="19"/>
          <w:lang w:val="sk-SK"/>
        </w:rPr>
        <w:t>test bežnej dostupnosti (príloha č. 19)</w:t>
      </w:r>
    </w:p>
    <w:p w14:paraId="2B5DE566" w14:textId="77777777" w:rsidR="00267484" w:rsidRPr="0073389C" w:rsidRDefault="00267484" w:rsidP="00267484">
      <w:pPr>
        <w:pStyle w:val="Bulletslevel2"/>
        <w:spacing w:after="120" w:line="288" w:lineRule="auto"/>
        <w:ind w:left="567" w:hanging="283"/>
        <w:rPr>
          <w:rFonts w:cs="Arial"/>
          <w:szCs w:val="19"/>
          <w:lang w:val="sk-SK"/>
        </w:rPr>
      </w:pPr>
      <w:r w:rsidRPr="0073389C">
        <w:rPr>
          <w:rFonts w:eastAsia="Times New Roman" w:cs="Arial"/>
          <w:color w:val="auto"/>
          <w:szCs w:val="19"/>
          <w:lang w:val="sk-SK" w:eastAsia="cs-CZ"/>
        </w:rPr>
        <w:t>návrh zmluvného formuláru obsahujúceho štandardné zmluvné podmienky,</w:t>
      </w:r>
    </w:p>
    <w:p w14:paraId="4C36352C" w14:textId="3C0F99FC" w:rsidR="00267484" w:rsidRPr="0073389C" w:rsidRDefault="005E0D17" w:rsidP="00267484">
      <w:pPr>
        <w:pStyle w:val="Bulletslevel2"/>
        <w:spacing w:after="120" w:line="288" w:lineRule="auto"/>
        <w:ind w:left="567" w:hanging="283"/>
        <w:rPr>
          <w:rFonts w:eastAsia="Times New Roman" w:cs="Arial"/>
          <w:color w:val="auto"/>
          <w:szCs w:val="19"/>
          <w:lang w:val="sk-SK" w:eastAsia="cs-CZ"/>
        </w:rPr>
      </w:pPr>
      <w:r>
        <w:rPr>
          <w:rFonts w:eastAsia="Times New Roman" w:cs="Arial"/>
          <w:color w:val="auto"/>
          <w:szCs w:val="19"/>
          <w:lang w:val="sk-SK" w:eastAsia="cs-CZ"/>
        </w:rPr>
        <w:t>návrh opisného formuláru</w:t>
      </w:r>
      <w:r w:rsidR="00267484" w:rsidRPr="0073389C">
        <w:rPr>
          <w:rFonts w:eastAsia="Times New Roman" w:cs="Arial"/>
          <w:color w:val="auto"/>
          <w:szCs w:val="19"/>
          <w:lang w:val="sk-SK" w:eastAsia="cs-CZ"/>
        </w:rPr>
        <w:t xml:space="preserve">, </w:t>
      </w:r>
    </w:p>
    <w:p w14:paraId="56A2BEE3" w14:textId="3D933B14" w:rsidR="00267484" w:rsidRPr="0073389C" w:rsidRDefault="005E0D17" w:rsidP="00267484">
      <w:pPr>
        <w:pStyle w:val="Bulletslevel2"/>
        <w:spacing w:after="120" w:line="288" w:lineRule="auto"/>
        <w:ind w:left="567" w:hanging="283"/>
        <w:rPr>
          <w:rFonts w:cs="Arial"/>
          <w:szCs w:val="19"/>
          <w:lang w:val="sk-SK"/>
        </w:rPr>
      </w:pPr>
      <w:r>
        <w:rPr>
          <w:rFonts w:eastAsia="Times New Roman" w:cs="Arial"/>
          <w:color w:val="auto"/>
          <w:szCs w:val="19"/>
          <w:lang w:val="sk-SK" w:eastAsia="cs-CZ"/>
        </w:rPr>
        <w:t>návrh objednávkového formuláru</w:t>
      </w:r>
      <w:r w:rsidR="00267484" w:rsidRPr="0073389C">
        <w:rPr>
          <w:rFonts w:eastAsia="Times New Roman" w:cs="Arial"/>
          <w:color w:val="auto"/>
          <w:szCs w:val="19"/>
          <w:lang w:val="sk-SK" w:eastAsia="cs-CZ"/>
        </w:rPr>
        <w:t>, najmä konkrétne zmluvné špecifikácie a podmienky súťaže.</w:t>
      </w:r>
    </w:p>
    <w:p w14:paraId="3C81E581" w14:textId="77777777"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v rámci štandardnej ex-post kontroly predložiť dokumentáciu, ktorú tvorí najmä:</w:t>
      </w:r>
    </w:p>
    <w:p w14:paraId="5E4E53F0" w14:textId="77777777" w:rsidR="00267484" w:rsidRPr="0073389C" w:rsidRDefault="00267484" w:rsidP="00267484">
      <w:pPr>
        <w:pStyle w:val="Bulletslevel2"/>
        <w:spacing w:after="120" w:line="288" w:lineRule="auto"/>
        <w:ind w:left="567" w:hanging="283"/>
        <w:rPr>
          <w:rFonts w:eastAsia="Times New Roman" w:cs="Arial"/>
          <w:color w:val="auto"/>
          <w:szCs w:val="19"/>
          <w:lang w:val="sk-SK" w:eastAsia="cs-CZ"/>
        </w:rPr>
      </w:pPr>
      <w:r w:rsidRPr="0073389C">
        <w:rPr>
          <w:rFonts w:eastAsia="Times New Roman" w:cs="Arial"/>
          <w:color w:val="auto"/>
          <w:szCs w:val="19"/>
          <w:lang w:val="sk-SK" w:eastAsia="cs-CZ"/>
        </w:rPr>
        <w:t>automaticky vygenerovaná zmluva, ktorá je výsledkom VO;</w:t>
      </w:r>
    </w:p>
    <w:p w14:paraId="7DF7025D" w14:textId="77777777" w:rsidR="00267484" w:rsidRPr="0073389C" w:rsidRDefault="00267484" w:rsidP="00267484">
      <w:pPr>
        <w:pStyle w:val="Bulletslevel2"/>
        <w:spacing w:after="120" w:line="288" w:lineRule="auto"/>
        <w:ind w:left="567" w:hanging="283"/>
        <w:jc w:val="both"/>
        <w:rPr>
          <w:rFonts w:eastAsia="Times New Roman" w:cs="Arial"/>
          <w:color w:val="auto"/>
          <w:szCs w:val="19"/>
          <w:lang w:val="sk-SK" w:eastAsia="cs-CZ"/>
        </w:rPr>
      </w:pPr>
      <w:r w:rsidRPr="0073389C">
        <w:rPr>
          <w:rFonts w:eastAsia="Times New Roman" w:cs="Arial"/>
          <w:color w:val="auto"/>
          <w:szCs w:val="19"/>
          <w:lang w:val="sk-SK" w:eastAsia="cs-CZ"/>
        </w:rPr>
        <w:t xml:space="preserve">protokol, ktorý zachytáva celý priebeh procesu zadávania zákazy prostredníctvom elektronického trhoviska; </w:t>
      </w:r>
    </w:p>
    <w:p w14:paraId="0822A45F" w14:textId="77777777" w:rsidR="00267484" w:rsidRPr="0073389C" w:rsidRDefault="00267484" w:rsidP="00267484">
      <w:pPr>
        <w:pStyle w:val="Bulletslevel2"/>
        <w:spacing w:after="120" w:line="288" w:lineRule="auto"/>
        <w:ind w:left="567" w:hanging="283"/>
        <w:jc w:val="both"/>
        <w:rPr>
          <w:rFonts w:eastAsia="Times New Roman" w:cs="Arial"/>
          <w:color w:val="auto"/>
          <w:szCs w:val="19"/>
          <w:lang w:val="sk-SK" w:eastAsia="cs-CZ"/>
        </w:rPr>
      </w:pPr>
      <w:r w:rsidRPr="0073389C">
        <w:rPr>
          <w:rFonts w:eastAsia="Times New Roman" w:cs="Arial"/>
          <w:color w:val="auto"/>
          <w:szCs w:val="19"/>
          <w:lang w:val="sk-SK" w:eastAsia="cs-CZ"/>
        </w:rPr>
        <w:t>potvrdenie o zverejnení uzavretej zmluvy medzi prijímateľom a úspešným uchádzačom v CRZ, resp. na webovom sídle prijímateľa (uvedené zdokladuje napr. predložením „print screen“).</w:t>
      </w:r>
    </w:p>
    <w:p w14:paraId="50125050" w14:textId="3511EA6E" w:rsidR="00A57973" w:rsidRPr="00771817" w:rsidRDefault="00A57973" w:rsidP="00771817">
      <w:pPr>
        <w:tabs>
          <w:tab w:val="left" w:pos="1014"/>
        </w:tabs>
        <w:spacing w:before="120" w:after="120" w:line="288" w:lineRule="auto"/>
        <w:jc w:val="both"/>
        <w:rPr>
          <w:rFonts w:cs="Arial"/>
          <w:szCs w:val="19"/>
        </w:rPr>
      </w:pPr>
    </w:p>
    <w:p w14:paraId="010875DD" w14:textId="544E42A2" w:rsidR="009875A5" w:rsidRPr="00771817" w:rsidRDefault="009875A5" w:rsidP="00771817">
      <w:pPr>
        <w:tabs>
          <w:tab w:val="left" w:pos="1014"/>
        </w:tabs>
        <w:spacing w:before="120" w:after="120" w:line="288" w:lineRule="auto"/>
        <w:jc w:val="both"/>
        <w:rPr>
          <w:rFonts w:cs="Arial"/>
          <w:szCs w:val="19"/>
        </w:rPr>
      </w:pPr>
      <w:r w:rsidRPr="00771817">
        <w:rPr>
          <w:rFonts w:cs="Arial"/>
          <w:szCs w:val="19"/>
        </w:rPr>
        <w:t xml:space="preserve">V prípade, že pri ex-post kontrole zo strany poskytovateľa, ktorej súčasťou je vecná kontrola verejného obstarávania, bude zistené porušenie, ktoré môže mať vplyv na oprávnenosť výdavkov, poskytovateľ v záveroch kontroly VO uvedie tieto zistenia. V prípade zistení porušenia </w:t>
      </w:r>
      <w:r w:rsidR="005E0D17">
        <w:rPr>
          <w:rFonts w:cs="Arial"/>
          <w:szCs w:val="19"/>
        </w:rPr>
        <w:t>pravidiel</w:t>
      </w:r>
      <w:r w:rsidR="005E0D17" w:rsidRPr="00771817">
        <w:rPr>
          <w:rFonts w:cs="Arial"/>
          <w:szCs w:val="19"/>
        </w:rPr>
        <w:t xml:space="preserve"> </w:t>
      </w:r>
      <w:r w:rsidRPr="00771817">
        <w:rPr>
          <w:rFonts w:cs="Arial"/>
          <w:szCs w:val="19"/>
        </w:rPr>
        <w:t xml:space="preserve">a postupov VO, resp. porušenia pravidiel a ustanovení legislatívy SR a EÚ, ktoré mali alebo mohli mať vplyv na výsledok </w:t>
      </w:r>
      <w:r w:rsidRPr="00771817">
        <w:rPr>
          <w:rFonts w:cs="Arial"/>
          <w:szCs w:val="19"/>
        </w:rPr>
        <w:lastRenderedPageBreak/>
        <w:t xml:space="preserve">verejného obstarávania a zákazka bola zadávaná s využitím elektronického trhoviska, nie je možné udeliť </w:t>
      </w:r>
      <w:r w:rsidR="00D519DF">
        <w:rPr>
          <w:rFonts w:cs="Arial"/>
          <w:szCs w:val="19"/>
        </w:rPr>
        <w:t xml:space="preserve">ex-ante </w:t>
      </w:r>
      <w:r w:rsidRPr="00771817">
        <w:rPr>
          <w:rFonts w:cs="Arial"/>
          <w:szCs w:val="19"/>
        </w:rPr>
        <w:t>finančnú opravu a poskytovateľ v záveroch kontroly VO nepripustí výdavky súvisiace s VO do financovania v plnom rozsahu.</w:t>
      </w:r>
    </w:p>
    <w:p w14:paraId="3A998D1F" w14:textId="77777777" w:rsidR="00A57973" w:rsidRDefault="00A57973" w:rsidP="009F4290">
      <w:pPr>
        <w:tabs>
          <w:tab w:val="left" w:pos="1014"/>
        </w:tabs>
        <w:contextualSpacing/>
        <w:jc w:val="both"/>
        <w:rPr>
          <w:rFonts w:cs="Arial"/>
          <w:b/>
          <w:szCs w:val="19"/>
        </w:rPr>
      </w:pPr>
    </w:p>
    <w:p w14:paraId="58B7639E" w14:textId="47B9E4D0" w:rsidR="009F4290" w:rsidRDefault="009F4290" w:rsidP="009F4290">
      <w:pPr>
        <w:tabs>
          <w:tab w:val="left" w:pos="1014"/>
        </w:tabs>
        <w:contextualSpacing/>
        <w:jc w:val="both"/>
        <w:rPr>
          <w:rFonts w:cs="Arial"/>
          <w:b/>
          <w:szCs w:val="19"/>
        </w:rPr>
      </w:pPr>
      <w:r w:rsidRPr="009F4290">
        <w:rPr>
          <w:rFonts w:cs="Arial"/>
          <w:b/>
          <w:szCs w:val="19"/>
        </w:rPr>
        <w:t xml:space="preserve">Zákazky </w:t>
      </w:r>
      <w:r w:rsidR="009718D5">
        <w:rPr>
          <w:rFonts w:cs="Arial"/>
          <w:b/>
          <w:szCs w:val="19"/>
        </w:rPr>
        <w:t>s nízkou hodnotou</w:t>
      </w:r>
    </w:p>
    <w:p w14:paraId="5B2512C9" w14:textId="23D39418" w:rsidR="001B3386" w:rsidRDefault="001B3386" w:rsidP="009F4290">
      <w:pPr>
        <w:tabs>
          <w:tab w:val="left" w:pos="1014"/>
        </w:tabs>
        <w:contextualSpacing/>
        <w:jc w:val="both"/>
        <w:rPr>
          <w:rFonts w:cs="Arial"/>
          <w:b/>
          <w:szCs w:val="19"/>
        </w:rPr>
      </w:pPr>
    </w:p>
    <w:p w14:paraId="5AC7AB7C" w14:textId="1EF975D5" w:rsidR="001B3386" w:rsidRDefault="001B3386" w:rsidP="001B3386">
      <w:pPr>
        <w:tabs>
          <w:tab w:val="left" w:pos="1014"/>
        </w:tabs>
        <w:spacing w:before="120" w:after="120" w:line="288" w:lineRule="auto"/>
        <w:jc w:val="both"/>
        <w:rPr>
          <w:rFonts w:cs="Arial"/>
          <w:szCs w:val="19"/>
        </w:rPr>
      </w:pPr>
      <w:r w:rsidRPr="005F329C">
        <w:rPr>
          <w:rFonts w:cs="Arial"/>
          <w:szCs w:val="19"/>
        </w:rPr>
        <w:t xml:space="preserve">Všeobecným predmetom kontroly </w:t>
      </w:r>
      <w:r>
        <w:rPr>
          <w:rFonts w:cs="Arial"/>
          <w:szCs w:val="19"/>
        </w:rPr>
        <w:t xml:space="preserve">VO </w:t>
      </w:r>
      <w:r w:rsidRPr="005F329C">
        <w:rPr>
          <w:rFonts w:cs="Arial"/>
          <w:szCs w:val="19"/>
        </w:rPr>
        <w:t xml:space="preserve">je skutočnosť, či prijímateľ správne určil postup obstarávania vzhľadom na § </w:t>
      </w:r>
      <w:r w:rsidR="009718D5">
        <w:rPr>
          <w:rFonts w:cs="Arial"/>
          <w:szCs w:val="19"/>
        </w:rPr>
        <w:t>2 ods. 5 písm. o) až § 2 ods. 7</w:t>
      </w:r>
      <w:r w:rsidR="009718D5" w:rsidRPr="005F329C">
        <w:rPr>
          <w:rFonts w:cs="Arial"/>
          <w:szCs w:val="19"/>
        </w:rPr>
        <w:t xml:space="preserve"> </w:t>
      </w:r>
      <w:r w:rsidRPr="005F329C">
        <w:rPr>
          <w:rFonts w:cs="Arial"/>
          <w:szCs w:val="19"/>
        </w:rPr>
        <w:t>ZVO, a teda či tovar, stavebn</w:t>
      </w:r>
      <w:r w:rsidR="005E0D17">
        <w:rPr>
          <w:rFonts w:cs="Arial"/>
          <w:szCs w:val="19"/>
        </w:rPr>
        <w:t>á</w:t>
      </w:r>
      <w:r w:rsidRPr="005F329C">
        <w:rPr>
          <w:rFonts w:cs="Arial"/>
          <w:szCs w:val="19"/>
        </w:rPr>
        <w:t xml:space="preserve"> </w:t>
      </w:r>
      <w:r w:rsidR="005E0D17" w:rsidRPr="005F329C">
        <w:rPr>
          <w:rFonts w:cs="Arial"/>
          <w:szCs w:val="19"/>
        </w:rPr>
        <w:t>prác</w:t>
      </w:r>
      <w:r w:rsidR="005E0D17">
        <w:rPr>
          <w:rFonts w:cs="Arial"/>
          <w:szCs w:val="19"/>
        </w:rPr>
        <w:t>a</w:t>
      </w:r>
      <w:r w:rsidR="005E0D17" w:rsidRPr="005F329C">
        <w:rPr>
          <w:rFonts w:cs="Arial"/>
          <w:szCs w:val="19"/>
        </w:rPr>
        <w:t xml:space="preserve"> </w:t>
      </w:r>
      <w:r w:rsidRPr="005F329C">
        <w:rPr>
          <w:rFonts w:cs="Arial"/>
          <w:szCs w:val="19"/>
        </w:rPr>
        <w:t xml:space="preserve">alebo </w:t>
      </w:r>
      <w:r w:rsidR="005E0D17" w:rsidRPr="005F329C">
        <w:rPr>
          <w:rFonts w:cs="Arial"/>
          <w:szCs w:val="19"/>
        </w:rPr>
        <w:t>služb</w:t>
      </w:r>
      <w:r w:rsidR="005E0D17">
        <w:rPr>
          <w:rFonts w:cs="Arial"/>
          <w:szCs w:val="19"/>
        </w:rPr>
        <w:t>a</w:t>
      </w:r>
      <w:r w:rsidRPr="005F329C">
        <w:rPr>
          <w:rFonts w:cs="Arial"/>
          <w:szCs w:val="19"/>
        </w:rPr>
        <w:t xml:space="preserve">, ktorá </w:t>
      </w:r>
      <w:r w:rsidR="005E0D17">
        <w:rPr>
          <w:rFonts w:cs="Arial"/>
          <w:szCs w:val="19"/>
        </w:rPr>
        <w:t xml:space="preserve">je alebo </w:t>
      </w:r>
      <w:r w:rsidRPr="005F329C">
        <w:rPr>
          <w:rFonts w:cs="Arial"/>
          <w:szCs w:val="19"/>
        </w:rPr>
        <w:t>nie je bežne dostupná na trhu. V prípade, že predmetom obstarávania je tovar,</w:t>
      </w:r>
      <w:r>
        <w:rPr>
          <w:rFonts w:cs="Arial"/>
          <w:szCs w:val="19"/>
        </w:rPr>
        <w:t xml:space="preserve"> </w:t>
      </w:r>
      <w:r w:rsidRPr="005F329C">
        <w:rPr>
          <w:rFonts w:cs="Arial"/>
          <w:szCs w:val="19"/>
        </w:rPr>
        <w:t xml:space="preserve">stavebná práca alebo služba, ktorá je bežne dostupná na trhu, prijímateľ </w:t>
      </w:r>
      <w:r w:rsidR="005E0D17" w:rsidRPr="005E0D17">
        <w:rPr>
          <w:rFonts w:cs="Arial"/>
          <w:szCs w:val="19"/>
        </w:rPr>
        <w:t xml:space="preserve">má možnosť </w:t>
      </w:r>
      <w:r w:rsidRPr="005F329C">
        <w:rPr>
          <w:rFonts w:cs="Arial"/>
          <w:szCs w:val="19"/>
        </w:rPr>
        <w:t>zadávať zákazku prostredníctvom</w:t>
      </w:r>
      <w:r>
        <w:rPr>
          <w:rFonts w:cs="Arial"/>
          <w:szCs w:val="19"/>
        </w:rPr>
        <w:t xml:space="preserve"> </w:t>
      </w:r>
      <w:r w:rsidRPr="005F329C">
        <w:rPr>
          <w:rFonts w:cs="Arial"/>
          <w:szCs w:val="19"/>
        </w:rPr>
        <w:t xml:space="preserve">elektronického trhoviska podľa § </w:t>
      </w:r>
      <w:r w:rsidR="009718D5">
        <w:rPr>
          <w:rFonts w:cs="Arial"/>
          <w:szCs w:val="19"/>
        </w:rPr>
        <w:t>108</w:t>
      </w:r>
      <w:r w:rsidR="009718D5" w:rsidRPr="005F329C">
        <w:rPr>
          <w:rFonts w:cs="Arial"/>
          <w:szCs w:val="19"/>
        </w:rPr>
        <w:t xml:space="preserve"> </w:t>
      </w:r>
      <w:r w:rsidRPr="005F329C">
        <w:rPr>
          <w:rFonts w:cs="Arial"/>
          <w:szCs w:val="19"/>
        </w:rPr>
        <w:t>ods. 1 písm. a) ZVO</w:t>
      </w:r>
      <w:r>
        <w:rPr>
          <w:rFonts w:cs="Arial"/>
          <w:szCs w:val="19"/>
        </w:rPr>
        <w:t>,</w:t>
      </w:r>
      <w:r w:rsidRPr="005F329C">
        <w:rPr>
          <w:rFonts w:cs="Arial"/>
          <w:szCs w:val="19"/>
        </w:rPr>
        <w:t xml:space="preserve"> a nie postupmi uvedenými v tejto kapitole.</w:t>
      </w:r>
      <w:r>
        <w:rPr>
          <w:rFonts w:cs="Arial"/>
          <w:szCs w:val="19"/>
        </w:rPr>
        <w:t xml:space="preserve"> </w:t>
      </w:r>
    </w:p>
    <w:p w14:paraId="4220F9F3" w14:textId="77777777" w:rsidR="00672FF6" w:rsidRDefault="00672FF6" w:rsidP="001B3386">
      <w:pPr>
        <w:tabs>
          <w:tab w:val="left" w:pos="1014"/>
        </w:tabs>
        <w:spacing w:before="120" w:after="120" w:line="288" w:lineRule="auto"/>
        <w:jc w:val="both"/>
        <w:rPr>
          <w:rFonts w:cs="Arial"/>
          <w:szCs w:val="19"/>
        </w:rPr>
      </w:pPr>
    </w:p>
    <w:p w14:paraId="3478499B" w14:textId="632A379B" w:rsidR="00672FF6" w:rsidRPr="00A57E12" w:rsidRDefault="00672FF6" w:rsidP="00A57E1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A57E12">
        <w:rPr>
          <w:rFonts w:cs="Arial"/>
          <w:b/>
          <w:i/>
          <w:szCs w:val="19"/>
        </w:rPr>
        <w:t xml:space="preserve">Dôležité upozornenie: </w:t>
      </w:r>
      <w:r w:rsidRPr="00A57E12">
        <w:rPr>
          <w:rFonts w:cs="Arial"/>
          <w:szCs w:val="19"/>
        </w:rPr>
        <w:t xml:space="preserve">Ak prijímateľ zrealizoval zákazky </w:t>
      </w:r>
      <w:r w:rsidR="009718D5">
        <w:rPr>
          <w:rFonts w:cs="Arial"/>
          <w:szCs w:val="19"/>
        </w:rPr>
        <w:t>s nízkou hodnotou</w:t>
      </w:r>
      <w:r w:rsidRPr="00A57E12">
        <w:rPr>
          <w:rFonts w:cs="Arial"/>
          <w:szCs w:val="19"/>
        </w:rPr>
        <w:t>, je možné postúpiť výdavky na financovanie iba v prípade, ak boli dodržané pravidlá a povinnosti uvádzané v tejto príručke a subsidiárne v SR EŠIF, ako aj v metodickom pokyne CKO č. 14 k zadávaniu zákaziek v hodnote nad 5</w:t>
      </w:r>
      <w:r w:rsidR="00E911B7">
        <w:rPr>
          <w:rFonts w:cs="Arial"/>
          <w:szCs w:val="19"/>
        </w:rPr>
        <w:t xml:space="preserve"> </w:t>
      </w:r>
      <w:r w:rsidRPr="00A57E12">
        <w:rPr>
          <w:rFonts w:cs="Arial"/>
          <w:szCs w:val="19"/>
        </w:rPr>
        <w:t xml:space="preserve">000 EUR, a to bez ohľadu na skutočnosť, či zákazku zrealizoval ešte pred schválením ŽoNFP. V prípade, ak pri implementácii projektu prijímateľ predloží </w:t>
      </w:r>
      <w:r w:rsidR="00602CB7">
        <w:rPr>
          <w:rFonts w:cs="Arial"/>
          <w:szCs w:val="19"/>
        </w:rPr>
        <w:t>poskytovateľovi</w:t>
      </w:r>
      <w:r w:rsidRPr="00A57E12">
        <w:rPr>
          <w:rFonts w:cs="Arial"/>
          <w:szCs w:val="19"/>
        </w:rPr>
        <w:t xml:space="preserve"> na </w:t>
      </w:r>
      <w:r w:rsidR="00E911B7">
        <w:rPr>
          <w:rFonts w:cs="Arial"/>
          <w:szCs w:val="19"/>
        </w:rPr>
        <w:t xml:space="preserve">finančnú </w:t>
      </w:r>
      <w:r w:rsidRPr="00A57E12">
        <w:rPr>
          <w:rFonts w:cs="Arial"/>
          <w:szCs w:val="19"/>
        </w:rPr>
        <w:t xml:space="preserve">kontrolu verejného obstarávania zákazku, pri realizácii ktorej postupoval v rozpore s pravidlami uvedenými v Príručke pre prijímateľa, </w:t>
      </w:r>
      <w:r w:rsidR="00602CB7">
        <w:rPr>
          <w:rFonts w:cs="Arial"/>
          <w:szCs w:val="19"/>
        </w:rPr>
        <w:t>poskytovateľ</w:t>
      </w:r>
      <w:r w:rsidRPr="00A57E12">
        <w:rPr>
          <w:rFonts w:cs="Arial"/>
          <w:szCs w:val="19"/>
        </w:rPr>
        <w:t xml:space="preserve"> je povinný </w:t>
      </w:r>
      <w:r w:rsidR="005E0D17" w:rsidRPr="005E0D17">
        <w:rPr>
          <w:rFonts w:cs="Arial"/>
          <w:szCs w:val="19"/>
        </w:rPr>
        <w:t>povinný postupovať podľa metodického pokynu CKO č. 5, ktorý upravuje postup pri určení finančných opráv za porušenie pravidiel a postupov VO</w:t>
      </w:r>
      <w:r w:rsidRPr="00A57E12">
        <w:rPr>
          <w:rFonts w:cs="Arial"/>
          <w:szCs w:val="19"/>
        </w:rPr>
        <w:t>.</w:t>
      </w:r>
    </w:p>
    <w:p w14:paraId="746608EE" w14:textId="77777777" w:rsidR="00672FF6" w:rsidRDefault="00672FF6" w:rsidP="001B3386">
      <w:pPr>
        <w:tabs>
          <w:tab w:val="left" w:pos="1014"/>
        </w:tabs>
        <w:spacing w:before="120" w:after="120" w:line="288" w:lineRule="auto"/>
        <w:jc w:val="both"/>
        <w:rPr>
          <w:rFonts w:cs="Arial"/>
          <w:szCs w:val="19"/>
        </w:rPr>
      </w:pPr>
    </w:p>
    <w:p w14:paraId="390AA26B" w14:textId="77777777" w:rsidR="001B3386" w:rsidRDefault="001B3386" w:rsidP="001B3386">
      <w:pPr>
        <w:tabs>
          <w:tab w:val="left" w:pos="1014"/>
        </w:tabs>
        <w:spacing w:before="120" w:after="120" w:line="288" w:lineRule="auto"/>
        <w:jc w:val="both"/>
        <w:rPr>
          <w:rFonts w:cs="Arial"/>
          <w:szCs w:val="19"/>
        </w:rPr>
      </w:pPr>
      <w:r w:rsidRPr="00770764">
        <w:rPr>
          <w:rFonts w:cs="Arial"/>
          <w:szCs w:val="19"/>
        </w:rPr>
        <w:t>Lehota na výkon kontroly VO je 20 pracovných dní od doručenia dokumentácie prijímateľom.</w:t>
      </w:r>
    </w:p>
    <w:p w14:paraId="79ADFA29" w14:textId="0C9E47F1" w:rsidR="00602CB7" w:rsidRPr="00602CB7" w:rsidRDefault="00602CB7"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602CB7">
        <w:rPr>
          <w:rFonts w:cs="Arial"/>
          <w:b/>
          <w:i/>
          <w:szCs w:val="19"/>
        </w:rPr>
        <w:t xml:space="preserve">Dôležité upozornenie: </w:t>
      </w:r>
      <w:r w:rsidRPr="00602CB7">
        <w:rPr>
          <w:rFonts w:cs="Arial"/>
          <w:szCs w:val="19"/>
        </w:rPr>
        <w:t>V prípade uskutočnenia osobného prieskumu trhu u dodávateľa je prijímateľ povinný tento prieskum hodnoverne zdokumentovať, napr. vyhotovením fotografií, ktoré preukážu cenu predmetu zákazky v čase uskutočňovania prieskumu</w:t>
      </w:r>
      <w:r w:rsidRPr="000E5863">
        <w:rPr>
          <w:rFonts w:cs="Arial"/>
          <w:szCs w:val="19"/>
        </w:rPr>
        <w:t>, zápis z rokovania potvrdený oboma stranami</w:t>
      </w:r>
      <w:r w:rsidRPr="00C43500">
        <w:rPr>
          <w:rFonts w:cs="Arial"/>
          <w:szCs w:val="19"/>
        </w:rPr>
        <w:t>.</w:t>
      </w:r>
      <w:r w:rsidRPr="00E56F7C">
        <w:rPr>
          <w:rFonts w:cs="Arial"/>
          <w:szCs w:val="19"/>
        </w:rPr>
        <w:t xml:space="preserve"> Poskytovateľ upozorňuje prij</w:t>
      </w:r>
      <w:r w:rsidRPr="00232E50">
        <w:rPr>
          <w:rFonts w:cs="Arial"/>
          <w:szCs w:val="19"/>
        </w:rPr>
        <w:t>ímateľa, že o</w:t>
      </w:r>
      <w:r w:rsidRPr="00602CB7">
        <w:rPr>
          <w:rFonts w:cs="Arial"/>
          <w:szCs w:val="19"/>
        </w:rPr>
        <w:t>sobný prieskum trhu je možné vykonať len na spotrebný tovar.</w:t>
      </w:r>
    </w:p>
    <w:p w14:paraId="6805ABB3" w14:textId="033B2019" w:rsidR="001B3386" w:rsidRPr="00703E20" w:rsidRDefault="001B3386" w:rsidP="001B3386">
      <w:pPr>
        <w:spacing w:before="120" w:after="120" w:line="288" w:lineRule="auto"/>
        <w:jc w:val="both"/>
        <w:rPr>
          <w:rFonts w:cs="Arial"/>
          <w:szCs w:val="19"/>
        </w:rPr>
      </w:pPr>
      <w:r w:rsidRPr="00FF3561">
        <w:rPr>
          <w:rFonts w:cs="Arial"/>
          <w:szCs w:val="19"/>
        </w:rPr>
        <w:t>Poskytovateľ požiada prijímateľa v prípade potreby</w:t>
      </w:r>
      <w:r>
        <w:rPr>
          <w:rFonts w:cs="Arial"/>
          <w:szCs w:val="19"/>
        </w:rPr>
        <w:t xml:space="preserve"> o </w:t>
      </w:r>
      <w:r w:rsidRPr="00FF3561">
        <w:rPr>
          <w:rFonts w:cs="Arial"/>
          <w:szCs w:val="19"/>
        </w:rPr>
        <w:t>vysvetleni</w:t>
      </w:r>
      <w:r>
        <w:rPr>
          <w:rFonts w:cs="Arial"/>
          <w:szCs w:val="19"/>
        </w:rPr>
        <w:t>e/</w:t>
      </w:r>
      <w:r w:rsidRPr="00FF3561">
        <w:rPr>
          <w:rFonts w:cs="Arial"/>
          <w:szCs w:val="19"/>
        </w:rPr>
        <w:t>doplneni</w:t>
      </w:r>
      <w:r>
        <w:rPr>
          <w:rFonts w:cs="Arial"/>
          <w:szCs w:val="19"/>
        </w:rPr>
        <w:t>e</w:t>
      </w:r>
      <w:r w:rsidRPr="00FF3561">
        <w:rPr>
          <w:rFonts w:cs="Arial"/>
          <w:szCs w:val="19"/>
        </w:rPr>
        <w:t xml:space="preserve"> dokumentácie alebo informácií</w:t>
      </w:r>
      <w:r>
        <w:rPr>
          <w:rFonts w:cs="Arial"/>
          <w:szCs w:val="19"/>
        </w:rPr>
        <w:t xml:space="preserve"> </w:t>
      </w:r>
      <w:r w:rsidRPr="00FF3561">
        <w:rPr>
          <w:rFonts w:cs="Arial"/>
          <w:szCs w:val="19"/>
        </w:rPr>
        <w:t xml:space="preserve">v lehote minimálne 5 pracovných dní a maximálne 10 pracovných dní odo dňa doručenia žiadosti o vysvetlenie resp. doplnenie dokumentácie. Dňom odoslania žiadosti </w:t>
      </w:r>
      <w:r w:rsidR="005E0D17">
        <w:rPr>
          <w:rFonts w:cs="Arial"/>
          <w:szCs w:val="19"/>
        </w:rPr>
        <w:t>sa</w:t>
      </w:r>
      <w:r w:rsidRPr="00FF3561">
        <w:rPr>
          <w:rFonts w:cs="Arial"/>
          <w:szCs w:val="19"/>
        </w:rPr>
        <w:t xml:space="preserve"> lehota na výkon kontroly</w:t>
      </w:r>
      <w:r>
        <w:rPr>
          <w:rFonts w:cs="Arial"/>
          <w:szCs w:val="19"/>
        </w:rPr>
        <w:t xml:space="preserve"> VO</w:t>
      </w:r>
      <w:r w:rsidR="005E0D17">
        <w:rPr>
          <w:rFonts w:cs="Arial"/>
          <w:szCs w:val="19"/>
        </w:rPr>
        <w:t xml:space="preserve"> prerušuje</w:t>
      </w:r>
      <w:r w:rsidRPr="00FF3561">
        <w:rPr>
          <w:rFonts w:cs="Arial"/>
          <w:szCs w:val="19"/>
        </w:rPr>
        <w:t xml:space="preserve">. Dňom nasledujúcim po dni doručenia vysvetlenia alebo doplnenia dokumentácie poskytovateľovi </w:t>
      </w:r>
      <w:r w:rsidR="005E0D17">
        <w:rPr>
          <w:rFonts w:cs="Arial"/>
          <w:szCs w:val="19"/>
        </w:rPr>
        <w:t>pokračuje</w:t>
      </w:r>
      <w:r w:rsidR="005E0D17" w:rsidRPr="00FF3561">
        <w:rPr>
          <w:rFonts w:cs="Arial"/>
          <w:szCs w:val="19"/>
        </w:rPr>
        <w:t xml:space="preserve"> </w:t>
      </w:r>
      <w:r w:rsidRPr="00FF3561">
        <w:rPr>
          <w:rFonts w:cs="Arial"/>
          <w:szCs w:val="19"/>
        </w:rPr>
        <w:t>plyn</w:t>
      </w:r>
      <w:r w:rsidR="005E0D17">
        <w:rPr>
          <w:rFonts w:cs="Arial"/>
          <w:szCs w:val="19"/>
        </w:rPr>
        <w:t>utie</w:t>
      </w:r>
      <w:r w:rsidRPr="00FF3561">
        <w:rPr>
          <w:rFonts w:cs="Arial"/>
          <w:szCs w:val="19"/>
        </w:rPr>
        <w:t xml:space="preserve"> lehot</w:t>
      </w:r>
      <w:r w:rsidR="005E0D17">
        <w:rPr>
          <w:rFonts w:cs="Arial"/>
          <w:szCs w:val="19"/>
        </w:rPr>
        <w:t>y</w:t>
      </w:r>
      <w:r w:rsidRPr="00FF3561">
        <w:rPr>
          <w:rFonts w:cs="Arial"/>
          <w:szCs w:val="19"/>
        </w:rPr>
        <w:t xml:space="preserve"> na výkon kontroly VO</w:t>
      </w:r>
      <w:r>
        <w:rPr>
          <w:rFonts w:cs="Arial"/>
          <w:szCs w:val="19"/>
        </w:rPr>
        <w:t xml:space="preserve">. </w:t>
      </w:r>
      <w:r w:rsidRPr="00703E20">
        <w:rPr>
          <w:rFonts w:cs="Arial"/>
          <w:szCs w:val="19"/>
          <w:lang w:eastAsia="x-none"/>
        </w:rPr>
        <w:t xml:space="preserve">Lehota </w:t>
      </w:r>
      <w:r>
        <w:rPr>
          <w:rFonts w:cs="Arial"/>
          <w:szCs w:val="19"/>
          <w:lang w:eastAsia="x-none"/>
        </w:rPr>
        <w:t xml:space="preserve">na doplnenie resp. vysvetlenie dokumentácie k VO </w:t>
      </w:r>
      <w:r w:rsidRPr="00703E20">
        <w:rPr>
          <w:rFonts w:cs="Arial"/>
          <w:szCs w:val="19"/>
          <w:lang w:eastAsia="x-none"/>
        </w:rPr>
        <w:t>začína prijímateľovi plynúť odo dňa doručenia výzvy.</w:t>
      </w:r>
      <w:r>
        <w:rPr>
          <w:rFonts w:cs="Arial"/>
          <w:szCs w:val="19"/>
          <w:lang w:eastAsia="x-none"/>
        </w:rPr>
        <w:t xml:space="preserve"> </w:t>
      </w:r>
      <w:r w:rsidRPr="00703E20">
        <w:rPr>
          <w:rFonts w:cs="Arial"/>
          <w:szCs w:val="19"/>
          <w:lang w:eastAsia="x-none"/>
        </w:rPr>
        <w:t>Zároveň, ak napriek čestnému vyhláseniu prijímateľa poskytovateľ identifikuje, že dokumentácia nie je kompletná a pre riadne ukončenie kontroly</w:t>
      </w:r>
      <w:r>
        <w:rPr>
          <w:rFonts w:cs="Arial"/>
          <w:szCs w:val="19"/>
          <w:lang w:eastAsia="x-none"/>
        </w:rPr>
        <w:t xml:space="preserve"> VO</w:t>
      </w:r>
      <w:r w:rsidRPr="00703E20">
        <w:rPr>
          <w:rFonts w:cs="Arial"/>
          <w:szCs w:val="19"/>
          <w:lang w:eastAsia="x-none"/>
        </w:rPr>
        <w:t xml:space="preserve"> je nevyhnutné vyzvať prijímateľa na doplnenie týchto chýbajúcich dokladov, uvedenú skutočnosť poskytovateľ bude môcť vyhodnotiť ako podstatné porušenie zmluvy o NFP.</w:t>
      </w:r>
    </w:p>
    <w:p w14:paraId="3C98E126" w14:textId="276FAC8C" w:rsidR="001B3386" w:rsidRDefault="001B3386" w:rsidP="001B3386">
      <w:pPr>
        <w:spacing w:before="120" w:after="120" w:line="288" w:lineRule="auto"/>
        <w:jc w:val="both"/>
        <w:rPr>
          <w:rFonts w:cs="Arial"/>
          <w:szCs w:val="19"/>
        </w:rPr>
      </w:pPr>
      <w:r w:rsidRPr="00703E20">
        <w:rPr>
          <w:rFonts w:cs="Arial"/>
          <w:szCs w:val="19"/>
        </w:rPr>
        <w:t>Ak poskytovateľ</w:t>
      </w:r>
      <w:r w:rsidRPr="00703E20" w:rsidDel="006526CF">
        <w:rPr>
          <w:rFonts w:cs="Arial"/>
          <w:szCs w:val="19"/>
        </w:rPr>
        <w:t xml:space="preserve"> </w:t>
      </w:r>
      <w:r w:rsidRPr="00703E20">
        <w:rPr>
          <w:rFonts w:cs="Arial"/>
          <w:szCs w:val="19"/>
        </w:rPr>
        <w:t>identifikuje nedostatky v procese VO, preruší kontrolu a vyzve prijímateľa</w:t>
      </w:r>
      <w:r>
        <w:rPr>
          <w:rFonts w:cs="Arial"/>
          <w:szCs w:val="19"/>
        </w:rPr>
        <w:t xml:space="preserve"> </w:t>
      </w:r>
      <w:r w:rsidRPr="00137958">
        <w:rPr>
          <w:rFonts w:cs="Arial"/>
          <w:szCs w:val="19"/>
        </w:rPr>
        <w:t>v návrhu správy z kontroly</w:t>
      </w:r>
      <w:r w:rsidRPr="00703E20">
        <w:rPr>
          <w:rFonts w:cs="Arial"/>
          <w:szCs w:val="19"/>
        </w:rPr>
        <w:t xml:space="preserve"> </w:t>
      </w:r>
      <w:r w:rsidR="005F5EA3">
        <w:rPr>
          <w:rFonts w:cs="Arial"/>
          <w:szCs w:val="19"/>
        </w:rPr>
        <w:t xml:space="preserve">VO </w:t>
      </w:r>
      <w:r w:rsidRPr="00703E20">
        <w:rPr>
          <w:rFonts w:cs="Arial"/>
          <w:szCs w:val="19"/>
        </w:rPr>
        <w:t>v primeranej lehote na odstránenie nedostatkov, zapracovanie pripomienok, zdôvodnenie nezapracovania pripomienok alebo podanie námietok</w:t>
      </w:r>
      <w:r>
        <w:rPr>
          <w:rFonts w:cs="Arial"/>
          <w:szCs w:val="19"/>
        </w:rPr>
        <w:t xml:space="preserve"> k návrhu správy z</w:t>
      </w:r>
      <w:r w:rsidR="005F5EA3">
        <w:rPr>
          <w:rFonts w:cs="Arial"/>
          <w:szCs w:val="19"/>
        </w:rPr>
        <w:t> </w:t>
      </w:r>
      <w:r>
        <w:rPr>
          <w:rFonts w:cs="Arial"/>
          <w:szCs w:val="19"/>
        </w:rPr>
        <w:t>kontroly</w:t>
      </w:r>
      <w:r w:rsidR="005F5EA3">
        <w:rPr>
          <w:rFonts w:cs="Arial"/>
          <w:szCs w:val="19"/>
        </w:rPr>
        <w:t xml:space="preserve"> VO</w:t>
      </w:r>
      <w:r w:rsidRPr="00703E20">
        <w:rPr>
          <w:rFonts w:cs="Arial"/>
          <w:szCs w:val="19"/>
        </w:rPr>
        <w:t xml:space="preserve">. </w:t>
      </w:r>
      <w:r>
        <w:rPr>
          <w:rFonts w:cs="Arial"/>
          <w:szCs w:val="19"/>
        </w:rPr>
        <w:t>Poskytovateľ posúdi námietky k návrhu správy z kontroly a zašle prijímateľovi správu z</w:t>
      </w:r>
      <w:r w:rsidR="005F5EA3">
        <w:rPr>
          <w:rFonts w:cs="Arial"/>
          <w:szCs w:val="19"/>
        </w:rPr>
        <w:t> </w:t>
      </w:r>
      <w:r>
        <w:rPr>
          <w:rFonts w:cs="Arial"/>
          <w:szCs w:val="19"/>
        </w:rPr>
        <w:t>kontroly</w:t>
      </w:r>
      <w:r w:rsidR="005F5EA3">
        <w:rPr>
          <w:rFonts w:cs="Arial"/>
          <w:szCs w:val="19"/>
        </w:rPr>
        <w:t xml:space="preserve"> VO</w:t>
      </w:r>
      <w:r>
        <w:rPr>
          <w:rFonts w:cs="Arial"/>
          <w:szCs w:val="19"/>
        </w:rPr>
        <w:t xml:space="preserve">, ktorej záverom môže byť  </w:t>
      </w:r>
      <w:r w:rsidRPr="00B8687C">
        <w:rPr>
          <w:rFonts w:cs="Arial"/>
          <w:szCs w:val="19"/>
        </w:rPr>
        <w:t>pripustenie</w:t>
      </w:r>
      <w:r>
        <w:rPr>
          <w:rFonts w:cs="Arial"/>
          <w:szCs w:val="19"/>
        </w:rPr>
        <w:t xml:space="preserve"> resp. nepripustenie</w:t>
      </w:r>
      <w:r w:rsidRPr="00B8687C">
        <w:rPr>
          <w:rFonts w:cs="Arial"/>
          <w:szCs w:val="19"/>
        </w:rPr>
        <w:t xml:space="preserve"> výdavkov týka</w:t>
      </w:r>
      <w:r>
        <w:rPr>
          <w:rFonts w:cs="Arial"/>
          <w:szCs w:val="19"/>
        </w:rPr>
        <w:t>júcich</w:t>
      </w:r>
      <w:r w:rsidRPr="00B8687C">
        <w:rPr>
          <w:rFonts w:cs="Arial"/>
          <w:szCs w:val="19"/>
        </w:rPr>
        <w:t xml:space="preserve"> sa predmetu zákazky zadávanej na základe kontrolovaného VO do financovania. Toto pripustenie výdavkov do financovania predstavuje jeden z predpokladov ovplyvňujúcich posudzovanie oprávnenosti výdavkov predložených ďalej prijímateľom v rámci ŽoP.</w:t>
      </w:r>
      <w:r>
        <w:rPr>
          <w:rFonts w:cs="Arial"/>
          <w:szCs w:val="19"/>
        </w:rPr>
        <w:t xml:space="preserve"> </w:t>
      </w:r>
    </w:p>
    <w:p w14:paraId="2EE51E2A" w14:textId="023BEC47" w:rsidR="00457A73" w:rsidRDefault="0091408D" w:rsidP="001B3386">
      <w:pPr>
        <w:spacing w:before="120" w:after="120" w:line="288" w:lineRule="auto"/>
        <w:jc w:val="both"/>
        <w:rPr>
          <w:rFonts w:cs="Arial"/>
          <w:szCs w:val="19"/>
        </w:rPr>
      </w:pPr>
      <w:r>
        <w:rPr>
          <w:rFonts w:cs="Arial"/>
          <w:szCs w:val="19"/>
        </w:rPr>
        <w:t>F</w:t>
      </w:r>
      <w:r w:rsidR="005F5EA3">
        <w:rPr>
          <w:rFonts w:cs="Arial"/>
          <w:szCs w:val="19"/>
        </w:rPr>
        <w:t xml:space="preserve">inančná </w:t>
      </w:r>
      <w:r w:rsidR="001B3386" w:rsidRPr="00312E47">
        <w:rPr>
          <w:rFonts w:cs="Arial"/>
          <w:szCs w:val="19"/>
        </w:rPr>
        <w:t>kontrola VO sa považuje za ukončenú zaslaním správy z kontroly VO prijímateľovi.</w:t>
      </w:r>
      <w:r w:rsidR="001B3386">
        <w:rPr>
          <w:rFonts w:cs="Arial"/>
          <w:szCs w:val="19"/>
        </w:rPr>
        <w:t xml:space="preserve"> </w:t>
      </w:r>
    </w:p>
    <w:p w14:paraId="50023097" w14:textId="0E4B0599" w:rsidR="001B3386" w:rsidRPr="00703E20" w:rsidRDefault="001B3386" w:rsidP="001B3386">
      <w:pPr>
        <w:spacing w:before="120" w:after="120" w:line="288" w:lineRule="auto"/>
        <w:jc w:val="both"/>
        <w:rPr>
          <w:rFonts w:cs="Arial"/>
          <w:szCs w:val="19"/>
          <w:lang w:eastAsia="x-none"/>
        </w:rPr>
      </w:pPr>
      <w:r w:rsidRPr="00703E20">
        <w:rPr>
          <w:rFonts w:cs="Arial"/>
          <w:szCs w:val="19"/>
          <w:lang w:eastAsia="x-none"/>
        </w:rPr>
        <w:t xml:space="preserve">Ak </w:t>
      </w:r>
      <w:r>
        <w:rPr>
          <w:rFonts w:cs="Arial"/>
          <w:szCs w:val="19"/>
          <w:lang w:eastAsia="x-none"/>
        </w:rPr>
        <w:t xml:space="preserve">poskytovateľ </w:t>
      </w:r>
      <w:r w:rsidRPr="00703E20">
        <w:rPr>
          <w:rFonts w:cs="Arial"/>
          <w:szCs w:val="19"/>
          <w:lang w:eastAsia="x-none"/>
        </w:rPr>
        <w:t xml:space="preserve">pri kontrole </w:t>
      </w:r>
      <w:r>
        <w:rPr>
          <w:rFonts w:cs="Arial"/>
          <w:szCs w:val="19"/>
          <w:lang w:eastAsia="x-none"/>
        </w:rPr>
        <w:t>dodatku</w:t>
      </w:r>
      <w:r w:rsidRPr="00703E20">
        <w:rPr>
          <w:rFonts w:cs="Arial"/>
          <w:szCs w:val="19"/>
          <w:lang w:eastAsia="x-none"/>
        </w:rPr>
        <w:t xml:space="preserve"> zistí porušenie </w:t>
      </w:r>
      <w:r w:rsidR="005E0D17">
        <w:rPr>
          <w:rFonts w:cs="Arial"/>
          <w:szCs w:val="19"/>
          <w:lang w:eastAsia="x-none"/>
        </w:rPr>
        <w:t>pravidiel</w:t>
      </w:r>
      <w:r w:rsidR="005E0D17" w:rsidRPr="00703E20">
        <w:rPr>
          <w:rFonts w:cs="Arial"/>
          <w:szCs w:val="19"/>
          <w:lang w:eastAsia="x-none"/>
        </w:rPr>
        <w:t xml:space="preserve"> </w:t>
      </w:r>
      <w:r w:rsidRPr="00703E20">
        <w:rPr>
          <w:rFonts w:cs="Arial"/>
          <w:szCs w:val="19"/>
          <w:lang w:eastAsia="x-none"/>
        </w:rPr>
        <w:t>a postupov VO, resp. porušenie pravidiel a ustanovení legislatívy SR a EÚ, pričom rozsah a závažnosť týchto zistení má taký charakter, že mali alebo mohli mať vplyv na výsledok VO, v tomto prípade:</w:t>
      </w:r>
    </w:p>
    <w:p w14:paraId="7F0EFD20" w14:textId="77777777" w:rsidR="001B3386" w:rsidRPr="00703E20" w:rsidRDefault="001B3386" w:rsidP="001B3386">
      <w:pPr>
        <w:pStyle w:val="Bulletslevel2"/>
        <w:spacing w:after="120" w:line="288" w:lineRule="auto"/>
        <w:ind w:left="567" w:hanging="283"/>
        <w:jc w:val="both"/>
        <w:rPr>
          <w:rFonts w:cs="Arial"/>
          <w:szCs w:val="19"/>
          <w:lang w:val="sk-SK"/>
        </w:rPr>
      </w:pPr>
      <w:r w:rsidRPr="00703E20">
        <w:rPr>
          <w:rFonts w:cs="Arial"/>
          <w:szCs w:val="19"/>
          <w:lang w:val="sk-SK"/>
        </w:rPr>
        <w:lastRenderedPageBreak/>
        <w:t>v záver</w:t>
      </w:r>
      <w:r>
        <w:rPr>
          <w:rFonts w:cs="Arial"/>
          <w:szCs w:val="19"/>
          <w:lang w:val="sk-SK"/>
        </w:rPr>
        <w:t>och kontroly VO nepripustí výdavky</w:t>
      </w:r>
      <w:r w:rsidRPr="00666AC8">
        <w:rPr>
          <w:lang w:val="sk-SK"/>
        </w:rPr>
        <w:t xml:space="preserve"> </w:t>
      </w:r>
      <w:r w:rsidRPr="001B3386">
        <w:rPr>
          <w:rFonts w:cs="Arial"/>
          <w:szCs w:val="19"/>
          <w:lang w:val="sk-SK"/>
        </w:rPr>
        <w:t>týkajúce sa predmetu zákazky zadávanej na základe kontrolovaného VO do financovania v plnom rozsahu, alebo</w:t>
      </w:r>
    </w:p>
    <w:p w14:paraId="7D11A085" w14:textId="4FE41BCF" w:rsidR="001B3386" w:rsidRPr="00703E20" w:rsidRDefault="001B3386" w:rsidP="001B3386">
      <w:pPr>
        <w:pStyle w:val="Bulletslevel2"/>
        <w:spacing w:after="120" w:line="288" w:lineRule="auto"/>
        <w:ind w:left="567" w:hanging="283"/>
        <w:rPr>
          <w:rFonts w:cs="Arial"/>
          <w:szCs w:val="19"/>
          <w:lang w:val="sk-SK"/>
        </w:rPr>
      </w:pPr>
      <w:r w:rsidRPr="00703E20">
        <w:rPr>
          <w:rFonts w:cs="Arial"/>
          <w:szCs w:val="19"/>
          <w:lang w:val="sk-SK"/>
        </w:rPr>
        <w:t xml:space="preserve">postupuje podľa metodického pokynu CKO č. 5, ktorý upravuje postup pri určení </w:t>
      </w:r>
      <w:r w:rsidR="00D519DF">
        <w:rPr>
          <w:rFonts w:cs="Arial"/>
          <w:szCs w:val="19"/>
          <w:lang w:val="sk-SK"/>
        </w:rPr>
        <w:t>finančných opráv</w:t>
      </w:r>
      <w:r w:rsidRPr="00703E20">
        <w:rPr>
          <w:rFonts w:cs="Arial"/>
          <w:szCs w:val="19"/>
          <w:lang w:val="sk-SK"/>
        </w:rPr>
        <w:t xml:space="preserve"> za VO. </w:t>
      </w:r>
    </w:p>
    <w:p w14:paraId="112A6E3B" w14:textId="0CE195B1" w:rsidR="001B3386" w:rsidRPr="009F4290" w:rsidRDefault="001B3386" w:rsidP="009718D5">
      <w:pPr>
        <w:tabs>
          <w:tab w:val="left" w:pos="1014"/>
        </w:tabs>
        <w:spacing w:line="276" w:lineRule="auto"/>
        <w:contextualSpacing/>
        <w:jc w:val="both"/>
        <w:rPr>
          <w:rFonts w:cs="Arial"/>
          <w:b/>
          <w:szCs w:val="19"/>
        </w:rPr>
      </w:pPr>
      <w:r w:rsidRPr="00703E20">
        <w:rPr>
          <w:rFonts w:cs="Arial"/>
          <w:szCs w:val="19"/>
          <w:lang w:eastAsia="x-none"/>
        </w:rPr>
        <w:t xml:space="preserve">Nepripustenie do financovania znamená, že všetky výdavky v prípade, že budú zahrnuté v ŽoP,  vychádzajúce z realizácie výsledku daného VO, budú zo strany poskytovateľa, označené ako neoprávnené. Rozhodnutie poskytovateľa, či bude postupovať podľa </w:t>
      </w:r>
      <w:r w:rsidRPr="00703E20">
        <w:rPr>
          <w:rFonts w:cs="Arial"/>
          <w:szCs w:val="19"/>
        </w:rPr>
        <w:t>prvej alebo druhej odrážky</w:t>
      </w:r>
      <w:r w:rsidRPr="00703E20">
        <w:rPr>
          <w:rFonts w:cs="Arial"/>
          <w:szCs w:val="19"/>
          <w:lang w:eastAsia="x-none"/>
        </w:rPr>
        <w:t xml:space="preserve"> predchádzajúceho odseku závisí od, závažnosti  zisten</w:t>
      </w:r>
      <w:r w:rsidR="005E0D17">
        <w:rPr>
          <w:rFonts w:cs="Arial"/>
          <w:szCs w:val="19"/>
          <w:lang w:eastAsia="x-none"/>
        </w:rPr>
        <w:t>ých</w:t>
      </w:r>
      <w:r w:rsidRPr="00703E20">
        <w:rPr>
          <w:rFonts w:cs="Arial"/>
          <w:szCs w:val="19"/>
          <w:lang w:eastAsia="x-none"/>
        </w:rPr>
        <w:t xml:space="preserve"> nedostatkov.</w:t>
      </w:r>
    </w:p>
    <w:p w14:paraId="2353460D" w14:textId="77777777" w:rsidR="009F4290" w:rsidRDefault="009F4290" w:rsidP="009D7F63">
      <w:pPr>
        <w:tabs>
          <w:tab w:val="left" w:pos="1014"/>
        </w:tabs>
        <w:spacing w:before="120" w:after="120" w:line="288" w:lineRule="auto"/>
        <w:jc w:val="both"/>
        <w:rPr>
          <w:b/>
          <w:i/>
          <w:color w:val="00B0F0"/>
        </w:rPr>
      </w:pPr>
    </w:p>
    <w:p w14:paraId="7A55D32F" w14:textId="53AB1A7C" w:rsidR="009D7F63" w:rsidRDefault="009D7F63" w:rsidP="009D7F63">
      <w:pPr>
        <w:tabs>
          <w:tab w:val="left" w:pos="1014"/>
        </w:tabs>
        <w:spacing w:before="120" w:after="120" w:line="288" w:lineRule="auto"/>
        <w:jc w:val="both"/>
      </w:pPr>
      <w:r w:rsidRPr="0073389C">
        <w:rPr>
          <w:b/>
          <w:i/>
          <w:color w:val="00B0F0"/>
        </w:rPr>
        <w:t>Povinnosť poskytovateľa</w:t>
      </w:r>
      <w:r w:rsidRPr="0073389C">
        <w:rPr>
          <w:b/>
          <w:i/>
          <w:color w:val="5F497A" w:themeColor="accent4" w:themeShade="BF"/>
        </w:rPr>
        <w:t>:</w:t>
      </w:r>
      <w:r w:rsidRPr="0073389C">
        <w:rPr>
          <w:color w:val="5F497A" w:themeColor="accent4" w:themeShade="BF"/>
        </w:rPr>
        <w:t xml:space="preserve"> </w:t>
      </w:r>
      <w:r w:rsidRPr="0073389C">
        <w:t xml:space="preserve">Poskytovateľ overuje pri kontrole zákaziek </w:t>
      </w:r>
      <w:r w:rsidR="009718D5">
        <w:t>s nízkou hodnotou</w:t>
      </w:r>
      <w:r w:rsidRPr="0073389C">
        <w:t>, či vynaložené náklady na obstaranie predmetu zákazky boli primerané kvalite a cene. Zároveň poskytovateľ overí, či pri obstarávaní neboli porušené základné princípy VO a postupy uvedené v tejto kapitole.</w:t>
      </w:r>
    </w:p>
    <w:p w14:paraId="6C6B70D6" w14:textId="45384FE9" w:rsidR="00B32509" w:rsidRPr="0073389C" w:rsidRDefault="00B32509" w:rsidP="009D7F63">
      <w:pPr>
        <w:tabs>
          <w:tab w:val="left" w:pos="1014"/>
        </w:tabs>
        <w:spacing w:before="120" w:after="120" w:line="288" w:lineRule="auto"/>
        <w:jc w:val="both"/>
      </w:pPr>
    </w:p>
    <w:p w14:paraId="7A55D330" w14:textId="6623F9AF" w:rsidR="009D7F63" w:rsidRPr="0073389C" w:rsidRDefault="009D7F63" w:rsidP="009D7F63">
      <w:pPr>
        <w:tabs>
          <w:tab w:val="left" w:pos="1014"/>
        </w:tabs>
        <w:spacing w:before="120" w:after="120" w:line="288" w:lineRule="auto"/>
        <w:jc w:val="both"/>
      </w:pPr>
      <w:r w:rsidRPr="0073389C">
        <w:t xml:space="preserve">Zákazky </w:t>
      </w:r>
      <w:r w:rsidR="009718D5">
        <w:t>s nízkou hodnotou</w:t>
      </w:r>
      <w:r w:rsidRPr="0073389C">
        <w:t xml:space="preserve"> sa v zmysle tejto kapitoly delia na: </w:t>
      </w:r>
    </w:p>
    <w:p w14:paraId="7A55D331" w14:textId="3426F9AA"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zákazky, ktorých predpokladaná hodnota bez DPH sa rovná, alebo presahuje </w:t>
      </w:r>
      <w:r w:rsidR="005E0D17">
        <w:rPr>
          <w:rFonts w:cs="Arial"/>
          <w:szCs w:val="19"/>
          <w:lang w:val="sk-SK"/>
        </w:rPr>
        <w:t>1</w:t>
      </w:r>
      <w:r w:rsidRPr="0073389C">
        <w:rPr>
          <w:rFonts w:cs="Arial"/>
          <w:szCs w:val="19"/>
          <w:lang w:val="sk-SK"/>
        </w:rPr>
        <w:t xml:space="preserve">5 000 EUR (ďalej len „zákazky nad </w:t>
      </w:r>
      <w:r w:rsidR="005E0D17">
        <w:rPr>
          <w:rFonts w:cs="Arial"/>
          <w:szCs w:val="19"/>
          <w:lang w:val="sk-SK"/>
        </w:rPr>
        <w:t>1</w:t>
      </w:r>
      <w:r w:rsidRPr="0073389C">
        <w:rPr>
          <w:rFonts w:cs="Arial"/>
          <w:szCs w:val="19"/>
          <w:lang w:val="sk-SK"/>
        </w:rPr>
        <w:t xml:space="preserve">5 000 EUR“); </w:t>
      </w:r>
    </w:p>
    <w:p w14:paraId="7A55D332" w14:textId="3C7E9E5E"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zákazky, ktorých predpokladaná hodnota bez DPH je nižšia ako </w:t>
      </w:r>
      <w:r w:rsidR="005E0D17">
        <w:rPr>
          <w:rFonts w:cs="Arial"/>
          <w:szCs w:val="19"/>
          <w:lang w:val="sk-SK"/>
        </w:rPr>
        <w:t>1</w:t>
      </w:r>
      <w:r w:rsidRPr="0073389C">
        <w:rPr>
          <w:rFonts w:cs="Arial"/>
          <w:szCs w:val="19"/>
          <w:lang w:val="sk-SK"/>
        </w:rPr>
        <w:t xml:space="preserve">5 000 EUR (ďalej len „zákazky do </w:t>
      </w:r>
      <w:r w:rsidR="005E0D17">
        <w:rPr>
          <w:rFonts w:cs="Arial"/>
          <w:szCs w:val="19"/>
          <w:lang w:val="sk-SK"/>
        </w:rPr>
        <w:t>1</w:t>
      </w:r>
      <w:r w:rsidRPr="0073389C">
        <w:rPr>
          <w:rFonts w:cs="Arial"/>
          <w:szCs w:val="19"/>
          <w:lang w:val="sk-SK"/>
        </w:rPr>
        <w:t>5 000 EUR“)</w:t>
      </w:r>
      <w:r w:rsidR="000E2751">
        <w:rPr>
          <w:rFonts w:cs="Arial"/>
          <w:szCs w:val="19"/>
          <w:lang w:val="sk-SK"/>
        </w:rPr>
        <w:t>.</w:t>
      </w:r>
      <w:r w:rsidRPr="0073389C">
        <w:rPr>
          <w:rFonts w:cs="Arial"/>
          <w:szCs w:val="19"/>
          <w:lang w:val="sk-SK"/>
        </w:rPr>
        <w:t xml:space="preserve"> </w:t>
      </w:r>
    </w:p>
    <w:p w14:paraId="15FB5CE2" w14:textId="31F5E6F5" w:rsidR="009F4290" w:rsidRDefault="009F4290" w:rsidP="009D7F63">
      <w:pPr>
        <w:tabs>
          <w:tab w:val="left" w:pos="1014"/>
        </w:tabs>
        <w:spacing w:before="120" w:after="120" w:line="288" w:lineRule="auto"/>
        <w:jc w:val="both"/>
        <w:rPr>
          <w:b/>
        </w:rPr>
      </w:pPr>
    </w:p>
    <w:p w14:paraId="5EB168E4" w14:textId="7EFE0C15" w:rsidR="005E0D17" w:rsidRPr="005E0D17" w:rsidRDefault="009F4290" w:rsidP="005E0D17">
      <w:pPr>
        <w:tabs>
          <w:tab w:val="left" w:pos="1014"/>
        </w:tabs>
        <w:spacing w:before="120" w:after="120" w:line="288" w:lineRule="auto"/>
        <w:jc w:val="both"/>
      </w:pPr>
      <w:r w:rsidRPr="009F4290">
        <w:rPr>
          <w:b/>
          <w:i/>
          <w:color w:val="FF0000"/>
        </w:rPr>
        <w:t>Povinnosť prijímateľa:</w:t>
      </w:r>
      <w:r w:rsidRPr="009F4290">
        <w:rPr>
          <w:b/>
          <w:color w:val="FF0000"/>
        </w:rPr>
        <w:t xml:space="preserve"> </w:t>
      </w:r>
      <w:r w:rsidR="00B32509" w:rsidRPr="00A57E12">
        <w:t xml:space="preserve">Prijímateľ  je povinný uzavrieť s úspešným uchádzačom písomnú zmluvu pri všetkých typoch zákaziek, s výnimkou zákaziek </w:t>
      </w:r>
      <w:r w:rsidR="005E0D17">
        <w:t>s nízkou hodnotou</w:t>
      </w:r>
      <w:r w:rsidR="00B32509" w:rsidRPr="00A57E12">
        <w:t xml:space="preserve">. Pri zákazkách </w:t>
      </w:r>
      <w:r w:rsidR="005E0D17">
        <w:t>s nízkou hodnotou</w:t>
      </w:r>
      <w:r w:rsidR="00B32509" w:rsidRPr="00A57E12">
        <w:t xml:space="preserve"> je postačujúce vytvoriť zmluvný vzťah na základe objednávky, ktorá</w:t>
      </w:r>
      <w:r w:rsidR="00B32509">
        <w:rPr>
          <w:b/>
          <w:color w:val="FF0000"/>
        </w:rPr>
        <w:t xml:space="preserve"> </w:t>
      </w:r>
      <w:r w:rsidRPr="009F4290">
        <w:t xml:space="preserve">musí spĺňať minimálne náležitosti písomného zmluvného vzťahu (v závislosti od konkrétneho zmluvného typu), a to najmä: dátum jej vyhotovenia, kompletné a správne identifikačné údaje objednávateľa a dodávateľa (t. j. obchodné meno/názov, IČO, adresu sídla, príp. kontaktné miesta), jednoznačnú špecifikáciu predmetu zákazky, dohodnutú cenu </w:t>
      </w:r>
      <w:r w:rsidR="005E0D17" w:rsidRPr="005E0D17">
        <w:t>(bez DPH, výška DPH a cena s DPH)</w:t>
      </w:r>
      <w:r w:rsidR="005E0D17">
        <w:t>,</w:t>
      </w:r>
      <w:r w:rsidRPr="009F4290">
        <w:t xml:space="preserve"> lehotu a miesto plnenia,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w:t>
      </w:r>
      <w:r w:rsidR="005E0D17">
        <w:t xml:space="preserve"> </w:t>
      </w:r>
      <w:r w:rsidR="005E0D17" w:rsidRPr="005E0D17">
        <w:t>Pokiaľ výsledok VO nie je formálne zachytený ani písomným zmluvným vzťahom, ani objednávkou, ale iným spôsobom (napr. pokladničným blokom, príjmovým dokladom a pod.), ktorý jednoznačne a hodnoverne preukazuje formálne, príp. aj vecné naplnenie výsledku VO, tento doklad pre potreby finančnej kontroly VO nahrádza písomný zmluvný vzťah.</w:t>
      </w:r>
    </w:p>
    <w:p w14:paraId="6BA2521E" w14:textId="77777777" w:rsidR="000E5863" w:rsidRPr="000E5863" w:rsidRDefault="000E5863" w:rsidP="000E5863">
      <w:pPr>
        <w:tabs>
          <w:tab w:val="left" w:pos="1014"/>
        </w:tabs>
        <w:spacing w:before="120" w:after="120" w:line="288" w:lineRule="auto"/>
        <w:jc w:val="both"/>
      </w:pPr>
      <w:r w:rsidRPr="000E5863">
        <w:t>Postup uvedený v tejto časti sa vzťahuje aj na zákazky s nízkou hodnotou podľa prílohy č. 1 k ZVO (sociálne služby a iné osobitné služby) bez ohľadu na skutočnosť, či ide o bežne dostupné služby.</w:t>
      </w:r>
    </w:p>
    <w:p w14:paraId="573550B9" w14:textId="77777777" w:rsidR="000E5863" w:rsidRDefault="000E5863" w:rsidP="009D7F63">
      <w:pPr>
        <w:tabs>
          <w:tab w:val="left" w:pos="1014"/>
        </w:tabs>
        <w:spacing w:before="120" w:after="120" w:line="288" w:lineRule="auto"/>
        <w:jc w:val="both"/>
        <w:rPr>
          <w:b/>
        </w:rPr>
      </w:pPr>
    </w:p>
    <w:p w14:paraId="7A55D334" w14:textId="0ACC49DB" w:rsidR="009D7F63" w:rsidRPr="0073389C" w:rsidRDefault="009D7F63" w:rsidP="009D7F63">
      <w:pPr>
        <w:tabs>
          <w:tab w:val="left" w:pos="1014"/>
        </w:tabs>
        <w:spacing w:before="120" w:after="120" w:line="288" w:lineRule="auto"/>
        <w:jc w:val="both"/>
        <w:rPr>
          <w:b/>
        </w:rPr>
      </w:pPr>
      <w:r w:rsidRPr="0073389C">
        <w:rPr>
          <w:b/>
        </w:rPr>
        <w:t xml:space="preserve">Zákazky nad </w:t>
      </w:r>
      <w:r w:rsidR="004A5C0C">
        <w:rPr>
          <w:b/>
        </w:rPr>
        <w:t>1</w:t>
      </w:r>
      <w:r w:rsidRPr="0073389C">
        <w:rPr>
          <w:b/>
        </w:rPr>
        <w:t>5 000 EUR</w:t>
      </w:r>
    </w:p>
    <w:p w14:paraId="4C8B1BB2" w14:textId="171DA357" w:rsidR="004A5C0C" w:rsidRDefault="004A5C0C" w:rsidP="009D7F63">
      <w:pPr>
        <w:tabs>
          <w:tab w:val="left" w:pos="1014"/>
        </w:tabs>
        <w:spacing w:before="120" w:after="120" w:line="288" w:lineRule="auto"/>
        <w:jc w:val="both"/>
      </w:pPr>
      <w:r w:rsidRPr="004A5C0C">
        <w:t xml:space="preserve">Zákazky nad 15 000 </w:t>
      </w:r>
      <w:del w:id="268" w:author="Autor">
        <w:r w:rsidRPr="004A5C0C" w:rsidDel="00A15E8E">
          <w:delText xml:space="preserve">eur </w:delText>
        </w:r>
      </w:del>
      <w:ins w:id="269" w:author="Autor">
        <w:r w:rsidR="00A15E8E">
          <w:t>EUR</w:t>
        </w:r>
        <w:r w:rsidR="00A15E8E" w:rsidRPr="004A5C0C">
          <w:t xml:space="preserve"> </w:t>
        </w:r>
      </w:ins>
      <w:r w:rsidRPr="004A5C0C">
        <w:t>na účely tejto kapitoly sú zákazky s nízkymi hodnotami podľa § 117 ZVO na tovary, stavebné práce alebo služby</w:t>
      </w:r>
      <w:del w:id="270" w:author="Autor">
        <w:r w:rsidRPr="004A5C0C" w:rsidDel="00A15E8E">
          <w:delText>, ktoré nie sú bežne dostupné na trhu. V prípade, že predmetom zákazky je tovar, stavebná práca alebo služba, ktorá je bežne dostupná na trhu, prijímateľ zadáva zákazku s využitím elektronického trhoviska podľa § 108 ods. 1 písm. a) ZVO alebo podľa § 113 až 116 ZVO.</w:delText>
        </w:r>
      </w:del>
    </w:p>
    <w:p w14:paraId="7A55D335" w14:textId="73227FBB" w:rsidR="009D7F63" w:rsidRPr="0073389C" w:rsidRDefault="009D7F63" w:rsidP="009D7F63">
      <w:pPr>
        <w:tabs>
          <w:tab w:val="left" w:pos="1014"/>
        </w:tabs>
        <w:spacing w:before="120" w:after="120" w:line="288" w:lineRule="auto"/>
        <w:jc w:val="both"/>
      </w:pPr>
      <w:r w:rsidRPr="0073389C">
        <w:t xml:space="preserve">Ak ide o zákazky nad </w:t>
      </w:r>
      <w:r w:rsidR="004A5C0C">
        <w:t>1</w:t>
      </w:r>
      <w:r w:rsidRPr="0073389C">
        <w:t xml:space="preserve">5 000 EUR a zároveň takáto zákazka </w:t>
      </w:r>
      <w:r w:rsidRPr="00F877F0">
        <w:rPr>
          <w:b/>
        </w:rPr>
        <w:t>nie je zadávaná cez elektronické trhovisko</w:t>
      </w:r>
      <w:r w:rsidRPr="0073389C">
        <w:t xml:space="preserve">, prijímateľ musí vykonať všetky ďalej uvedené úkony, ktoré majú zabezpečiť získanie čo najvyššieho počtu písomných ponúk na obstaranie tovarov, stavebných prác alebo služieb. </w:t>
      </w:r>
    </w:p>
    <w:p w14:paraId="7D090E95" w14:textId="2D01091F" w:rsidR="00F877F0" w:rsidRPr="0073389C" w:rsidRDefault="00F877F0" w:rsidP="009D7F63">
      <w:pPr>
        <w:tabs>
          <w:tab w:val="left" w:pos="1014"/>
        </w:tabs>
        <w:spacing w:before="120" w:after="120" w:line="288" w:lineRule="auto"/>
        <w:jc w:val="both"/>
      </w:pPr>
      <w:r w:rsidRPr="0073389C">
        <w:rPr>
          <w:color w:val="FF0000"/>
        </w:rPr>
        <w:t xml:space="preserve"> </w:t>
      </w:r>
      <w:r w:rsidRPr="0073389C">
        <w:t xml:space="preserve">V prípade, že </w:t>
      </w:r>
      <w:r w:rsidR="004A5C0C" w:rsidRPr="004A5C0C">
        <w:t xml:space="preserve">ide o zákazky nad 15 000 EUR, ktorých </w:t>
      </w:r>
      <w:r w:rsidRPr="0073389C">
        <w:t xml:space="preserve">predmetom obstarávania je tovar, stavebná práca alebo služba, ktorá je bežne dostupná na trhu, prijímateľ </w:t>
      </w:r>
      <w:r w:rsidR="004A5C0C">
        <w:t>môže</w:t>
      </w:r>
      <w:r w:rsidRPr="0073389C">
        <w:t xml:space="preserve"> zadávať zákazku prostredníctvom </w:t>
      </w:r>
      <w:r w:rsidRPr="0073389C">
        <w:lastRenderedPageBreak/>
        <w:t xml:space="preserve">elektronického trhoviska podľa § </w:t>
      </w:r>
      <w:r w:rsidR="0058112B">
        <w:t>108</w:t>
      </w:r>
      <w:r w:rsidR="0058112B" w:rsidRPr="0073389C">
        <w:t xml:space="preserve"> </w:t>
      </w:r>
      <w:r w:rsidRPr="0073389C">
        <w:t>ods. 1 písm. a) ZVO a</w:t>
      </w:r>
      <w:r w:rsidR="004A5C0C">
        <w:t>lebo</w:t>
      </w:r>
      <w:r w:rsidRPr="0073389C">
        <w:t xml:space="preserve"> </w:t>
      </w:r>
      <w:r w:rsidR="004A5C0C" w:rsidRPr="004A5C0C">
        <w:t>podľa § 113 až 116 ZVO</w:t>
      </w:r>
      <w:r w:rsidRPr="0073389C">
        <w:t xml:space="preserve"> nie postupmi uvedenými v tejto kapitole.</w:t>
      </w:r>
    </w:p>
    <w:p w14:paraId="7A55D336" w14:textId="1F3C2BE1" w:rsidR="009D7F63" w:rsidRPr="004A5C0C" w:rsidRDefault="004A5C0C" w:rsidP="00DD30A9">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4A5C0C">
        <w:rPr>
          <w:rFonts w:cs="Arial"/>
          <w:b/>
          <w:i/>
          <w:szCs w:val="19"/>
        </w:rPr>
        <w:t xml:space="preserve">Dôležité upozornenie: </w:t>
      </w:r>
      <w:r w:rsidRPr="004A5C0C">
        <w:rPr>
          <w:rFonts w:cs="Arial"/>
          <w:szCs w:val="19"/>
        </w:rPr>
        <w:t xml:space="preserve">Pri zákazke bežne dostupnej na trhu (na </w:t>
      </w:r>
      <w:r w:rsidRPr="00487653">
        <w:rPr>
          <w:rFonts w:cs="Arial"/>
          <w:szCs w:val="19"/>
        </w:rPr>
        <w:t>náklade testu bežnej dostupnosti), bez ohľadu na to, či sa použije elektronické trhovisko alebo „papierové“ zadávanie podlimitnej zákazky cez Vestník verejného obstarávania, je spoločný spodný limit 15 000 EUR bez DPH. Rozdiel je v tom, že do 31.10.2017 bol prijímateľ pri zákazkách bežne dostupných na trhu s predpokladanou hodnotou rovnakou alebo vyššou ako 15 000 EUR bez DPH povinný použiť elektronické trhovisko. Po 01.11.2017 sa prijímateľ môže rozhodnúť medzi 2 postupmi, pričom alternatívou voči zadávaniu zákazky s využitím elektronického trhoviska je zadávanie podlimitnej zákazky bez využitia elektronického trhoviska.</w:t>
      </w:r>
    </w:p>
    <w:p w14:paraId="7A55D337" w14:textId="5F3C5D30" w:rsidR="009D7F63" w:rsidRPr="0073389C" w:rsidRDefault="009D7F63" w:rsidP="009D7F63">
      <w:pPr>
        <w:tabs>
          <w:tab w:val="left" w:pos="1014"/>
        </w:tabs>
        <w:spacing w:before="120" w:after="120" w:line="288" w:lineRule="auto"/>
        <w:jc w:val="both"/>
      </w:pPr>
      <w:r w:rsidRPr="0073389C">
        <w:t xml:space="preserve">Prijímateľ určí správny postup a to s ohľadom na určenú </w:t>
      </w:r>
      <w:r w:rsidR="00903459">
        <w:t>PHZ</w:t>
      </w:r>
      <w:r w:rsidRPr="0073389C">
        <w:t xml:space="preserve"> (určenú v súlade s § </w:t>
      </w:r>
      <w:r w:rsidR="0058112B">
        <w:t>6</w:t>
      </w:r>
      <w:r w:rsidR="0058112B" w:rsidRPr="0073389C">
        <w:t xml:space="preserve"> </w:t>
      </w:r>
      <w:r w:rsidRPr="0073389C">
        <w:t xml:space="preserve">ZVO - najmä s § </w:t>
      </w:r>
      <w:r w:rsidR="0058112B">
        <w:t>6</w:t>
      </w:r>
      <w:r w:rsidR="0058112B" w:rsidRPr="0073389C">
        <w:t xml:space="preserve"> </w:t>
      </w:r>
      <w:r w:rsidRPr="0073389C">
        <w:t xml:space="preserve">ods.1 ZVO a § </w:t>
      </w:r>
      <w:r w:rsidR="0058112B">
        <w:t>6</w:t>
      </w:r>
      <w:r w:rsidR="0058112B" w:rsidRPr="0073389C">
        <w:t xml:space="preserve"> </w:t>
      </w:r>
      <w:r w:rsidRPr="0073389C">
        <w:t>ods. 1</w:t>
      </w:r>
      <w:r w:rsidR="0058112B">
        <w:t>8</w:t>
      </w:r>
      <w:r w:rsidRPr="0073389C">
        <w:t xml:space="preserve"> ZVO) a s ohľadom na skutočnosť, či ide o tovar, stavebnú prácu alebo službu, ktorá nie je bežne dostupná na trhu. </w:t>
      </w:r>
    </w:p>
    <w:p w14:paraId="7A55D338" w14:textId="270C4293" w:rsidR="009D7F63" w:rsidRPr="0073389C" w:rsidRDefault="009D7F63" w:rsidP="009D7F63">
      <w:pPr>
        <w:tabs>
          <w:tab w:val="left" w:pos="1014"/>
        </w:tabs>
        <w:spacing w:before="120" w:after="120" w:line="288" w:lineRule="auto"/>
        <w:jc w:val="both"/>
      </w:pPr>
      <w:r w:rsidRPr="0073389C">
        <w:t xml:space="preserve">Následne prijímateľ vypracuje </w:t>
      </w:r>
      <w:r w:rsidR="00D76DD9">
        <w:t>v</w:t>
      </w:r>
      <w:r w:rsidRPr="0073389C">
        <w:t xml:space="preserve">ýzvu na </w:t>
      </w:r>
      <w:r w:rsidR="00B32509">
        <w:t>predloženie ponuky</w:t>
      </w:r>
      <w:r w:rsidR="00B32509" w:rsidRPr="0073389C">
        <w:t xml:space="preserve"> </w:t>
      </w:r>
      <w:r w:rsidRPr="0073389C">
        <w:t xml:space="preserve">(príloha č. </w:t>
      </w:r>
      <w:r w:rsidR="00D72CCC" w:rsidRPr="0073389C">
        <w:t>2</w:t>
      </w:r>
      <w:r w:rsidR="00506C97">
        <w:t>4</w:t>
      </w:r>
      <w:r w:rsidRPr="0073389C">
        <w:t xml:space="preserve">), v rámci ktorej uvedie najmä svoju identifikáciu, jednoznačnú a úplnú špecifikáciu predmetu zákazky opísanú nediskriminačným spôsobom v súlade s § </w:t>
      </w:r>
      <w:r w:rsidR="0058112B">
        <w:t>42</w:t>
      </w:r>
      <w:r w:rsidRPr="0073389C">
        <w:t xml:space="preserve"> ods. </w:t>
      </w:r>
      <w:r w:rsidR="0058112B">
        <w:t>3</w:t>
      </w:r>
      <w:r w:rsidRPr="0073389C">
        <w:t xml:space="preserve"> ZVO, podmienky účasti (ak ich stanovuje), </w:t>
      </w:r>
      <w:r w:rsidR="002F693B">
        <w:t>PHZ</w:t>
      </w:r>
      <w:r w:rsidRPr="0073389C">
        <w:t xml:space="preserve">, podmienky realizácie zmluvy (najmä lehotu na realizáciu zmluvy a miesto jej realizácie), kritériá na vyhodnotenie ponúk, presnú lehotu a adresu na predkladanie ponúk. </w:t>
      </w:r>
    </w:p>
    <w:p w14:paraId="7A55D33A" w14:textId="6A3EAC6E"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Túto </w:t>
      </w:r>
      <w:r w:rsidR="00D76DD9">
        <w:t>v</w:t>
      </w:r>
      <w:r w:rsidRPr="0073389C">
        <w:t xml:space="preserve">ýzvu na </w:t>
      </w:r>
      <w:r w:rsidR="00B32509">
        <w:t>predloženie ponuky</w:t>
      </w:r>
      <w:r w:rsidR="00B32509" w:rsidRPr="0073389C">
        <w:t xml:space="preserve"> </w:t>
      </w:r>
      <w:r w:rsidRPr="0073389C">
        <w:t xml:space="preserve">zverejní prijímateľ na svojom webovom sídle </w:t>
      </w:r>
      <w:r w:rsidR="00B32509" w:rsidRPr="00B32509">
        <w:t>alebo inom vhodnom webovom sídle alebo v printových médiách</w:t>
      </w:r>
      <w:r w:rsidR="00B32509" w:rsidRPr="00B32509">
        <w:rPr>
          <w:b/>
        </w:rPr>
        <w:t xml:space="preserve"> </w:t>
      </w:r>
      <w:r w:rsidRPr="0073389C">
        <w:rPr>
          <w:b/>
        </w:rPr>
        <w:t xml:space="preserve">minimálne 5 pracovných dní pred dňom </w:t>
      </w:r>
      <w:r w:rsidR="00950C3C">
        <w:rPr>
          <w:b/>
        </w:rPr>
        <w:t xml:space="preserve">uplynutia lehoty na </w:t>
      </w:r>
      <w:r w:rsidRPr="0073389C">
        <w:rPr>
          <w:b/>
        </w:rPr>
        <w:t>predkladani</w:t>
      </w:r>
      <w:r w:rsidR="00950C3C">
        <w:rPr>
          <w:b/>
        </w:rPr>
        <w:t>e</w:t>
      </w:r>
      <w:r w:rsidRPr="0073389C">
        <w:rPr>
          <w:b/>
        </w:rPr>
        <w:t xml:space="preserve"> ponúk</w:t>
      </w:r>
      <w:r w:rsidRPr="0073389C">
        <w:t xml:space="preserve"> (do lehoty sa nezapočítava deň zverejnenia) a zdokumentuje toto zverejnenie hodnoverným spôsobom, t.j. v deň zverejnenia </w:t>
      </w:r>
      <w:r w:rsidR="00D76DD9">
        <w:t>v</w:t>
      </w:r>
      <w:r w:rsidRPr="0073389C">
        <w:t xml:space="preserve">ýzvy na </w:t>
      </w:r>
      <w:r w:rsidR="00950C3C">
        <w:t>predloženie ponuky</w:t>
      </w:r>
      <w:r w:rsidR="00950C3C" w:rsidRPr="0073389C">
        <w:t xml:space="preserve"> </w:t>
      </w:r>
      <w:r w:rsidRPr="0073389C">
        <w:t>na svojom alebo inom vhodnom webovom sídle</w:t>
      </w:r>
      <w:r w:rsidR="00950C3C">
        <w:t xml:space="preserve"> alebo v printových médiách</w:t>
      </w:r>
      <w:r w:rsidRPr="0073389C">
        <w:t xml:space="preserve"> zašle e</w:t>
      </w:r>
      <w:r w:rsidR="00506C97">
        <w:t>-</w:t>
      </w:r>
      <w:r w:rsidRPr="0073389C">
        <w:t>mailom informáciu o tomto zverejnení</w:t>
      </w:r>
      <w:r w:rsidR="00950C3C">
        <w:t xml:space="preserve"> </w:t>
      </w:r>
      <w:r w:rsidR="00950C3C" w:rsidRPr="00950C3C">
        <w:t xml:space="preserve">vo forme podľa prílohy č. 23 </w:t>
      </w:r>
      <w:r w:rsidRPr="0073389C">
        <w:t xml:space="preserve">na </w:t>
      </w:r>
      <w:r w:rsidR="00950C3C" w:rsidRPr="00950C3C">
        <w:t xml:space="preserve">e-mail zakazkycko@vlada.gov.sk a súčasne na e-mail </w:t>
      </w:r>
      <w:hyperlink r:id="rId25" w:history="1">
        <w:r w:rsidR="00D76DD9" w:rsidRPr="00033319">
          <w:rPr>
            <w:rStyle w:val="Hypertextovprepojenie"/>
            <w:color w:val="auto"/>
          </w:rPr>
          <w:t>vo.sep@minv.sk</w:t>
        </w:r>
      </w:hyperlink>
      <w:r w:rsidR="004A5C0C" w:rsidRPr="00033319">
        <w:rPr>
          <w:rStyle w:val="Hypertextovprepojenie"/>
          <w:color w:val="auto"/>
        </w:rPr>
        <w:t xml:space="preserve">. </w:t>
      </w:r>
      <w:bookmarkStart w:id="271" w:name="_GoBack"/>
      <w:r w:rsidR="004A5C0C" w:rsidRPr="00215C00">
        <w:rPr>
          <w:u w:val="single"/>
        </w:rPr>
        <w:t>Lehotu na predkladanie ponúk musí prijímateľ určiť primeranú (aj dlhšiu ako 5 pracovných dní) v závislosti od náročnosti požiadaviek na predmet zákazky a požiadaviek na preukázanie ďalších skutočností súvisiacich s predmetom zákazky (napr. požadovanie rôznych certifikátov,...).</w:t>
      </w:r>
      <w:bookmarkEnd w:id="271"/>
      <w:r w:rsidR="001D3CAE" w:rsidRPr="001E3C46">
        <w:rPr>
          <w:color w:val="EEECE1" w:themeColor="background2"/>
        </w:rPr>
        <w:t xml:space="preserve"> </w:t>
      </w:r>
      <w:r w:rsidR="000E5863" w:rsidRPr="00DD30A9">
        <w:rPr>
          <w:u w:val="single"/>
        </w:rPr>
        <w:t xml:space="preserve">V prípade, ak prijímateľ opomenie zaslať e-mailovú informáciu o zverejnení výzvy na súťaž na e-mail </w:t>
      </w:r>
      <w:hyperlink r:id="rId26" w:history="1">
        <w:r w:rsidR="000E5863" w:rsidRPr="004063F2">
          <w:rPr>
            <w:rStyle w:val="Hypertextovprepojenie"/>
            <w:color w:val="auto"/>
          </w:rPr>
          <w:t>vo.sep@minv.sk</w:t>
        </w:r>
      </w:hyperlink>
      <w:r w:rsidR="000E5863" w:rsidRPr="00DD30A9">
        <w:rPr>
          <w:u w:val="single"/>
        </w:rPr>
        <w:t>, nebude to dôvodom na vylúčenie výdavkov, týkajúcich sa obstarávanej zákazky, z financovania v plnej miere.</w:t>
      </w:r>
      <w:r w:rsidR="000E5863" w:rsidRPr="00DD30A9">
        <w:rPr>
          <w:b/>
        </w:rPr>
        <w:t xml:space="preserve"> </w:t>
      </w:r>
      <w:r w:rsidRPr="00950C3C">
        <w:rPr>
          <w:b/>
        </w:rPr>
        <w:t xml:space="preserve">Prijímateľ je povinný ponechať výzvu zverejnenú na svojom webovom sídle do </w:t>
      </w:r>
      <w:r w:rsidR="000E2751" w:rsidRPr="000E2751">
        <w:rPr>
          <w:b/>
        </w:rPr>
        <w:t>uplynutia lehoty na archiváciu dokumentácie k projektu uvedenej v Zmluve o NFP.</w:t>
      </w:r>
    </w:p>
    <w:p w14:paraId="7A55D33B" w14:textId="2739B79A"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V prípade, že sa prijímateľ omešká so zaslaním informácie CKO a poskytovateľ</w:t>
      </w:r>
      <w:r w:rsidR="005C00EC">
        <w:t>ovi</w:t>
      </w:r>
      <w:r w:rsidRPr="0073389C">
        <w:t xml:space="preserve">, je povinný </w:t>
      </w:r>
      <w:r w:rsidRPr="0073389C">
        <w:rPr>
          <w:b/>
        </w:rPr>
        <w:t>predĺžiť lehotu</w:t>
      </w:r>
      <w:r w:rsidRPr="0073389C">
        <w:t xml:space="preserve"> na predkladanie ponúk o dobu omeškania zaslania informácie na e-mail CKO (informácia zaslaná na CKO už bude obsahovať túto predĺženú lehotu). Pokiaľ prijímateľ nesplní túto oznamovaciu povinnosť, bude poskytovateľ posudzovať túto skutočnosť ako porušenie princípu transparentnosti a výdavky z predmetného VO nebudú zo strany poskytovateľa pripustené do financovania. </w:t>
      </w:r>
    </w:p>
    <w:p w14:paraId="7A55D33C" w14:textId="456D0BE7"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zároveň povinný zaslať túto výzvu minimálne </w:t>
      </w:r>
      <w:r w:rsidR="000E2751">
        <w:t>3</w:t>
      </w:r>
      <w:r w:rsidR="000E2751" w:rsidRPr="0073389C">
        <w:t xml:space="preserve"> </w:t>
      </w:r>
      <w:r w:rsidRPr="0073389C">
        <w:t xml:space="preserve">vybraným záujemcom. Oslovení záujemcovia musia byť subjekty, ktoré sú oprávnené dodávať službu, tovar alebo prácu v rozsahu predmetu zákazky (identifikácia prebieha najmä cez informácie verejne uvedené </w:t>
      </w:r>
      <w:r w:rsidR="005C00EC">
        <w:t xml:space="preserve">v </w:t>
      </w:r>
      <w:r w:rsidRPr="0073389C">
        <w:t>obchodnom registri alebo</w:t>
      </w:r>
      <w:r w:rsidR="005C00EC">
        <w:t xml:space="preserve"> v</w:t>
      </w:r>
      <w:r w:rsidRPr="0073389C">
        <w:t xml:space="preserve"> živnostenskom registri). Výber úspešného uchádzača prebieha na základe vyhodnotenia informácií a dokumentácie predloženej záujemcami, pričom prijímateľ je povinný vyhodnotiť ponuky v súlade s podmienkami a kritériami, ktoré si pre tento účel určil. Vo výnimočných prípadoch, kedy môže ísť o jedinečný predmet zákazky, môže prijímateľ osloviť aj menej ako </w:t>
      </w:r>
      <w:r w:rsidR="000E2751" w:rsidRPr="000E2751">
        <w:t>troch</w:t>
      </w:r>
      <w:r w:rsidRPr="0073389C">
        <w:t xml:space="preserve"> záujemcov, pričom táto výnimka musí byť zo strany prijímateľa riadne zdôvodnená a podložená. </w:t>
      </w:r>
    </w:p>
    <w:p w14:paraId="7A55D33D" w14:textId="6C454AE3"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73389C">
        <w:rPr>
          <w:b/>
          <w:i/>
        </w:rPr>
        <w:t>Dôležité upozornenie:</w:t>
      </w:r>
      <w:r w:rsidRPr="0073389C">
        <w:t xml:space="preserve"> Ak prijímateľovi nebude zo strany oslovených subjektov predložená žiadna ponuka, pričom splnil všetky postupy uvedené v predchádzajúcich odsekoch, je oprávnený vyzvať na rokovanie jedného alebo viacerých záujemcov, s ktorými rokuje o zadaní zákazky. Predmetom týchto rokovaní však nemôže byť zúženie predmetu zákazky, úprava podmienok účasti, podmienok realizácie zmluvy ani kritérií na vyhodnotenie ponúk uvedených vo výzve na </w:t>
      </w:r>
      <w:r w:rsidR="005C00EC">
        <w:t>predloženie ponuky</w:t>
      </w:r>
      <w:r w:rsidRPr="0073389C">
        <w:t xml:space="preserve">. </w:t>
      </w:r>
    </w:p>
    <w:p w14:paraId="7A55D33E" w14:textId="3956CC4B" w:rsidR="009D7F63" w:rsidRPr="0073389C" w:rsidRDefault="009D7F63" w:rsidP="009D7F63">
      <w:pPr>
        <w:tabs>
          <w:tab w:val="left" w:pos="1014"/>
        </w:tabs>
        <w:spacing w:before="120" w:after="120" w:line="288" w:lineRule="auto"/>
        <w:jc w:val="both"/>
      </w:pPr>
      <w:r w:rsidRPr="0073389C">
        <w:rPr>
          <w:b/>
          <w:i/>
          <w:color w:val="FF0000"/>
        </w:rPr>
        <w:lastRenderedPageBreak/>
        <w:t>Povinnosť prijímateľa:</w:t>
      </w:r>
      <w:r w:rsidRPr="0073389C">
        <w:rPr>
          <w:color w:val="FF0000"/>
        </w:rPr>
        <w:t xml:space="preserve"> </w:t>
      </w:r>
      <w:r w:rsidRPr="0073389C">
        <w:t xml:space="preserve">Z rokovania je prijímateľ povinný vyhotoviť zápis ako aj zdôvodniť výber záujemcu alebo záujemcov, ktorí boli vyzvaní na rokovanie. Za písomnú ponuku sa pokladá aj ponuka podaná elektronicky. Súčasťou dokumentácie musia byť doklady potvrdzujúce kroky uchádzačov v súlade s časovým harmonogramom uvedeným vo výzve na </w:t>
      </w:r>
      <w:r w:rsidR="005C00EC">
        <w:t>predloženie ponuky</w:t>
      </w:r>
      <w:r w:rsidRPr="0073389C">
        <w:t xml:space="preserve">. Celý postup zadávania zákazky  zhrnie prijímateľ v zápise z prieskumu trhu (príloha č. </w:t>
      </w:r>
      <w:r w:rsidR="001A6E82" w:rsidRPr="0073389C">
        <w:t>2</w:t>
      </w:r>
      <w:r w:rsidR="001A6E82">
        <w:t>5</w:t>
      </w:r>
      <w:r w:rsidRPr="0073389C">
        <w:t>).</w:t>
      </w:r>
    </w:p>
    <w:p w14:paraId="7A55D33F" w14:textId="5887BEC2"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pPr>
      <w:r w:rsidRPr="0073389C">
        <w:rPr>
          <w:b/>
          <w:i/>
        </w:rPr>
        <w:t>Odporúčanie pre prijímateľa:</w:t>
      </w:r>
      <w:r w:rsidRPr="0073389C">
        <w:t xml:space="preserve"> Podrobné pravidlá zadávania zákaziek nad </w:t>
      </w:r>
      <w:r w:rsidR="004A5C0C">
        <w:t>1</w:t>
      </w:r>
      <w:r w:rsidRPr="0073389C">
        <w:t>5 000 EUR upravuje Metodický pokyn CKO č. 14</w:t>
      </w:r>
      <w:r w:rsidR="005C00EC">
        <w:t xml:space="preserve"> </w:t>
      </w:r>
      <w:r w:rsidR="005C00EC" w:rsidRPr="005C00EC">
        <w:t>k zadávaniu zákaziek v hodnote nad 5 000 EUR</w:t>
      </w:r>
      <w:r w:rsidRPr="0073389C">
        <w:t>.</w:t>
      </w:r>
    </w:p>
    <w:p w14:paraId="4C5C457F" w14:textId="77777777" w:rsidR="005C00EC" w:rsidRDefault="005C00EC" w:rsidP="009D7F63">
      <w:pPr>
        <w:tabs>
          <w:tab w:val="left" w:pos="1014"/>
        </w:tabs>
        <w:spacing w:before="120" w:after="120" w:line="288" w:lineRule="auto"/>
        <w:jc w:val="both"/>
        <w:rPr>
          <w:b/>
        </w:rPr>
      </w:pPr>
    </w:p>
    <w:p w14:paraId="7A55D340" w14:textId="7EE8AB27" w:rsidR="009D7F63" w:rsidRPr="0073389C" w:rsidRDefault="009D7F63" w:rsidP="009D7F63">
      <w:pPr>
        <w:tabs>
          <w:tab w:val="left" w:pos="1014"/>
        </w:tabs>
        <w:spacing w:before="120" w:after="120" w:line="288" w:lineRule="auto"/>
        <w:jc w:val="both"/>
        <w:rPr>
          <w:b/>
        </w:rPr>
      </w:pPr>
      <w:r w:rsidRPr="0073389C">
        <w:rPr>
          <w:b/>
        </w:rPr>
        <w:t xml:space="preserve">Zákazky do </w:t>
      </w:r>
      <w:r w:rsidR="004A5C0C">
        <w:rPr>
          <w:b/>
        </w:rPr>
        <w:t>1</w:t>
      </w:r>
      <w:r w:rsidRPr="0073389C">
        <w:rPr>
          <w:b/>
        </w:rPr>
        <w:t>5 000 EUR</w:t>
      </w:r>
    </w:p>
    <w:p w14:paraId="7A55D341" w14:textId="27B2C006"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pPr>
      <w:r w:rsidRPr="0073389C">
        <w:rPr>
          <w:b/>
          <w:i/>
        </w:rPr>
        <w:t>Odporúčanie pre prijímateľa:</w:t>
      </w:r>
      <w:r w:rsidRPr="0073389C">
        <w:t xml:space="preserve"> V prípade zákaziek do </w:t>
      </w:r>
      <w:r w:rsidR="004A5C0C">
        <w:t>1</w:t>
      </w:r>
      <w:r w:rsidRPr="0073389C">
        <w:t xml:space="preserve">5 000 EUR </w:t>
      </w:r>
      <w:r w:rsidR="00C12A2D" w:rsidRPr="00C12A2D">
        <w:t xml:space="preserve">nie </w:t>
      </w:r>
      <w:r w:rsidRPr="0073389C">
        <w:t>je potrebné, aby prijímateľ predložil písomné ponuky</w:t>
      </w:r>
      <w:r w:rsidR="005C00EC">
        <w:t>.</w:t>
      </w:r>
      <w:r w:rsidRPr="0073389C">
        <w:t xml:space="preserve"> </w:t>
      </w:r>
      <w:r w:rsidR="005C00EC">
        <w:t>P</w:t>
      </w:r>
      <w:r w:rsidRPr="0073389C">
        <w:t xml:space="preserve">rijímateľ musí </w:t>
      </w:r>
      <w:r w:rsidR="00C12A2D" w:rsidRPr="00C12A2D">
        <w:t>odôvodniť</w:t>
      </w:r>
      <w:r w:rsidRPr="0073389C">
        <w:t xml:space="preserve"> výber úspešného uchádzača na základe </w:t>
      </w:r>
      <w:r w:rsidRPr="0073389C">
        <w:rPr>
          <w:b/>
        </w:rPr>
        <w:t>prieskumu trhu</w:t>
      </w:r>
      <w:r w:rsidRPr="0073389C">
        <w:t xml:space="preserve"> (napr. formou faxu, web</w:t>
      </w:r>
      <w:r w:rsidR="00C12A2D">
        <w:t>ovej</w:t>
      </w:r>
      <w:r w:rsidRPr="0073389C">
        <w:t xml:space="preserve"> stránky, katalógov, cenových ponúk, atď., </w:t>
      </w:r>
      <w:r w:rsidRPr="0073389C">
        <w:rPr>
          <w:b/>
        </w:rPr>
        <w:t>okrem telefonického prieskumu</w:t>
      </w:r>
      <w:r w:rsidRPr="0073389C">
        <w:t xml:space="preserve">). </w:t>
      </w:r>
    </w:p>
    <w:p w14:paraId="7A55D342" w14:textId="38F29EA6"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Prieskum trhu musí byť riadne zdokumentovaný </w:t>
      </w:r>
      <w:r w:rsidR="00C12A2D" w:rsidRPr="00F659B0">
        <w:t>(prijímateľ predloží poskytovateľovi podľa spôsobu vykonania prieskumu trhu printscreeny, e-mailovú komunikáciu, resp. fotografie a iné</w:t>
      </w:r>
      <w:r w:rsidR="00C12A2D" w:rsidRPr="002102B1">
        <w:t xml:space="preserve"> hmotne zaznamenané dôkazy, preukazujúce príslušné ponuky na trhu)</w:t>
      </w:r>
      <w:r w:rsidR="00C12A2D" w:rsidRPr="00C12A2D">
        <w:t xml:space="preserve"> </w:t>
      </w:r>
      <w:r w:rsidRPr="0073389C">
        <w:t xml:space="preserve">a musí byť z neho hodnoverne zrejmý výsledok výberu úspešného uchádzača. Pri tomto type zákaziek je prijímateľ povinný osloviť minimálne </w:t>
      </w:r>
      <w:r w:rsidR="00134C92">
        <w:t>3</w:t>
      </w:r>
      <w:r w:rsidRPr="0073389C">
        <w:t xml:space="preserve"> potenciálnych záujemcov alebo identifikovať minimálne </w:t>
      </w:r>
      <w:r w:rsidR="00C12A2D">
        <w:t>3</w:t>
      </w:r>
      <w:r w:rsidR="00C12A2D" w:rsidRPr="0073389C">
        <w:t xml:space="preserve"> </w:t>
      </w:r>
      <w:r w:rsidRPr="0073389C">
        <w:t xml:space="preserve">potenciálnych dodávateľov </w:t>
      </w:r>
      <w:r w:rsidR="00C12A2D" w:rsidRPr="00C12A2D">
        <w:t xml:space="preserve">na trhu </w:t>
      </w:r>
      <w:r w:rsidRPr="0073389C">
        <w:t>(napr. cez webové rozhranie</w:t>
      </w:r>
      <w:r w:rsidR="00C12A2D" w:rsidRPr="00C12A2D">
        <w:rPr>
          <w:rFonts w:cs="Arial"/>
          <w:szCs w:val="19"/>
        </w:rPr>
        <w:t xml:space="preserve"> </w:t>
      </w:r>
      <w:r w:rsidR="00C12A2D">
        <w:rPr>
          <w:rFonts w:cs="Arial"/>
          <w:szCs w:val="19"/>
        </w:rPr>
        <w:t>a pod.</w:t>
      </w:r>
      <w:r w:rsidRPr="0073389C">
        <w:t xml:space="preserve">). Oslovení alebo identifikovaní dodávatelia musia byť subjekty, ktoré sú oprávnené dodávať službu, tovar alebo prácu v rozsahu predmetu zákazky (identifikácia prebieha najmä </w:t>
      </w:r>
      <w:r w:rsidR="00C12A2D" w:rsidRPr="00C12A2D">
        <w:t>prostredníctvom informácií verejne dostupných</w:t>
      </w:r>
      <w:r w:rsidRPr="0073389C">
        <w:t xml:space="preserve"> </w:t>
      </w:r>
      <w:r w:rsidR="005C00EC">
        <w:t xml:space="preserve">v </w:t>
      </w:r>
      <w:r w:rsidRPr="0073389C">
        <w:t xml:space="preserve">obchodnom registri alebo </w:t>
      </w:r>
      <w:r w:rsidR="005C00EC">
        <w:t xml:space="preserve">v </w:t>
      </w:r>
      <w:r w:rsidRPr="0073389C">
        <w:t xml:space="preserve">živnostenskom registri). Výber úspešného uchádzača prebieha na základe vyhodnotenia informácií a dokumentácie predloženej záujemcami, alebo informácií </w:t>
      </w:r>
      <w:r w:rsidR="00C12A2D" w:rsidRPr="00C12A2D">
        <w:t>zistených</w:t>
      </w:r>
      <w:r w:rsidRPr="0073389C">
        <w:t xml:space="preserve"> inými spôsobmi ako je predloženie ponuky (napr. údajmi na webových sídlach záujemcov, informáciami identifikovanými v katalógoch a pod.), pričom prijímateľ je povinný vyhodnotiť ponuky v súlade s podmienkami a kritériami, ktoré si pre tento účel určil. Vo výnimočných prípadoch, kedy môže ísť o jedinečný predmet zákazky, môže prijímateľ osloviť/identifikovať aj menej ako </w:t>
      </w:r>
      <w:r w:rsidR="00C12A2D">
        <w:t>troch</w:t>
      </w:r>
      <w:r w:rsidR="00C12A2D" w:rsidRPr="0073389C">
        <w:t xml:space="preserve"> </w:t>
      </w:r>
      <w:r w:rsidRPr="0073389C">
        <w:t xml:space="preserve">záujemcov, pričom táto výnimka musí byť zo strany prijímateľa riadne zdôvodnená a podložená. </w:t>
      </w:r>
    </w:p>
    <w:p w14:paraId="265AB634" w14:textId="2FC5B291" w:rsidR="004A5C0C" w:rsidRDefault="004A5C0C" w:rsidP="009D7F63">
      <w:pPr>
        <w:tabs>
          <w:tab w:val="left" w:pos="1014"/>
        </w:tabs>
        <w:spacing w:before="120" w:after="120" w:line="288" w:lineRule="auto"/>
        <w:jc w:val="both"/>
      </w:pPr>
      <w:r w:rsidRPr="004A5C0C">
        <w:t>Ak prijímateľ oslovil na základe výzvy na predkladanie ponúk minimálne troch potenciálnych dodávateľov a v stanovenej lehote na predkladanie ponúk nebola predložená žiadna ponuka, je oprávnený vyzvať na rokovanie jedného alebo viacerých záujemcov, s ktorými rokuje o zadaní zákazky. Predmetom týchto rokovaní nemôže byť zúženie predmetu zákazky alebo iná úprava podmienok realizácie zmluvy ani úprava kritérií na vyhodnotenie ponúk. Z rokovania je prijímateľ povinný vyhotoviť zápis, ako aj zdôvodniť výber záujemcu alebo záujemcov, ktorí boli vyzvaní na rokovanie.</w:t>
      </w:r>
    </w:p>
    <w:p w14:paraId="7A55D344" w14:textId="2CDF4799" w:rsidR="009D7F63" w:rsidRPr="0073389C" w:rsidRDefault="009D7F63" w:rsidP="009D7F63">
      <w:pPr>
        <w:tabs>
          <w:tab w:val="left" w:pos="1014"/>
        </w:tabs>
        <w:spacing w:before="120" w:after="120" w:line="288" w:lineRule="auto"/>
        <w:jc w:val="both"/>
      </w:pPr>
      <w:r w:rsidRPr="0073389C">
        <w:t xml:space="preserve">Celý postup zadávania zákazky zhrnie prijímateľ v zápise z prieskumu trhu (príloha č. </w:t>
      </w:r>
      <w:r w:rsidR="001A6E82" w:rsidRPr="0073389C">
        <w:t>2</w:t>
      </w:r>
      <w:r w:rsidR="001A6E82">
        <w:t>5</w:t>
      </w:r>
      <w:r w:rsidRPr="0073389C">
        <w:t>)</w:t>
      </w:r>
      <w:r w:rsidR="005C00EC">
        <w:t>.</w:t>
      </w:r>
    </w:p>
    <w:p w14:paraId="41AD9D3F" w14:textId="67404967" w:rsidR="005C00EC" w:rsidRDefault="004A5C0C" w:rsidP="009D7F63">
      <w:pPr>
        <w:tabs>
          <w:tab w:val="left" w:pos="1014"/>
        </w:tabs>
        <w:spacing w:before="120" w:after="120" w:line="288" w:lineRule="auto"/>
        <w:jc w:val="both"/>
        <w:rPr>
          <w:ins w:id="272" w:author="Autor"/>
        </w:rPr>
      </w:pPr>
      <w:r w:rsidRPr="004A5C0C">
        <w:rPr>
          <w:b/>
        </w:rPr>
        <w:t xml:space="preserve">V prípade zákaziek s nízkou hodnotou, ktorých predpokladaná hodnota je do 5 000 </w:t>
      </w:r>
      <w:del w:id="273" w:author="Autor">
        <w:r w:rsidRPr="004A5C0C" w:rsidDel="00A15E8E">
          <w:rPr>
            <w:b/>
          </w:rPr>
          <w:delText xml:space="preserve">eur </w:delText>
        </w:r>
      </w:del>
      <w:ins w:id="274" w:author="Autor">
        <w:r w:rsidR="00A15E8E">
          <w:rPr>
            <w:b/>
          </w:rPr>
          <w:t>EUR</w:t>
        </w:r>
        <w:r w:rsidR="00A15E8E" w:rsidRPr="004A5C0C">
          <w:rPr>
            <w:b/>
          </w:rPr>
          <w:t xml:space="preserve"> </w:t>
        </w:r>
      </w:ins>
      <w:r w:rsidRPr="004A5C0C">
        <w:rPr>
          <w:b/>
        </w:rPr>
        <w:t xml:space="preserve">bez DPH, </w:t>
      </w:r>
      <w:r w:rsidRPr="00DD30A9">
        <w:t>je možné určiť úspešného uchádzača na základe určenia predpokladanej hodnoty zákazky. Predpokladaná hodnota zákazky musí byť určená oslovením minimálne troch potenciálnych záujemcov alebo ich identifikovaním napr. cez webové rozhranie, pričom oslovovaní alebo identifikovaní dodávatelia musia byť subjekty, ktoré sú oprávnené dodávať službu, tovar alebo prácu v rozsahu predmetu zákazky.</w:t>
      </w:r>
    </w:p>
    <w:p w14:paraId="4F78C592" w14:textId="256F21DE" w:rsidR="00A15E8E" w:rsidRPr="00DD30A9" w:rsidRDefault="00A15E8E" w:rsidP="009D7F63">
      <w:pPr>
        <w:tabs>
          <w:tab w:val="left" w:pos="1014"/>
        </w:tabs>
        <w:spacing w:before="120" w:after="120" w:line="288" w:lineRule="auto"/>
        <w:jc w:val="both"/>
      </w:pPr>
      <w:ins w:id="275" w:author="Autor">
        <w:r w:rsidRPr="00A15E8E">
          <w:rPr>
            <w:b/>
          </w:rPr>
          <w:t>V prípade zákaziek s nízkou hodnotou, ktorých hodnota je do 1 000 EUR bez DPH</w:t>
        </w:r>
        <w:r w:rsidRPr="00A15E8E">
          <w:t xml:space="preserve">, je možné určiť úspešného uchádzača priamym zadaním, ak poskytovateľ vo vzťahu k predmetu zákazky určil na dané výdavky finančné limity, ktoré zohľadňujú dodržanie pravidiel hospodárnosti v súlade s metodickým pokynom </w:t>
        </w:r>
        <w:r w:rsidRPr="00A15E8E">
          <w:fldChar w:fldCharType="begin"/>
        </w:r>
        <w:r w:rsidRPr="00A15E8E">
          <w:instrText xml:space="preserve"> HYPERLINK "http://www.partnerskadohoda.gov.sk/data/files/1305_mp-cko-c-18-verzia-4.zip" </w:instrText>
        </w:r>
        <w:r w:rsidRPr="00A15E8E">
          <w:fldChar w:fldCharType="separate"/>
        </w:r>
        <w:r w:rsidRPr="00A15E8E">
          <w:rPr>
            <w:rStyle w:val="Hypertextovprepojenie"/>
          </w:rPr>
          <w:t>k overovaniu hospodárnosti výdavkov</w:t>
        </w:r>
        <w:r w:rsidRPr="00A15E8E">
          <w:fldChar w:fldCharType="end"/>
        </w:r>
        <w:r w:rsidRPr="00A15E8E">
          <w:rPr>
            <w:vertAlign w:val="superscript"/>
          </w:rPr>
          <w:footnoteReference w:id="107"/>
        </w:r>
        <w:r w:rsidRPr="00A15E8E">
          <w:t>.</w:t>
        </w:r>
      </w:ins>
    </w:p>
    <w:p w14:paraId="5D1EC02B" w14:textId="77777777" w:rsidR="00A57E12" w:rsidRDefault="00A57E12" w:rsidP="00A57E12">
      <w:pPr>
        <w:tabs>
          <w:tab w:val="left" w:pos="1014"/>
        </w:tabs>
        <w:spacing w:before="120" w:after="120" w:line="288" w:lineRule="auto"/>
        <w:jc w:val="both"/>
      </w:pPr>
    </w:p>
    <w:p w14:paraId="5AA54348" w14:textId="7FBF2887" w:rsidR="00A57E12" w:rsidRPr="00A57E12" w:rsidRDefault="00A57E12" w:rsidP="00A57E12">
      <w:pPr>
        <w:tabs>
          <w:tab w:val="left" w:pos="1014"/>
        </w:tabs>
        <w:spacing w:before="120" w:after="120" w:line="288" w:lineRule="auto"/>
        <w:jc w:val="both"/>
        <w:rPr>
          <w:b/>
        </w:rPr>
      </w:pPr>
      <w:r w:rsidRPr="00A57E12">
        <w:rPr>
          <w:b/>
        </w:rPr>
        <w:lastRenderedPageBreak/>
        <w:t>Nadlimitné zákazky a podlimitné zákazky bez využitia elektronického trhoviska</w:t>
      </w:r>
    </w:p>
    <w:p w14:paraId="11130962" w14:textId="77777777" w:rsidR="00A57E12" w:rsidRPr="00A57E12" w:rsidRDefault="00A57E12" w:rsidP="00A57E12">
      <w:pPr>
        <w:tabs>
          <w:tab w:val="left" w:pos="1014"/>
        </w:tabs>
        <w:spacing w:before="120" w:after="120" w:line="288" w:lineRule="auto"/>
        <w:jc w:val="both"/>
        <w:rPr>
          <w:b/>
          <w:i/>
        </w:rPr>
      </w:pPr>
      <w:r w:rsidRPr="00A57E12">
        <w:rPr>
          <w:b/>
          <w:i/>
          <w:color w:val="FF0000"/>
        </w:rPr>
        <w:t>Povinnosť prijímateľa:</w:t>
      </w:r>
      <w:r>
        <w:t xml:space="preserve"> Pri zadávaní týchto zákaziek je prijímateľ povinný postupovať v súlade s príslušnými ustanoveniami ZVO. Prijímateľ predkladá dokumentáciu za účelom kontroly VO v závislosti od </w:t>
      </w:r>
      <w:r w:rsidRPr="00A57E12">
        <w:rPr>
          <w:b/>
          <w:i/>
        </w:rPr>
        <w:t>štádia predmetného VO a v zmysle zoznamu dokumentácie podľa kapitoly 2.5.6.</w:t>
      </w:r>
    </w:p>
    <w:p w14:paraId="225BC17B" w14:textId="77777777" w:rsidR="00A57E12" w:rsidRPr="00A57E12" w:rsidRDefault="00A57E12" w:rsidP="00A57E1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A57E12">
        <w:rPr>
          <w:b/>
          <w:i/>
        </w:rPr>
        <w:t xml:space="preserve">Dôležité upozornenie: </w:t>
      </w:r>
      <w:r w:rsidRPr="00A57E12">
        <w:t>V súvislosti s vydaním výkladového stanoviska ÚVO k stanoveniu lehoty na prijímanie žiadostí o súťažné podklady, upozorňujeme prijímateľov, že nemôžu obmedzovať lehotu na prijímanie žiadostí o súťažné podklady, t.j. sú povinní ponechať lehotu na prijímanie žiadostí o súťažné podklady totožnú s lehotou na predkladanie ponúk.</w:t>
      </w:r>
    </w:p>
    <w:p w14:paraId="0FCDF353" w14:textId="77777777" w:rsidR="00A57E12" w:rsidRDefault="00A57E12" w:rsidP="00A57E12">
      <w:pPr>
        <w:tabs>
          <w:tab w:val="left" w:pos="1014"/>
        </w:tabs>
        <w:spacing w:before="120" w:after="120" w:line="288" w:lineRule="auto"/>
        <w:jc w:val="both"/>
      </w:pPr>
    </w:p>
    <w:p w14:paraId="4145C51E" w14:textId="77777777" w:rsidR="00A57E12" w:rsidRDefault="00A57E12" w:rsidP="00A57E12">
      <w:pPr>
        <w:tabs>
          <w:tab w:val="left" w:pos="1014"/>
        </w:tabs>
        <w:spacing w:before="120" w:after="120" w:line="288" w:lineRule="auto"/>
        <w:jc w:val="both"/>
      </w:pPr>
    </w:p>
    <w:p w14:paraId="7A55D362" w14:textId="77777777" w:rsidR="009D7F63" w:rsidRPr="0073389C" w:rsidRDefault="009D7F63" w:rsidP="009D7F63">
      <w:pPr>
        <w:tabs>
          <w:tab w:val="left" w:pos="1014"/>
        </w:tabs>
        <w:spacing w:before="120" w:after="120" w:line="288" w:lineRule="auto"/>
        <w:jc w:val="both"/>
      </w:pPr>
    </w:p>
    <w:p w14:paraId="7A55D363" w14:textId="77777777" w:rsidR="009D7F63" w:rsidRPr="0073389C" w:rsidRDefault="009D7F63" w:rsidP="009D7F63">
      <w:pPr>
        <w:pStyle w:val="Nadpis3"/>
        <w:ind w:left="567" w:firstLine="0"/>
        <w:rPr>
          <w:lang w:val="sk-SK"/>
        </w:rPr>
      </w:pPr>
      <w:bookmarkStart w:id="278" w:name="_Toc440372886"/>
      <w:bookmarkStart w:id="279" w:name="_Toc440636397"/>
      <w:r w:rsidRPr="0073389C">
        <w:rPr>
          <w:lang w:val="sk-SK"/>
        </w:rPr>
        <w:t>Zákazky nespadajúce pod zákon o verejnom obstarávaní</w:t>
      </w:r>
      <w:bookmarkEnd w:id="278"/>
      <w:bookmarkEnd w:id="279"/>
    </w:p>
    <w:p w14:paraId="7A55D364" w14:textId="2A3E39C7"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Aj v prípadoch, kedy zadávanie zákaziek na dodanie tovarov, prác alebo služieb nespadá pod ZVO, postupuje prijímateľ pri ich obstarávaní v súlade so Zmluvou o fungovaní EÚ a to najmä v súlade s jej princípmi ktorými sú - voľný pohyb tovaru, právo usadenia, voľný pohyb služieb, zákaz diskriminácie, rovnaké zaobchádzanie, transparentnosť, proporcionalita a vzájomné uznávanie dokladov. Rovnako dodržiava aj princíp zákonnosti. </w:t>
      </w:r>
    </w:p>
    <w:p w14:paraId="7A55D365" w14:textId="704F4F6D" w:rsidR="009D7F63" w:rsidRPr="0073389C" w:rsidRDefault="00A83F48" w:rsidP="00771817">
      <w:pPr>
        <w:tabs>
          <w:tab w:val="left" w:pos="567"/>
          <w:tab w:val="left" w:pos="1843"/>
        </w:tabs>
        <w:spacing w:before="120" w:after="120" w:line="288" w:lineRule="auto"/>
        <w:jc w:val="both"/>
      </w:pPr>
      <w:r w:rsidRPr="00A83F48">
        <w:t>V praxi ide o zákazky</w:t>
      </w:r>
      <w:r w:rsidR="009D7F63" w:rsidRPr="0073389C">
        <w:t xml:space="preserve">, ktoré podliehajú výnimke v zmysle § 1 ods. 2 až </w:t>
      </w:r>
      <w:r w:rsidR="00372AD7">
        <w:t>12</w:t>
      </w:r>
      <w:r w:rsidR="00372AD7" w:rsidRPr="0073389C">
        <w:t xml:space="preserve"> </w:t>
      </w:r>
      <w:r w:rsidR="009D7F63" w:rsidRPr="0073389C">
        <w:t xml:space="preserve">ZVO (ďalej len „zákazky z výnimky“); </w:t>
      </w:r>
    </w:p>
    <w:p w14:paraId="7A55D367" w14:textId="14907E36" w:rsidR="009D7F63" w:rsidRPr="0073389C" w:rsidRDefault="009D7F63" w:rsidP="009D7F63">
      <w:pPr>
        <w:tabs>
          <w:tab w:val="left" w:pos="1014"/>
        </w:tabs>
        <w:spacing w:before="120" w:after="120" w:line="288" w:lineRule="auto"/>
        <w:jc w:val="both"/>
      </w:pPr>
      <w:r w:rsidRPr="0073389C">
        <w:t>Povinnosti a postupy pri realizácii a kontrole takýchto zákaziek CKO upravuje v metodickom pokyne č. 12</w:t>
      </w:r>
      <w:r w:rsidR="005C00EC">
        <w:t xml:space="preserve"> </w:t>
      </w:r>
      <w:r w:rsidR="005C00EC" w:rsidRPr="005C00EC">
        <w:t>k zadávaniu zákaziek nespadajúcich pod zákon o verejnom obstarávaní</w:t>
      </w:r>
      <w:r w:rsidRPr="0073389C">
        <w:t>.</w:t>
      </w:r>
    </w:p>
    <w:p w14:paraId="7A55D368" w14:textId="0175FBA6" w:rsidR="009D7F63" w:rsidRPr="0073389C" w:rsidRDefault="009D7F63" w:rsidP="009D7F63">
      <w:pPr>
        <w:tabs>
          <w:tab w:val="left" w:pos="1014"/>
        </w:tabs>
        <w:spacing w:before="120" w:after="120" w:line="288" w:lineRule="auto"/>
        <w:jc w:val="both"/>
      </w:pPr>
      <w:r w:rsidRPr="0073389C">
        <w:t xml:space="preserve">Pravidlá a povinnosti uvádzané v tejto kapitole ako aj v metodickom pokyne CKO č. 12 </w:t>
      </w:r>
      <w:r w:rsidR="005C00EC" w:rsidRPr="005C00EC">
        <w:t xml:space="preserve">k zadávaniu zákaziek nespadajúcich pod zákon o verejnom obstarávaní </w:t>
      </w:r>
      <w:r w:rsidRPr="0073389C">
        <w:t>sa vzťahujú na všetky zákazky nespadajúce pod ZVO, ktoré budú spolufinancované z fondov EFRR, ESF, KF, ENRF a programy EÚS, bez ohľadu na skutočnosť, či ich zrealizoval prijímateľ ešte pred schválením ŽoNFP, alebo až po schválení tejto ŽoNFP. Pokiaľ teda prijímateľ predloží poskytovateľovi</w:t>
      </w:r>
      <w:r w:rsidRPr="0073389C" w:rsidDel="008204A0">
        <w:t xml:space="preserve"> </w:t>
      </w:r>
      <w:r w:rsidRPr="0073389C">
        <w:t>zákazku, pri ktorej obstarávaní nepostupoval podľa pravidiel uvedených v tejto kapitole a pravidiel uvedených v metodickom pokyne CKO č. 12</w:t>
      </w:r>
      <w:r w:rsidR="005C00EC">
        <w:t xml:space="preserve"> </w:t>
      </w:r>
      <w:r w:rsidR="005C00EC" w:rsidRPr="005C00EC">
        <w:t>k zadávaniu zákaziek nespadajúcich pod zákon o verejnom obstarávaní</w:t>
      </w:r>
      <w:r w:rsidRPr="0073389C">
        <w:t>, poskytovateľ je povinný vylúčiť výdavky vyplývajúce z takéhoto obstarávania v plnom rozsahu.</w:t>
      </w:r>
    </w:p>
    <w:p w14:paraId="7A55D369"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73389C">
        <w:rPr>
          <w:b/>
          <w:i/>
        </w:rPr>
        <w:t>Dôležité upozornenie:</w:t>
      </w:r>
      <w:r w:rsidRPr="0073389C">
        <w:t xml:space="preserve"> Prijímateľ nesmie zadať zákazku v zmysle predchádzajúcich odsekov s cieľom vyhnúť sa použitiu pravidiel a postupov zadávania zákaziek podľa ZVO. V prípade, že poskytovateľ identifikuje takéto neoprávnené použitie zadávania zákaziek, výdavky vyplývajúce z takéhoto obstarávania vylúči z financovania v plnom rozsahu.</w:t>
      </w:r>
    </w:p>
    <w:p w14:paraId="7A55D36A" w14:textId="77777777" w:rsidR="009D7F63" w:rsidRPr="0073389C" w:rsidRDefault="009D7F63" w:rsidP="00151D4D">
      <w:pPr>
        <w:pStyle w:val="Odsekzoznamu"/>
        <w:numPr>
          <w:ilvl w:val="0"/>
          <w:numId w:val="43"/>
        </w:numPr>
        <w:tabs>
          <w:tab w:val="left" w:pos="1014"/>
        </w:tabs>
        <w:spacing w:before="120" w:after="120" w:line="288" w:lineRule="auto"/>
        <w:ind w:left="0" w:firstLine="0"/>
        <w:contextualSpacing w:val="0"/>
        <w:jc w:val="both"/>
        <w:rPr>
          <w:b/>
        </w:rPr>
      </w:pPr>
      <w:r w:rsidRPr="0073389C">
        <w:rPr>
          <w:b/>
        </w:rPr>
        <w:t>Pravidlá uplatňujúce sa pri zadávaní a kontrole zákaziek z výnimky</w:t>
      </w:r>
    </w:p>
    <w:p w14:paraId="7A55D36B" w14:textId="33A4D8F0"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ZVO v § 1 ods. 2 až </w:t>
      </w:r>
      <w:r w:rsidR="00081D9F">
        <w:t>12</w:t>
      </w:r>
      <w:r w:rsidR="00081D9F" w:rsidRPr="0073389C">
        <w:t xml:space="preserve"> </w:t>
      </w:r>
      <w:r w:rsidRPr="0073389C">
        <w:t xml:space="preserve">uvádza prípady, na ktoré sa nevzťahuje povinný postup podľa ZVO. S ohľadom na dodržanie princípov uvedených v metodickom pokyne CKO č. 12 </w:t>
      </w:r>
      <w:r w:rsidR="005C00EC" w:rsidRPr="005C00EC">
        <w:t xml:space="preserve">k zadávaniu zákaziek nespadajúcich pod zákon o verejnom obstarávaní </w:t>
      </w:r>
      <w:r w:rsidRPr="0073389C">
        <w:t xml:space="preserve">prijímateľ zabezpečí aj pri takýchto zákazkách transparentnosť a preukázateľnosť všetkých úkonov ako aj hospodárnosť výdavkov. Každé použitie výnimky prijímateľ riadne zdôvodní, podloží relevantnou dokumentáciou a doloží relevantným dokladom preukazujúcim túto skutočnosť. </w:t>
      </w:r>
    </w:p>
    <w:p w14:paraId="4759437F" w14:textId="186D526B" w:rsidR="00AA6A7C" w:rsidRDefault="00AA6A7C" w:rsidP="009D7F63">
      <w:pPr>
        <w:tabs>
          <w:tab w:val="left" w:pos="1014"/>
        </w:tabs>
        <w:spacing w:before="120" w:after="120" w:line="288" w:lineRule="auto"/>
        <w:jc w:val="both"/>
      </w:pPr>
      <w:r w:rsidRPr="00AA6A7C">
        <w:t>Pravidlá uvedené v tejto časti sa nevzťahujú na uzatváranie pracovných zmlúv, dohôd o prácach vykonávaných mimo pracovného pomeru alebo obdobného pracovného vzťahu v zmysle § 1 ods. 2 písm. e) ZVO.</w:t>
      </w:r>
    </w:p>
    <w:p w14:paraId="2958E783" w14:textId="4A90EEE5" w:rsidR="00111724" w:rsidRDefault="009D7F63" w:rsidP="009D7F63">
      <w:pPr>
        <w:tabs>
          <w:tab w:val="left" w:pos="1014"/>
        </w:tabs>
        <w:spacing w:before="120" w:after="120" w:line="288" w:lineRule="auto"/>
        <w:jc w:val="both"/>
      </w:pPr>
      <w:r w:rsidRPr="0073389C">
        <w:t>Je potrebné, aby prijímateľ vykonal prieskum trhu. Prijímateľ osloví</w:t>
      </w:r>
      <w:r w:rsidR="00111724">
        <w:t>/identifikuje</w:t>
      </w:r>
      <w:r w:rsidRPr="0073389C">
        <w:t xml:space="preserve"> minimálne </w:t>
      </w:r>
      <w:r w:rsidR="00111724">
        <w:t>3</w:t>
      </w:r>
      <w:r w:rsidR="00111724" w:rsidRPr="0073389C">
        <w:t xml:space="preserve"> </w:t>
      </w:r>
      <w:r w:rsidRPr="0073389C">
        <w:t>potenciálnych dodávateľov</w:t>
      </w:r>
      <w:r w:rsidR="00111724">
        <w:t>.</w:t>
      </w:r>
      <w:r w:rsidRPr="0073389C">
        <w:t xml:space="preserve"> </w:t>
      </w:r>
    </w:p>
    <w:p w14:paraId="7A55D36C" w14:textId="18BD4576" w:rsidR="009D7F63" w:rsidRPr="0073389C" w:rsidRDefault="00111724" w:rsidP="009D7F63">
      <w:pPr>
        <w:tabs>
          <w:tab w:val="left" w:pos="1014"/>
        </w:tabs>
        <w:spacing w:before="120" w:after="120" w:line="288" w:lineRule="auto"/>
        <w:jc w:val="both"/>
      </w:pPr>
      <w:r>
        <w:lastRenderedPageBreak/>
        <w:t xml:space="preserve">V prípade vykonania prieskumu oslovením potenciálnych dodávateľov prijímateľ </w:t>
      </w:r>
      <w:r w:rsidR="009D7F63" w:rsidRPr="0073389C">
        <w:t>stanoví lehotu na predkladanie ponúk</w:t>
      </w:r>
      <w:r w:rsidR="003D6254">
        <w:t xml:space="preserve"> primerane,</w:t>
      </w:r>
      <w:r w:rsidR="009D7F63" w:rsidRPr="0073389C">
        <w:t xml:space="preserve"> </w:t>
      </w:r>
      <w:r w:rsidR="003D6254">
        <w:t xml:space="preserve">avšak </w:t>
      </w:r>
      <w:r w:rsidR="009D7F63" w:rsidRPr="0073389C">
        <w:t xml:space="preserve">minimálne </w:t>
      </w:r>
      <w:r w:rsidR="003D6254">
        <w:t>3</w:t>
      </w:r>
      <w:r w:rsidR="003D6254" w:rsidRPr="0073389C">
        <w:t xml:space="preserve"> pracovn</w:t>
      </w:r>
      <w:r w:rsidR="003D6254">
        <w:t>é</w:t>
      </w:r>
      <w:r w:rsidR="003D6254" w:rsidRPr="0073389C">
        <w:t xml:space="preserve"> </w:t>
      </w:r>
      <w:r w:rsidR="009D7F63" w:rsidRPr="0073389C">
        <w:t>dn</w:t>
      </w:r>
      <w:r w:rsidR="003D6254">
        <w:t>i</w:t>
      </w:r>
      <w:r w:rsidR="009D7F63" w:rsidRPr="0073389C">
        <w:t xml:space="preserve">. Výzva na predloženie ponuky (príloha č. </w:t>
      </w:r>
      <w:r w:rsidR="001A6E82" w:rsidRPr="0073389C">
        <w:t>2</w:t>
      </w:r>
      <w:r w:rsidR="001A6E82">
        <w:t>4</w:t>
      </w:r>
      <w:r w:rsidR="009D7F63" w:rsidRPr="0073389C">
        <w:t>) obsahuje najmä:</w:t>
      </w:r>
    </w:p>
    <w:p w14:paraId="7A55D36D" w14:textId="77777777"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pPr>
      <w:r w:rsidRPr="0073389C">
        <w:t>identifikačné údaje prijímateľa,</w:t>
      </w:r>
    </w:p>
    <w:p w14:paraId="7A55D36E" w14:textId="77777777"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opis predmetu zákazky,</w:t>
      </w:r>
    </w:p>
    <w:p w14:paraId="7A55D36F" w14:textId="77777777"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kritérium na vyhodnotenie ponúk (najnižšia cena alebo ekonomicky najvýhodnejšia ponuka), </w:t>
      </w:r>
    </w:p>
    <w:p w14:paraId="7A55D370" w14:textId="77777777"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podmienky účasti (pre takýto typ zákazky postačuje kópia dokladu o oprávnení dodať, poskytovať  alebo uskutočňovať predmet zákazky), </w:t>
      </w:r>
    </w:p>
    <w:p w14:paraId="7A55D371" w14:textId="763C7675" w:rsidR="009D7F63" w:rsidRPr="0073389C" w:rsidRDefault="00E8739A"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E8739A">
        <w:t>lehotu na predkladanie ponúk s uvedením adresy, na ktorú je ponuku potrebné predložiť.  Lehota na predkladanie ponúk musí byť primeraná predmetu zákazky a nesmie byť kratšia ako 3 pracovné dni odo dňa odoslania výzvy na predloženie ponuky</w:t>
      </w:r>
      <w:r w:rsidR="009D7F63" w:rsidRPr="0073389C">
        <w:t>,</w:t>
      </w:r>
    </w:p>
    <w:p w14:paraId="7A55D372" w14:textId="08994B83"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spôsob označenia obalu s ponukou (adresa </w:t>
      </w:r>
      <w:r w:rsidR="000D28F2">
        <w:t>prijímateľa</w:t>
      </w:r>
      <w:r w:rsidRPr="0073389C">
        <w:t xml:space="preserve">, adresa uchádzača, označenie „Neotvárať“ a „názov zákazky“), </w:t>
      </w:r>
    </w:p>
    <w:p w14:paraId="7A55D373" w14:textId="6A32E480"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dátum vyhotovenia </w:t>
      </w:r>
      <w:r w:rsidR="00D76DD9">
        <w:t>v</w:t>
      </w:r>
      <w:r w:rsidRPr="0073389C">
        <w:t>ýzvy na predkladanie ponúk,</w:t>
      </w:r>
    </w:p>
    <w:p w14:paraId="7A55D374" w14:textId="77777777"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podpis osoby zodpovednej za vykonanie prieskumu trhu.</w:t>
      </w:r>
    </w:p>
    <w:p w14:paraId="7A55D375" w14:textId="3D74F3B8" w:rsidR="009D7F63" w:rsidRPr="0073389C" w:rsidRDefault="009D7F63" w:rsidP="009D7F63">
      <w:pPr>
        <w:autoSpaceDE w:val="0"/>
        <w:autoSpaceDN w:val="0"/>
        <w:adjustRightInd w:val="0"/>
        <w:spacing w:before="120" w:after="120" w:line="288" w:lineRule="auto"/>
        <w:jc w:val="both"/>
      </w:pPr>
      <w:r w:rsidRPr="0073389C">
        <w:t xml:space="preserve">Prijímateľ postupuje pri vyhodnotení prieskumu trhu v súlade s vyššie uvedenými princípmi a skúma splnenie podmienok účasti a vyhodnocuje ponuky v súlade s kritériami stanovenými vo </w:t>
      </w:r>
      <w:r w:rsidR="00D76DD9">
        <w:t>v</w:t>
      </w:r>
      <w:r w:rsidRPr="0073389C">
        <w:t>ýzve na predkladanie ponúk. Prijímateľ vyhotoví zápis z prieskumu</w:t>
      </w:r>
      <w:r w:rsidRPr="0073389C">
        <w:rPr>
          <w:i/>
        </w:rPr>
        <w:t xml:space="preserve"> </w:t>
      </w:r>
      <w:r w:rsidRPr="0073389C">
        <w:t xml:space="preserve">(príloha č. </w:t>
      </w:r>
      <w:r w:rsidR="001A6E82" w:rsidRPr="0073389C">
        <w:t>2</w:t>
      </w:r>
      <w:r w:rsidR="001A6E82">
        <w:t>5</w:t>
      </w:r>
      <w:r w:rsidRPr="0073389C">
        <w:t xml:space="preserve">). </w:t>
      </w:r>
    </w:p>
    <w:p w14:paraId="6DA756E1" w14:textId="65980F34" w:rsidR="00C43500" w:rsidRDefault="00C43500" w:rsidP="009D7F63">
      <w:pPr>
        <w:autoSpaceDE w:val="0"/>
        <w:autoSpaceDN w:val="0"/>
        <w:adjustRightInd w:val="0"/>
        <w:spacing w:before="120" w:after="120" w:line="288" w:lineRule="auto"/>
        <w:jc w:val="both"/>
      </w:pPr>
      <w:r w:rsidRPr="00C340D9">
        <w:rPr>
          <w:b/>
          <w:i/>
          <w:color w:val="FF0000"/>
        </w:rPr>
        <w:t xml:space="preserve">Povinnosť prijímateľa: </w:t>
      </w:r>
      <w:r w:rsidRPr="001F7F84">
        <w:t>Ak prijímateľ zadá zákazku na nadobúdanie existujúcich stavieb alebo nájom existujúcich stavieb a iných nehnuteľností uchádzačovi, ktorý neponúkne najnižšiu cenu, musí svoje rozhodnutie o zadaní zákazky riadne odôvodniť s ohľadom na dodržanie pravidiel hospodárnosti. V rámci prieskumu trhu má ďalej prijímateľ možnosť určiť a zadefinovať vo výzve na predkladanie ponúk aj iné kritériá ako najnižšia cena, ktorým sa pridelí určitá relatívna váha, resp. prijímateľ môže určiť také požiadavky na obstaranie predmetu zákazky, ktoré by zohľadňovali jeho potreby, ale zároveň rešpektovali princípy podľa kapitoly 2, ods. 2 metodického pokynu CKO č. 12 k zadávaniu zákaziek nespadajúcich pod zákon o verejnom obstarávaní. Pre účely preukázania hospodárnosti výdavkov je možné využiť aj inštitút znaleckého posudku, ktorý však nenahrádza prieskum trhu, ale je iba doplňujúcim nástrojom pre účely zabezpečenia dodržania pravidiel hospodárnosti.</w:t>
      </w:r>
    </w:p>
    <w:p w14:paraId="7C990398" w14:textId="77777777" w:rsidR="00C43500" w:rsidRPr="001F7F84" w:rsidRDefault="00C43500"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b/>
          <w:i/>
        </w:rPr>
      </w:pPr>
      <w:r w:rsidRPr="001F7F84">
        <w:rPr>
          <w:b/>
          <w:i/>
        </w:rPr>
        <w:t xml:space="preserve">Dôležité upozornenie: </w:t>
      </w:r>
      <w:r w:rsidRPr="001F7F84">
        <w:t>S ohľadom na zadávanie zákaziek na prenájom nehnuteľností je potrebné upozorniť na skutočnosť, že predmetná výnimka zo ZVO sa nevzťahuje na zabezpečenie služieb spojených s realizáciou seminárov, konferencií, školení a pod. V tomto prípade postupuje prijímateľ podľa ZVO a teda, napr. zabezpečenie konferencie vrátane prenájmu priestorov, ich ozvučenie a poskytnutie občerstvenia, sa považuje za poskytnutie služby, ktorej obstaranie spadá plne pod režim ZVO (ide o služby podľa prílohy č. 1 k ZVO „organizovanie seminárov“ alebo „služby na organizovanie podujatí“) a tento prípad nespadá pod prenájom nehnuteľností.</w:t>
      </w:r>
    </w:p>
    <w:p w14:paraId="0364D6FD" w14:textId="77777777" w:rsidR="00C43500" w:rsidRDefault="00C43500" w:rsidP="009D7F63">
      <w:pPr>
        <w:autoSpaceDE w:val="0"/>
        <w:autoSpaceDN w:val="0"/>
        <w:adjustRightInd w:val="0"/>
        <w:spacing w:before="120" w:after="120" w:line="288" w:lineRule="auto"/>
        <w:jc w:val="both"/>
        <w:rPr>
          <w:b/>
          <w:i/>
          <w:color w:val="FF0000"/>
        </w:rPr>
      </w:pPr>
    </w:p>
    <w:p w14:paraId="304559D4" w14:textId="77777777" w:rsidR="00914736" w:rsidRPr="001F7F84" w:rsidRDefault="00914736" w:rsidP="00914736">
      <w:pPr>
        <w:autoSpaceDE w:val="0"/>
        <w:autoSpaceDN w:val="0"/>
        <w:adjustRightInd w:val="0"/>
        <w:spacing w:before="120" w:after="120" w:line="288" w:lineRule="auto"/>
        <w:jc w:val="both"/>
      </w:pPr>
      <w:r w:rsidRPr="00914736">
        <w:rPr>
          <w:b/>
          <w:i/>
          <w:color w:val="FF0000"/>
        </w:rPr>
        <w:t xml:space="preserve">Povinnosť prijímateľa: </w:t>
      </w:r>
      <w:r w:rsidRPr="001F7F84">
        <w:t>V prípade zadávania zákazky podľa § 1 ods. 12 písm. d) alebo písm. q) ZVO je prijímateľ povinný vykonať prieskum trhu (deklaratórny prieskum), ktorým preukáže, že zákazka, ktorá bude zadaná priamo dodávateľovi v zmysle § 1 ods. 12 písm. d) alebo písm. q) ZVO je hospodárnejšia oproti výsledkom zisteným v rámci prieskumu trhu. V prípade, že výsledok prieskumu trhu nepreukáže túto hospodárnosť, je prijímateľ povinný postupovať pri zadávaní zákazky v zmysle pravidiel a postupov ZVO.</w:t>
      </w:r>
    </w:p>
    <w:p w14:paraId="7A1343EB" w14:textId="77777777" w:rsidR="00914736" w:rsidRDefault="00914736" w:rsidP="009D7F63">
      <w:pPr>
        <w:autoSpaceDE w:val="0"/>
        <w:autoSpaceDN w:val="0"/>
        <w:adjustRightInd w:val="0"/>
        <w:spacing w:before="120" w:after="120" w:line="288" w:lineRule="auto"/>
        <w:jc w:val="both"/>
        <w:rPr>
          <w:b/>
          <w:i/>
          <w:color w:val="FF0000"/>
        </w:rPr>
      </w:pPr>
    </w:p>
    <w:p w14:paraId="7A55D376" w14:textId="2F4A5986" w:rsidR="009D7F63" w:rsidRPr="0073389C" w:rsidRDefault="009D7F63" w:rsidP="009D7F63">
      <w:pPr>
        <w:autoSpaceDE w:val="0"/>
        <w:autoSpaceDN w:val="0"/>
        <w:adjustRightInd w:val="0"/>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w:t>
      </w:r>
      <w:r w:rsidR="00040847">
        <w:t xml:space="preserve">bezodkladne písomne </w:t>
      </w:r>
      <w:r w:rsidRPr="0073389C">
        <w:t>informuje o výsledku vyhodnotenia ponúk všetkých uchádzačov</w:t>
      </w:r>
      <w:r w:rsidR="00D642ED">
        <w:t xml:space="preserve"> (potenciálnych dodávateľov)</w:t>
      </w:r>
      <w:r w:rsidRPr="0073389C">
        <w:t xml:space="preserve">.  </w:t>
      </w:r>
    </w:p>
    <w:p w14:paraId="7A55D377" w14:textId="1B4C9A79" w:rsidR="009D7F63" w:rsidRPr="0073389C" w:rsidRDefault="009D7F63" w:rsidP="009D7F63">
      <w:pPr>
        <w:autoSpaceDE w:val="0"/>
        <w:autoSpaceDN w:val="0"/>
        <w:adjustRightInd w:val="0"/>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vykonáva </w:t>
      </w:r>
      <w:r w:rsidR="005F5EA3">
        <w:t xml:space="preserve">finančnú </w:t>
      </w:r>
      <w:r w:rsidRPr="0073389C">
        <w:t>kontrolu týchto zákaziek pred podpisom zmluvy s úspešným uchádzačom</w:t>
      </w:r>
      <w:r w:rsidR="00D642ED">
        <w:t xml:space="preserve"> (dodávateľom)</w:t>
      </w:r>
      <w:r w:rsidRPr="0073389C">
        <w:t xml:space="preserve"> a po podpise zmluvy s úspešným uchádzačom. </w:t>
      </w:r>
    </w:p>
    <w:p w14:paraId="7A55D378" w14:textId="1BC7B0D9" w:rsidR="009D7F63" w:rsidRPr="0073389C" w:rsidRDefault="009D7F63" w:rsidP="009D7F63">
      <w:pPr>
        <w:autoSpaceDE w:val="0"/>
        <w:autoSpaceDN w:val="0"/>
        <w:adjustRightInd w:val="0"/>
        <w:spacing w:before="120" w:after="120" w:line="288" w:lineRule="auto"/>
        <w:jc w:val="both"/>
      </w:pPr>
      <w:r w:rsidRPr="0073389C">
        <w:rPr>
          <w:b/>
          <w:i/>
          <w:color w:val="FF0000"/>
        </w:rPr>
        <w:lastRenderedPageBreak/>
        <w:t>Povinnosť prijímateľa:</w:t>
      </w:r>
      <w:r w:rsidRPr="0073389C">
        <w:rPr>
          <w:color w:val="FF0000"/>
        </w:rPr>
        <w:t xml:space="preserve"> </w:t>
      </w:r>
      <w:r w:rsidRPr="0073389C">
        <w:t xml:space="preserve">Prijímateľ predloží na kontrolu zákazky po vykonaní prieskumu trhu, v ktorých ponuka úspešného uchádzača je rovná alebo vyššia ako </w:t>
      </w:r>
      <w:r w:rsidR="004A5C0C">
        <w:t>1</w:t>
      </w:r>
      <w:r w:rsidRPr="0073389C">
        <w:t xml:space="preserve">5 000 EUR bez DPH. Zákazky s touto hodnotou sa predkladajú na </w:t>
      </w:r>
      <w:r w:rsidR="005F5EA3">
        <w:t>finančnú</w:t>
      </w:r>
      <w:r w:rsidRPr="0073389C">
        <w:t xml:space="preserve"> kontrolu </w:t>
      </w:r>
      <w:r w:rsidR="00D642ED">
        <w:t xml:space="preserve">VO </w:t>
      </w:r>
      <w:r w:rsidRPr="0073389C">
        <w:rPr>
          <w:b/>
        </w:rPr>
        <w:t>pred podpisom zmluvy</w:t>
      </w:r>
      <w:r w:rsidRPr="0073389C">
        <w:t xml:space="preserve"> s úspešným uchádzačom</w:t>
      </w:r>
      <w:r w:rsidR="00D642ED">
        <w:t xml:space="preserve"> </w:t>
      </w:r>
      <w:r w:rsidR="00D642ED" w:rsidRPr="00D642ED">
        <w:t>analogicky k druhej ex-ante kontrole a</w:t>
      </w:r>
      <w:r w:rsidR="004A5C0C">
        <w:t xml:space="preserve"> následne </w:t>
      </w:r>
      <w:r w:rsidR="00D642ED" w:rsidRPr="00D642ED">
        <w:rPr>
          <w:b/>
        </w:rPr>
        <w:t>po podpise zmluvy</w:t>
      </w:r>
      <w:r w:rsidR="00D642ED" w:rsidRPr="00D642ED">
        <w:t xml:space="preserve"> analogicky k následnej ex-post kontrole. Ak ponuka úspešného uchádzača je nižšia ako </w:t>
      </w:r>
      <w:r w:rsidR="004A5C0C">
        <w:t>1</w:t>
      </w:r>
      <w:r w:rsidR="00D642ED" w:rsidRPr="00D642ED">
        <w:t>5 000 EUR bez DPH, prijímateľ takúto zákazku predkladá na kontrolu VO až po podpise zmluvy s úspešným uchádzačom analogicky k postupu pri štandardnej ex-post kontrole</w:t>
      </w:r>
      <w:r w:rsidRPr="0073389C">
        <w:t xml:space="preserve">. </w:t>
      </w:r>
    </w:p>
    <w:p w14:paraId="7A55D379" w14:textId="076D9DF6" w:rsidR="009D7F63" w:rsidRPr="0073389C" w:rsidRDefault="009D7F63" w:rsidP="009D7F63">
      <w:pPr>
        <w:autoSpaceDE w:val="0"/>
        <w:autoSpaceDN w:val="0"/>
        <w:adjustRightInd w:val="0"/>
        <w:spacing w:before="120" w:after="120" w:line="288" w:lineRule="auto"/>
        <w:jc w:val="both"/>
      </w:pPr>
      <w:r w:rsidRPr="0073389C">
        <w:t xml:space="preserve">Rozsah predkladanej dokumentácie na </w:t>
      </w:r>
      <w:r w:rsidR="005F5EA3">
        <w:t>finančnú</w:t>
      </w:r>
      <w:r w:rsidRPr="0073389C">
        <w:t xml:space="preserve"> kontrolu</w:t>
      </w:r>
      <w:r w:rsidR="00D642ED">
        <w:t xml:space="preserve"> VO</w:t>
      </w:r>
      <w:r w:rsidRPr="0073389C">
        <w:t xml:space="preserve"> pred podpisom zmluvy:</w:t>
      </w:r>
    </w:p>
    <w:p w14:paraId="7A55D37A" w14:textId="77777777"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riadne zdôvodnenie použitej výnimky podložené relevantnou dokumentáciou,</w:t>
      </w:r>
    </w:p>
    <w:p w14:paraId="7A55D37B" w14:textId="77777777"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výzva na predkladanie ponúk, vrátane potvrdenia o doručení dodávateľom,</w:t>
      </w:r>
    </w:p>
    <w:p w14:paraId="7A55D37C" w14:textId="6CD0D4A1"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ponuky jednotlivých uchádzačov, vrátane dokladov preukazujúcich predloženie ponúk (dátum a čas)</w:t>
      </w:r>
      <w:r w:rsidR="00274E05">
        <w:t>,</w:t>
      </w:r>
    </w:p>
    <w:p w14:paraId="7A55D37D" w14:textId="77777777"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zápisnica z vyhodnotenia ponúk,</w:t>
      </w:r>
    </w:p>
    <w:p w14:paraId="7A55D37E" w14:textId="77777777"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návrh zmluvy s úspešným uchádzačom,</w:t>
      </w:r>
    </w:p>
    <w:p w14:paraId="7A55D37F" w14:textId="77777777"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oznámenie o výsledku a potvrdenie o jeho doručení všetkým uchádzačom.</w:t>
      </w:r>
    </w:p>
    <w:p w14:paraId="7A55D380" w14:textId="1351980C" w:rsidR="009D7F63" w:rsidRPr="0073389C" w:rsidRDefault="009D7F63" w:rsidP="009D7F63">
      <w:pPr>
        <w:autoSpaceDE w:val="0"/>
        <w:autoSpaceDN w:val="0"/>
        <w:adjustRightInd w:val="0"/>
        <w:spacing w:before="120" w:after="120" w:line="288" w:lineRule="auto"/>
      </w:pPr>
      <w:r w:rsidRPr="0073389C">
        <w:t xml:space="preserve">Rozsah predkladanej dokumentácie na </w:t>
      </w:r>
      <w:r w:rsidR="005F5EA3">
        <w:t xml:space="preserve">finančnú </w:t>
      </w:r>
      <w:r w:rsidRPr="0073389C">
        <w:t>kontrolu</w:t>
      </w:r>
      <w:r w:rsidR="00D642ED">
        <w:t xml:space="preserve"> VO</w:t>
      </w:r>
      <w:r w:rsidRPr="0073389C">
        <w:t xml:space="preserve"> po podpise zmluvy:</w:t>
      </w:r>
    </w:p>
    <w:p w14:paraId="7A55D381" w14:textId="77777777" w:rsidR="009D7F63" w:rsidRPr="0073389C" w:rsidRDefault="009D7F63" w:rsidP="00151D4D">
      <w:pPr>
        <w:pStyle w:val="Odsekzoznamu"/>
        <w:numPr>
          <w:ilvl w:val="1"/>
          <w:numId w:val="51"/>
        </w:numPr>
        <w:tabs>
          <w:tab w:val="left" w:pos="284"/>
        </w:tabs>
        <w:autoSpaceDE w:val="0"/>
        <w:autoSpaceDN w:val="0"/>
        <w:adjustRightInd w:val="0"/>
        <w:spacing w:before="120" w:after="120" w:line="288" w:lineRule="auto"/>
        <w:ind w:left="567" w:hanging="283"/>
        <w:contextualSpacing w:val="0"/>
        <w:jc w:val="both"/>
      </w:pPr>
      <w:r w:rsidRPr="0073389C">
        <w:t>Zmluva  uzavretá medzi prijímateľom a úspešným uchádzačom,</w:t>
      </w:r>
    </w:p>
    <w:p w14:paraId="7A55D382" w14:textId="4F14BD10" w:rsidR="009D7F63" w:rsidRPr="0073389C" w:rsidRDefault="009D7F63" w:rsidP="00151D4D">
      <w:pPr>
        <w:pStyle w:val="Odsekzoznamu"/>
        <w:numPr>
          <w:ilvl w:val="1"/>
          <w:numId w:val="51"/>
        </w:numPr>
        <w:tabs>
          <w:tab w:val="left" w:pos="284"/>
        </w:tabs>
        <w:autoSpaceDE w:val="0"/>
        <w:autoSpaceDN w:val="0"/>
        <w:adjustRightInd w:val="0"/>
        <w:spacing w:before="120" w:after="120" w:line="288" w:lineRule="auto"/>
        <w:ind w:left="567" w:hanging="283"/>
        <w:contextualSpacing w:val="0"/>
        <w:jc w:val="both"/>
      </w:pPr>
      <w:r w:rsidRPr="0073389C">
        <w:t>potvrdenie o zverejnení uzavretej zmluvy medzi prijímateľom a úspešným uchádzačom v C</w:t>
      </w:r>
      <w:r w:rsidR="00A672FF">
        <w:t>RZ</w:t>
      </w:r>
      <w:r w:rsidRPr="0073389C">
        <w:t xml:space="preserve">, resp. na webovom sídle prijímateľa (uvedené zdokladuje napr. predložením „print screenu“), </w:t>
      </w:r>
    </w:p>
    <w:p w14:paraId="7A55D383" w14:textId="77777777" w:rsidR="009D7F63" w:rsidRPr="0073389C" w:rsidRDefault="009D7F63" w:rsidP="00151D4D">
      <w:pPr>
        <w:pStyle w:val="Odsekzoznamu"/>
        <w:numPr>
          <w:ilvl w:val="1"/>
          <w:numId w:val="51"/>
        </w:numPr>
        <w:tabs>
          <w:tab w:val="left" w:pos="284"/>
        </w:tabs>
        <w:autoSpaceDE w:val="0"/>
        <w:autoSpaceDN w:val="0"/>
        <w:adjustRightInd w:val="0"/>
        <w:spacing w:before="120" w:after="120" w:line="288" w:lineRule="auto"/>
        <w:ind w:left="567" w:hanging="283"/>
        <w:contextualSpacing w:val="0"/>
        <w:jc w:val="both"/>
      </w:pPr>
      <w:r w:rsidRPr="0073389C">
        <w:t>ďalšie relevantné doklady.</w:t>
      </w:r>
    </w:p>
    <w:p w14:paraId="4EE75C3C" w14:textId="77777777" w:rsidR="00E56F7C" w:rsidRDefault="00E56F7C" w:rsidP="009D7F63">
      <w:pPr>
        <w:autoSpaceDE w:val="0"/>
        <w:autoSpaceDN w:val="0"/>
        <w:adjustRightInd w:val="0"/>
        <w:spacing w:before="120" w:after="120" w:line="288" w:lineRule="auto"/>
        <w:jc w:val="both"/>
        <w:rPr>
          <w:b/>
          <w:i/>
        </w:rPr>
      </w:pPr>
    </w:p>
    <w:p w14:paraId="2DBFB6DF" w14:textId="4E25AD1F" w:rsidR="00E56F7C" w:rsidRPr="00E56F7C" w:rsidRDefault="00E56F7C"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E56F7C">
        <w:rPr>
          <w:b/>
          <w:i/>
        </w:rPr>
        <w:t xml:space="preserve">Dôležité upozornenie: </w:t>
      </w:r>
      <w:r w:rsidRPr="00E56F7C">
        <w:t>V prípade uskutočnenia osobného prieskumu trhu u dodávateľa je prijímateľ povinný tento prieskum hodnoverne zdokumentov</w:t>
      </w:r>
      <w:r w:rsidRPr="00C047D6">
        <w:t xml:space="preserve">ať, napr. vyhotovením fotografií, ktoré preukážu cenu predmetu zákazky v čase uskutočňovania prieskumu, zápis z rokovania potvrdenými oboma stranami. </w:t>
      </w:r>
      <w:r>
        <w:t>Poskytovateľ</w:t>
      </w:r>
      <w:r w:rsidRPr="00E56F7C">
        <w:t xml:space="preserve"> upozorňuje prijímateľa, že osobný prieskum trhu je možné vykonať len na spotrebný tovar.</w:t>
      </w:r>
    </w:p>
    <w:p w14:paraId="3B192684" w14:textId="77777777" w:rsidR="00E56F7C" w:rsidRDefault="00E56F7C" w:rsidP="009D7F63">
      <w:pPr>
        <w:autoSpaceDE w:val="0"/>
        <w:autoSpaceDN w:val="0"/>
        <w:adjustRightInd w:val="0"/>
        <w:spacing w:before="120" w:after="120" w:line="288" w:lineRule="auto"/>
        <w:jc w:val="both"/>
      </w:pPr>
    </w:p>
    <w:p w14:paraId="1ED762D3" w14:textId="77777777" w:rsidR="004A5C0C" w:rsidRDefault="004A5C0C" w:rsidP="009D7F63">
      <w:pPr>
        <w:autoSpaceDE w:val="0"/>
        <w:autoSpaceDN w:val="0"/>
        <w:adjustRightInd w:val="0"/>
        <w:spacing w:before="120" w:after="120" w:line="288" w:lineRule="auto"/>
        <w:jc w:val="both"/>
      </w:pPr>
      <w:r w:rsidRPr="004A5C0C">
        <w:t>Pravidlá uvedené v tejto časti sa nevzťahujú na uzatváranie pracovných zmlúv, dohôd o prácach vykonávaných mimo pracovného pomeru alebo obdobného pracovného vzťahu v zmysle § 1 ods. 2 písm. e) ZVO. Poskytovateľ  definuje pravidlá, ktoré zabezpečia súlad so zásadami hospodárnosti, efektívnosti, účelnosti a účinnosti, vrátane zásady riadneho finančného hospodárenia podľa čl. 30 nariadenia 966/2012 v riadiacej dokumentácii ku konkrétnej výzve/vyzvaniu v Príručke k oprávnenosti výdavkov, v ktorej sú stanovené finančné a percentuálne limity oprávnených výdavkov.</w:t>
      </w:r>
    </w:p>
    <w:p w14:paraId="7A55D385" w14:textId="5888B6E1" w:rsidR="009D7F63" w:rsidRDefault="009D7F63" w:rsidP="009D7F63">
      <w:pPr>
        <w:autoSpaceDE w:val="0"/>
        <w:autoSpaceDN w:val="0"/>
        <w:adjustRightInd w:val="0"/>
        <w:spacing w:before="120" w:after="120" w:line="288" w:lineRule="auto"/>
        <w:jc w:val="both"/>
      </w:pPr>
    </w:p>
    <w:p w14:paraId="0EB3F94C" w14:textId="77777777" w:rsidR="005F5EA3" w:rsidRPr="0073389C" w:rsidRDefault="005F5EA3" w:rsidP="009D7F63">
      <w:pPr>
        <w:autoSpaceDE w:val="0"/>
        <w:autoSpaceDN w:val="0"/>
        <w:adjustRightInd w:val="0"/>
        <w:spacing w:before="120" w:after="120" w:line="288" w:lineRule="auto"/>
        <w:jc w:val="both"/>
      </w:pPr>
    </w:p>
    <w:p w14:paraId="7A55D386" w14:textId="77777777" w:rsidR="009D7F63" w:rsidRPr="0073389C" w:rsidRDefault="009D7F63" w:rsidP="00151D4D">
      <w:pPr>
        <w:pStyle w:val="Odsekzoznamu"/>
        <w:numPr>
          <w:ilvl w:val="0"/>
          <w:numId w:val="43"/>
        </w:numPr>
        <w:autoSpaceDE w:val="0"/>
        <w:autoSpaceDN w:val="0"/>
        <w:adjustRightInd w:val="0"/>
        <w:spacing w:before="120" w:after="120" w:line="288" w:lineRule="auto"/>
        <w:ind w:left="0" w:firstLine="0"/>
        <w:contextualSpacing w:val="0"/>
        <w:jc w:val="both"/>
        <w:rPr>
          <w:b/>
        </w:rPr>
      </w:pPr>
      <w:r w:rsidRPr="0073389C">
        <w:rPr>
          <w:b/>
        </w:rPr>
        <w:t>Pravidlá uplatňujúce sa pri zadávaní zákaziek zadávaných vnútorným obstarávaním</w:t>
      </w:r>
    </w:p>
    <w:p w14:paraId="7A55D387" w14:textId="20A4BF52" w:rsidR="009D7F63" w:rsidRPr="0073389C" w:rsidRDefault="00312317" w:rsidP="009D7F63">
      <w:pPr>
        <w:autoSpaceDE w:val="0"/>
        <w:autoSpaceDN w:val="0"/>
        <w:adjustRightInd w:val="0"/>
        <w:spacing w:before="120" w:after="120" w:line="288" w:lineRule="auto"/>
        <w:jc w:val="both"/>
      </w:pPr>
      <w:r w:rsidRPr="00312317">
        <w:t xml:space="preserve">Pravidlá upravujúce možnosť zadania zákazky vnútorným </w:t>
      </w:r>
      <w:r w:rsidR="009D7F63" w:rsidRPr="0073389C">
        <w:t>obstarávan</w:t>
      </w:r>
      <w:r>
        <w:t>ím</w:t>
      </w:r>
      <w:r w:rsidR="009D7F63" w:rsidRPr="0073389C">
        <w:t xml:space="preserve"> (</w:t>
      </w:r>
      <w:r>
        <w:t xml:space="preserve">tzv. </w:t>
      </w:r>
      <w:r w:rsidR="009D7F63" w:rsidRPr="0073389C">
        <w:t xml:space="preserve">„in-house </w:t>
      </w:r>
      <w:r>
        <w:t>zákazky</w:t>
      </w:r>
      <w:r w:rsidR="009D7F63" w:rsidRPr="0073389C">
        <w:t xml:space="preserve">“) </w:t>
      </w:r>
      <w:r w:rsidRPr="00312317">
        <w:t xml:space="preserve">sú upravené v § 1 ods. 4 resp. v § 1 ods. </w:t>
      </w:r>
      <w:r w:rsidR="00BE69D2">
        <w:t>11</w:t>
      </w:r>
      <w:r w:rsidRPr="00312317">
        <w:t xml:space="preserve"> a v MP CKO č. 12 k zadávaniu zákaziek nespadajúcich pod zákon o verejnom obstarávaní.</w:t>
      </w:r>
    </w:p>
    <w:p w14:paraId="7A55D388" w14:textId="3F06E155" w:rsidR="009D7F63" w:rsidRPr="0073389C" w:rsidRDefault="009D7F63" w:rsidP="009D7F63">
      <w:pPr>
        <w:autoSpaceDE w:val="0"/>
        <w:autoSpaceDN w:val="0"/>
        <w:adjustRightInd w:val="0"/>
        <w:spacing w:before="120" w:after="120" w:line="288" w:lineRule="auto"/>
        <w:jc w:val="both"/>
      </w:pPr>
      <w:r w:rsidRPr="0073389C">
        <w:t xml:space="preserve">Pokiaľ verejný obstarávateľ </w:t>
      </w:r>
      <w:r w:rsidR="00312317">
        <w:t>zadá</w:t>
      </w:r>
      <w:r w:rsidR="00A62A29" w:rsidRPr="0073389C">
        <w:t xml:space="preserve"> </w:t>
      </w:r>
      <w:r w:rsidRPr="0073389C">
        <w:t>zákazk</w:t>
      </w:r>
      <w:r w:rsidR="00312317">
        <w:t>u</w:t>
      </w:r>
      <w:r w:rsidRPr="0073389C">
        <w:t xml:space="preserve"> s peňažným plnením (za odplatu) </w:t>
      </w:r>
      <w:r w:rsidR="00312317" w:rsidRPr="00312317">
        <w:t>právnickej osobe v súlade s §</w:t>
      </w:r>
      <w:r w:rsidR="00BE69D2">
        <w:t xml:space="preserve"> </w:t>
      </w:r>
      <w:r w:rsidR="00312317" w:rsidRPr="00312317">
        <w:t xml:space="preserve">1 ods. 4  ZVO </w:t>
      </w:r>
      <w:r w:rsidRPr="0073389C">
        <w:t xml:space="preserve">je pre posúdenie možnosti neaplikovania ZVO potrebné </w:t>
      </w:r>
      <w:r w:rsidRPr="001F7F84">
        <w:rPr>
          <w:b/>
        </w:rPr>
        <w:t>kumulatívne</w:t>
      </w:r>
      <w:r w:rsidRPr="0073389C">
        <w:t xml:space="preserve"> splniť nasledovné podmienky:</w:t>
      </w:r>
    </w:p>
    <w:p w14:paraId="7A55D389" w14:textId="32B805F7" w:rsidR="009D7F63" w:rsidRPr="0073389C" w:rsidRDefault="00312317" w:rsidP="00151D4D">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312317">
        <w:t>verejný obstarávateľ vykonáva nad právnickou osobou kontrolu obdobnú kontrole, akú vykonáva nad vlastnými organizačnými zložkami</w:t>
      </w:r>
      <w:r w:rsidR="009D7F63" w:rsidRPr="0073389C">
        <w:t>,</w:t>
      </w:r>
    </w:p>
    <w:p w14:paraId="7A55D38A" w14:textId="387C0F48" w:rsidR="009D7F63" w:rsidRPr="0073389C" w:rsidRDefault="00312317" w:rsidP="00151D4D">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312317">
        <w:lastRenderedPageBreak/>
        <w:t>viac ako 80% činností kontrolovanej právnickej osoby sa vykonáva pri plnení úloh, ktorými ju poveril kontrolujúci verejný obstarávateľ alebo iné právnické osoby kontrolované týmto verejným obstarávateľom</w:t>
      </w:r>
      <w:r w:rsidR="009D7F63" w:rsidRPr="0073389C">
        <w:t>,</w:t>
      </w:r>
    </w:p>
    <w:p w14:paraId="7A55D38B" w14:textId="0393E2FA" w:rsidR="009D7F63" w:rsidRPr="0073389C" w:rsidRDefault="00312317" w:rsidP="00151D4D">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312317">
        <w:t>v kontrolovanej právnickej osobe nie je žiadna priama účasť súkromného kapitálu</w:t>
      </w:r>
      <w:r>
        <w:t>.</w:t>
      </w:r>
    </w:p>
    <w:p w14:paraId="4E7AF769" w14:textId="77777777" w:rsidR="00312317" w:rsidRPr="001F7F84" w:rsidRDefault="00312317" w:rsidP="00312317">
      <w:pPr>
        <w:autoSpaceDE w:val="0"/>
        <w:autoSpaceDN w:val="0"/>
        <w:adjustRightInd w:val="0"/>
        <w:spacing w:before="120" w:after="120" w:line="288" w:lineRule="auto"/>
        <w:jc w:val="both"/>
        <w:rPr>
          <w:rFonts w:cs="Arial"/>
          <w:szCs w:val="19"/>
        </w:rPr>
      </w:pPr>
      <w:r w:rsidRPr="001F7F84">
        <w:rPr>
          <w:rFonts w:cs="Arial"/>
          <w:szCs w:val="19"/>
        </w:rPr>
        <w:t xml:space="preserve">Pokiaľ verejný obstarávateľ zadá zákazku s peňažným plnením (za odplatu) právnickej osobe v súlade s § 1 ods. 8  ZVO je pre posúdenie možnosti neaplikovania ZVO potrebné </w:t>
      </w:r>
      <w:r w:rsidRPr="001F7F84">
        <w:rPr>
          <w:rFonts w:cs="Arial"/>
          <w:b/>
          <w:szCs w:val="19"/>
        </w:rPr>
        <w:t>kumulatívne</w:t>
      </w:r>
      <w:r w:rsidRPr="001F7F84">
        <w:rPr>
          <w:rFonts w:cs="Arial"/>
          <w:szCs w:val="19"/>
        </w:rPr>
        <w:t xml:space="preserve"> splniť nasledovné podmienky:</w:t>
      </w:r>
    </w:p>
    <w:p w14:paraId="5E72460B" w14:textId="77777777" w:rsidR="00312317" w:rsidRPr="001F7F84" w:rsidRDefault="00312317" w:rsidP="00151D4D">
      <w:pPr>
        <w:pStyle w:val="Odsekzoznamu"/>
        <w:numPr>
          <w:ilvl w:val="0"/>
          <w:numId w:val="105"/>
        </w:numPr>
        <w:autoSpaceDE w:val="0"/>
        <w:autoSpaceDN w:val="0"/>
        <w:adjustRightInd w:val="0"/>
        <w:spacing w:before="120" w:after="120" w:line="288" w:lineRule="auto"/>
        <w:ind w:left="567"/>
        <w:contextualSpacing w:val="0"/>
        <w:jc w:val="both"/>
        <w:rPr>
          <w:rFonts w:cs="Arial"/>
          <w:szCs w:val="19"/>
        </w:rPr>
      </w:pPr>
      <w:r w:rsidRPr="001F7F84">
        <w:rPr>
          <w:rFonts w:cs="Arial"/>
          <w:szCs w:val="19"/>
        </w:rPr>
        <w:t xml:space="preserve">verejný obstarávateľ vykonáva spoločne s inými verejnými obstarávateľmi kontrolu nad touto právnickou osobou, ktorá je obdobná kontrole, akú vykonávajú nad vlastnými organizačnými zložkami,  </w:t>
      </w:r>
    </w:p>
    <w:p w14:paraId="00CC456C" w14:textId="77777777" w:rsidR="00312317" w:rsidRPr="00312317" w:rsidRDefault="00312317" w:rsidP="00151D4D">
      <w:pPr>
        <w:pStyle w:val="Odsekzoznamu"/>
        <w:numPr>
          <w:ilvl w:val="0"/>
          <w:numId w:val="105"/>
        </w:numPr>
        <w:autoSpaceDE w:val="0"/>
        <w:autoSpaceDN w:val="0"/>
        <w:adjustRightInd w:val="0"/>
        <w:spacing w:before="120" w:after="120" w:line="288" w:lineRule="auto"/>
        <w:ind w:left="567"/>
        <w:contextualSpacing w:val="0"/>
        <w:jc w:val="both"/>
      </w:pPr>
      <w:r w:rsidRPr="001F7F84">
        <w:rPr>
          <w:rFonts w:cs="Arial"/>
          <w:szCs w:val="19"/>
        </w:rPr>
        <w:t>viac ako 80% činností danej právnickej osoby sa vykonáva pri plnení úloh, ktorými ju poverili kontrolujúci verejní obstarávatelia alebo iné právnické osoby kontrolované tými istými verejnými obstarávateľmi a</w:t>
      </w:r>
    </w:p>
    <w:p w14:paraId="4389F38C" w14:textId="378FE074" w:rsidR="00312317" w:rsidRDefault="00312317" w:rsidP="00151D4D">
      <w:pPr>
        <w:pStyle w:val="Odsekzoznamu"/>
        <w:numPr>
          <w:ilvl w:val="0"/>
          <w:numId w:val="105"/>
        </w:numPr>
        <w:autoSpaceDE w:val="0"/>
        <w:autoSpaceDN w:val="0"/>
        <w:adjustRightInd w:val="0"/>
        <w:spacing w:before="120" w:after="120" w:line="288" w:lineRule="auto"/>
        <w:ind w:left="567"/>
        <w:contextualSpacing w:val="0"/>
        <w:jc w:val="both"/>
      </w:pPr>
      <w:r w:rsidRPr="001F7F84">
        <w:rPr>
          <w:rFonts w:cs="Arial"/>
          <w:szCs w:val="19"/>
        </w:rPr>
        <w:t>v kontrolovanej právnickej osobe nie je žiadna priama účasť súkromného kapitálu.</w:t>
      </w:r>
    </w:p>
    <w:p w14:paraId="7A55D38D" w14:textId="3CD34855" w:rsidR="009D7F63" w:rsidRPr="0073389C" w:rsidRDefault="009D7F63" w:rsidP="009D7F63">
      <w:pPr>
        <w:autoSpaceDE w:val="0"/>
        <w:autoSpaceDN w:val="0"/>
        <w:adjustRightInd w:val="0"/>
        <w:spacing w:before="120" w:after="120" w:line="288" w:lineRule="auto"/>
        <w:jc w:val="both"/>
      </w:pPr>
      <w:r w:rsidRPr="0073389C">
        <w:t>Splnenie uvedených podmienok je potrebné posudzovať podľa pokynov a pravidiel, stanovených v</w:t>
      </w:r>
      <w:r w:rsidR="00BE69D2">
        <w:t xml:space="preserve"> §1 ods. 4 až 11 ZVO a v</w:t>
      </w:r>
      <w:r w:rsidRPr="0073389C">
        <w:t> metodickom pokyne CKO č. 12</w:t>
      </w:r>
      <w:r w:rsidR="00A62A29">
        <w:t xml:space="preserve"> </w:t>
      </w:r>
      <w:r w:rsidR="00A62A29" w:rsidRPr="00A62A29">
        <w:t>k zadávaniu zákaziek nespadajúcich pod zákon o verejnom obstarávaní</w:t>
      </w:r>
      <w:r w:rsidRPr="0073389C">
        <w:t xml:space="preserve">. </w:t>
      </w:r>
    </w:p>
    <w:p w14:paraId="7A55D38E" w14:textId="6A176D0C" w:rsidR="009D7F63" w:rsidRPr="0073389C" w:rsidRDefault="009D7F63" w:rsidP="009D7F63">
      <w:pPr>
        <w:autoSpaceDE w:val="0"/>
        <w:autoSpaceDN w:val="0"/>
        <w:adjustRightInd w:val="0"/>
        <w:spacing w:before="120" w:after="120" w:line="288" w:lineRule="auto"/>
        <w:jc w:val="both"/>
      </w:pPr>
      <w:r w:rsidRPr="0073389C">
        <w:rPr>
          <w:b/>
          <w:i/>
          <w:color w:val="00B0F0"/>
        </w:rPr>
        <w:t>Povinnosť poskytovateľa:</w:t>
      </w:r>
      <w:r w:rsidRPr="0073389C">
        <w:rPr>
          <w:color w:val="00B0F0"/>
        </w:rPr>
        <w:t xml:space="preserve"> </w:t>
      </w:r>
      <w:r w:rsidRPr="0073389C">
        <w:t xml:space="preserve">Monitorovanie </w:t>
      </w:r>
      <w:r w:rsidR="00312317">
        <w:t xml:space="preserve">neexistencie priamej účasti súkromného kapitálu v kontrolovanej osobe </w:t>
      </w:r>
      <w:r w:rsidR="00A62A29">
        <w:t xml:space="preserve"> </w:t>
      </w:r>
      <w:r w:rsidRPr="0073389C">
        <w:t>podľa kapitoly 4.1.</w:t>
      </w:r>
      <w:r w:rsidR="00312317">
        <w:t>3</w:t>
      </w:r>
      <w:r w:rsidR="00312317" w:rsidRPr="0073389C">
        <w:t xml:space="preserve"> </w:t>
      </w:r>
      <w:r w:rsidRPr="0073389C">
        <w:t xml:space="preserve">bod 1 písm. c) metodického pokynu CKO č. 12 </w:t>
      </w:r>
      <w:r w:rsidR="00A62A29" w:rsidRPr="00A62A29">
        <w:t>k zadávaniu zákaziek nespadajúcich pod zákon o verejnom obstarávaní</w:t>
      </w:r>
      <w:r w:rsidR="00A62A29">
        <w:t xml:space="preserve"> </w:t>
      </w:r>
      <w:r w:rsidRPr="0073389C">
        <w:t>poskytovateľ zabezpečí v rámci realizácie projektu nasledovne:</w:t>
      </w:r>
    </w:p>
    <w:p w14:paraId="7A55D38F" w14:textId="1BB8CD67" w:rsidR="009D7F63" w:rsidRPr="0073389C" w:rsidRDefault="009D7F63" w:rsidP="00151D4D">
      <w:pPr>
        <w:pStyle w:val="Odsekzoznamu"/>
        <w:numPr>
          <w:ilvl w:val="0"/>
          <w:numId w:val="53"/>
        </w:numPr>
        <w:tabs>
          <w:tab w:val="left" w:pos="284"/>
        </w:tabs>
        <w:autoSpaceDE w:val="0"/>
        <w:autoSpaceDN w:val="0"/>
        <w:adjustRightInd w:val="0"/>
        <w:spacing w:before="120" w:after="120" w:line="288" w:lineRule="auto"/>
        <w:ind w:left="567" w:hanging="283"/>
        <w:contextualSpacing w:val="0"/>
        <w:jc w:val="both"/>
      </w:pPr>
      <w:r w:rsidRPr="0073389C">
        <w:t>prijímateľ je povinný bezodkladne informovať poskytovateľa o  prípadnom vstupe súkromného kapitálu do subjektu, pričom od  momentu vstupu súkromného kapitálu do subjektu sa všetky výdavky vyplývajúce z danej zákazky budú pokladať za neoprávnené,</w:t>
      </w:r>
    </w:p>
    <w:p w14:paraId="7A55D390" w14:textId="77777777" w:rsidR="009D7F63" w:rsidRPr="0073389C" w:rsidRDefault="009D7F63" w:rsidP="00151D4D">
      <w:pPr>
        <w:pStyle w:val="Odsekzoznamu"/>
        <w:numPr>
          <w:ilvl w:val="0"/>
          <w:numId w:val="53"/>
        </w:numPr>
        <w:tabs>
          <w:tab w:val="left" w:pos="284"/>
        </w:tabs>
        <w:autoSpaceDE w:val="0"/>
        <w:autoSpaceDN w:val="0"/>
        <w:adjustRightInd w:val="0"/>
        <w:spacing w:before="120" w:after="120" w:line="288" w:lineRule="auto"/>
        <w:ind w:left="567" w:hanging="283"/>
        <w:contextualSpacing w:val="0"/>
        <w:jc w:val="both"/>
      </w:pPr>
      <w:r w:rsidRPr="0073389C">
        <w:t>v rámci každej monitorovacej správy v rámci realizácie projektu a ŽOP predloží prijímateľ čestné vyhlásenie o tom, že nenastala skutočnosť podľa bodu a),</w:t>
      </w:r>
    </w:p>
    <w:p w14:paraId="7A55D391" w14:textId="14D677F5" w:rsidR="009D7F63" w:rsidRDefault="001874BF" w:rsidP="00151D4D">
      <w:pPr>
        <w:pStyle w:val="Odsekzoznamu"/>
        <w:numPr>
          <w:ilvl w:val="0"/>
          <w:numId w:val="53"/>
        </w:numPr>
        <w:tabs>
          <w:tab w:val="left" w:pos="284"/>
        </w:tabs>
        <w:autoSpaceDE w:val="0"/>
        <w:autoSpaceDN w:val="0"/>
        <w:adjustRightInd w:val="0"/>
        <w:spacing w:before="120" w:after="120" w:line="288" w:lineRule="auto"/>
        <w:ind w:left="567" w:hanging="283"/>
        <w:contextualSpacing w:val="0"/>
        <w:jc w:val="both"/>
      </w:pPr>
      <w:r>
        <w:t>p</w:t>
      </w:r>
      <w:r w:rsidR="009D7F63" w:rsidRPr="0073389C">
        <w:t xml:space="preserve">oskytovateľ je oprávnený vyžadovať v rámci </w:t>
      </w:r>
      <w:r w:rsidR="005F5EA3">
        <w:t xml:space="preserve">finančnej </w:t>
      </w:r>
      <w:r w:rsidR="009D7F63" w:rsidRPr="0073389C">
        <w:t xml:space="preserve">kontroly od prijímateľa preukázanie splnenia tejto skutočnosti počas celého obdobia plnenia predmetu zmluvy, ktorá je výsledkom zadania zákazky vo vzťahu k realizácii projektu. </w:t>
      </w:r>
    </w:p>
    <w:p w14:paraId="3D1EE8FA" w14:textId="77777777" w:rsidR="005F5EA3" w:rsidRPr="0073389C" w:rsidRDefault="005F5EA3" w:rsidP="005F5EA3">
      <w:pPr>
        <w:pStyle w:val="Odsekzoznamu"/>
        <w:tabs>
          <w:tab w:val="left" w:pos="284"/>
        </w:tabs>
        <w:autoSpaceDE w:val="0"/>
        <w:autoSpaceDN w:val="0"/>
        <w:adjustRightInd w:val="0"/>
        <w:spacing w:before="120" w:after="120" w:line="288" w:lineRule="auto"/>
        <w:ind w:left="567"/>
        <w:contextualSpacing w:val="0"/>
        <w:jc w:val="both"/>
      </w:pPr>
    </w:p>
    <w:p w14:paraId="7A55D392" w14:textId="77777777" w:rsidR="009D7F63" w:rsidRPr="0073389C" w:rsidRDefault="009D7F63" w:rsidP="00151D4D">
      <w:pPr>
        <w:pStyle w:val="Odsekzoznamu"/>
        <w:numPr>
          <w:ilvl w:val="0"/>
          <w:numId w:val="43"/>
        </w:numPr>
        <w:autoSpaceDE w:val="0"/>
        <w:autoSpaceDN w:val="0"/>
        <w:adjustRightInd w:val="0"/>
        <w:spacing w:before="120" w:after="120" w:line="288" w:lineRule="auto"/>
        <w:ind w:left="0" w:firstLine="0"/>
        <w:contextualSpacing w:val="0"/>
        <w:jc w:val="both"/>
        <w:rPr>
          <w:b/>
        </w:rPr>
      </w:pPr>
      <w:r w:rsidRPr="0073389C">
        <w:rPr>
          <w:b/>
        </w:rPr>
        <w:t>Pravidlá uplatňujúce sa pri zadávaní zákaziek na základe horizontálnej spolupráce</w:t>
      </w:r>
    </w:p>
    <w:p w14:paraId="7A55D393" w14:textId="77777777" w:rsidR="009D7F63" w:rsidRPr="0073389C" w:rsidRDefault="009D7F63" w:rsidP="009D7F63">
      <w:pPr>
        <w:autoSpaceDE w:val="0"/>
        <w:autoSpaceDN w:val="0"/>
        <w:adjustRightInd w:val="0"/>
        <w:spacing w:before="120" w:after="120" w:line="288" w:lineRule="auto"/>
        <w:jc w:val="both"/>
      </w:pPr>
      <w:r w:rsidRPr="0073389C">
        <w:t>V rámci tohto typu spolupráce medzi verejnými obstarávateľmi je pre neaplikovanie postupov a pravidiel ZVO pri uzavretí vzájomnej zmluvy potrebné kumulatívne splniť tieto podmienky:</w:t>
      </w:r>
    </w:p>
    <w:p w14:paraId="7A55D394" w14:textId="77777777" w:rsidR="009D7F63" w:rsidRPr="0073389C" w:rsidRDefault="009D7F63" w:rsidP="002244BF">
      <w:pPr>
        <w:pStyle w:val="Odsekzoznamu"/>
        <w:numPr>
          <w:ilvl w:val="1"/>
          <w:numId w:val="54"/>
        </w:numPr>
        <w:tabs>
          <w:tab w:val="left" w:pos="284"/>
        </w:tabs>
        <w:autoSpaceDE w:val="0"/>
        <w:autoSpaceDN w:val="0"/>
        <w:adjustRightInd w:val="0"/>
        <w:spacing w:before="120" w:after="120" w:line="288" w:lineRule="auto"/>
        <w:ind w:left="567" w:hanging="283"/>
        <w:contextualSpacing w:val="0"/>
        <w:jc w:val="both"/>
      </w:pPr>
      <w:r w:rsidRPr="0073389C">
        <w:t>zmluvou sa ustanovuje alebo vykonáva spolupráca medzi zúčastnenými verejnými obstarávateľmi s cieľom zabezpečiť, aby sa služby vo verejnom záujme, ktoré musia poskytovať, poskytovali v záujme dosahovania ich spoločných cieľov,</w:t>
      </w:r>
    </w:p>
    <w:p w14:paraId="7A55D395" w14:textId="77777777" w:rsidR="009D7F63" w:rsidRPr="0073389C" w:rsidRDefault="009D7F63" w:rsidP="002244BF">
      <w:pPr>
        <w:pStyle w:val="Odsekzoznamu"/>
        <w:numPr>
          <w:ilvl w:val="1"/>
          <w:numId w:val="54"/>
        </w:numPr>
        <w:tabs>
          <w:tab w:val="left" w:pos="284"/>
        </w:tabs>
        <w:autoSpaceDE w:val="0"/>
        <w:autoSpaceDN w:val="0"/>
        <w:adjustRightInd w:val="0"/>
        <w:spacing w:before="120" w:after="120" w:line="288" w:lineRule="auto"/>
        <w:ind w:left="567" w:hanging="283"/>
        <w:contextualSpacing w:val="0"/>
        <w:jc w:val="both"/>
      </w:pPr>
      <w:r w:rsidRPr="0073389C">
        <w:t>vykonávanie takejto spolupráce sa riadi výlučne aspektmi týkajúcimi sa verejného záujmu,</w:t>
      </w:r>
    </w:p>
    <w:p w14:paraId="7A55D396" w14:textId="77777777" w:rsidR="009D7F63" w:rsidRPr="0073389C" w:rsidRDefault="009D7F63" w:rsidP="002244BF">
      <w:pPr>
        <w:pStyle w:val="Odsekzoznamu"/>
        <w:numPr>
          <w:ilvl w:val="1"/>
          <w:numId w:val="54"/>
        </w:numPr>
        <w:tabs>
          <w:tab w:val="left" w:pos="284"/>
        </w:tabs>
        <w:autoSpaceDE w:val="0"/>
        <w:autoSpaceDN w:val="0"/>
        <w:adjustRightInd w:val="0"/>
        <w:spacing w:before="120" w:after="120" w:line="288" w:lineRule="auto"/>
        <w:ind w:left="567" w:hanging="283"/>
        <w:contextualSpacing w:val="0"/>
        <w:jc w:val="both"/>
      </w:pPr>
      <w:r w:rsidRPr="0073389C">
        <w:t>zúčastnení verejní obstarávatelia vykonávajú na otvorenom trhu menej ako 20 % činností, ktorých sa spolupráca týka.</w:t>
      </w:r>
    </w:p>
    <w:p w14:paraId="7A55D397" w14:textId="22AA1A26" w:rsidR="005F5EA3" w:rsidRDefault="009D7F63" w:rsidP="009D7F63">
      <w:pPr>
        <w:autoSpaceDE w:val="0"/>
        <w:autoSpaceDN w:val="0"/>
        <w:adjustRightInd w:val="0"/>
        <w:spacing w:before="120" w:after="120" w:line="288" w:lineRule="auto"/>
        <w:jc w:val="both"/>
      </w:pPr>
      <w:r w:rsidRPr="0073389C">
        <w:t>Podrobnejšie pravidlá upravuje metodický pokyn CKO č. 12</w:t>
      </w:r>
      <w:r w:rsidR="00A62A29">
        <w:t xml:space="preserve"> </w:t>
      </w:r>
      <w:r w:rsidR="00A62A29" w:rsidRPr="00A62A29">
        <w:t>k zadávaniu zákaziek nespadajúcich pod zákon o verejnom obstarávaní</w:t>
      </w:r>
      <w:r w:rsidRPr="0073389C">
        <w:t xml:space="preserve">. </w:t>
      </w:r>
    </w:p>
    <w:p w14:paraId="174438CD" w14:textId="77777777" w:rsidR="005F5EA3" w:rsidRPr="0073389C" w:rsidRDefault="005F5EA3" w:rsidP="009D7F63">
      <w:pPr>
        <w:autoSpaceDE w:val="0"/>
        <w:autoSpaceDN w:val="0"/>
        <w:adjustRightInd w:val="0"/>
        <w:spacing w:before="120" w:after="120" w:line="288" w:lineRule="auto"/>
        <w:jc w:val="both"/>
      </w:pPr>
    </w:p>
    <w:p w14:paraId="7A55D398" w14:textId="02C49F31" w:rsidR="009D7F63" w:rsidRPr="0073389C" w:rsidRDefault="009D7F63" w:rsidP="00151D4D">
      <w:pPr>
        <w:pStyle w:val="Odsekzoznamu"/>
        <w:numPr>
          <w:ilvl w:val="0"/>
          <w:numId w:val="43"/>
        </w:numPr>
        <w:autoSpaceDE w:val="0"/>
        <w:autoSpaceDN w:val="0"/>
        <w:adjustRightInd w:val="0"/>
        <w:spacing w:before="120" w:after="120" w:line="288" w:lineRule="auto"/>
        <w:ind w:left="0" w:firstLine="0"/>
        <w:contextualSpacing w:val="0"/>
        <w:jc w:val="both"/>
        <w:rPr>
          <w:b/>
        </w:rPr>
      </w:pPr>
      <w:r w:rsidRPr="0073389C">
        <w:rPr>
          <w:b/>
        </w:rPr>
        <w:t xml:space="preserve">Pravidlá pre predkladanie dokumentácie a postup poskytovateľa pri výkone </w:t>
      </w:r>
      <w:r w:rsidR="005F5EA3">
        <w:rPr>
          <w:b/>
        </w:rPr>
        <w:t xml:space="preserve">finančnej </w:t>
      </w:r>
      <w:r w:rsidRPr="0073389C">
        <w:rPr>
          <w:b/>
        </w:rPr>
        <w:t>kontroly „in-house“ zákaziek a horizontálnych zákaziek</w:t>
      </w:r>
    </w:p>
    <w:p w14:paraId="7A55D399" w14:textId="0FDCC1DD" w:rsidR="009D7F63" w:rsidRPr="0073389C" w:rsidRDefault="009D7F63" w:rsidP="009D7F63">
      <w:pPr>
        <w:autoSpaceDE w:val="0"/>
        <w:autoSpaceDN w:val="0"/>
        <w:adjustRightInd w:val="0"/>
        <w:spacing w:before="120" w:after="120" w:line="288" w:lineRule="auto"/>
        <w:jc w:val="both"/>
        <w:rPr>
          <w:rFonts w:eastAsiaTheme="minorHAnsi"/>
        </w:rPr>
      </w:pPr>
      <w:r w:rsidRPr="0073389C">
        <w:rPr>
          <w:b/>
          <w:i/>
          <w:color w:val="FF0000"/>
        </w:rPr>
        <w:lastRenderedPageBreak/>
        <w:t>Povinnosť prijímateľa:</w:t>
      </w:r>
      <w:r w:rsidRPr="0073389C">
        <w:rPr>
          <w:color w:val="FF0000"/>
        </w:rPr>
        <w:t xml:space="preserve"> </w:t>
      </w:r>
      <w:r w:rsidR="00367E6F" w:rsidRPr="00367E6F">
        <w:rPr>
          <w:rFonts w:cs="Arial"/>
          <w:szCs w:val="19"/>
        </w:rPr>
        <w:t xml:space="preserve"> </w:t>
      </w:r>
      <w:r w:rsidR="00367E6F" w:rsidRPr="00367E6F">
        <w:t xml:space="preserve">Prijímateľ predloží na </w:t>
      </w:r>
      <w:r w:rsidR="005F5EA3">
        <w:t xml:space="preserve">finančnú </w:t>
      </w:r>
      <w:r w:rsidR="00367E6F" w:rsidRPr="00367E6F">
        <w:t xml:space="preserve">kontrolu VO zákazky po vykonaní prieskumu trhu, v ktorých ponuka úspešného uchádzača je rovná alebo vyššia ako </w:t>
      </w:r>
      <w:r w:rsidR="004A5C0C">
        <w:t>1</w:t>
      </w:r>
      <w:r w:rsidR="00367E6F" w:rsidRPr="00367E6F">
        <w:t xml:space="preserve">5 000 EUR bez DPH. Zákazky s touto hodnotou sa predkladajú na </w:t>
      </w:r>
      <w:r w:rsidR="005F5EA3">
        <w:t>finančnú</w:t>
      </w:r>
      <w:r w:rsidR="00367E6F" w:rsidRPr="00367E6F">
        <w:t xml:space="preserve"> kontrolu </w:t>
      </w:r>
      <w:r w:rsidR="00367E6F" w:rsidRPr="00367E6F">
        <w:rPr>
          <w:b/>
        </w:rPr>
        <w:t>pred podpisom zmluvy</w:t>
      </w:r>
      <w:r w:rsidR="00367E6F" w:rsidRPr="00367E6F">
        <w:t xml:space="preserve"> s úspešným uchádzačom analogicky k druhej ex-ante kontrole a</w:t>
      </w:r>
      <w:r w:rsidR="004A5C0C">
        <w:t xml:space="preserve"> následne </w:t>
      </w:r>
      <w:r w:rsidR="00367E6F" w:rsidRPr="00367E6F">
        <w:rPr>
          <w:b/>
        </w:rPr>
        <w:t>po podpise zmluvy</w:t>
      </w:r>
      <w:r w:rsidR="00367E6F" w:rsidRPr="00367E6F">
        <w:t xml:space="preserve"> analogicky k následnej ex-post kontrole. Ak ponuka úspešného uchádzača je nižšia ako </w:t>
      </w:r>
      <w:r w:rsidR="004A5C0C">
        <w:t>1</w:t>
      </w:r>
      <w:r w:rsidR="00367E6F" w:rsidRPr="00367E6F">
        <w:t xml:space="preserve">5 000 EUR bez DPH, prijímateľ takúto zákazku predkladá na </w:t>
      </w:r>
      <w:r w:rsidR="005F5EA3">
        <w:t>finančnú</w:t>
      </w:r>
      <w:r w:rsidR="00367E6F" w:rsidRPr="00367E6F">
        <w:t xml:space="preserve"> kontrolu VO až po podpise zmluvy s úspešným uchádzačom analogicky k postupu pri štandardnej ex-post kontrole.</w:t>
      </w:r>
      <w:r w:rsidRPr="0073389C">
        <w:t xml:space="preserve">  </w:t>
      </w:r>
      <w:r w:rsidR="00F877F0" w:rsidRPr="0073389C">
        <w:t xml:space="preserve">Prijímateľ predloží dokumentáciu na  </w:t>
      </w:r>
      <w:r w:rsidR="005F5EA3">
        <w:t xml:space="preserve">finančnú </w:t>
      </w:r>
      <w:r w:rsidR="00F877F0" w:rsidRPr="0073389C">
        <w:t xml:space="preserve">kontrolu obstarávania </w:t>
      </w:r>
      <w:r w:rsidR="00F877F0" w:rsidRPr="0073389C">
        <w:rPr>
          <w:rFonts w:eastAsiaTheme="minorHAnsi"/>
        </w:rPr>
        <w:t>najneskôr do 30 dní odo dňa podpisu zmluvy oboma zmluvnými stranami.</w:t>
      </w:r>
    </w:p>
    <w:p w14:paraId="7A55D39A" w14:textId="77777777" w:rsidR="009D7F63" w:rsidRPr="0073389C" w:rsidRDefault="009D7F63" w:rsidP="009D7F63">
      <w:pPr>
        <w:autoSpaceDE w:val="0"/>
        <w:autoSpaceDN w:val="0"/>
        <w:adjustRightInd w:val="0"/>
        <w:spacing w:before="120" w:after="120" w:line="288" w:lineRule="auto"/>
        <w:jc w:val="both"/>
      </w:pPr>
      <w:r w:rsidRPr="0073389C">
        <w:t xml:space="preserve">Súčasťou dokumentácie sú najmä nasledovné dokumenty: </w:t>
      </w:r>
    </w:p>
    <w:p w14:paraId="7A55D39B" w14:textId="77777777"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zdôvodnenie zadávania zákazky formou in-house zákazky alebo horizontálnej zákazky,</w:t>
      </w:r>
    </w:p>
    <w:p w14:paraId="7A55D39C" w14:textId="346E16A8"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návrh zmluvy (v prípade ex-ante kontroly) alebo výsledná zmluva so subjektom resp. verejným obstarávateľo</w:t>
      </w:r>
      <w:r w:rsidR="00367E6F">
        <w:t>m</w:t>
      </w:r>
      <w:r w:rsidRPr="0073389C">
        <w:t xml:space="preserve"> v prípade horizontálne</w:t>
      </w:r>
      <w:r w:rsidR="00F602E1">
        <w:t>j</w:t>
      </w:r>
      <w:r w:rsidRPr="0073389C">
        <w:t xml:space="preserve"> spolupráce, vrátane všetkých jej príloh a dodatkov,</w:t>
      </w:r>
    </w:p>
    <w:p w14:paraId="7A55D39D" w14:textId="1FBF4785"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w:t>
      </w:r>
      <w:r w:rsidR="00312317">
        <w:t>neexistenciu priamej účasti súkromného kapitálu</w:t>
      </w:r>
      <w:r w:rsidRPr="0073389C">
        <w:t xml:space="preserve"> podľa MP CKO č. 12 </w:t>
      </w:r>
      <w:r w:rsidR="00367E6F" w:rsidRPr="00367E6F">
        <w:t>k zadávaniu zákaziek nespadajúcich pod zákon o verejnom obstarávaní</w:t>
      </w:r>
      <w:r w:rsidRPr="0073389C">
        <w:t xml:space="preserve"> – napr. doklad potvrdzujúci právnu subjektivitu subjektu (napr. doklad o pridelení IČO, výpis z OR SR nie starší ako 3 mesiace ku dňu predloženia dokumentácie), zriaďovacia listina vrátane všetkých relevantných dodatkov, zakladateľská listina, spoločenská zmluva, výpis z centrálneho depozitára cenných papierov, </w:t>
      </w:r>
    </w:p>
    <w:p w14:paraId="7A55D39E" w14:textId="6BBF82D4"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vykonávanie kontroly nad subjektom podľa MP CKO č. 12 </w:t>
      </w:r>
      <w:r w:rsidR="00367E6F" w:rsidRPr="00367E6F">
        <w:t xml:space="preserve">k zadávaniu zákaziek nespadajúcich pod zákon o verejnom obstarávaní </w:t>
      </w:r>
      <w:r w:rsidRPr="0073389C">
        <w:t xml:space="preserve">– napr. zriaďovacia listina vrátane všetkých relevantných dodatkov, výpis z OR SR nie starší ako 3 mesiace ku dňu predloženia dokumentácie, výpis z centrálneho depozitára cenných papierov, </w:t>
      </w:r>
    </w:p>
    <w:p w14:paraId="7A55D39F" w14:textId="1C72DECE"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splnenia podmienky vykonávania základnej činnosti pre verejného obstarávateľa podľa MP CKO č. 12 </w:t>
      </w:r>
      <w:r w:rsidR="00367E6F" w:rsidRPr="00367E6F">
        <w:t xml:space="preserve">k zadávaniu zákaziek nespadajúcich pod zákon o verejnom obstarávaní </w:t>
      </w:r>
      <w:r w:rsidRPr="0073389C">
        <w:t>- napr. výročné správy, auditné správy, účtovná závierka, analytická evidencia v účtovníctve a pod. za posledné tri ukončené účtovné obdobia, alebo podnikateľský plán v prípade, že tieto doklady nie sú z dôvodu momentu vzniku subjektu dostupné,</w:t>
      </w:r>
    </w:p>
    <w:p w14:paraId="7A55D3A0" w14:textId="54FDEB43"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 xml:space="preserve">čestné vyhlásenie prijímateľa o splnení všetkých podmienok uvedených v MP CKO č. 12 </w:t>
      </w:r>
      <w:r w:rsidR="00367E6F" w:rsidRPr="00367E6F">
        <w:t xml:space="preserve">k zadávaniu zákaziek nespadajúcich pod zákon o verejnom obstarávaní </w:t>
      </w:r>
      <w:r w:rsidRPr="0073389C">
        <w:t xml:space="preserve">(príloha č. </w:t>
      </w:r>
      <w:r w:rsidR="001A6E82" w:rsidRPr="0073389C">
        <w:t>3</w:t>
      </w:r>
      <w:r w:rsidR="001A6E82">
        <w:t>0</w:t>
      </w:r>
      <w:r w:rsidRPr="0073389C">
        <w:t xml:space="preserve">), </w:t>
      </w:r>
    </w:p>
    <w:p w14:paraId="7A55D3A1" w14:textId="155AB6A9"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 xml:space="preserve">preukázanie určenia hodnoty zákazky z pohľadu hospodárnosti v nadväznosti na povinnosť </w:t>
      </w:r>
      <w:r w:rsidR="00312317">
        <w:t xml:space="preserve">dodržať princíp </w:t>
      </w:r>
      <w:r w:rsidRPr="0073389C">
        <w:t>hospodárnosti vyplývajúcej zo zákona o finančnej kontrole a zo zákona o rozpočtových pravidlách,</w:t>
      </w:r>
    </w:p>
    <w:p w14:paraId="7A55D3A2" w14:textId="68F81C65"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doklady preukazujúce splnenie podmienky uvedenej v MP CKO č. 12</w:t>
      </w:r>
      <w:r w:rsidR="00367E6F" w:rsidRPr="00367E6F">
        <w:rPr>
          <w:rFonts w:cs="Arial"/>
          <w:szCs w:val="19"/>
        </w:rPr>
        <w:t xml:space="preserve"> </w:t>
      </w:r>
      <w:r w:rsidR="00367E6F" w:rsidRPr="00367E6F">
        <w:t>k zadávaniu zákaziek nespadajúcich pod zákon o verejnom obstarávaní</w:t>
      </w:r>
      <w:r w:rsidRPr="0073389C">
        <w:t xml:space="preserve">, (najmä preukázanie reálnej spolupráce a spoločného cieľa (napr. na základe schválenej žiadosti o NFP, dohody/memoranda o spolupráci, a pod.), preukázanie verejného záujmu (napr. preukázaním nekomerčnej povahy spolupráce, legislatívne určenými činnosťami subjektov a pod.), preukázanie nižšieho ako 20 % podielu činností na otvorenom trhu (napr. prostredníctvom dokladov uvedených v MP CKO č. 12), preukázanie výšky nákladov v zmysle MP CKO č. 12, </w:t>
      </w:r>
    </w:p>
    <w:p w14:paraId="7A55D3A3" w14:textId="6E9E5F42" w:rsidR="009D7F63" w:rsidRPr="0073389C" w:rsidRDefault="00312317"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312317">
        <w:t>ďalšiu relevantnú dokumentáciu súvisiacu s postupom zadávania in-house zákaziek a zákaziek horizontálnej spolupráce</w:t>
      </w:r>
      <w:r w:rsidR="009D7F63" w:rsidRPr="0073389C">
        <w:t>.</w:t>
      </w:r>
    </w:p>
    <w:p w14:paraId="7A55D3AD" w14:textId="0F1D3B04" w:rsidR="009D7F63" w:rsidRPr="0073389C" w:rsidRDefault="00367E6F" w:rsidP="001F7F84">
      <w:pPr>
        <w:autoSpaceDE w:val="0"/>
        <w:autoSpaceDN w:val="0"/>
        <w:adjustRightInd w:val="0"/>
        <w:spacing w:before="120" w:after="120" w:line="288" w:lineRule="auto"/>
        <w:jc w:val="both"/>
      </w:pPr>
      <w:r w:rsidRPr="0073389C">
        <w:rPr>
          <w:b/>
          <w:i/>
          <w:color w:val="FF0000"/>
        </w:rPr>
        <w:t>Povinnosť prijímateľa:</w:t>
      </w:r>
      <w:r>
        <w:rPr>
          <w:b/>
          <w:i/>
          <w:color w:val="FF0000"/>
        </w:rPr>
        <w:t xml:space="preserve"> </w:t>
      </w:r>
      <w:r>
        <w:rPr>
          <w:color w:val="000000"/>
        </w:rPr>
        <w:t xml:space="preserve">Prijímateľ z dôvodu </w:t>
      </w:r>
      <w:r w:rsidR="009D7F63" w:rsidRPr="0073389C">
        <w:rPr>
          <w:color w:val="000000"/>
        </w:rPr>
        <w:t xml:space="preserve">preukázania hospodárnosti </w:t>
      </w:r>
      <w:r w:rsidR="00AD3E78" w:rsidRPr="00AD3E78">
        <w:rPr>
          <w:color w:val="000000"/>
        </w:rPr>
        <w:t xml:space="preserve">výdavkov súvisiacich so zadávaním in-house </w:t>
      </w:r>
      <w:r w:rsidR="009D7F63" w:rsidRPr="0073389C">
        <w:rPr>
          <w:color w:val="000000"/>
        </w:rPr>
        <w:t xml:space="preserve">zákaziek </w:t>
      </w:r>
      <w:r w:rsidR="00AD3E78" w:rsidRPr="00AD3E78">
        <w:rPr>
          <w:color w:val="000000"/>
        </w:rPr>
        <w:t xml:space="preserve">a horizontálnych zákaziek zrealizuje indikatívny </w:t>
      </w:r>
      <w:r w:rsidR="009D7F63" w:rsidRPr="0073389C">
        <w:rPr>
          <w:color w:val="000000"/>
        </w:rPr>
        <w:t>prieskum trhu</w:t>
      </w:r>
      <w:r w:rsidR="000E7C3B">
        <w:rPr>
          <w:color w:val="000000"/>
        </w:rPr>
        <w:t>,</w:t>
      </w:r>
      <w:r w:rsidR="009D7F63" w:rsidRPr="0073389C" w:rsidDel="00AD3E78">
        <w:rPr>
          <w:color w:val="000000"/>
        </w:rPr>
        <w:t xml:space="preserve"> </w:t>
      </w:r>
      <w:r w:rsidR="00AD3E78">
        <w:rPr>
          <w:color w:val="000000"/>
        </w:rPr>
        <w:t xml:space="preserve">v rámci ktorého </w:t>
      </w:r>
      <w:r w:rsidR="009D7F63" w:rsidRPr="0073389C">
        <w:rPr>
          <w:color w:val="000000"/>
        </w:rPr>
        <w:t xml:space="preserve">osloví minimálne </w:t>
      </w:r>
      <w:r w:rsidR="00AD3E78">
        <w:rPr>
          <w:color w:val="000000"/>
        </w:rPr>
        <w:t>3</w:t>
      </w:r>
      <w:r w:rsidR="00AD3E78" w:rsidRPr="0073389C">
        <w:rPr>
          <w:color w:val="000000"/>
        </w:rPr>
        <w:t xml:space="preserve"> </w:t>
      </w:r>
      <w:r w:rsidR="009D7F63" w:rsidRPr="0073389C">
        <w:rPr>
          <w:color w:val="000000"/>
        </w:rPr>
        <w:t>potenciálnych dodávateľov</w:t>
      </w:r>
      <w:r w:rsidR="00E56F7C">
        <w:rPr>
          <w:color w:val="000000"/>
        </w:rPr>
        <w:t xml:space="preserve"> </w:t>
      </w:r>
      <w:r w:rsidR="00E56F7C" w:rsidRPr="00E56F7C">
        <w:rPr>
          <w:color w:val="000000"/>
        </w:rPr>
        <w:t>(vrátane dodávateľa „in-house“ zákazky)</w:t>
      </w:r>
      <w:r w:rsidR="00AD3E78">
        <w:rPr>
          <w:color w:val="000000"/>
        </w:rPr>
        <w:t xml:space="preserve">. </w:t>
      </w:r>
      <w:r w:rsidR="00AD3E78" w:rsidRPr="00AD3E78">
        <w:rPr>
          <w:color w:val="000000"/>
        </w:rPr>
        <w:t>Vyhodnotením ich indikatívnych ponúk prijímateľ preukazuje hospodárnosť predmetných výdavkov tak, že výdavky súvisiace so zadávaním in-house zákaziek a horizontálnych zákaziek musia byť nižšie ako hodnota zákazky zistená prieskumom trhu</w:t>
      </w:r>
      <w:r w:rsidR="00E56F7C">
        <w:rPr>
          <w:color w:val="000000"/>
        </w:rPr>
        <w:t>.</w:t>
      </w:r>
    </w:p>
    <w:p w14:paraId="7A55D3AE" w14:textId="7B14F7B9"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Prijímateľ postupuje pri vyhodnotení prieskumu trhu v súlade s vyššie uvedenými princípmi</w:t>
      </w:r>
      <w:r w:rsidR="00B2422C">
        <w:rPr>
          <w:color w:val="000000"/>
        </w:rPr>
        <w:t>.</w:t>
      </w:r>
      <w:r w:rsidRPr="0073389C">
        <w:rPr>
          <w:color w:val="000000"/>
        </w:rPr>
        <w:t xml:space="preserve"> Prijímateľ vyhotoví zápis z</w:t>
      </w:r>
      <w:r w:rsidR="00B2422C">
        <w:rPr>
          <w:color w:val="000000"/>
        </w:rPr>
        <w:t xml:space="preserve"> indikatívneho </w:t>
      </w:r>
      <w:r w:rsidRPr="0073389C">
        <w:rPr>
          <w:color w:val="000000"/>
        </w:rPr>
        <w:t xml:space="preserve">prieskumu trhu. </w:t>
      </w:r>
    </w:p>
    <w:p w14:paraId="72E8B4B9" w14:textId="4EB7DA18" w:rsidR="00AF4B3F" w:rsidRPr="001F7F84" w:rsidRDefault="00AF4B3F"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1F7F84">
        <w:rPr>
          <w:b/>
          <w:i/>
        </w:rPr>
        <w:lastRenderedPageBreak/>
        <w:t xml:space="preserve">Dôležité upozornenie: </w:t>
      </w:r>
      <w:r w:rsidRPr="001F7F84">
        <w:t>Poskytovateľ upozorňuje prijímateľa, že v prípade „in-house“ zákaziek na stavebné práce je potrebné klásť zvýšenú pozornosť na preukázanie hospodárnosti výdavkov súvisiacich so zadávaním týchto zákaziek. Prijímateľ je povinný zabezpečiť projektantom ocenený aktuálny rozpočet stavebných prác ošetrený úradnou pečiatkou projektanta a zároveň vykonať prieskum trhu oslovením minimálne troch potenciálnych dodávateľov (vrátane dodávateľa „in-house“ zákazky).</w:t>
      </w:r>
    </w:p>
    <w:p w14:paraId="7A55D3B0" w14:textId="5840740A"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Poskytovateľ postupuje pri výkone </w:t>
      </w:r>
      <w:r w:rsidR="005F5EA3">
        <w:rPr>
          <w:color w:val="000000"/>
        </w:rPr>
        <w:t>finančnej</w:t>
      </w:r>
      <w:r w:rsidRPr="0073389C">
        <w:rPr>
          <w:color w:val="000000"/>
        </w:rPr>
        <w:t xml:space="preserve"> kontroly </w:t>
      </w:r>
      <w:r w:rsidR="00B2422C">
        <w:rPr>
          <w:color w:val="000000"/>
        </w:rPr>
        <w:t xml:space="preserve">VO </w:t>
      </w:r>
      <w:r w:rsidRPr="0073389C">
        <w:rPr>
          <w:color w:val="000000"/>
        </w:rPr>
        <w:t xml:space="preserve">analogicky vo vzťahu k druhej ex-ante kontrole a k štandardnej/následnej ex-post kontrole, v závislosti od hodnoty zákazky. </w:t>
      </w:r>
    </w:p>
    <w:p w14:paraId="7A55D3B1" w14:textId="4BF96A34"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V prípade, že poskytovateľ identifikuje pri kontrole takéhoto obstarávania nesplnenie podmienok uvedených v MP CKO č. 12 resp. iné porušenie právnych predpisov SR a EÚ s vplyvom na oprávnenosť výdavkov, vylúči výdavky takéhoto </w:t>
      </w:r>
      <w:r w:rsidR="007C0EC3">
        <w:rPr>
          <w:color w:val="000000"/>
        </w:rPr>
        <w:t>VO</w:t>
      </w:r>
      <w:r w:rsidRPr="0073389C">
        <w:rPr>
          <w:color w:val="000000"/>
        </w:rPr>
        <w:t xml:space="preserve"> z financovania v plnom rozsahu. Zároveň poskytovateľ odporučí prijímateľovi postupovať pri zadaní predmetnej zákazky v zmysle postupov a pravidiel ZVO.</w:t>
      </w:r>
    </w:p>
    <w:p w14:paraId="7A55D3B2" w14:textId="3BB08138" w:rsidR="009D7F63" w:rsidRPr="0073389C" w:rsidRDefault="009D7F63" w:rsidP="009D7F63">
      <w:pPr>
        <w:pStyle w:val="Nadpis3"/>
        <w:ind w:left="567" w:firstLine="0"/>
        <w:rPr>
          <w:lang w:val="sk-SK"/>
        </w:rPr>
      </w:pPr>
      <w:r w:rsidRPr="0073389C">
        <w:rPr>
          <w:lang w:val="sk-SK"/>
        </w:rPr>
        <w:t xml:space="preserve"> </w:t>
      </w:r>
      <w:bookmarkStart w:id="280" w:name="_Toc440372887"/>
      <w:bookmarkStart w:id="281" w:name="_Toc440636398"/>
      <w:r w:rsidRPr="0073389C">
        <w:rPr>
          <w:lang w:val="sk-SK"/>
        </w:rPr>
        <w:t>Konflikt záujmov</w:t>
      </w:r>
      <w:bookmarkEnd w:id="280"/>
      <w:bookmarkEnd w:id="281"/>
    </w:p>
    <w:p w14:paraId="1459F1AC" w14:textId="77777777" w:rsidR="00081D9F" w:rsidRPr="00B71B44" w:rsidRDefault="00081D9F" w:rsidP="00081D9F">
      <w:pPr>
        <w:autoSpaceDE w:val="0"/>
        <w:autoSpaceDN w:val="0"/>
        <w:adjustRightInd w:val="0"/>
        <w:spacing w:before="120" w:after="120" w:line="288" w:lineRule="auto"/>
        <w:jc w:val="both"/>
        <w:rPr>
          <w:rFonts w:cs="Arial"/>
          <w:color w:val="000000"/>
          <w:szCs w:val="19"/>
        </w:rPr>
      </w:pPr>
      <w:r w:rsidRPr="00B71B44">
        <w:rPr>
          <w:rFonts w:cs="Arial"/>
          <w:color w:val="000000"/>
          <w:szCs w:val="19"/>
        </w:rPr>
        <w:t>Podľa § 23 ods. 1 ZVO je verejný obstarávateľ povinný zabezpečiť, aby vo verejnom obstarávaní nedošlo ku konfliktu záujmov, ktorý by mohol narušiť alebo obmedziť hospodársku súťaž alebo porušiť princíp transparentnosti a princíp rovnakého zaobchádzania.</w:t>
      </w:r>
    </w:p>
    <w:p w14:paraId="619D2644" w14:textId="59990BD4" w:rsidR="00081D9F" w:rsidRDefault="00081D9F" w:rsidP="00081D9F">
      <w:pPr>
        <w:autoSpaceDE w:val="0"/>
        <w:autoSpaceDN w:val="0"/>
        <w:adjustRightInd w:val="0"/>
        <w:spacing w:before="120" w:after="120" w:line="288" w:lineRule="auto"/>
        <w:jc w:val="both"/>
        <w:rPr>
          <w:color w:val="000000"/>
        </w:rPr>
      </w:pPr>
      <w:r w:rsidRPr="00B71B44">
        <w:rPr>
          <w:rFonts w:cs="Arial"/>
          <w:color w:val="000000"/>
          <w:szCs w:val="19"/>
        </w:rPr>
        <w:t>Predmetom kontroly VO je aj skutočnosť, či bol v procese VO vylúčený konflikt záujmov podľa ustanovení §</w:t>
      </w:r>
      <w:r>
        <w:rPr>
          <w:rFonts w:cs="Arial"/>
          <w:color w:val="000000"/>
          <w:szCs w:val="19"/>
        </w:rPr>
        <w:t> </w:t>
      </w:r>
      <w:r w:rsidRPr="00B71B44">
        <w:rPr>
          <w:rFonts w:cs="Arial"/>
          <w:color w:val="000000"/>
          <w:szCs w:val="19"/>
        </w:rPr>
        <w:t>23 ZVO .</w:t>
      </w:r>
    </w:p>
    <w:p w14:paraId="7A55D3B3" w14:textId="1E8D245C"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Pojem konfliktu záujmov zahŕňa prinajmenšom každú situáciu, keď osoby na strane </w:t>
      </w:r>
      <w:r w:rsidR="00582010">
        <w:rPr>
          <w:color w:val="000000"/>
        </w:rPr>
        <w:t>prijímateľa</w:t>
      </w:r>
      <w:r w:rsidR="00582010" w:rsidRPr="0073389C">
        <w:rPr>
          <w:color w:val="000000"/>
        </w:rPr>
        <w:t xml:space="preserve"> </w:t>
      </w:r>
      <w:r w:rsidRPr="0073389C">
        <w:rPr>
          <w:color w:val="000000"/>
        </w:rPr>
        <w:t xml:space="preserve">alebo poskytovateľa obstarávacích služieb konajúceho v mene </w:t>
      </w:r>
      <w:r w:rsidR="00582010">
        <w:rPr>
          <w:color w:val="000000"/>
        </w:rPr>
        <w:t>prijímateľa</w:t>
      </w:r>
      <w:r w:rsidRPr="0073389C">
        <w:rPr>
          <w:color w:val="000000"/>
        </w:rPr>
        <w:t>, ktorí sú zapojení do vykonávania postupu obstarávania alebo môžu ovplyvniť výsledok tohto postupu (bez nutnosti ich zapojenia), majú priamo alebo nepriamo finančný, ekonomický alebo iný osobný záujem, ktorý možno vnímať ako ohrozenie ich nestrannosti a nezávislosti v súvislosti s daným postupom VO.</w:t>
      </w:r>
    </w:p>
    <w:p w14:paraId="7A55D3B4" w14:textId="01C447FE"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Finančný, ekonomický alebo iný osobný záujem (t.j. záujem odporujúci verejnému záujmu), ktorý možno vnímať ako ohrozenie nestrannosti a nezávislosti v súvislosti s daným postupom VO, sa týka v zmysle MP CKO č. 13 najmä:</w:t>
      </w:r>
    </w:p>
    <w:p w14:paraId="7A55D3B5" w14:textId="7272ACFF" w:rsidR="009D7F63" w:rsidRPr="0073389C" w:rsidRDefault="009D7F63" w:rsidP="00151D4D">
      <w:pPr>
        <w:pStyle w:val="Odsekzoznamu"/>
        <w:numPr>
          <w:ilvl w:val="1"/>
          <w:numId w:val="48"/>
        </w:numPr>
        <w:autoSpaceDE w:val="0"/>
        <w:autoSpaceDN w:val="0"/>
        <w:adjustRightInd w:val="0"/>
        <w:spacing w:before="120" w:after="120" w:line="288" w:lineRule="auto"/>
        <w:ind w:left="567" w:hanging="283"/>
        <w:contextualSpacing w:val="0"/>
        <w:jc w:val="both"/>
      </w:pPr>
      <w:r w:rsidRPr="0073389C">
        <w:t xml:space="preserve">zamestnancov </w:t>
      </w:r>
      <w:r w:rsidR="00582010">
        <w:t>prijímateľa</w:t>
      </w:r>
      <w:r w:rsidRPr="0073389C">
        <w:t xml:space="preserve">, uchádzača/záujemcu, a inej fyzickej alebo právnickej osoby oprávnenej na dodanie tovaru, vykonanie stavebných prác alebo služieb (ďalej len „subdodávateľ“), ktorí sa podieľajú na realizácii VO, </w:t>
      </w:r>
    </w:p>
    <w:p w14:paraId="7A55D3B6" w14:textId="34639611" w:rsidR="009D7F63" w:rsidRPr="0073389C" w:rsidRDefault="009D7F63" w:rsidP="00151D4D">
      <w:pPr>
        <w:pStyle w:val="Odsekzoznamu"/>
        <w:numPr>
          <w:ilvl w:val="1"/>
          <w:numId w:val="48"/>
        </w:numPr>
        <w:autoSpaceDE w:val="0"/>
        <w:autoSpaceDN w:val="0"/>
        <w:adjustRightInd w:val="0"/>
        <w:spacing w:before="120" w:after="120" w:line="288" w:lineRule="auto"/>
        <w:ind w:left="567" w:hanging="283"/>
        <w:contextualSpacing w:val="0"/>
        <w:jc w:val="both"/>
      </w:pPr>
      <w:r w:rsidRPr="0073389C">
        <w:t xml:space="preserve">iných fyzických alebo právnických osôb, ktoré pre </w:t>
      </w:r>
      <w:r w:rsidR="00582010">
        <w:t>prijímateľa</w:t>
      </w:r>
      <w:r w:rsidRPr="0073389C">
        <w:t>, uchádzača/záujemcu, subdodávateľa vykonávajú úlohy na základe iného ako pracovnoprávneho vzťahu, ktorí sa podieľajú na realizácii VO,</w:t>
      </w:r>
    </w:p>
    <w:p w14:paraId="7A55D3B7" w14:textId="6B80E583" w:rsidR="009D7F63" w:rsidRPr="0073389C" w:rsidRDefault="009D7F63" w:rsidP="00151D4D">
      <w:pPr>
        <w:pStyle w:val="Odsekzoznamu"/>
        <w:numPr>
          <w:ilvl w:val="1"/>
          <w:numId w:val="48"/>
        </w:numPr>
        <w:autoSpaceDE w:val="0"/>
        <w:autoSpaceDN w:val="0"/>
        <w:adjustRightInd w:val="0"/>
        <w:spacing w:before="120" w:after="120" w:line="288" w:lineRule="auto"/>
        <w:ind w:left="567" w:hanging="283"/>
        <w:contextualSpacing w:val="0"/>
        <w:jc w:val="both"/>
      </w:pPr>
      <w:r w:rsidRPr="0073389C">
        <w:t xml:space="preserve">štatutárneho orgánu/členov štatutárneho orgánu a členov orgánov </w:t>
      </w:r>
      <w:r w:rsidR="00A16592">
        <w:t>prijímateľa</w:t>
      </w:r>
      <w:r w:rsidRPr="0073389C">
        <w:t>, uchádzača/záujemcu a subdodávateľa, ktorí sa podieľajú na realizácii VO,</w:t>
      </w:r>
    </w:p>
    <w:p w14:paraId="7A55D3B8" w14:textId="77777777" w:rsidR="009D7F63" w:rsidRPr="0073389C" w:rsidRDefault="009D7F63" w:rsidP="00151D4D">
      <w:pPr>
        <w:pStyle w:val="Odsekzoznamu"/>
        <w:numPr>
          <w:ilvl w:val="1"/>
          <w:numId w:val="48"/>
        </w:numPr>
        <w:autoSpaceDE w:val="0"/>
        <w:autoSpaceDN w:val="0"/>
        <w:adjustRightInd w:val="0"/>
        <w:spacing w:before="120" w:after="120" w:line="288" w:lineRule="auto"/>
        <w:ind w:left="567" w:hanging="283"/>
        <w:contextualSpacing w:val="0"/>
        <w:jc w:val="both"/>
      </w:pPr>
      <w:r w:rsidRPr="0073389C">
        <w:t>iných osôb, u ktorých existuje predpoklad, že môžu ovplyvniť výsledok VO bez toho, aby sa nevyhnutne podieľali na jeho realizácii, ďalej len „zainteresované osoby“.</w:t>
      </w:r>
    </w:p>
    <w:p w14:paraId="7A55D3B9" w14:textId="77777777"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V zmysle § 46 ods. 2, zákona o príspevku z EŠIF uvádzame nasledovný zoznam zainteresovaných osôb:</w:t>
      </w:r>
    </w:p>
    <w:p w14:paraId="7A55D3BA"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partner (partner prijímateľa, osoba ktorá sa podieľa na realizácii projektu);</w:t>
      </w:r>
    </w:p>
    <w:p w14:paraId="7A55D3BB"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užívateľ (osoba, ktorej prijímateľ alebo partner poskytuje príspevok);</w:t>
      </w:r>
    </w:p>
    <w:p w14:paraId="7A55D3BC" w14:textId="026DC26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 xml:space="preserve">dodávateľ (osoba, ktorá dodáva </w:t>
      </w:r>
      <w:r w:rsidR="000314F5">
        <w:t>p</w:t>
      </w:r>
      <w:r w:rsidRPr="0073389C">
        <w:t xml:space="preserve">rijímateľovi zákazku na </w:t>
      </w:r>
      <w:r w:rsidR="000314F5">
        <w:t>p</w:t>
      </w:r>
      <w:r w:rsidRPr="0073389C">
        <w:t>rojekt);</w:t>
      </w:r>
    </w:p>
    <w:p w14:paraId="7A55D3BD"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štatutárny orgán alebo člen štatutárneho orgánu, riadiaceho orgánu alebo dozorného orgánu žiadateľa, prijímateľa, užívateľa, dodávateľa alebo partnera;</w:t>
      </w:r>
    </w:p>
    <w:p w14:paraId="7A55D3BE"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spoločník právnickej osoby, ktorá je žiadateľom, prijímateľom, užívateľom, dodávateľom alebo partnerom;</w:t>
      </w:r>
    </w:p>
    <w:p w14:paraId="7A55D3BF"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lastRenderedPageBreak/>
        <w:t>osoba, ktorá je v pracovnoprávnom vzťahu k žiadateľovi, prijímateľovi, užívateľovi, dodávateľovi alebo partnerovi alebo v inom obdobnom vzťahu k žiadateľovi, prijímateľovi, užívateľovi, dodávateľovi alebo partnerovi;</w:t>
      </w:r>
    </w:p>
    <w:p w14:paraId="7A55D3C0"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osoba, ktorá sa podieľala na vypracovaní alebo realizácii projektu pre žiadateľa alebo prijímateľa alebo ktorá prijala finančné prostriedky z rozpočtu projektu;</w:t>
      </w:r>
    </w:p>
    <w:p w14:paraId="7A55D3C1"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 xml:space="preserve">osoba, ktorá je osobou blízkou podľa § 116 Občianskeho zákonníka žiadateľovi, prijímateľovi alebo osobe uvedenej v písmenách a) až g). </w:t>
      </w:r>
    </w:p>
    <w:p w14:paraId="7A55D3C3" w14:textId="77777777"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Upozorňujeme prijímateľa, že posudzovanie konfliktu záujmov bude v rámci kontroly VO spojené s procesom určovania finančných opráv, resp. s dôsledkom vylúčenia dotknutého VO z financovania v plnom rozsahu, v prípade ak predmetný identifikovaný konflikt záujmov mal, alebo mohol mať vplyv na výsledok VO.</w:t>
      </w:r>
    </w:p>
    <w:p w14:paraId="7A55D3C4" w14:textId="2897D42C"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color w:val="000000"/>
        </w:rPr>
      </w:pPr>
      <w:r w:rsidRPr="0073389C">
        <w:rPr>
          <w:b/>
          <w:i/>
          <w:color w:val="000000"/>
        </w:rPr>
        <w:t>Dôležité upozornenie:</w:t>
      </w:r>
      <w:r w:rsidRPr="0073389C">
        <w:rPr>
          <w:color w:val="000000"/>
        </w:rPr>
        <w:t xml:space="preserve">  </w:t>
      </w:r>
      <w:r w:rsidRPr="0073389C">
        <w:rPr>
          <w:b/>
          <w:color w:val="000000"/>
        </w:rPr>
        <w:t>Poskytovateľ</w:t>
      </w:r>
      <w:r w:rsidRPr="0073389C">
        <w:rPr>
          <w:color w:val="000000"/>
        </w:rPr>
        <w:t xml:space="preserve"> na základe verejne dostupných informácií alebo na základe podnetov tretích strán a medializovaných prípadov pri kontrole VO </w:t>
      </w:r>
      <w:r w:rsidRPr="0073389C">
        <w:rPr>
          <w:b/>
          <w:color w:val="000000"/>
        </w:rPr>
        <w:t>preveruje prepojenosť</w:t>
      </w:r>
      <w:r w:rsidRPr="0073389C">
        <w:rPr>
          <w:color w:val="000000"/>
        </w:rPr>
        <w:t xml:space="preserve"> osôb vystupujúcich na strane </w:t>
      </w:r>
      <w:r w:rsidR="00380CB2">
        <w:rPr>
          <w:color w:val="000000"/>
        </w:rPr>
        <w:t>p</w:t>
      </w:r>
      <w:r w:rsidR="00380CB2" w:rsidRPr="0073389C">
        <w:rPr>
          <w:color w:val="000000"/>
        </w:rPr>
        <w:t xml:space="preserve">rijímateľa </w:t>
      </w:r>
      <w:r w:rsidRPr="0073389C">
        <w:rPr>
          <w:color w:val="000000"/>
        </w:rPr>
        <w:t>a </w:t>
      </w:r>
      <w:r w:rsidR="00380CB2">
        <w:rPr>
          <w:color w:val="000000"/>
        </w:rPr>
        <w:t>d</w:t>
      </w:r>
      <w:r w:rsidR="00380CB2" w:rsidRPr="0073389C">
        <w:rPr>
          <w:color w:val="000000"/>
        </w:rPr>
        <w:t>odávateľa</w:t>
      </w:r>
      <w:r w:rsidRPr="0073389C">
        <w:rPr>
          <w:color w:val="000000"/>
        </w:rPr>
        <w:t xml:space="preserve">, </w:t>
      </w:r>
      <w:r w:rsidR="00380CB2">
        <w:rPr>
          <w:color w:val="000000"/>
        </w:rPr>
        <w:t>p</w:t>
      </w:r>
      <w:r w:rsidR="00380CB2" w:rsidRPr="0073389C">
        <w:rPr>
          <w:color w:val="000000"/>
        </w:rPr>
        <w:t>artnera</w:t>
      </w:r>
      <w:r w:rsidRPr="0073389C">
        <w:rPr>
          <w:color w:val="000000"/>
        </w:rPr>
        <w:t xml:space="preserve">, </w:t>
      </w:r>
      <w:r w:rsidR="00380CB2">
        <w:rPr>
          <w:color w:val="000000"/>
        </w:rPr>
        <w:t>u</w:t>
      </w:r>
      <w:r w:rsidR="00380CB2" w:rsidRPr="0073389C">
        <w:rPr>
          <w:color w:val="000000"/>
        </w:rPr>
        <w:t xml:space="preserve">žívateľa </w:t>
      </w:r>
      <w:r w:rsidRPr="0073389C">
        <w:rPr>
          <w:color w:val="000000"/>
        </w:rPr>
        <w:t xml:space="preserve">(štatutárny orgán, konatelia, spoločníci, fyzické osoby). V prípade zistenia konfliktu záujmu bude </w:t>
      </w:r>
      <w:r w:rsidR="00380CB2">
        <w:rPr>
          <w:color w:val="000000"/>
        </w:rPr>
        <w:t>p</w:t>
      </w:r>
      <w:r w:rsidRPr="0073389C">
        <w:rPr>
          <w:color w:val="000000"/>
        </w:rPr>
        <w:t>oskytovateľ postupovať v zmysle ods. 12) §</w:t>
      </w:r>
      <w:r w:rsidR="00CC5712">
        <w:rPr>
          <w:color w:val="000000"/>
        </w:rPr>
        <w:t xml:space="preserve"> </w:t>
      </w:r>
      <w:r w:rsidRPr="0073389C">
        <w:rPr>
          <w:color w:val="000000"/>
        </w:rPr>
        <w:t>46 Zákona o príspevku z EŠIF.</w:t>
      </w:r>
    </w:p>
    <w:p w14:paraId="7A55D3C5" w14:textId="77777777"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Predchádzanie konfliktu záujmu začína už pri prieskume trhu. Prijímateľ sa musí snažiť získať čo najvýhodnejšiu ponuku a práve za týmto účelom musí aj konať. Nesmie sa dostať do konfliktu záujmov.</w:t>
      </w:r>
    </w:p>
    <w:p w14:paraId="7A55D3C6" w14:textId="03E9B921" w:rsidR="009D7F63" w:rsidRDefault="009D7F63" w:rsidP="009D7F63">
      <w:pPr>
        <w:autoSpaceDE w:val="0"/>
        <w:autoSpaceDN w:val="0"/>
        <w:adjustRightInd w:val="0"/>
        <w:spacing w:before="120" w:after="120" w:line="288" w:lineRule="auto"/>
        <w:jc w:val="both"/>
        <w:rPr>
          <w:color w:val="000000"/>
        </w:rPr>
      </w:pPr>
      <w:r w:rsidRPr="0073389C">
        <w:rPr>
          <w:color w:val="000000"/>
        </w:rPr>
        <w:t xml:space="preserve">Ďalšími osobami, ktoré prichádzajú do kontaktu s procesom </w:t>
      </w:r>
      <w:r w:rsidR="00101F35">
        <w:rPr>
          <w:color w:val="000000"/>
        </w:rPr>
        <w:t>VO</w:t>
      </w:r>
      <w:r w:rsidRPr="0073389C">
        <w:rPr>
          <w:color w:val="000000"/>
        </w:rPr>
        <w:t xml:space="preserve"> na strane </w:t>
      </w:r>
      <w:r w:rsidR="00101F35">
        <w:rPr>
          <w:color w:val="000000"/>
        </w:rPr>
        <w:t>p</w:t>
      </w:r>
      <w:r w:rsidR="00101F35" w:rsidRPr="0073389C">
        <w:rPr>
          <w:color w:val="000000"/>
        </w:rPr>
        <w:t xml:space="preserve">rijímateľa  </w:t>
      </w:r>
      <w:r w:rsidRPr="0073389C">
        <w:rPr>
          <w:color w:val="000000"/>
        </w:rPr>
        <w:t xml:space="preserve">sú členovia komisie na otváranie a na vyhodnocovanie ponúk (podľa ZVO). Tieto osoby sú taktiež povinné sa oboznámiť a na znak súhlasu podpísať čestné vyhlásenie členov komisie. </w:t>
      </w:r>
    </w:p>
    <w:p w14:paraId="249DB51A" w14:textId="77777777" w:rsidR="001325C0" w:rsidRDefault="001325C0" w:rsidP="009D7F63">
      <w:pPr>
        <w:autoSpaceDE w:val="0"/>
        <w:autoSpaceDN w:val="0"/>
        <w:adjustRightInd w:val="0"/>
        <w:spacing w:before="120" w:after="120" w:line="288" w:lineRule="auto"/>
        <w:jc w:val="both"/>
        <w:rPr>
          <w:color w:val="000000"/>
        </w:rPr>
      </w:pPr>
    </w:p>
    <w:p w14:paraId="1897F714" w14:textId="7BA553DF" w:rsidR="001325C0" w:rsidRPr="00796597" w:rsidRDefault="001325C0" w:rsidP="001325C0">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rFonts w:cs="Arial"/>
          <w:szCs w:val="19"/>
        </w:rPr>
      </w:pPr>
      <w:r w:rsidRPr="00796597">
        <w:rPr>
          <w:rFonts w:cs="Arial"/>
          <w:b/>
          <w:i/>
          <w:szCs w:val="19"/>
        </w:rPr>
        <w:t xml:space="preserve">Dôležité upozornenie: </w:t>
      </w:r>
      <w:r w:rsidRPr="00796597">
        <w:rPr>
          <w:rFonts w:cs="Arial"/>
          <w:szCs w:val="19"/>
        </w:rPr>
        <w:t>Prijímateľ zabezpečí v každej etape postupu verejného obstarávania (príprava, hodnotenie a ukončenie), aby osoba zodpovedná za obstarávanie požiadala každú osobou (vrátane externých expertou zúčastňujúcich sa procese prípravy a realizácie VO), ktorá sa zúčastňuje na postupe verejného obstarávania, o podanie čestného vyhlásenia o neprítomnosti konfliktu záujmov a za zozbieranie týchto vyhlásení a predloženie vyššie uvedeného čestné vyhlásenie v dokumentácii k VO.</w:t>
      </w:r>
      <w:r w:rsidR="00232E50">
        <w:rPr>
          <w:rFonts w:cs="Arial"/>
          <w:szCs w:val="19"/>
        </w:rPr>
        <w:t xml:space="preserve"> </w:t>
      </w:r>
      <w:r w:rsidR="00232E50" w:rsidRPr="00232E50">
        <w:rPr>
          <w:rFonts w:cs="Arial"/>
          <w:szCs w:val="19"/>
        </w:rPr>
        <w:t>Povinnosť podania čestného vyhlásenia o neprítomnosti konfliktu záujmov sa vzťahuje aj na štatutárneho zástupcu verejného obstarávateľa/obstarávateľa, resp. ním poverenú osobu konať v jeho mene a v rozsahu jeho kompetencií týkajúcich sa najmä podpisu zmlúv v rámci verejného obstarávania a ostatnej dokumentácie týkajúcej sa projektu.</w:t>
      </w:r>
    </w:p>
    <w:p w14:paraId="60D7E9EE" w14:textId="77777777" w:rsidR="001325C0" w:rsidRPr="0073389C" w:rsidRDefault="001325C0" w:rsidP="009D7F63">
      <w:pPr>
        <w:autoSpaceDE w:val="0"/>
        <w:autoSpaceDN w:val="0"/>
        <w:adjustRightInd w:val="0"/>
        <w:spacing w:before="120" w:after="120" w:line="288" w:lineRule="auto"/>
        <w:jc w:val="both"/>
        <w:rPr>
          <w:color w:val="000000"/>
        </w:rPr>
      </w:pPr>
    </w:p>
    <w:p w14:paraId="7A55D3C7" w14:textId="77777777" w:rsidR="009D7F63" w:rsidRPr="0073389C" w:rsidRDefault="009D7F63" w:rsidP="009D7F63">
      <w:pPr>
        <w:autoSpaceDE w:val="0"/>
        <w:autoSpaceDN w:val="0"/>
        <w:adjustRightInd w:val="0"/>
        <w:spacing w:before="120" w:after="120" w:line="288" w:lineRule="auto"/>
        <w:jc w:val="both"/>
        <w:rPr>
          <w:b/>
        </w:rPr>
      </w:pPr>
      <w:r w:rsidRPr="0073389C">
        <w:rPr>
          <w:b/>
        </w:rPr>
        <w:t xml:space="preserve">Vzorové situácie pre konflikt záujmov: </w:t>
      </w:r>
    </w:p>
    <w:tbl>
      <w:tblPr>
        <w:tblStyle w:val="Deloittetable1"/>
        <w:tblW w:w="9242" w:type="dxa"/>
        <w:tblBorders>
          <w:top w:val="single" w:sz="4" w:space="0" w:color="9ACD66"/>
          <w:left w:val="single" w:sz="4" w:space="0" w:color="9ACD66"/>
          <w:bottom w:val="single" w:sz="4" w:space="0" w:color="9ACD66"/>
          <w:right w:val="single" w:sz="4" w:space="0" w:color="9ACD66"/>
          <w:insideH w:val="single" w:sz="4" w:space="0" w:color="9ACD66"/>
          <w:insideV w:val="single" w:sz="4" w:space="0" w:color="9ACD66"/>
        </w:tblBorders>
        <w:tblLook w:val="04A0" w:firstRow="1" w:lastRow="0" w:firstColumn="1" w:lastColumn="0" w:noHBand="0" w:noVBand="1"/>
      </w:tblPr>
      <w:tblGrid>
        <w:gridCol w:w="454"/>
        <w:gridCol w:w="4536"/>
        <w:gridCol w:w="4252"/>
      </w:tblGrid>
      <w:tr w:rsidR="009D7F63" w:rsidRPr="0073389C" w14:paraId="7A55D3CB" w14:textId="77777777" w:rsidTr="009D7F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4" w:type="dxa"/>
            <w:vAlign w:val="center"/>
          </w:tcPr>
          <w:p w14:paraId="7A55D3C8" w14:textId="77777777" w:rsidR="009D7F63" w:rsidRPr="0073389C" w:rsidRDefault="009D7F63" w:rsidP="009D7F63">
            <w:pPr>
              <w:rPr>
                <w:rFonts w:asciiTheme="minorHAnsi" w:hAnsiTheme="minorHAnsi"/>
                <w:b w:val="0"/>
              </w:rPr>
            </w:pPr>
          </w:p>
        </w:tc>
        <w:tc>
          <w:tcPr>
            <w:tcW w:w="4536" w:type="dxa"/>
            <w:vAlign w:val="center"/>
          </w:tcPr>
          <w:p w14:paraId="7A55D3C9" w14:textId="0DEF23F5" w:rsidR="009D7F63" w:rsidRPr="0073389C" w:rsidRDefault="009D7F63" w:rsidP="009D7F63">
            <w:pPr>
              <w:cnfStyle w:val="100000000000" w:firstRow="1" w:lastRow="0" w:firstColumn="0" w:lastColumn="0" w:oddVBand="0" w:evenVBand="0" w:oddHBand="0" w:evenHBand="0" w:firstRowFirstColumn="0" w:firstRowLastColumn="0" w:lastRowFirstColumn="0" w:lastRowLastColumn="0"/>
            </w:pPr>
            <w:r w:rsidRPr="0073389C">
              <w:t>Forma prepojenosti</w:t>
            </w:r>
            <w:r w:rsidR="001325C0">
              <w:rPr>
                <w:rStyle w:val="Odkaznapoznmkupodiarou"/>
              </w:rPr>
              <w:footnoteReference w:id="108"/>
            </w:r>
          </w:p>
        </w:tc>
        <w:tc>
          <w:tcPr>
            <w:tcW w:w="4252" w:type="dxa"/>
            <w:vAlign w:val="center"/>
          </w:tcPr>
          <w:p w14:paraId="7A55D3CA" w14:textId="77777777" w:rsidR="009D7F63" w:rsidRPr="0073389C" w:rsidRDefault="009D7F63" w:rsidP="009D7F63">
            <w:pPr>
              <w:cnfStyle w:val="100000000000" w:firstRow="1" w:lastRow="0" w:firstColumn="0" w:lastColumn="0" w:oddVBand="0" w:evenVBand="0" w:oddHBand="0" w:evenHBand="0" w:firstRowFirstColumn="0" w:firstRowLastColumn="0" w:lastRowFirstColumn="0" w:lastRowLastColumn="0"/>
            </w:pPr>
            <w:r w:rsidRPr="0073389C">
              <w:t>Prejav v dokumentácii k verejnému obstarávaniu</w:t>
            </w:r>
          </w:p>
        </w:tc>
      </w:tr>
      <w:tr w:rsidR="009D7F63" w:rsidRPr="0073389C" w14:paraId="7A55D3CF"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CC" w14:textId="77777777" w:rsidR="009D7F63" w:rsidRPr="0073389C" w:rsidRDefault="009D7F63" w:rsidP="009D7F63">
            <w:pPr>
              <w:spacing w:before="120"/>
              <w:jc w:val="center"/>
            </w:pPr>
            <w:r w:rsidRPr="0073389C">
              <w:t>a)</w:t>
            </w:r>
          </w:p>
        </w:tc>
        <w:tc>
          <w:tcPr>
            <w:tcW w:w="4536" w:type="dxa"/>
            <w:vAlign w:val="center"/>
          </w:tcPr>
          <w:p w14:paraId="7A55D3CD"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zároveň členom štatutárneho orgánu obstarávateľa.</w:t>
            </w:r>
          </w:p>
        </w:tc>
        <w:tc>
          <w:tcPr>
            <w:tcW w:w="4252" w:type="dxa"/>
            <w:vAlign w:val="center"/>
          </w:tcPr>
          <w:p w14:paraId="7A55D3CE" w14:textId="6789D0E4"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rovnaké meno, priezvisko, bydlisko, dátum narodenia, miesto podnikania/sídlo posudzovaných subjektov</w:t>
            </w:r>
            <w:r w:rsidR="001325C0">
              <w:t xml:space="preserve"> </w:t>
            </w:r>
            <w:r w:rsidR="001325C0" w:rsidRPr="001325C0">
              <w:t>– všetky atribúty nasvedčujú tomu, že ide o totožnú osobu v rôznych funkciách</w:t>
            </w:r>
          </w:p>
        </w:tc>
      </w:tr>
      <w:tr w:rsidR="009D7F63" w:rsidRPr="0073389C" w14:paraId="7A55D3D3"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0" w14:textId="77777777" w:rsidR="009D7F63" w:rsidRPr="0073389C" w:rsidRDefault="009D7F63" w:rsidP="009D7F63">
            <w:pPr>
              <w:spacing w:before="120"/>
              <w:jc w:val="center"/>
            </w:pPr>
            <w:r w:rsidRPr="0073389C">
              <w:t>b)</w:t>
            </w:r>
          </w:p>
        </w:tc>
        <w:tc>
          <w:tcPr>
            <w:tcW w:w="4536" w:type="dxa"/>
            <w:vAlign w:val="center"/>
          </w:tcPr>
          <w:p w14:paraId="7A55D3D1" w14:textId="386FD73F"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rodinný príslušník alebo príbuzný</w:t>
            </w:r>
            <w:r w:rsidR="001325C0">
              <w:rPr>
                <w:rStyle w:val="Odkaznapoznmkupodiarou"/>
              </w:rPr>
              <w:footnoteReference w:id="109"/>
            </w:r>
            <w:r w:rsidRPr="0073389C">
              <w:t xml:space="preserve"> člena  štatutárneho orgánu </w:t>
            </w:r>
            <w:r w:rsidR="001325C0">
              <w:t>prijímateľa</w:t>
            </w:r>
            <w:r w:rsidRPr="0073389C">
              <w:t>.</w:t>
            </w:r>
          </w:p>
        </w:tc>
        <w:tc>
          <w:tcPr>
            <w:tcW w:w="4252" w:type="dxa"/>
            <w:vAlign w:val="center"/>
          </w:tcPr>
          <w:p w14:paraId="7A55D3D2" w14:textId="77777777"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rovnaké priezvisko, príp. bydlisko, sídlo subjektov</w:t>
            </w:r>
          </w:p>
        </w:tc>
      </w:tr>
      <w:tr w:rsidR="009D7F63" w:rsidRPr="0073389C" w14:paraId="7A55D3D7"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4" w14:textId="77777777" w:rsidR="009D7F63" w:rsidRPr="0073389C" w:rsidRDefault="009D7F63" w:rsidP="009D7F63">
            <w:pPr>
              <w:spacing w:before="120"/>
              <w:jc w:val="center"/>
            </w:pPr>
            <w:r w:rsidRPr="0073389C">
              <w:lastRenderedPageBreak/>
              <w:t>c)</w:t>
            </w:r>
          </w:p>
        </w:tc>
        <w:tc>
          <w:tcPr>
            <w:tcW w:w="4536" w:type="dxa"/>
            <w:vAlign w:val="center"/>
          </w:tcPr>
          <w:p w14:paraId="7A55D3D5" w14:textId="35A15575"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obchodný partner člena štatutárneho orgánu </w:t>
            </w:r>
            <w:r w:rsidR="001325C0">
              <w:t>prijímateľa</w:t>
            </w:r>
            <w:r w:rsidR="001325C0" w:rsidRPr="0073389C">
              <w:t xml:space="preserve"> </w:t>
            </w:r>
            <w:r w:rsidRPr="0073389C">
              <w:t>(napr. spolukonatelia/členovia štatutárneho orgánu majú majetkové prepojenie v tretej firme, spolumajitelia tretej firmy - súčasní alebo bývalí).</w:t>
            </w:r>
          </w:p>
        </w:tc>
        <w:tc>
          <w:tcPr>
            <w:tcW w:w="4252" w:type="dxa"/>
            <w:vAlign w:val="center"/>
          </w:tcPr>
          <w:p w14:paraId="7A55D3D6" w14:textId="19F41A74"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 xml:space="preserve">skúmateľné </w:t>
            </w:r>
            <w:r w:rsidR="001325C0">
              <w:t xml:space="preserve">napr. </w:t>
            </w:r>
            <w:r w:rsidRPr="0073389C">
              <w:t>na webstránke OR SR a ŽR SR a verejné registre rôznych organizácií</w:t>
            </w:r>
          </w:p>
        </w:tc>
      </w:tr>
      <w:tr w:rsidR="009D7F63" w:rsidRPr="0073389C" w14:paraId="7A55D3DC"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8" w14:textId="77777777" w:rsidR="009D7F63" w:rsidRPr="0073389C" w:rsidRDefault="009D7F63" w:rsidP="009D7F63">
            <w:pPr>
              <w:spacing w:before="120"/>
              <w:jc w:val="center"/>
            </w:pPr>
            <w:r w:rsidRPr="0073389C">
              <w:t>d)</w:t>
            </w:r>
          </w:p>
        </w:tc>
        <w:tc>
          <w:tcPr>
            <w:tcW w:w="4536" w:type="dxa"/>
            <w:vAlign w:val="center"/>
          </w:tcPr>
          <w:p w14:paraId="7A55D3D9" w14:textId="44A79A80"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zároveň zamestnancom </w:t>
            </w:r>
            <w:r w:rsidR="001325C0">
              <w:t>prijímateľa</w:t>
            </w:r>
            <w:r w:rsidR="001325C0" w:rsidRPr="0073389C">
              <w:t xml:space="preserve"> </w:t>
            </w:r>
            <w:r w:rsidRPr="0073389C">
              <w:t>alebo pre neho pracuje na základe živnostenského oprávnenia.</w:t>
            </w:r>
          </w:p>
          <w:p w14:paraId="7A55D3DA"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p>
        </w:tc>
        <w:tc>
          <w:tcPr>
            <w:tcW w:w="4252" w:type="dxa"/>
            <w:vAlign w:val="center"/>
          </w:tcPr>
          <w:p w14:paraId="7A55D3DB" w14:textId="77777777"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z dokumentácie k verejnému obstarávaniu nezistiteľné, ale často zistiteľné z dokumentácie projektu. Tieto osoby uchádzačov často pracujú na projektovom manažmente a vystupujú v rozpočte projektu, pracovných výkazoch, pracovných zmluvách k projektu, atď.</w:t>
            </w:r>
          </w:p>
        </w:tc>
      </w:tr>
      <w:tr w:rsidR="009D7F63" w:rsidRPr="0073389C" w14:paraId="7A55D3E0"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D" w14:textId="77777777" w:rsidR="009D7F63" w:rsidRPr="0073389C" w:rsidRDefault="009D7F63" w:rsidP="009D7F63">
            <w:pPr>
              <w:spacing w:before="120"/>
              <w:jc w:val="center"/>
            </w:pPr>
            <w:r w:rsidRPr="0073389C">
              <w:t>e)</w:t>
            </w:r>
          </w:p>
        </w:tc>
        <w:tc>
          <w:tcPr>
            <w:tcW w:w="4536" w:type="dxa"/>
            <w:vAlign w:val="center"/>
          </w:tcPr>
          <w:p w14:paraId="7A55D3DE"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zároveň členom osoby podľa § 7 zákona o verejnom obstarávaní (napr. občianskeho združenia).</w:t>
            </w:r>
          </w:p>
        </w:tc>
        <w:tc>
          <w:tcPr>
            <w:tcW w:w="4252" w:type="dxa"/>
            <w:vAlign w:val="center"/>
          </w:tcPr>
          <w:p w14:paraId="7A55D3DF" w14:textId="77777777"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z dokumentácie k verejnému obstarávaniu nezistiteľné, ale často zistiteľné z dokumentácie projektu. Tieto osoby uchádzačov často vystupujú v stanovách, zápisniciach z valných zhromaždení, pracujú na projektovom manažmente na dohodu o vykonaní práce, atď.</w:t>
            </w:r>
          </w:p>
        </w:tc>
      </w:tr>
      <w:tr w:rsidR="009D7F63" w:rsidRPr="0073389C" w14:paraId="7A55D3E5"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1" w14:textId="77777777" w:rsidR="009D7F63" w:rsidRPr="0073389C" w:rsidRDefault="009D7F63" w:rsidP="009D7F63">
            <w:pPr>
              <w:spacing w:before="120"/>
              <w:jc w:val="center"/>
            </w:pPr>
            <w:r w:rsidRPr="0073389C">
              <w:t>f)</w:t>
            </w:r>
          </w:p>
        </w:tc>
        <w:tc>
          <w:tcPr>
            <w:tcW w:w="4536" w:type="dxa"/>
            <w:vAlign w:val="center"/>
          </w:tcPr>
          <w:p w14:paraId="7A55D3E2" w14:textId="3EAFEA60"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w:t>
            </w:r>
            <w:r w:rsidR="001325C0">
              <w:t>blízkou osobou</w:t>
            </w:r>
            <w:r w:rsidR="001325C0">
              <w:rPr>
                <w:rStyle w:val="Odkaznapoznmkupodiarou"/>
              </w:rPr>
              <w:footnoteReference w:id="110"/>
            </w:r>
            <w:r w:rsidR="001325C0">
              <w:t xml:space="preserve"> </w:t>
            </w:r>
            <w:r w:rsidRPr="0073389C">
              <w:t xml:space="preserve"> člena štatutárneho orgánu </w:t>
            </w:r>
            <w:r w:rsidR="001325C0">
              <w:t>prijímateľa</w:t>
            </w:r>
            <w:r w:rsidRPr="0073389C">
              <w:t>.</w:t>
            </w:r>
          </w:p>
        </w:tc>
        <w:tc>
          <w:tcPr>
            <w:tcW w:w="4252" w:type="dxa"/>
            <w:vAlign w:val="center"/>
          </w:tcPr>
          <w:p w14:paraId="000EBE88" w14:textId="411B891E" w:rsidR="001325C0" w:rsidRDefault="001325C0"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1325C0">
              <w:t>rovnaké priezvisko, príp. bydlisko, sídlo subjektov, alebo</w:t>
            </w:r>
          </w:p>
          <w:p w14:paraId="7A55D3E3" w14:textId="3CF3BF97"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náhodne identifikované príznaky - z dokumentácie VO alebo projektu zistiteľné iba náhodne</w:t>
            </w:r>
            <w:r w:rsidR="001325C0">
              <w:t xml:space="preserve"> alebo</w:t>
            </w:r>
          </w:p>
          <w:p w14:paraId="7A55D3E4" w14:textId="7DBF44DB" w:rsidR="009D7F63" w:rsidRPr="0073389C" w:rsidRDefault="009D7F63" w:rsidP="00151D4D">
            <w:pPr>
              <w:numPr>
                <w:ilvl w:val="0"/>
                <w:numId w:val="44"/>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 xml:space="preserve">nepriame dôkazy o neracionálnom správaní </w:t>
            </w:r>
            <w:r w:rsidR="001325C0">
              <w:t>prijímateľa</w:t>
            </w:r>
          </w:p>
        </w:tc>
      </w:tr>
      <w:tr w:rsidR="009D7F63" w:rsidRPr="0073389C" w14:paraId="7A55D3E9"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6" w14:textId="77777777" w:rsidR="009D7F63" w:rsidRPr="0073389C" w:rsidRDefault="009D7F63" w:rsidP="009D7F63">
            <w:pPr>
              <w:spacing w:before="120"/>
              <w:jc w:val="center"/>
            </w:pPr>
            <w:r w:rsidRPr="0073389C">
              <w:t>g)</w:t>
            </w:r>
          </w:p>
        </w:tc>
        <w:tc>
          <w:tcPr>
            <w:tcW w:w="4536" w:type="dxa"/>
            <w:vAlign w:val="center"/>
          </w:tcPr>
          <w:p w14:paraId="7A55D3E7" w14:textId="2DC1798D"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Spolupráca člena štatutárneho orgánu/zamestnanca úspešného uchádzača s predstaviteľmi </w:t>
            </w:r>
            <w:r w:rsidR="001325C0">
              <w:t>prijímateľa</w:t>
            </w:r>
            <w:r w:rsidR="001325C0" w:rsidRPr="0073389C">
              <w:t xml:space="preserve"> </w:t>
            </w:r>
            <w:r w:rsidRPr="0073389C">
              <w:t>na iných projektoch.</w:t>
            </w:r>
          </w:p>
        </w:tc>
        <w:tc>
          <w:tcPr>
            <w:tcW w:w="4252" w:type="dxa"/>
            <w:vAlign w:val="center"/>
          </w:tcPr>
          <w:p w14:paraId="7A55D3E8" w14:textId="77777777" w:rsidR="009D7F63" w:rsidRPr="0073389C" w:rsidRDefault="009D7F63" w:rsidP="00151D4D">
            <w:pPr>
              <w:numPr>
                <w:ilvl w:val="0"/>
                <w:numId w:val="44"/>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náhodne identifikované príznaky z verejných a neverejných zdrojov (napr. IT monitorovací systém fondov - ITMS)</w:t>
            </w:r>
          </w:p>
        </w:tc>
      </w:tr>
      <w:tr w:rsidR="009D7F63" w:rsidRPr="0073389C" w14:paraId="7A55D3ED"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A" w14:textId="77777777" w:rsidR="009D7F63" w:rsidRPr="0073389C" w:rsidRDefault="009D7F63" w:rsidP="009D7F63">
            <w:pPr>
              <w:spacing w:before="120"/>
              <w:jc w:val="center"/>
            </w:pPr>
            <w:r w:rsidRPr="0073389C">
              <w:t>h)</w:t>
            </w:r>
          </w:p>
        </w:tc>
        <w:tc>
          <w:tcPr>
            <w:tcW w:w="4536" w:type="dxa"/>
            <w:vAlign w:val="center"/>
          </w:tcPr>
          <w:p w14:paraId="7A55D3EB" w14:textId="7260D097"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Spolupráca člena štatutárneho orgánu/zamestnanca </w:t>
            </w:r>
            <w:r w:rsidR="001325C0">
              <w:t>prijímateľa</w:t>
            </w:r>
            <w:r w:rsidR="001325C0" w:rsidRPr="0073389C">
              <w:t xml:space="preserve"> </w:t>
            </w:r>
            <w:r w:rsidRPr="0073389C">
              <w:t>s budúcim úspešným uchádzačom v etape prípravy verejného obstarávania.</w:t>
            </w:r>
          </w:p>
        </w:tc>
        <w:tc>
          <w:tcPr>
            <w:tcW w:w="4252" w:type="dxa"/>
            <w:vAlign w:val="center"/>
          </w:tcPr>
          <w:p w14:paraId="7A55D3EC" w14:textId="77777777" w:rsidR="009D7F63" w:rsidRPr="0073389C" w:rsidRDefault="009D7F63" w:rsidP="00151D4D">
            <w:pPr>
              <w:numPr>
                <w:ilvl w:val="0"/>
                <w:numId w:val="44"/>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opis predmetu zákazky tvoriaci súčasť súťažných podkladov alebo podpornú dokumentáciu k verejnému obstarávaniu (napr. štúdiu uskutočniteľnosti) vypracoval budúci úspešný uchádzač</w:t>
            </w:r>
          </w:p>
        </w:tc>
      </w:tr>
      <w:tr w:rsidR="009D7F63" w:rsidRPr="0073389C" w14:paraId="7A55D3F4"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E" w14:textId="77777777" w:rsidR="009D7F63" w:rsidRPr="0073389C" w:rsidRDefault="009D7F63" w:rsidP="009D7F63">
            <w:pPr>
              <w:spacing w:before="120"/>
              <w:jc w:val="center"/>
            </w:pPr>
            <w:r w:rsidRPr="0073389C">
              <w:t>i)</w:t>
            </w:r>
          </w:p>
        </w:tc>
        <w:tc>
          <w:tcPr>
            <w:tcW w:w="4536" w:type="dxa"/>
            <w:vAlign w:val="center"/>
          </w:tcPr>
          <w:p w14:paraId="7A55D3EF" w14:textId="35971F82" w:rsidR="009D7F63" w:rsidRPr="0073389C" w:rsidRDefault="009D7F63" w:rsidP="001874BF">
            <w:pPr>
              <w:keepNext/>
              <w:keepLines/>
              <w:jc w:val="both"/>
              <w:cnfStyle w:val="000000000000" w:firstRow="0" w:lastRow="0" w:firstColumn="0" w:lastColumn="0" w:oddVBand="0" w:evenVBand="0" w:oddHBand="0" w:evenHBand="0" w:firstRowFirstColumn="0" w:firstRowLastColumn="0" w:lastRowFirstColumn="0" w:lastRowLastColumn="0"/>
            </w:pPr>
            <w:r w:rsidRPr="0073389C">
              <w:t xml:space="preserve">Akákoľvek indícia o konflikte záujmov člena hodnotiacej komisie alebo člena štatutárneho orgánu </w:t>
            </w:r>
            <w:r w:rsidR="001325C0">
              <w:t>prijímateľa</w:t>
            </w:r>
            <w:r w:rsidR="001325C0" w:rsidRPr="0073389C">
              <w:t xml:space="preserve"> </w:t>
            </w:r>
            <w:r w:rsidRPr="0073389C">
              <w:t>(napr. z dôvodu, že takáto osoba má obchodný podiel v spoločnostiach, ktoré dávajú ponuku</w:t>
            </w:r>
            <w:r w:rsidR="00DF0865">
              <w:rPr>
                <w:rStyle w:val="Odkaznapoznmkupodiarou"/>
              </w:rPr>
              <w:footnoteReference w:id="111"/>
            </w:r>
            <w:r w:rsidRPr="0073389C">
              <w:t xml:space="preserve">). Spoločenské alebo osobné kontakty (blízka osoba) medzi osobami úspešného uchádzača a  </w:t>
            </w:r>
            <w:r w:rsidR="001325C0">
              <w:t>prijímateľa</w:t>
            </w:r>
            <w:r w:rsidRPr="0073389C">
              <w:t>.</w:t>
            </w:r>
          </w:p>
          <w:p w14:paraId="7A55D3F0"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p>
        </w:tc>
        <w:tc>
          <w:tcPr>
            <w:tcW w:w="4252" w:type="dxa"/>
            <w:vAlign w:val="center"/>
          </w:tcPr>
          <w:p w14:paraId="7A55D3F1" w14:textId="6864C54A" w:rsidR="009D7F63" w:rsidRPr="0073389C" w:rsidRDefault="009D7F63" w:rsidP="00151D4D">
            <w:pPr>
              <w:keepNext/>
              <w:keepLines/>
              <w:numPr>
                <w:ilvl w:val="0"/>
                <w:numId w:val="45"/>
              </w:numPr>
              <w:ind w:left="176" w:hanging="176"/>
              <w:jc w:val="both"/>
              <w:cnfStyle w:val="000000000000" w:firstRow="0" w:lastRow="0" w:firstColumn="0" w:lastColumn="0" w:oddVBand="0" w:evenVBand="0" w:oddHBand="0" w:evenHBand="0" w:firstRowFirstColumn="0" w:firstRowLastColumn="0" w:lastRowFirstColumn="0" w:lastRowLastColumn="0"/>
            </w:pPr>
            <w:r w:rsidRPr="0073389C">
              <w:t>životopis jedného z členov hodnotiacej komisie indikuje predchádzajúce zamestnanie v jednej zo spoločností, ktoré sa zúčastňujú VO</w:t>
            </w:r>
            <w:r w:rsidR="001325C0">
              <w:t>, alebo</w:t>
            </w:r>
          </w:p>
          <w:p w14:paraId="7A55D3F2" w14:textId="3DEC7016" w:rsidR="009D7F63" w:rsidRPr="0073389C" w:rsidRDefault="009D7F63" w:rsidP="00151D4D">
            <w:pPr>
              <w:keepNext/>
              <w:keepLines/>
              <w:numPr>
                <w:ilvl w:val="0"/>
                <w:numId w:val="45"/>
              </w:numPr>
              <w:ind w:left="176" w:hanging="176"/>
              <w:jc w:val="both"/>
              <w:cnfStyle w:val="000000000000" w:firstRow="0" w:lastRow="0" w:firstColumn="0" w:lastColumn="0" w:oddVBand="0" w:evenVBand="0" w:oddHBand="0" w:evenHBand="0" w:firstRowFirstColumn="0" w:firstRowLastColumn="0" w:lastRowFirstColumn="0" w:lastRowLastColumn="0"/>
            </w:pPr>
            <w:r w:rsidRPr="0073389C">
              <w:t>spoločnosť, ktorá sa uchádza o účasť vo VO bola vytvorená tesne pred vyhlásením  VO, resp. bol upravený predmet jej podnikania</w:t>
            </w:r>
            <w:r w:rsidR="001325C0">
              <w:t>, alebo</w:t>
            </w:r>
          </w:p>
          <w:p w14:paraId="7A55D3F3" w14:textId="01A0967F" w:rsidR="009D7F63" w:rsidRPr="0073389C" w:rsidRDefault="009D7F63" w:rsidP="00151D4D">
            <w:pPr>
              <w:pStyle w:val="Odsekzoznamu"/>
              <w:numPr>
                <w:ilvl w:val="0"/>
                <w:numId w:val="45"/>
              </w:numPr>
              <w:ind w:left="176" w:hanging="176"/>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rovnaká adresa sídla </w:t>
            </w:r>
            <w:r w:rsidR="001325C0">
              <w:t>prijímate</w:t>
            </w:r>
            <w:r w:rsidR="001325C0" w:rsidRPr="0073389C">
              <w:t xml:space="preserve">ľa </w:t>
            </w:r>
            <w:r w:rsidRPr="0073389C">
              <w:t>a uchádzača</w:t>
            </w:r>
          </w:p>
        </w:tc>
      </w:tr>
    </w:tbl>
    <w:p w14:paraId="7A55D3F5" w14:textId="77777777" w:rsidR="009D7F63" w:rsidRPr="0073389C" w:rsidRDefault="009D7F63" w:rsidP="009D7F63">
      <w:pPr>
        <w:autoSpaceDE w:val="0"/>
        <w:autoSpaceDN w:val="0"/>
        <w:adjustRightInd w:val="0"/>
        <w:spacing w:before="120" w:after="120" w:line="288" w:lineRule="auto"/>
        <w:jc w:val="both"/>
      </w:pPr>
      <w:r w:rsidRPr="0073389C">
        <w:t xml:space="preserve">Poskytovateľ identifikoval </w:t>
      </w:r>
      <w:r w:rsidRPr="0073389C">
        <w:rPr>
          <w:b/>
        </w:rPr>
        <w:t>prejavy konfliktu záujmov v procese VO, ktoré považuje za najčastejšie</w:t>
      </w:r>
      <w:r w:rsidRPr="0073389C">
        <w:t xml:space="preserve"> sa vyskytujúce. Ide o nasledovné prejavy:</w:t>
      </w:r>
    </w:p>
    <w:p w14:paraId="7A55D3F6" w14:textId="5B96B7BD"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určenie diskriminačných alebo neoprávnených podmienok účasti, súťažných podmienok alebo kritérií na vyhodnotenie ponúk zjavne zvýhodňujúcich uchádzača/záujemcu identifikovaného v konflikte záujmov (ktorý na ich základe získa predmetnú zákazku</w:t>
      </w:r>
      <w:r w:rsidR="0051119D" w:rsidRPr="0073389C">
        <w:rPr>
          <w:rFonts w:cs="Arial"/>
          <w:lang w:val="sk-SK"/>
        </w:rPr>
        <w:t>)</w:t>
      </w:r>
      <w:r w:rsidR="0051119D">
        <w:rPr>
          <w:rFonts w:cs="Arial"/>
          <w:lang w:val="sk-SK"/>
        </w:rPr>
        <w:t>.</w:t>
      </w:r>
      <w:r w:rsidR="0051119D" w:rsidRPr="0073389C">
        <w:rPr>
          <w:rFonts w:cs="Arial"/>
          <w:lang w:val="sk-SK"/>
        </w:rPr>
        <w:t xml:space="preserve"> </w:t>
      </w:r>
    </w:p>
    <w:p w14:paraId="7A55D3F7" w14:textId="47CCA1D4"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špecifikácia predmetu zákazky je „šitá na mieru“ ponuke uchádzača v konflikte záujmov</w:t>
      </w:r>
      <w:r w:rsidR="0051119D">
        <w:rPr>
          <w:rFonts w:cs="Arial"/>
          <w:lang w:val="sk-SK"/>
        </w:rPr>
        <w:t>.</w:t>
      </w:r>
      <w:r w:rsidR="0051119D" w:rsidRPr="0073389C">
        <w:rPr>
          <w:rFonts w:cs="Arial"/>
          <w:lang w:val="sk-SK"/>
        </w:rPr>
        <w:t xml:space="preserve"> </w:t>
      </w:r>
    </w:p>
    <w:p w14:paraId="7A55D3F8" w14:textId="618F5509"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úspešná ponuka uchádzača v konflikte záujmov nespĺňa stanovené požiadavky avšak komisia na vyhodnotenie ponúk (resp. člen komisie v konflikte záujmov) uvedenú skutočnosť nezohľadnila</w:t>
      </w:r>
      <w:r w:rsidR="0051119D">
        <w:rPr>
          <w:rFonts w:cs="Arial"/>
          <w:lang w:val="sk-SK"/>
        </w:rPr>
        <w:t>.</w:t>
      </w:r>
      <w:r w:rsidR="0051119D" w:rsidRPr="0073389C">
        <w:rPr>
          <w:rFonts w:cs="Arial"/>
          <w:lang w:val="sk-SK"/>
        </w:rPr>
        <w:t xml:space="preserve"> </w:t>
      </w:r>
    </w:p>
    <w:p w14:paraId="7A55D3F9" w14:textId="050B98EB"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lastRenderedPageBreak/>
        <w:t>komisia na vyhodnotenie ponúk bezdôvodne alebo nezákonne vylúčila ponuku/y uchádzačov a tým zvýhodnila uchádzača v konflikte záujmov</w:t>
      </w:r>
      <w:r w:rsidR="0051119D">
        <w:rPr>
          <w:rFonts w:cs="Arial"/>
          <w:lang w:val="sk-SK"/>
        </w:rPr>
        <w:t>.</w:t>
      </w:r>
      <w:r w:rsidR="0051119D" w:rsidRPr="0073389C">
        <w:rPr>
          <w:rFonts w:cs="Arial"/>
          <w:lang w:val="sk-SK"/>
        </w:rPr>
        <w:t xml:space="preserve"> </w:t>
      </w:r>
    </w:p>
    <w:p w14:paraId="7A55D3FA"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člen komisie v konflikte záujmov svojím pričinením (napr. v rámci prideľovania bodov pri hodnotení ponuky) zaistí úspech ponuky uchádzača s ktorým je v konflikte záujmov  a pod.</w:t>
      </w:r>
    </w:p>
    <w:p w14:paraId="7A55D3FB"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osoba zodpovedná za prípravu súťažných podkladov/vyšší štátny úradník trvá na objednaní externej firmy na pomoc pri príprave dokumentácie, aj keď to nie je potrebné.</w:t>
      </w:r>
    </w:p>
    <w:p w14:paraId="7A55D3FC" w14:textId="28F61C8E"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niekto, kto sa zúčastňuje na príprave dokumentácie, sa môže pokúsiť priamo alebo nepriamo ovplyvniť postup </w:t>
      </w:r>
      <w:r w:rsidR="003944E1">
        <w:rPr>
          <w:rFonts w:cs="Arial"/>
          <w:lang w:val="sk-SK"/>
        </w:rPr>
        <w:t>VO</w:t>
      </w:r>
      <w:r w:rsidRPr="0073389C">
        <w:rPr>
          <w:rFonts w:cs="Arial"/>
          <w:lang w:val="sk-SK"/>
        </w:rPr>
        <w:t>, aby umožnil účasť svojho príbuzného, priateľa alebo obchodného alebo finančného partnera.</w:t>
      </w:r>
    </w:p>
    <w:p w14:paraId="7A55D3FD"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od externých firiem sa vyžiadajú dve alebo viaceré prípravné štúdie na rovnakú tému a niekto vyvíja tlak na zamestnancov, aby použili jednu z týchto štúdií pri príprave súťažných podkladov.</w:t>
      </w:r>
    </w:p>
    <w:p w14:paraId="7A55D3FE" w14:textId="449C5F70"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osoba zodpovedná za prípravu dokumentácie organizuje postup takým spôsobom, že nie je dostatok času na dôkladnú revíziu dokumentov pred začatím postupu </w:t>
      </w:r>
      <w:r w:rsidR="00C16F04">
        <w:rPr>
          <w:rFonts w:cs="Arial"/>
          <w:lang w:val="sk-SK"/>
        </w:rPr>
        <w:t>VO</w:t>
      </w:r>
      <w:r w:rsidRPr="0073389C">
        <w:rPr>
          <w:rFonts w:cs="Arial"/>
          <w:lang w:val="sk-SK"/>
        </w:rPr>
        <w:t>.</w:t>
      </w:r>
    </w:p>
    <w:p w14:paraId="7A55D3FF"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v priebehu krátkeho časového úseku sa bez zjavného dôvodu vydajú dve alebo viaceré zmluvy na totožné položky, čo vedie k použitiu menej konkurencieschopného postupu obstarania.</w:t>
      </w:r>
    </w:p>
    <w:p w14:paraId="7A55D400"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aj napriek tomu, že je možná verejná súťaž, zvolí sa rokovacie konanie.</w:t>
      </w:r>
    </w:p>
    <w:p w14:paraId="7A55D401"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použijú sa neoprávnené podmienky účasti alebo kritériá na vyhodnotenie ponúk, ktoré zvýhodňujú konkrétnu firmu alebo ponuku.</w:t>
      </w:r>
    </w:p>
    <w:p w14:paraId="7A55D402"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pravidlá pre poskytovanie tovaru alebo služieb sú veľmi prísne a umožňujú predložiť ponuku len jednej firme.</w:t>
      </w:r>
    </w:p>
    <w:p w14:paraId="7A55D403" w14:textId="08BA3891"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w:t>
      </w:r>
      <w:r w:rsidR="00DF0865">
        <w:rPr>
          <w:rFonts w:cs="Arial"/>
          <w:lang w:val="sk-SK"/>
        </w:rPr>
        <w:t>prijímateľa</w:t>
      </w:r>
      <w:r w:rsidRPr="0073389C">
        <w:rPr>
          <w:rFonts w:cs="Arial"/>
          <w:lang w:val="sk-SK"/>
        </w:rPr>
        <w:t xml:space="preserve"> má príbuzných, ktorí pracujú pre firmu, ktorá sa môže uchádzať o zákazku.</w:t>
      </w:r>
    </w:p>
    <w:p w14:paraId="7A55D404" w14:textId="31DDF32D"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w:t>
      </w:r>
      <w:r w:rsidR="00DF0865">
        <w:rPr>
          <w:rFonts w:cs="Arial"/>
          <w:lang w:val="sk-SK"/>
        </w:rPr>
        <w:t>prijímateľa</w:t>
      </w:r>
      <w:r w:rsidRPr="0073389C">
        <w:rPr>
          <w:rFonts w:cs="Arial"/>
          <w:lang w:val="sk-SK"/>
        </w:rPr>
        <w:t xml:space="preserve"> pracoval pre firmu, ktorá sa môže uchádzať o zákazku, bezprostredne predtým, než začal pracovať u </w:t>
      </w:r>
      <w:r w:rsidR="00DF0865">
        <w:rPr>
          <w:rFonts w:cs="Arial"/>
          <w:lang w:val="sk-SK"/>
        </w:rPr>
        <w:t>prijímateľa</w:t>
      </w:r>
      <w:r w:rsidRPr="0073389C">
        <w:rPr>
          <w:rFonts w:cs="Arial"/>
          <w:lang w:val="sk-SK"/>
        </w:rPr>
        <w:t>.</w:t>
      </w:r>
    </w:p>
    <w:p w14:paraId="7A55D405" w14:textId="11C19FC3"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jeden z uchádzačov sa zúčastňuje na príprave postupu a získa pred začatím postupu určité dodatočné informácie. To ostatným uchádzačom uprie spravodlivú šancu vyhrať </w:t>
      </w:r>
      <w:r w:rsidR="00330366">
        <w:rPr>
          <w:rFonts w:cs="Arial"/>
          <w:lang w:val="sk-SK"/>
        </w:rPr>
        <w:t>VO</w:t>
      </w:r>
      <w:r w:rsidRPr="0073389C">
        <w:rPr>
          <w:rFonts w:cs="Arial"/>
          <w:lang w:val="sk-SK"/>
        </w:rPr>
        <w:t xml:space="preserve"> a predstavuje konflikt záujmov. </w:t>
      </w:r>
    </w:p>
    <w:p w14:paraId="7A55D406" w14:textId="3D52FFAF"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nezvyčajné správanie zamestnanca, ktorý trvá na získaní informácií o postupe </w:t>
      </w:r>
      <w:r w:rsidR="00330366">
        <w:rPr>
          <w:rFonts w:cs="Arial"/>
          <w:lang w:val="sk-SK"/>
        </w:rPr>
        <w:t>VO</w:t>
      </w:r>
      <w:r w:rsidRPr="0073389C">
        <w:rPr>
          <w:rFonts w:cs="Arial"/>
          <w:lang w:val="sk-SK"/>
        </w:rPr>
        <w:t>, aj keď na to nemá poverenie.</w:t>
      </w:r>
    </w:p>
    <w:p w14:paraId="7A55D409"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sa zúčastňuje na príprave alebo oprave súťažných podkladov, potom podá výpoveď a začne pracovať v spoločnosti, ktorá krátko potom predloží ponuku. </w:t>
      </w:r>
    </w:p>
    <w:p w14:paraId="7A55D40A"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s prijatými ponukami sa neoprávnene manipulovalo s cieľom utajiť nedodržanie lehoty alebo neposkytnutie všetkých požadovaných dokumentov zo strany uchádzača.</w:t>
      </w:r>
    </w:p>
    <w:p w14:paraId="7A55D40B"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člen komisie pre vyhodnotenie ponúk sa pokúsil zavádzať alebo vyvíjať tlak na ďalších členov s cieľom ovplyvniť konečné rozhodnutie, napr. poskytnutím nesprávnej interpretácie pravidiel. </w:t>
      </w:r>
    </w:p>
    <w:p w14:paraId="7A55D40C" w14:textId="79CB4999" w:rsidR="009D7F63" w:rsidRPr="0073389C" w:rsidRDefault="009D7F63" w:rsidP="009D7F63">
      <w:pPr>
        <w:autoSpaceDE w:val="0"/>
        <w:autoSpaceDN w:val="0"/>
        <w:adjustRightInd w:val="0"/>
        <w:spacing w:before="120" w:after="120" w:line="288" w:lineRule="auto"/>
        <w:jc w:val="both"/>
      </w:pPr>
      <w:r w:rsidRPr="0073389C">
        <w:t xml:space="preserve">Prijímateľ postupuje pri </w:t>
      </w:r>
      <w:r w:rsidR="00567ACF">
        <w:t>VO</w:t>
      </w:r>
      <w:r w:rsidRPr="0073389C">
        <w:t xml:space="preserve"> v súlade s ustanoveniami ZVO. Osobitný dôraz sa pri výkone jednotlivých častí </w:t>
      </w:r>
      <w:r w:rsidR="00567ACF">
        <w:t>VO</w:t>
      </w:r>
      <w:r w:rsidRPr="0073389C">
        <w:t xml:space="preserve"> kladie na správnosť informácií, ich zhodu s postupmi uvedenými v tejto príručke ako aj na ich dôveryhodnosť. Poskytovateľ pri posudzovaní dôveryhodnosti predloženej dokumentácie vychádza aj z metodického pokynu CKO č. 13</w:t>
      </w:r>
      <w:r w:rsidR="008F2496" w:rsidRPr="008F2496">
        <w:rPr>
          <w:rFonts w:cs="Arial"/>
          <w:szCs w:val="19"/>
        </w:rPr>
        <w:t xml:space="preserve"> </w:t>
      </w:r>
      <w:r w:rsidR="008F2496" w:rsidRPr="008F2496">
        <w:t>k posudzovaniu konfliktu záujmov v procese verejného obstarávania</w:t>
      </w:r>
      <w:r w:rsidRPr="0073389C">
        <w:t>.</w:t>
      </w:r>
    </w:p>
    <w:p w14:paraId="7A55D40D" w14:textId="29F3C37D" w:rsidR="009D7F63" w:rsidRPr="0073389C" w:rsidRDefault="009D7F63" w:rsidP="009D7F63">
      <w:pPr>
        <w:autoSpaceDE w:val="0"/>
        <w:autoSpaceDN w:val="0"/>
        <w:adjustRightInd w:val="0"/>
        <w:spacing w:before="120" w:after="120" w:line="288" w:lineRule="auto"/>
        <w:jc w:val="both"/>
      </w:pPr>
      <w:r w:rsidRPr="0073389C">
        <w:t>Najčastejšie nedostatky (tzv</w:t>
      </w:r>
      <w:r w:rsidR="00DF0865">
        <w:t>.</w:t>
      </w:r>
      <w:r w:rsidRPr="0073389C">
        <w:t xml:space="preserve"> “</w:t>
      </w:r>
      <w:r w:rsidRPr="0073389C">
        <w:rPr>
          <w:b/>
        </w:rPr>
        <w:t>rizikové indikátory</w:t>
      </w:r>
      <w:r w:rsidRPr="0073389C">
        <w:t>”)</w:t>
      </w:r>
      <w:r w:rsidR="00567ACF">
        <w:t>,</w:t>
      </w:r>
      <w:r w:rsidRPr="0073389C">
        <w:t xml:space="preserve"> s ktorými sa </w:t>
      </w:r>
      <w:r w:rsidR="00567ACF">
        <w:t>p</w:t>
      </w:r>
      <w:r w:rsidRPr="0073389C">
        <w:t>oskytovateľ pri vyhodnocovaní dokumentácie z VO stretáva, sú uvedené v nasledovnej tabuľke:</w:t>
      </w:r>
    </w:p>
    <w:tbl>
      <w:tblPr>
        <w:tblStyle w:val="Deloittetable1"/>
        <w:tblW w:w="0" w:type="auto"/>
        <w:tblLook w:val="04A0" w:firstRow="1" w:lastRow="0" w:firstColumn="1" w:lastColumn="0" w:noHBand="0" w:noVBand="1"/>
      </w:tblPr>
      <w:tblGrid>
        <w:gridCol w:w="3856"/>
        <w:gridCol w:w="5270"/>
      </w:tblGrid>
      <w:tr w:rsidR="009D7F63" w:rsidRPr="0073389C" w14:paraId="7A55D410" w14:textId="77777777" w:rsidTr="009D7F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ACD66"/>
              <w:left w:val="single" w:sz="4" w:space="0" w:color="9ACD66"/>
              <w:right w:val="single" w:sz="4" w:space="0" w:color="9ACD66"/>
            </w:tcBorders>
          </w:tcPr>
          <w:p w14:paraId="7A55D40E" w14:textId="77777777" w:rsidR="009D7F63" w:rsidRPr="0073389C" w:rsidRDefault="009D7F63" w:rsidP="009D7F63">
            <w:pPr>
              <w:pStyle w:val="Odsekzoznamu"/>
              <w:spacing w:line="20" w:lineRule="atLeast"/>
              <w:ind w:left="0"/>
            </w:pPr>
            <w:r w:rsidRPr="0073389C">
              <w:t>Popis nedostatku</w:t>
            </w:r>
          </w:p>
        </w:tc>
        <w:tc>
          <w:tcPr>
            <w:tcW w:w="5270" w:type="dxa"/>
            <w:tcBorders>
              <w:top w:val="single" w:sz="4" w:space="0" w:color="9ACD66"/>
              <w:left w:val="single" w:sz="4" w:space="0" w:color="9ACD66"/>
              <w:right w:val="single" w:sz="4" w:space="0" w:color="9ACD66"/>
            </w:tcBorders>
          </w:tcPr>
          <w:p w14:paraId="7A55D40F" w14:textId="77777777" w:rsidR="009D7F63" w:rsidRPr="0073389C" w:rsidRDefault="009D7F63" w:rsidP="009D7F63">
            <w:pPr>
              <w:pStyle w:val="Odsekzoznamu"/>
              <w:spacing w:line="20" w:lineRule="atLeast"/>
              <w:ind w:left="0"/>
              <w:cnfStyle w:val="100000000000" w:firstRow="1" w:lastRow="0" w:firstColumn="0" w:lastColumn="0" w:oddVBand="0" w:evenVBand="0" w:oddHBand="0" w:evenHBand="0" w:firstRowFirstColumn="0" w:firstRowLastColumn="0" w:lastRowFirstColumn="0" w:lastRowLastColumn="0"/>
            </w:pPr>
            <w:r w:rsidRPr="0073389C">
              <w:t>Špecifikácia nedostatku v dokumentácii z VO</w:t>
            </w:r>
          </w:p>
        </w:tc>
      </w:tr>
      <w:tr w:rsidR="009D7F63" w:rsidRPr="0073389C" w14:paraId="7A55D414"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1" w14:textId="77777777" w:rsidR="009D7F63" w:rsidRPr="0073389C" w:rsidRDefault="009D7F63" w:rsidP="00771817">
            <w:pPr>
              <w:spacing w:line="20" w:lineRule="atLeast"/>
              <w:jc w:val="both"/>
              <w:rPr>
                <w:u w:val="single"/>
              </w:rPr>
            </w:pPr>
            <w:r w:rsidRPr="0073389C">
              <w:t>Oficiálne dokumenty a/alebo potvrdenia o prijatí dokumentov boli zjavne zmenené (napr. prečiarknutím).</w:t>
            </w:r>
          </w:p>
        </w:tc>
        <w:tc>
          <w:tcPr>
            <w:tcW w:w="5270" w:type="dxa"/>
            <w:tcBorders>
              <w:top w:val="single" w:sz="4" w:space="0" w:color="92D400"/>
              <w:left w:val="single" w:sz="4" w:space="0" w:color="9ACD66"/>
              <w:right w:val="single" w:sz="4" w:space="0" w:color="9ACD66"/>
            </w:tcBorders>
            <w:vAlign w:val="center"/>
          </w:tcPr>
          <w:p w14:paraId="7A55D412" w14:textId="77777777" w:rsidR="009D7F63" w:rsidRPr="0073389C" w:rsidRDefault="009D7F63" w:rsidP="00151D4D">
            <w:pPr>
              <w:pStyle w:val="Odsekzoznamu"/>
              <w:keepNext/>
              <w:keepLines/>
              <w:numPr>
                <w:ilvl w:val="0"/>
                <w:numId w:val="46"/>
              </w:numPr>
              <w:spacing w:after="120" w:line="20" w:lineRule="atLeast"/>
              <w:ind w:left="538" w:hanging="357"/>
              <w:contextualSpacing w:val="0"/>
              <w:jc w:val="both"/>
              <w:cnfStyle w:val="000000000000" w:firstRow="0" w:lastRow="0" w:firstColumn="0" w:lastColumn="0" w:oddVBand="0" w:evenVBand="0" w:oddHBand="0" w:evenHBand="0" w:firstRowFirstColumn="0" w:firstRowLastColumn="0" w:lastRowFirstColumn="0" w:lastRowLastColumn="0"/>
            </w:pPr>
            <w:r w:rsidRPr="0073389C">
              <w:t>prečiarknutie dátumu podpisu a jeho nahradenie iným dátumom</w:t>
            </w:r>
          </w:p>
          <w:p w14:paraId="7A55D413" w14:textId="77777777" w:rsidR="009D7F63" w:rsidRPr="0073389C" w:rsidRDefault="009D7F63" w:rsidP="00151D4D">
            <w:pPr>
              <w:pStyle w:val="Odsekzoznamu"/>
              <w:keepNext/>
              <w:keepLines/>
              <w:numPr>
                <w:ilvl w:val="0"/>
                <w:numId w:val="46"/>
              </w:numPr>
              <w:spacing w:after="20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lastRenderedPageBreak/>
              <w:t>nečitateľný dátum pečiatky na doručenke</w:t>
            </w:r>
          </w:p>
        </w:tc>
      </w:tr>
      <w:tr w:rsidR="009D7F63" w:rsidRPr="0073389C" w14:paraId="7A55D419"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5" w14:textId="77777777" w:rsidR="009D7F63" w:rsidRPr="0073389C" w:rsidRDefault="009D7F63" w:rsidP="00771817">
            <w:pPr>
              <w:spacing w:after="200" w:line="20" w:lineRule="atLeast"/>
              <w:jc w:val="both"/>
            </w:pPr>
            <w:r w:rsidRPr="0073389C">
              <w:lastRenderedPageBreak/>
              <w:t>Členovia komisie pre vyhodnotenie ponúk nemajú potrebnú technickú expertízu na vyhodnotenie predložených ponúk a dominuje im jeden jednotlivec.</w:t>
            </w:r>
          </w:p>
          <w:p w14:paraId="7A55D416" w14:textId="77777777" w:rsidR="009D7F63" w:rsidRPr="0073389C" w:rsidRDefault="009D7F63" w:rsidP="009D7F63">
            <w:pPr>
              <w:pStyle w:val="Odsekzoznamu"/>
              <w:spacing w:line="20" w:lineRule="atLeast"/>
              <w:ind w:left="0"/>
              <w:rPr>
                <w:u w:val="single"/>
              </w:rPr>
            </w:pPr>
          </w:p>
        </w:tc>
        <w:tc>
          <w:tcPr>
            <w:tcW w:w="5270" w:type="dxa"/>
            <w:tcBorders>
              <w:top w:val="single" w:sz="4" w:space="0" w:color="92D400"/>
              <w:left w:val="single" w:sz="4" w:space="0" w:color="9ACD66"/>
              <w:right w:val="single" w:sz="4" w:space="0" w:color="9ACD66"/>
            </w:tcBorders>
            <w:vAlign w:val="center"/>
          </w:tcPr>
          <w:p w14:paraId="7A55D417"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 predloženom CV člena komisie nie sú uvedené skúsenosti v oblasti predmetu zákazky</w:t>
            </w:r>
          </w:p>
          <w:p w14:paraId="7A55D418" w14:textId="7AD0830F"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expertom na predmet </w:t>
            </w:r>
            <w:r w:rsidR="00DF0865">
              <w:t>zákazky</w:t>
            </w:r>
            <w:r w:rsidR="00DF0865" w:rsidRPr="0073389C">
              <w:t xml:space="preserve"> </w:t>
            </w:r>
            <w:r w:rsidRPr="0073389C">
              <w:t xml:space="preserve">je iba jeden člen komisie  </w:t>
            </w:r>
          </w:p>
        </w:tc>
      </w:tr>
      <w:tr w:rsidR="009D7F63" w:rsidRPr="0073389C" w14:paraId="7A55D41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A" w14:textId="77777777" w:rsidR="009D7F63" w:rsidRPr="0073389C" w:rsidRDefault="009D7F63" w:rsidP="00771817">
            <w:pPr>
              <w:spacing w:line="20" w:lineRule="atLeast"/>
              <w:jc w:val="both"/>
              <w:rPr>
                <w:u w:val="single"/>
              </w:rPr>
            </w:pPr>
            <w:r w:rsidRPr="0073389C">
              <w:t>V systéme kritérií je príliš mnoho subjektívnych prvkov.</w:t>
            </w:r>
          </w:p>
        </w:tc>
        <w:tc>
          <w:tcPr>
            <w:tcW w:w="5270" w:type="dxa"/>
            <w:tcBorders>
              <w:top w:val="single" w:sz="4" w:space="0" w:color="92D400"/>
              <w:left w:val="single" w:sz="4" w:space="0" w:color="9ACD66"/>
              <w:right w:val="single" w:sz="4" w:space="0" w:color="9ACD66"/>
            </w:tcBorders>
            <w:vAlign w:val="center"/>
          </w:tcPr>
          <w:p w14:paraId="7A55D41B"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VO „šité na mieru“ jednej konkrétnej ponuke</w:t>
            </w:r>
          </w:p>
          <w:p w14:paraId="7A55D41C" w14:textId="2C40CF9C"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podmienky účasti obsahujú nadbytočné – s predmetom zákazky nesúvisiace – požiadavky na účasť vo VO, ktoré nemajú pre </w:t>
            </w:r>
            <w:r w:rsidR="00DF0865">
              <w:t>prijímateľa</w:t>
            </w:r>
            <w:r w:rsidR="00DF0865" w:rsidRPr="0073389C">
              <w:t xml:space="preserve"> </w:t>
            </w:r>
            <w:r w:rsidRPr="0073389C">
              <w:t>pridanú hodnotu</w:t>
            </w:r>
          </w:p>
        </w:tc>
      </w:tr>
      <w:tr w:rsidR="009D7F63" w:rsidRPr="0073389C" w14:paraId="7A55D421"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E" w14:textId="4D696292" w:rsidR="009D7F63" w:rsidRPr="0073389C" w:rsidRDefault="00DF0865" w:rsidP="00771817">
            <w:pPr>
              <w:spacing w:line="20" w:lineRule="atLeast"/>
              <w:jc w:val="both"/>
              <w:rPr>
                <w:u w:val="single"/>
              </w:rPr>
            </w:pPr>
            <w:r>
              <w:t>Úspešnému</w:t>
            </w:r>
            <w:r w:rsidRPr="0073389C">
              <w:t xml:space="preserve"> </w:t>
            </w:r>
            <w:r w:rsidR="009D7F63" w:rsidRPr="0073389C">
              <w:t>uchádzačovi chýbajú niektoré povinné informácie.</w:t>
            </w:r>
          </w:p>
        </w:tc>
        <w:tc>
          <w:tcPr>
            <w:tcW w:w="5270" w:type="dxa"/>
            <w:tcBorders>
              <w:top w:val="single" w:sz="4" w:space="0" w:color="92D400"/>
              <w:left w:val="single" w:sz="4" w:space="0" w:color="9ACD66"/>
              <w:right w:val="single" w:sz="4" w:space="0" w:color="9ACD66"/>
            </w:tcBorders>
            <w:vAlign w:val="center"/>
          </w:tcPr>
          <w:p w14:paraId="7A55D41F" w14:textId="5EF75F24"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napriek chýbajúcim dokumentom a povinným údajom komisia ponuku nevylúčila, ale práve naopak, určila ju ako </w:t>
            </w:r>
            <w:r w:rsidR="00DF0865">
              <w:t>úspešnú</w:t>
            </w:r>
          </w:p>
          <w:p w14:paraId="7A55D420" w14:textId="77777777" w:rsidR="009D7F63" w:rsidRPr="0073389C" w:rsidRDefault="009D7F63" w:rsidP="009D7F63">
            <w:pPr>
              <w:pStyle w:val="Odsekzoznamu"/>
              <w:spacing w:after="120" w:line="20" w:lineRule="atLeast"/>
              <w:ind w:left="539"/>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25"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2" w14:textId="3C3DF98E" w:rsidR="009D7F63" w:rsidRPr="0073389C" w:rsidRDefault="009D7F63" w:rsidP="00771817">
            <w:pPr>
              <w:spacing w:after="200" w:line="20" w:lineRule="atLeast"/>
              <w:jc w:val="both"/>
            </w:pPr>
            <w:r w:rsidRPr="0073389C">
              <w:t xml:space="preserve">Niektoré informácie poskytnuté </w:t>
            </w:r>
            <w:r w:rsidR="00DF0865">
              <w:t>úspešným</w:t>
            </w:r>
            <w:r w:rsidR="00DF0865" w:rsidRPr="0073389C">
              <w:t xml:space="preserve"> </w:t>
            </w:r>
            <w:r w:rsidRPr="0073389C">
              <w:t xml:space="preserve">uchádzačom sa týkajú zamestnancov </w:t>
            </w:r>
            <w:r w:rsidR="00DF0865">
              <w:t>prijímateľa</w:t>
            </w:r>
            <w:r w:rsidRPr="0073389C">
              <w:t>.</w:t>
            </w:r>
          </w:p>
          <w:p w14:paraId="7A55D423"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7A55D424" w14:textId="309B97C6"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napr. adresa zamestnanca </w:t>
            </w:r>
            <w:r w:rsidR="00DF0865">
              <w:t>prijímateľa</w:t>
            </w:r>
          </w:p>
        </w:tc>
      </w:tr>
      <w:tr w:rsidR="009D7F63" w:rsidRPr="0073389C" w14:paraId="7A55D428"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6" w14:textId="5C1A62F1" w:rsidR="009D7F63" w:rsidRPr="0073389C" w:rsidRDefault="009D7F63" w:rsidP="00771817">
            <w:pPr>
              <w:spacing w:after="200" w:line="20" w:lineRule="atLeast"/>
              <w:jc w:val="both"/>
            </w:pPr>
            <w:r w:rsidRPr="0073389C">
              <w:t xml:space="preserve">Adresa </w:t>
            </w:r>
            <w:r w:rsidR="00DF0865">
              <w:t>úspešného</w:t>
            </w:r>
            <w:r w:rsidR="00DF0865" w:rsidRPr="0073389C">
              <w:t xml:space="preserve"> </w:t>
            </w:r>
            <w:r w:rsidRPr="0073389C">
              <w:t>uchádzača nie je úplná, napr. je uvedená len P.O. Box adresa, nie je uvedené žiadne telefónne číslo, žiadna adresa ulice (môže ísť o fiktívne spoločnosti).</w:t>
            </w:r>
          </w:p>
        </w:tc>
        <w:tc>
          <w:tcPr>
            <w:tcW w:w="5270" w:type="dxa"/>
            <w:tcBorders>
              <w:top w:val="single" w:sz="4" w:space="0" w:color="92D400"/>
              <w:left w:val="single" w:sz="4" w:space="0" w:color="9ACD66"/>
              <w:right w:val="single" w:sz="4" w:space="0" w:color="9ACD66"/>
            </w:tcBorders>
            <w:vAlign w:val="center"/>
          </w:tcPr>
          <w:p w14:paraId="7A55D427"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uvedené zistenie môže indikovať účelové konanie spoločnosti (uchádzača) – snahu ostať v anonymite pre prípadné overenie právnej subjektivity, overenie podnikateľskej kondície spoločnosti a pod</w:t>
            </w:r>
          </w:p>
        </w:tc>
      </w:tr>
      <w:tr w:rsidR="009D7F63" w:rsidRPr="0073389C" w14:paraId="7A55D42B"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9" w14:textId="7B52937C" w:rsidR="009D7F63" w:rsidRPr="0073389C" w:rsidRDefault="009D7F63" w:rsidP="00771817">
            <w:pPr>
              <w:spacing w:line="20" w:lineRule="atLeast"/>
              <w:jc w:val="both"/>
              <w:rPr>
                <w:u w:val="single"/>
              </w:rPr>
            </w:pPr>
            <w:r w:rsidRPr="0073389C">
              <w:t xml:space="preserve">Špecifikácie sú veľmi podobné výrobkom alebo službám </w:t>
            </w:r>
            <w:r w:rsidR="00DF0865">
              <w:t>úspešného</w:t>
            </w:r>
            <w:r w:rsidR="00DF0865" w:rsidRPr="0073389C">
              <w:t xml:space="preserve"> </w:t>
            </w:r>
            <w:r w:rsidRPr="0073389C">
              <w:t>uchádzača, najmä ak špecifikácie obsahujú súbor veľmi špecifických požiadaviek, ktoré dokáže splniť len veľmi málo uchádzačov.</w:t>
            </w:r>
          </w:p>
        </w:tc>
        <w:tc>
          <w:tcPr>
            <w:tcW w:w="5270" w:type="dxa"/>
            <w:tcBorders>
              <w:top w:val="single" w:sz="4" w:space="0" w:color="92D400"/>
              <w:left w:val="single" w:sz="4" w:space="0" w:color="9ACD66"/>
              <w:right w:val="single" w:sz="4" w:space="0" w:color="9ACD66"/>
            </w:tcBorders>
            <w:vAlign w:val="center"/>
          </w:tcPr>
          <w:p w14:paraId="7A55D42A"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indikuje ponuku „šitú na mieru“ s cieľom vyhnúť sa čestnej súťaži; snaha o obmedzenie účastníkov obstarávania; chýbajúce ekvivalentné špecifikácie</w:t>
            </w:r>
          </w:p>
        </w:tc>
      </w:tr>
      <w:tr w:rsidR="009D7F63" w:rsidRPr="0073389C" w14:paraId="7A55D42F"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C" w14:textId="77777777" w:rsidR="009D7F63" w:rsidRPr="0073389C" w:rsidRDefault="009D7F63" w:rsidP="00771817">
            <w:pPr>
              <w:spacing w:line="20" w:lineRule="atLeast"/>
              <w:jc w:val="both"/>
              <w:rPr>
                <w:u w:val="single"/>
              </w:rPr>
            </w:pPr>
            <w:r w:rsidRPr="0073389C">
              <w:t>Spomedzi spoločností, ktoré si vyžiadali ponukové dokumenty, len málo predloží ponuku, najmä ak odstúpi viac ako polovica z nich.</w:t>
            </w:r>
          </w:p>
        </w:tc>
        <w:tc>
          <w:tcPr>
            <w:tcW w:w="5270" w:type="dxa"/>
            <w:tcBorders>
              <w:top w:val="single" w:sz="4" w:space="0" w:color="92D400"/>
              <w:left w:val="single" w:sz="4" w:space="0" w:color="9ACD66"/>
              <w:right w:val="single" w:sz="4" w:space="0" w:color="9ACD66"/>
            </w:tcBorders>
            <w:vAlign w:val="center"/>
          </w:tcPr>
          <w:p w14:paraId="7A55D42D" w14:textId="29F0F761"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predstieraný záujem uchádzačov (nezriedka koordinovane s </w:t>
            </w:r>
            <w:r w:rsidR="00DF0865">
              <w:t>úspešnou</w:t>
            </w:r>
            <w:r w:rsidR="00DF0865" w:rsidRPr="0073389C">
              <w:t xml:space="preserve"> </w:t>
            </w:r>
            <w:r w:rsidRPr="0073389C">
              <w:t>ponukou) s cieľom zaistiť splnenie podmienky súťaže o počte uchádzačov</w:t>
            </w:r>
          </w:p>
          <w:p w14:paraId="7A55D42E"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33"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0" w14:textId="77777777" w:rsidR="009D7F63" w:rsidRPr="0073389C" w:rsidRDefault="009D7F63" w:rsidP="00771817">
            <w:pPr>
              <w:pStyle w:val="Odsekzoznamu"/>
              <w:spacing w:line="20" w:lineRule="atLeast"/>
              <w:ind w:left="0"/>
              <w:jc w:val="both"/>
              <w:rPr>
                <w:u w:val="single"/>
              </w:rPr>
            </w:pPr>
            <w:r w:rsidRPr="0073389C">
              <w:t>Zákazku získajú neznáme spoločnosti so žiadnou históriou.</w:t>
            </w:r>
          </w:p>
        </w:tc>
        <w:tc>
          <w:tcPr>
            <w:tcW w:w="5270" w:type="dxa"/>
            <w:tcBorders>
              <w:top w:val="single" w:sz="4" w:space="0" w:color="92D400"/>
              <w:left w:val="single" w:sz="4" w:space="0" w:color="9ACD66"/>
              <w:right w:val="single" w:sz="4" w:space="0" w:color="9ACD66"/>
            </w:tcBorders>
            <w:vAlign w:val="center"/>
          </w:tcPr>
          <w:p w14:paraId="7A55D431" w14:textId="5BE09F73"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rsidRPr="0073389C">
              <w:t xml:space="preserve">indikuje koordinovaný postup </w:t>
            </w:r>
            <w:r w:rsidR="00DF0865">
              <w:t>prijímateľa</w:t>
            </w:r>
            <w:r w:rsidR="00DF0865" w:rsidRPr="0073389C">
              <w:t xml:space="preserve"> </w:t>
            </w:r>
            <w:r w:rsidRPr="0073389C">
              <w:t>s</w:t>
            </w:r>
            <w:r w:rsidR="00DF0865">
              <w:t> úspešným uchádzačom</w:t>
            </w:r>
            <w:r w:rsidRPr="0073389C">
              <w:t xml:space="preserve">; </w:t>
            </w:r>
          </w:p>
          <w:p w14:paraId="7A55D432"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Zápis predmetu činnosti, ktorý sa týka zákazky do obchodného, alebo živnostenského registra tesne pred termínom predloženia cenovej ponuky</w:t>
            </w:r>
          </w:p>
        </w:tc>
      </w:tr>
      <w:tr w:rsidR="009D7F63" w:rsidRPr="0073389C" w14:paraId="7A55D436"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4" w14:textId="77777777" w:rsidR="009D7F63" w:rsidRPr="0073389C" w:rsidRDefault="009D7F63" w:rsidP="00771817">
            <w:pPr>
              <w:spacing w:line="20" w:lineRule="atLeast"/>
              <w:jc w:val="both"/>
              <w:rPr>
                <w:u w:val="single"/>
              </w:rPr>
            </w:pPr>
            <w:r w:rsidRPr="0073389C">
              <w:t>Zmluva nie je vypracovaná podľa pravidiel a/alebo technických špecifikácií a súťažných podkladov.</w:t>
            </w:r>
          </w:p>
        </w:tc>
        <w:tc>
          <w:tcPr>
            <w:tcW w:w="5270" w:type="dxa"/>
            <w:tcBorders>
              <w:top w:val="single" w:sz="4" w:space="0" w:color="92D400"/>
              <w:left w:val="single" w:sz="4" w:space="0" w:color="9ACD66"/>
              <w:right w:val="single" w:sz="4" w:space="0" w:color="9ACD66"/>
            </w:tcBorders>
            <w:vAlign w:val="center"/>
          </w:tcPr>
          <w:p w14:paraId="7A55D435" w14:textId="5351F05E"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jednostranne nevýhodná zmluva s cieľom chrániť finančný záujem dodávateľa na úkor </w:t>
            </w:r>
            <w:r w:rsidR="00DF0865">
              <w:t>prijímateľa</w:t>
            </w:r>
          </w:p>
        </w:tc>
      </w:tr>
      <w:tr w:rsidR="009D7F63" w:rsidRPr="0073389C" w14:paraId="7A55D43A"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7" w14:textId="77777777" w:rsidR="009D7F63" w:rsidRPr="0073389C" w:rsidRDefault="009D7F63" w:rsidP="00771817">
            <w:pPr>
              <w:pStyle w:val="Odsekzoznamu"/>
              <w:spacing w:line="20" w:lineRule="atLeast"/>
              <w:ind w:left="0"/>
              <w:jc w:val="both"/>
              <w:rPr>
                <w:u w:val="single"/>
              </w:rPr>
            </w:pPr>
            <w:r w:rsidRPr="0073389C">
              <w:t>Zmluva sa vykonáva nedostatočne.</w:t>
            </w:r>
          </w:p>
        </w:tc>
        <w:tc>
          <w:tcPr>
            <w:tcW w:w="5270" w:type="dxa"/>
            <w:tcBorders>
              <w:top w:val="single" w:sz="4" w:space="0" w:color="92D400"/>
              <w:left w:val="single" w:sz="4" w:space="0" w:color="9ACD66"/>
              <w:right w:val="single" w:sz="4" w:space="0" w:color="9ACD66"/>
            </w:tcBorders>
            <w:vAlign w:val="center"/>
          </w:tcPr>
          <w:p w14:paraId="7A55D438" w14:textId="097F2E14" w:rsidR="009D7F63" w:rsidRPr="0073389C" w:rsidRDefault="00DF0865"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t>prijímateľ</w:t>
            </w:r>
            <w:r w:rsidRPr="0073389C">
              <w:t xml:space="preserve"> </w:t>
            </w:r>
            <w:r w:rsidR="009D7F63" w:rsidRPr="0073389C">
              <w:t xml:space="preserve">vypláca faktúry, aj keď nie je dodaná služba, alebo tovar v požadovanej kvalite </w:t>
            </w:r>
          </w:p>
          <w:p w14:paraId="7A55D439"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3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B" w14:textId="77777777" w:rsidR="009D7F63" w:rsidRPr="0073389C" w:rsidRDefault="009D7F63" w:rsidP="00771817">
            <w:pPr>
              <w:pStyle w:val="Odsekzoznamu"/>
              <w:spacing w:line="20" w:lineRule="atLeast"/>
              <w:ind w:left="0"/>
              <w:jc w:val="both"/>
              <w:rPr>
                <w:u w:val="single"/>
              </w:rPr>
            </w:pPr>
            <w:r w:rsidRPr="0073389C">
              <w:t>Zmluva sa nedostatočne monitoruje.</w:t>
            </w:r>
          </w:p>
        </w:tc>
        <w:tc>
          <w:tcPr>
            <w:tcW w:w="5270" w:type="dxa"/>
            <w:tcBorders>
              <w:top w:val="single" w:sz="4" w:space="0" w:color="92D400"/>
              <w:left w:val="single" w:sz="4" w:space="0" w:color="9ACD66"/>
              <w:right w:val="single" w:sz="4" w:space="0" w:color="9ACD66"/>
            </w:tcBorders>
            <w:vAlign w:val="center"/>
          </w:tcPr>
          <w:p w14:paraId="7A55D43C" w14:textId="6F176644"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resp. sa nemonitoruje vôbec – </w:t>
            </w:r>
            <w:r w:rsidR="00D97E57">
              <w:t>prijímateľ</w:t>
            </w:r>
            <w:r w:rsidR="00D97E57" w:rsidRPr="0073389C">
              <w:t xml:space="preserve"> </w:t>
            </w:r>
            <w:r w:rsidRPr="0073389C">
              <w:t>nedisponuje informáciami o aktuálnom stave realizácie zákazky</w:t>
            </w:r>
          </w:p>
        </w:tc>
      </w:tr>
      <w:tr w:rsidR="009D7F63" w:rsidRPr="0073389C" w14:paraId="7A55D442"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E" w14:textId="77777777" w:rsidR="009D7F63" w:rsidRPr="0073389C" w:rsidRDefault="009D7F63" w:rsidP="00771817">
            <w:pPr>
              <w:spacing w:after="200" w:line="20" w:lineRule="atLeast"/>
              <w:jc w:val="both"/>
              <w:rPr>
                <w:b/>
              </w:rPr>
            </w:pPr>
            <w:r w:rsidRPr="0073389C">
              <w:t>Akceptujú sa nepravé osvedčenia.</w:t>
            </w:r>
          </w:p>
          <w:p w14:paraId="7A55D43F"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7A55D440"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rsidRPr="0073389C">
              <w:t xml:space="preserve">napríklad cieľovej skupine, ktorej osoby sa školení, resp. dodávky služieb mali zúčastniť, ale z rôznych dôvodov sa na školení, resp. na dodávke služieb nezúčastnili (napríklad namiesto školení vykonávali </w:t>
            </w:r>
            <w:r w:rsidRPr="0073389C">
              <w:lastRenderedPageBreak/>
              <w:t>závislú prácu pre zamestnávateľa)</w:t>
            </w:r>
          </w:p>
          <w:p w14:paraId="7A55D441"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dodávateľ udeľuje osvedčenia, na ktoré nemá oprávnenie</w:t>
            </w:r>
          </w:p>
        </w:tc>
      </w:tr>
      <w:tr w:rsidR="009D7F63" w:rsidRPr="0073389C" w14:paraId="7A55D445"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3" w14:textId="77777777" w:rsidR="009D7F63" w:rsidRPr="0073389C" w:rsidRDefault="009D7F63" w:rsidP="00771817">
            <w:pPr>
              <w:spacing w:after="200" w:line="20" w:lineRule="atLeast"/>
              <w:jc w:val="both"/>
              <w:rPr>
                <w:u w:val="single"/>
              </w:rPr>
            </w:pPr>
            <w:r w:rsidRPr="0073389C">
              <w:lastRenderedPageBreak/>
              <w:t>Zmenili sa štandardné zmluvné ustanovenia (audit, opravné prostriedky, náhrada škôd atď.).</w:t>
            </w:r>
          </w:p>
        </w:tc>
        <w:tc>
          <w:tcPr>
            <w:tcW w:w="5270" w:type="dxa"/>
            <w:tcBorders>
              <w:top w:val="single" w:sz="4" w:space="0" w:color="92D400"/>
              <w:left w:val="single" w:sz="4" w:space="0" w:color="9ACD66"/>
              <w:right w:val="single" w:sz="4" w:space="0" w:color="9ACD66"/>
            </w:tcBorders>
            <w:vAlign w:val="center"/>
          </w:tcPr>
          <w:p w14:paraId="7A55D444"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s cieľom vyhnúť sa kontrole zo strany kontrolných orgánov poskytovateľa</w:t>
            </w:r>
          </w:p>
        </w:tc>
      </w:tr>
      <w:tr w:rsidR="009D7F63" w:rsidRPr="0073389C" w14:paraId="7A55D449"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6" w14:textId="77777777" w:rsidR="009D7F63" w:rsidRPr="0073389C" w:rsidRDefault="009D7F63" w:rsidP="00771817">
            <w:pPr>
              <w:spacing w:after="200" w:line="20" w:lineRule="atLeast"/>
              <w:jc w:val="both"/>
            </w:pPr>
            <w:r w:rsidRPr="0073389C">
              <w:t>Projektový manažér spraví a schváli viacero zmien alebo pochybné zmeny v rozsahu prác pre konkrétneho dodávateľa.</w:t>
            </w:r>
          </w:p>
        </w:tc>
        <w:tc>
          <w:tcPr>
            <w:tcW w:w="5270" w:type="dxa"/>
            <w:tcBorders>
              <w:top w:val="single" w:sz="4" w:space="0" w:color="92D400"/>
              <w:left w:val="single" w:sz="4" w:space="0" w:color="9ACD66"/>
              <w:right w:val="single" w:sz="4" w:space="0" w:color="9ACD66"/>
            </w:tcBorders>
            <w:vAlign w:val="center"/>
          </w:tcPr>
          <w:p w14:paraId="7A55D447" w14:textId="49BF651E"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bez oznámenia poskytovateľovi, pričom dochádza k značnej zmene projektu. </w:t>
            </w:r>
          </w:p>
          <w:p w14:paraId="7A55D448"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vykonané zmeny môžu indikovať podvodné konanie projektového manažéra</w:t>
            </w:r>
          </w:p>
        </w:tc>
      </w:tr>
      <w:tr w:rsidR="009D7F63" w:rsidRPr="0073389C" w14:paraId="7A55D44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A" w14:textId="6FBB36F6" w:rsidR="009D7F63" w:rsidRPr="0073389C" w:rsidRDefault="009D7F63" w:rsidP="00771817">
            <w:pPr>
              <w:spacing w:after="200" w:line="20" w:lineRule="atLeast"/>
              <w:jc w:val="both"/>
              <w:rPr>
                <w:u w:val="single"/>
              </w:rPr>
            </w:pPr>
            <w:r w:rsidRPr="0073389C">
              <w:t xml:space="preserve">Pri medzinárodných, alebo veľkých a národných projektoch dochádza k dlhému a neobjasnenému oneskoreniu medzi oznámením </w:t>
            </w:r>
            <w:r w:rsidR="00D97E57">
              <w:t>úspešného</w:t>
            </w:r>
            <w:r w:rsidR="00D97E57" w:rsidRPr="0073389C">
              <w:t xml:space="preserve"> </w:t>
            </w:r>
            <w:r w:rsidRPr="0073389C">
              <w:t xml:space="preserve">uchádzača a podpísaním zmluvy. </w:t>
            </w:r>
          </w:p>
        </w:tc>
        <w:tc>
          <w:tcPr>
            <w:tcW w:w="5270" w:type="dxa"/>
            <w:tcBorders>
              <w:top w:val="single" w:sz="4" w:space="0" w:color="92D400"/>
              <w:left w:val="single" w:sz="4" w:space="0" w:color="9ACD66"/>
              <w:right w:val="single" w:sz="4" w:space="0" w:color="9ACD66"/>
            </w:tcBorders>
            <w:vAlign w:val="center"/>
          </w:tcPr>
          <w:p w14:paraId="7A55D44B" w14:textId="4E970E4F"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indikuje možnosť, že dodávateľ odmieta zaplatiť úplatok alebo rokuje v súvislosti so žiadosťou o úplatok.</w:t>
            </w:r>
          </w:p>
          <w:p w14:paraId="7A55D44C"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52"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E" w14:textId="77777777" w:rsidR="009D7F63" w:rsidRPr="0073389C" w:rsidRDefault="009D7F63" w:rsidP="00771817">
            <w:pPr>
              <w:spacing w:after="200" w:line="20" w:lineRule="atLeast"/>
              <w:jc w:val="both"/>
              <w:rPr>
                <w:u w:val="single"/>
              </w:rPr>
            </w:pPr>
            <w:r w:rsidRPr="0073389C">
              <w:t>Na technických špecifikáciách alebo referenčnom rámci sa vykonali podstatné zmeny.</w:t>
            </w:r>
          </w:p>
        </w:tc>
        <w:tc>
          <w:tcPr>
            <w:tcW w:w="5270" w:type="dxa"/>
            <w:tcBorders>
              <w:top w:val="single" w:sz="4" w:space="0" w:color="92D400"/>
              <w:left w:val="single" w:sz="4" w:space="0" w:color="9ACD66"/>
              <w:right w:val="single" w:sz="4" w:space="0" w:color="9ACD66"/>
            </w:tcBorders>
            <w:vAlign w:val="center"/>
          </w:tcPr>
          <w:p w14:paraId="7A55D44F"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bez uzatvorenia príslušného dodatku</w:t>
            </w:r>
          </w:p>
          <w:p w14:paraId="7A55D450"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menia zásadným spôsobom podstatu predmetu zákazky</w:t>
            </w:r>
          </w:p>
          <w:p w14:paraId="7A55D451"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zvyšujú, alebo menia ceny jednotlivých položiek rozpočtu</w:t>
            </w:r>
          </w:p>
        </w:tc>
      </w:tr>
      <w:tr w:rsidR="009D7F63" w:rsidRPr="0073389C" w14:paraId="7A55D457"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3" w14:textId="77777777" w:rsidR="009D7F63" w:rsidRPr="0073389C" w:rsidRDefault="009D7F63" w:rsidP="00771817">
            <w:pPr>
              <w:spacing w:after="200" w:line="20" w:lineRule="atLeast"/>
              <w:jc w:val="both"/>
            </w:pPr>
            <w:r w:rsidRPr="0073389C">
              <w:t>Znížilo sa množstvo položiek, ktoré sa majú dodať, bez úmerného zníženia výšky úhrady.</w:t>
            </w:r>
          </w:p>
          <w:p w14:paraId="7A55D454"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7A55D455" w14:textId="1B3D4091" w:rsidR="009D7F63" w:rsidRPr="0073389C" w:rsidRDefault="00D97E57"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t>prijímateľ</w:t>
            </w:r>
            <w:r w:rsidRPr="0073389C">
              <w:t xml:space="preserve"> </w:t>
            </w:r>
            <w:r w:rsidR="009D7F63" w:rsidRPr="0073389C">
              <w:t xml:space="preserve">vypláca dodávateľovi faktúry v plnej výške, aj keď nie je dodaná služba, alebo tovar v požadovanej kvalite, pričom o tejto skutočnosti </w:t>
            </w:r>
            <w:r>
              <w:t>prijímateľ</w:t>
            </w:r>
            <w:r w:rsidRPr="0073389C">
              <w:t xml:space="preserve"> </w:t>
            </w:r>
            <w:r w:rsidR="009D7F63" w:rsidRPr="0073389C">
              <w:t>vedel v čase úhrady faktúr</w:t>
            </w:r>
          </w:p>
          <w:p w14:paraId="7A55D456"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bez uzatvorenia príslušného dodatku</w:t>
            </w:r>
          </w:p>
        </w:tc>
      </w:tr>
      <w:tr w:rsidR="009D7F63" w:rsidRPr="0073389C" w14:paraId="7A55D45A"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8" w14:textId="77777777" w:rsidR="009D7F63" w:rsidRPr="0073389C" w:rsidRDefault="009D7F63" w:rsidP="00771817">
            <w:pPr>
              <w:spacing w:after="200" w:line="20" w:lineRule="atLeast"/>
              <w:jc w:val="both"/>
              <w:rPr>
                <w:u w:val="single"/>
              </w:rPr>
            </w:pPr>
            <w:r w:rsidRPr="0073389C">
              <w:t>Chýba zmluva alebo existuje nedostatočná dokumentácia v prospech nákupu.</w:t>
            </w:r>
          </w:p>
        </w:tc>
        <w:tc>
          <w:tcPr>
            <w:tcW w:w="5270" w:type="dxa"/>
            <w:tcBorders>
              <w:top w:val="single" w:sz="4" w:space="0" w:color="92D400"/>
              <w:left w:val="single" w:sz="4" w:space="0" w:color="9ACD66"/>
              <w:right w:val="single" w:sz="4" w:space="0" w:color="9ACD66"/>
            </w:tcBorders>
            <w:vAlign w:val="center"/>
          </w:tcPr>
          <w:p w14:paraId="7A55D459" w14:textId="77777777" w:rsidR="009D7F63" w:rsidRPr="0073389C" w:rsidRDefault="009D7F63" w:rsidP="00151D4D">
            <w:pPr>
              <w:pStyle w:val="Odsekzoznamu"/>
              <w:numPr>
                <w:ilvl w:val="0"/>
                <w:numId w:val="46"/>
              </w:numPr>
              <w:spacing w:after="120" w:line="20" w:lineRule="atLeast"/>
              <w:jc w:val="both"/>
              <w:cnfStyle w:val="000000000000" w:firstRow="0" w:lastRow="0" w:firstColumn="0" w:lastColumn="0" w:oddVBand="0" w:evenVBand="0" w:oddHBand="0" w:evenHBand="0" w:firstRowFirstColumn="0" w:firstRowLastColumn="0" w:lastRowFirstColumn="0" w:lastRowLastColumn="0"/>
            </w:pPr>
            <w:r w:rsidRPr="0073389C">
              <w:t>indikuje snahu zahmliť podmienky obstarania tovaru/služby/stavebných prác</w:t>
            </w:r>
          </w:p>
        </w:tc>
      </w:tr>
      <w:tr w:rsidR="009D7F63" w:rsidRPr="0073389C" w14:paraId="7A55D45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B" w14:textId="17E2CA7A" w:rsidR="009D7F63" w:rsidRPr="0073389C" w:rsidRDefault="009D7F63" w:rsidP="00771817">
            <w:pPr>
              <w:spacing w:after="200" w:line="20" w:lineRule="atLeast"/>
              <w:jc w:val="both"/>
              <w:rPr>
                <w:u w:val="single"/>
              </w:rPr>
            </w:pPr>
            <w:r w:rsidRPr="0073389C">
              <w:t xml:space="preserve">Zamestnanec </w:t>
            </w:r>
            <w:r w:rsidR="00D97E57">
              <w:t>prijímateľa</w:t>
            </w:r>
            <w:r w:rsidRPr="0073389C">
              <w:t xml:space="preserve"> sa pri posudzovaní dokumentov správa neobvykle: zdráha sa odpovedať na otázky manažmentu o neobjasnených oneskoreniach a chýbajúcej dokumentácii.</w:t>
            </w:r>
          </w:p>
        </w:tc>
        <w:tc>
          <w:tcPr>
            <w:tcW w:w="5270" w:type="dxa"/>
            <w:tcBorders>
              <w:top w:val="single" w:sz="4" w:space="0" w:color="92D400"/>
              <w:left w:val="single" w:sz="4" w:space="0" w:color="9ACD66"/>
              <w:right w:val="single" w:sz="4" w:space="0" w:color="9ACD66"/>
            </w:tcBorders>
            <w:vAlign w:val="center"/>
          </w:tcPr>
          <w:p w14:paraId="7A55D45C" w14:textId="699BFBB0"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indikuje zah</w:t>
            </w:r>
            <w:r w:rsidR="00A41DD3">
              <w:t>m</w:t>
            </w:r>
            <w:r w:rsidRPr="0073389C">
              <w:t>lievanie skutočností s cieľom chrániť podvodné konanie</w:t>
            </w:r>
          </w:p>
        </w:tc>
      </w:tr>
      <w:tr w:rsidR="009D7F63" w:rsidRPr="0073389C" w14:paraId="7A55D460"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E" w14:textId="77777777" w:rsidR="009D7F63" w:rsidRPr="0073389C" w:rsidRDefault="009D7F63" w:rsidP="00771817">
            <w:pPr>
              <w:spacing w:after="200" w:line="20" w:lineRule="atLeast"/>
              <w:jc w:val="both"/>
              <w:rPr>
                <w:u w:val="single"/>
              </w:rPr>
            </w:pPr>
            <w:r w:rsidRPr="0073389C">
              <w:t>Existuje veľký počet administratívnych preskúmaní a zrušených postupov verejného obstarávania.</w:t>
            </w:r>
          </w:p>
        </w:tc>
        <w:tc>
          <w:tcPr>
            <w:tcW w:w="5270" w:type="dxa"/>
            <w:tcBorders>
              <w:top w:val="single" w:sz="4" w:space="0" w:color="92D400"/>
              <w:left w:val="single" w:sz="4" w:space="0" w:color="9ACD66"/>
              <w:right w:val="single" w:sz="4" w:space="0" w:color="9ACD66"/>
            </w:tcBorders>
            <w:vAlign w:val="center"/>
          </w:tcPr>
          <w:p w14:paraId="7A55D45F" w14:textId="227C8716"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indikuje skutočnosť, že </w:t>
            </w:r>
            <w:r w:rsidR="00D97E57">
              <w:t>prijímateľ</w:t>
            </w:r>
            <w:r w:rsidR="00D97E57" w:rsidRPr="0073389C">
              <w:t xml:space="preserve"> </w:t>
            </w:r>
            <w:r w:rsidRPr="0073389C">
              <w:t xml:space="preserve">sa snaží zadať zákazku konkrétnemu dodávateľovi, pričom vo vyhlásených súťažiach sa uchádzajú spoločnosti s lepšími cenovými ponukami, ktorých </w:t>
            </w:r>
            <w:r w:rsidR="00D97E57">
              <w:t>p</w:t>
            </w:r>
            <w:r w:rsidR="00C4557E">
              <w:t>rijímateľ</w:t>
            </w:r>
            <w:r w:rsidR="00D97E57" w:rsidRPr="0073389C">
              <w:t xml:space="preserve"> </w:t>
            </w:r>
            <w:r w:rsidRPr="0073389C">
              <w:t>nedokáže vylúčiť z dôvodu nesplnenia niektorej podmienky účasti</w:t>
            </w:r>
          </w:p>
        </w:tc>
      </w:tr>
      <w:tr w:rsidR="009D7F63" w:rsidRPr="0073389C" w14:paraId="7A55D464"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bottom w:val="single" w:sz="4" w:space="0" w:color="9ACD66"/>
              <w:right w:val="single" w:sz="4" w:space="0" w:color="9ACD66"/>
            </w:tcBorders>
            <w:vAlign w:val="center"/>
          </w:tcPr>
          <w:p w14:paraId="7A55D461" w14:textId="77777777" w:rsidR="009D7F63" w:rsidRPr="0073389C" w:rsidRDefault="009D7F63" w:rsidP="00771817">
            <w:pPr>
              <w:spacing w:after="200" w:line="20" w:lineRule="atLeast"/>
              <w:jc w:val="both"/>
              <w:rPr>
                <w:u w:val="single"/>
              </w:rPr>
            </w:pPr>
            <w:r w:rsidRPr="0073389C">
              <w:t xml:space="preserve">V zmluve sa vykonali akékoľvek zmeny týkajúce sa kvality, množstva alebo špecifikácie tovaru a služieb, ktoré sa líšia od ponukových dokumentov </w:t>
            </w:r>
          </w:p>
        </w:tc>
        <w:tc>
          <w:tcPr>
            <w:tcW w:w="5270" w:type="dxa"/>
            <w:tcBorders>
              <w:top w:val="single" w:sz="4" w:space="0" w:color="92D400"/>
              <w:left w:val="single" w:sz="4" w:space="0" w:color="9ACD66"/>
              <w:bottom w:val="single" w:sz="4" w:space="0" w:color="9ACD66"/>
              <w:right w:val="single" w:sz="4" w:space="0" w:color="9ACD66"/>
            </w:tcBorders>
            <w:vAlign w:val="center"/>
          </w:tcPr>
          <w:p w14:paraId="7A55D462" w14:textId="77777777" w:rsidR="009D7F63" w:rsidRPr="0073389C" w:rsidRDefault="009D7F63" w:rsidP="00151D4D">
            <w:pPr>
              <w:pStyle w:val="Odsekzoznamu"/>
              <w:numPr>
                <w:ilvl w:val="0"/>
                <w:numId w:val="46"/>
              </w:numPr>
              <w:spacing w:after="120" w:line="20" w:lineRule="atLeast"/>
              <w:jc w:val="both"/>
              <w:cnfStyle w:val="000000000000" w:firstRow="0" w:lastRow="0" w:firstColumn="0" w:lastColumn="0" w:oddVBand="0" w:evenVBand="0" w:oddHBand="0" w:evenHBand="0" w:firstRowFirstColumn="0" w:firstRowLastColumn="0" w:lastRowFirstColumn="0" w:lastRowLastColumn="0"/>
              <w:rPr>
                <w:u w:val="single"/>
              </w:rPr>
            </w:pPr>
            <w:r w:rsidRPr="0073389C">
              <w:t>zmena sa týka referenčného rámca, technických špecifikácií;</w:t>
            </w:r>
          </w:p>
          <w:p w14:paraId="7A55D463" w14:textId="77777777" w:rsidR="009D7F63" w:rsidRPr="0073389C" w:rsidRDefault="009D7F63" w:rsidP="00151D4D">
            <w:pPr>
              <w:pStyle w:val="Odsekzoznamu"/>
              <w:numPr>
                <w:ilvl w:val="0"/>
                <w:numId w:val="46"/>
              </w:numPr>
              <w:spacing w:after="120" w:line="20" w:lineRule="atLeast"/>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indikuje zásadnú zmenu podmienok VO </w:t>
            </w:r>
          </w:p>
        </w:tc>
      </w:tr>
    </w:tbl>
    <w:p w14:paraId="7A55D465" w14:textId="755D6C12"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Upozorňujeme </w:t>
      </w:r>
      <w:r w:rsidR="005F5EA3">
        <w:t>P</w:t>
      </w:r>
      <w:r w:rsidRPr="0073389C">
        <w:t xml:space="preserve">rijímateľa, že je povinný sa oboznámiť s MP CKO č. 13 k posudzovaniu konfliktu záujmov v procese </w:t>
      </w:r>
      <w:r w:rsidR="00567ACF">
        <w:t>VO</w:t>
      </w:r>
      <w:r w:rsidRPr="0073389C">
        <w:t xml:space="preserve"> vrátane jeho príloh v aktuálnom znení. </w:t>
      </w:r>
    </w:p>
    <w:p w14:paraId="7A55D466" w14:textId="29E519DA" w:rsidR="009D7F63" w:rsidRDefault="009D7F63" w:rsidP="009D7F63">
      <w:pPr>
        <w:autoSpaceDE w:val="0"/>
        <w:autoSpaceDN w:val="0"/>
        <w:adjustRightInd w:val="0"/>
        <w:spacing w:before="120" w:after="120" w:line="288" w:lineRule="auto"/>
        <w:jc w:val="both"/>
        <w:rPr>
          <w:color w:val="000000"/>
        </w:rPr>
      </w:pPr>
      <w:r w:rsidRPr="0073389C">
        <w:rPr>
          <w:b/>
          <w:i/>
          <w:color w:val="FF0000"/>
        </w:rPr>
        <w:t>Povinnosť prijímateľa:</w:t>
      </w:r>
      <w:r w:rsidRPr="0073389C">
        <w:rPr>
          <w:color w:val="FF0000"/>
        </w:rPr>
        <w:t xml:space="preserve"> </w:t>
      </w:r>
      <w:r w:rsidR="005F5EA3">
        <w:t>P</w:t>
      </w:r>
      <w:r w:rsidRPr="0073389C">
        <w:t xml:space="preserve">rijímateľ je povinný </w:t>
      </w:r>
      <w:r w:rsidRPr="0073389C">
        <w:rPr>
          <w:i/>
        </w:rPr>
        <w:t>čestne prehlásiť</w:t>
      </w:r>
      <w:r w:rsidRPr="0073389C">
        <w:t xml:space="preserve"> (príloha č. </w:t>
      </w:r>
      <w:r w:rsidR="001A6E82" w:rsidRPr="0073389C">
        <w:t>2</w:t>
      </w:r>
      <w:r w:rsidR="001A6E82">
        <w:t>8</w:t>
      </w:r>
      <w:r w:rsidRPr="0073389C">
        <w:t>), že v predmetnom VO nenastali skutočnosti, uvedené ako “</w:t>
      </w:r>
      <w:r w:rsidRPr="0073389C">
        <w:rPr>
          <w:b/>
        </w:rPr>
        <w:t>rizikové indikátory</w:t>
      </w:r>
      <w:r w:rsidRPr="0073389C">
        <w:t>” v tejto príručke resp. v MP CKO č. 13</w:t>
      </w:r>
      <w:r w:rsidR="008F2496" w:rsidRPr="008F2496">
        <w:rPr>
          <w:rFonts w:cs="Arial"/>
          <w:szCs w:val="19"/>
        </w:rPr>
        <w:t xml:space="preserve"> </w:t>
      </w:r>
      <w:r w:rsidR="008F2496" w:rsidRPr="008F2496">
        <w:t>k posudzovaniu konfliktu záujmov v procese verejného obstarávania</w:t>
      </w:r>
      <w:r w:rsidRPr="0073389C">
        <w:rPr>
          <w:color w:val="7030A0"/>
        </w:rPr>
        <w:t xml:space="preserve">. </w:t>
      </w:r>
      <w:r w:rsidRPr="0073389C">
        <w:rPr>
          <w:color w:val="000000"/>
        </w:rPr>
        <w:t xml:space="preserve">V tomto čestnom prehlásení </w:t>
      </w:r>
      <w:r w:rsidR="005F5EA3">
        <w:rPr>
          <w:color w:val="000000"/>
        </w:rPr>
        <w:t>P</w:t>
      </w:r>
      <w:r w:rsidR="00567ACF" w:rsidRPr="0073389C">
        <w:rPr>
          <w:color w:val="000000"/>
        </w:rPr>
        <w:t xml:space="preserve">rijímateľ </w:t>
      </w:r>
      <w:r w:rsidRPr="0073389C">
        <w:rPr>
          <w:color w:val="000000"/>
        </w:rPr>
        <w:t xml:space="preserve">okrem iného prehlasuje, že v prípade ak podľa jeho vedomostí, resp. vedomostí </w:t>
      </w:r>
      <w:r w:rsidR="005F5EA3">
        <w:rPr>
          <w:color w:val="000000"/>
        </w:rPr>
        <w:t>P</w:t>
      </w:r>
      <w:r w:rsidRPr="0073389C">
        <w:rPr>
          <w:color w:val="000000"/>
        </w:rPr>
        <w:t xml:space="preserve">rijímateľa nastane v </w:t>
      </w:r>
      <w:r w:rsidRPr="0073389C">
        <w:rPr>
          <w:color w:val="000000"/>
        </w:rPr>
        <w:lastRenderedPageBreak/>
        <w:t xml:space="preserve">danom projekte konflikt záujmov, bude o uvedenej skutočnosti bezodkladne písomne informovať </w:t>
      </w:r>
      <w:r w:rsidR="005F5EA3">
        <w:rPr>
          <w:color w:val="000000"/>
        </w:rPr>
        <w:t>P</w:t>
      </w:r>
      <w:r w:rsidRPr="0073389C">
        <w:rPr>
          <w:color w:val="000000"/>
        </w:rPr>
        <w:t xml:space="preserve">oskytovateľa. </w:t>
      </w:r>
    </w:p>
    <w:p w14:paraId="7E71AD36" w14:textId="68F98053" w:rsidR="00F457A3" w:rsidRDefault="00F457A3" w:rsidP="00F457A3">
      <w:pPr>
        <w:rPr>
          <w:rFonts w:ascii="Times New Roman" w:hAnsi="Times New Roman"/>
          <w:b/>
          <w:sz w:val="24"/>
        </w:rPr>
      </w:pPr>
      <w:r>
        <w:rPr>
          <w:rFonts w:ascii="Times New Roman" w:hAnsi="Times New Roman"/>
          <w:b/>
          <w:sz w:val="24"/>
        </w:rPr>
        <w:t xml:space="preserve">Verejné obstarávania </w:t>
      </w:r>
      <w:r w:rsidR="00A2535D">
        <w:rPr>
          <w:rFonts w:ascii="Times New Roman" w:hAnsi="Times New Roman"/>
          <w:b/>
          <w:sz w:val="24"/>
        </w:rPr>
        <w:t>v rámci</w:t>
      </w:r>
      <w:r w:rsidR="00F87338">
        <w:rPr>
          <w:rFonts w:ascii="Times New Roman" w:hAnsi="Times New Roman"/>
          <w:b/>
          <w:sz w:val="24"/>
        </w:rPr>
        <w:t xml:space="preserve"> </w:t>
      </w:r>
      <w:r>
        <w:rPr>
          <w:rFonts w:ascii="Times New Roman" w:hAnsi="Times New Roman"/>
          <w:b/>
          <w:sz w:val="24"/>
        </w:rPr>
        <w:t>zjednoduš</w:t>
      </w:r>
      <w:r w:rsidR="00A2535D">
        <w:rPr>
          <w:rFonts w:ascii="Times New Roman" w:hAnsi="Times New Roman"/>
          <w:b/>
          <w:sz w:val="24"/>
        </w:rPr>
        <w:t>eného</w:t>
      </w:r>
      <w:r>
        <w:rPr>
          <w:rFonts w:ascii="Times New Roman" w:hAnsi="Times New Roman"/>
          <w:b/>
          <w:sz w:val="24"/>
        </w:rPr>
        <w:t xml:space="preserve"> vykazovan</w:t>
      </w:r>
      <w:r w:rsidR="00A2535D">
        <w:rPr>
          <w:rFonts w:ascii="Times New Roman" w:hAnsi="Times New Roman"/>
          <w:b/>
          <w:sz w:val="24"/>
        </w:rPr>
        <w:t>ia</w:t>
      </w:r>
      <w:r w:rsidRPr="00CA3B38">
        <w:rPr>
          <w:rFonts w:ascii="Times New Roman" w:hAnsi="Times New Roman"/>
          <w:b/>
          <w:sz w:val="24"/>
        </w:rPr>
        <w:t xml:space="preserve"> výdavkov</w:t>
      </w:r>
    </w:p>
    <w:p w14:paraId="60B2CC01" w14:textId="77777777" w:rsidR="00F457A3" w:rsidRPr="00CA3B38" w:rsidRDefault="00F457A3" w:rsidP="00F457A3">
      <w:pPr>
        <w:rPr>
          <w:rFonts w:ascii="Times New Roman" w:hAnsi="Times New Roman"/>
          <w:b/>
          <w:sz w:val="24"/>
        </w:rPr>
      </w:pPr>
    </w:p>
    <w:p w14:paraId="6AD0A4B9" w14:textId="46BCD4C8" w:rsidR="00F457A3" w:rsidRPr="00F457A3" w:rsidRDefault="00F457A3" w:rsidP="000765C3">
      <w:pPr>
        <w:pStyle w:val="Odsekzoznamu"/>
        <w:numPr>
          <w:ilvl w:val="0"/>
          <w:numId w:val="107"/>
        </w:numPr>
        <w:spacing w:after="200" w:line="276" w:lineRule="auto"/>
        <w:jc w:val="both"/>
        <w:rPr>
          <w:color w:val="000000"/>
        </w:rPr>
      </w:pPr>
      <w:r w:rsidRPr="000765C3">
        <w:t>Ak Prijímateľ uskutočnil</w:t>
      </w:r>
      <w:r w:rsidRPr="00F457A3">
        <w:rPr>
          <w:color w:val="000000"/>
        </w:rPr>
        <w:t xml:space="preserve"> VO, na základe ktorého sa výdavky vykázali zjednodušene (ďalej ako „VO </w:t>
      </w:r>
      <w:r w:rsidR="00A2535D">
        <w:rPr>
          <w:color w:val="000000"/>
        </w:rPr>
        <w:t xml:space="preserve">v rámci </w:t>
      </w:r>
      <w:r w:rsidRPr="00F457A3">
        <w:rPr>
          <w:color w:val="000000"/>
        </w:rPr>
        <w:t xml:space="preserve"> ZVV“), postupuje podľa Príručky pre Prijímateľa, okrem nasledujúcich ustanovení:</w:t>
      </w:r>
    </w:p>
    <w:p w14:paraId="614C4D2F" w14:textId="77777777" w:rsidR="00F457A3" w:rsidRPr="00F457A3" w:rsidRDefault="00F457A3" w:rsidP="000765C3">
      <w:pPr>
        <w:pStyle w:val="Odsekzoznamu"/>
        <w:numPr>
          <w:ilvl w:val="0"/>
          <w:numId w:val="106"/>
        </w:numPr>
        <w:spacing w:after="200" w:line="276" w:lineRule="auto"/>
        <w:jc w:val="both"/>
        <w:rPr>
          <w:color w:val="000000"/>
        </w:rPr>
      </w:pPr>
      <w:r w:rsidRPr="00F457A3">
        <w:rPr>
          <w:color w:val="000000"/>
        </w:rPr>
        <w:t xml:space="preserve">kapitola 2.5.1,  </w:t>
      </w:r>
    </w:p>
    <w:p w14:paraId="13679BA5" w14:textId="3DD9D010" w:rsidR="00F457A3" w:rsidRPr="00F87338" w:rsidRDefault="00F457A3" w:rsidP="00F87338">
      <w:pPr>
        <w:pStyle w:val="Odsekzoznamu"/>
        <w:numPr>
          <w:ilvl w:val="0"/>
          <w:numId w:val="106"/>
        </w:numPr>
        <w:spacing w:after="200" w:line="276" w:lineRule="auto"/>
        <w:jc w:val="both"/>
        <w:rPr>
          <w:color w:val="000000"/>
        </w:rPr>
      </w:pPr>
      <w:r w:rsidRPr="00F87338">
        <w:rPr>
          <w:color w:val="000000"/>
        </w:rPr>
        <w:t>kapitola 2.5.6 písm. a), b)</w:t>
      </w:r>
      <w:r w:rsidR="00F87338">
        <w:rPr>
          <w:color w:val="000000"/>
        </w:rPr>
        <w:t>,</w:t>
      </w:r>
      <w:r w:rsidR="00F87338" w:rsidRPr="00F87338" w:rsidDel="00F87338">
        <w:rPr>
          <w:color w:val="000000"/>
        </w:rPr>
        <w:t xml:space="preserve"> </w:t>
      </w:r>
      <w:r w:rsidRPr="00F87338">
        <w:rPr>
          <w:color w:val="000000"/>
        </w:rPr>
        <w:t xml:space="preserve">d), e), </w:t>
      </w:r>
      <w:r w:rsidR="00D8644C" w:rsidRPr="00F87338">
        <w:rPr>
          <w:color w:val="000000"/>
        </w:rPr>
        <w:t xml:space="preserve">f), </w:t>
      </w:r>
      <w:r w:rsidRPr="00F87338">
        <w:rPr>
          <w:color w:val="000000"/>
        </w:rPr>
        <w:t>g), h), i)</w:t>
      </w:r>
      <w:r w:rsidR="00F87338">
        <w:rPr>
          <w:color w:val="000000"/>
        </w:rPr>
        <w:t xml:space="preserve"> a</w:t>
      </w:r>
      <w:r w:rsidRPr="00F87338">
        <w:rPr>
          <w:color w:val="000000"/>
        </w:rPr>
        <w:t xml:space="preserve"> j),</w:t>
      </w:r>
    </w:p>
    <w:p w14:paraId="08CAD60C" w14:textId="77777777" w:rsidR="00F457A3" w:rsidRPr="00F457A3" w:rsidRDefault="00F457A3" w:rsidP="000765C3">
      <w:pPr>
        <w:pStyle w:val="Odsekzoznamu"/>
        <w:numPr>
          <w:ilvl w:val="0"/>
          <w:numId w:val="106"/>
        </w:numPr>
        <w:spacing w:after="200" w:line="276" w:lineRule="auto"/>
        <w:jc w:val="both"/>
        <w:rPr>
          <w:color w:val="000000"/>
        </w:rPr>
      </w:pPr>
      <w:r w:rsidRPr="00F457A3">
        <w:rPr>
          <w:color w:val="000000"/>
        </w:rPr>
        <w:t>kapitola 2.5.7.</w:t>
      </w:r>
    </w:p>
    <w:p w14:paraId="68823A50" w14:textId="77777777" w:rsidR="00F457A3" w:rsidRPr="00F457A3" w:rsidRDefault="00F457A3" w:rsidP="00F457A3">
      <w:pPr>
        <w:pStyle w:val="Odsekzoznamu"/>
        <w:jc w:val="both"/>
        <w:rPr>
          <w:color w:val="000000"/>
        </w:rPr>
      </w:pPr>
    </w:p>
    <w:p w14:paraId="6703F27E" w14:textId="680FBBC2" w:rsidR="00F457A3" w:rsidRPr="00F457A3" w:rsidRDefault="00F457A3" w:rsidP="00F457A3">
      <w:pPr>
        <w:pStyle w:val="Odsekzoznamu"/>
        <w:jc w:val="both"/>
        <w:rPr>
          <w:color w:val="000000"/>
        </w:rPr>
      </w:pPr>
      <w:r w:rsidRPr="00F457A3">
        <w:rPr>
          <w:color w:val="000000"/>
        </w:rPr>
        <w:t xml:space="preserve">Ostatné ustanovenia tejto príručky, ktoré z povahy a charakteru VO </w:t>
      </w:r>
      <w:r w:rsidR="00A2535D">
        <w:rPr>
          <w:color w:val="000000"/>
        </w:rPr>
        <w:t>v rámci</w:t>
      </w:r>
      <w:r w:rsidRPr="00F457A3">
        <w:rPr>
          <w:color w:val="000000"/>
        </w:rPr>
        <w:t xml:space="preserve"> ZVV nie sú aplikovateľné, je možné považovať za bezpredmetné.  </w:t>
      </w:r>
    </w:p>
    <w:p w14:paraId="1D7AA70A" w14:textId="77777777" w:rsidR="00F457A3" w:rsidRPr="00F457A3" w:rsidRDefault="00F457A3" w:rsidP="00F457A3">
      <w:pPr>
        <w:pStyle w:val="Odsekzoznamu"/>
        <w:jc w:val="both"/>
        <w:rPr>
          <w:color w:val="000000"/>
        </w:rPr>
      </w:pPr>
    </w:p>
    <w:p w14:paraId="0566E741" w14:textId="008487F3" w:rsidR="00F457A3" w:rsidRPr="0056123B" w:rsidRDefault="00F457A3" w:rsidP="000765C3">
      <w:pPr>
        <w:pStyle w:val="Odsekzoznamu"/>
        <w:numPr>
          <w:ilvl w:val="0"/>
          <w:numId w:val="107"/>
        </w:numPr>
        <w:spacing w:after="200" w:line="276" w:lineRule="auto"/>
        <w:jc w:val="both"/>
        <w:rPr>
          <w:color w:val="000000"/>
        </w:rPr>
      </w:pPr>
      <w:r w:rsidRPr="00F457A3">
        <w:rPr>
          <w:color w:val="000000"/>
        </w:rPr>
        <w:t xml:space="preserve">Okamih pre zaslanie výzvy na predloženie VO </w:t>
      </w:r>
      <w:r w:rsidR="00A2535D">
        <w:rPr>
          <w:color w:val="000000"/>
        </w:rPr>
        <w:t>v rámci</w:t>
      </w:r>
      <w:r w:rsidRPr="00F457A3">
        <w:rPr>
          <w:color w:val="000000"/>
        </w:rPr>
        <w:t xml:space="preserve"> ZVV </w:t>
      </w:r>
      <w:r w:rsidR="00C903D1" w:rsidRPr="0056123B">
        <w:rPr>
          <w:color w:val="000000"/>
        </w:rPr>
        <w:t>urč</w:t>
      </w:r>
      <w:r w:rsidR="00C21732" w:rsidRPr="0056123B">
        <w:rPr>
          <w:color w:val="000000"/>
        </w:rPr>
        <w:t>í</w:t>
      </w:r>
      <w:r w:rsidR="00C903D1" w:rsidRPr="0056123B">
        <w:rPr>
          <w:color w:val="000000"/>
        </w:rPr>
        <w:t xml:space="preserve"> RO pre OP EVS </w:t>
      </w:r>
      <w:r w:rsidR="00C21732" w:rsidRPr="0056123B">
        <w:rPr>
          <w:color w:val="000000"/>
        </w:rPr>
        <w:t>obvykle na základe vyhodnotenia podnetov od orgánov</w:t>
      </w:r>
      <w:r w:rsidR="00E170BD" w:rsidRPr="0056123B">
        <w:rPr>
          <w:color w:val="000000"/>
        </w:rPr>
        <w:t xml:space="preserve"> auditu kontroly a orgánov implementácie EŠIF</w:t>
      </w:r>
      <w:r w:rsidR="00C21732" w:rsidRPr="0056123B">
        <w:rPr>
          <w:color w:val="000000"/>
        </w:rPr>
        <w:t xml:space="preserve"> mediálnych podnetov alebo vlastných kontrolných mechanizmov. </w:t>
      </w:r>
    </w:p>
    <w:p w14:paraId="57C25A11" w14:textId="77777777" w:rsidR="00F457A3" w:rsidRPr="00F457A3" w:rsidRDefault="00F457A3" w:rsidP="00F457A3">
      <w:pPr>
        <w:pStyle w:val="Odsekzoznamu"/>
        <w:jc w:val="both"/>
        <w:rPr>
          <w:color w:val="000000"/>
        </w:rPr>
      </w:pPr>
    </w:p>
    <w:p w14:paraId="56061385" w14:textId="77601AAA" w:rsidR="00F457A3" w:rsidRPr="00F457A3" w:rsidRDefault="00F457A3" w:rsidP="000765C3">
      <w:pPr>
        <w:pStyle w:val="Odsekzoznamu"/>
        <w:numPr>
          <w:ilvl w:val="0"/>
          <w:numId w:val="107"/>
        </w:numPr>
        <w:spacing w:after="200" w:line="276" w:lineRule="auto"/>
        <w:jc w:val="both"/>
        <w:rPr>
          <w:color w:val="000000"/>
        </w:rPr>
      </w:pPr>
      <w:r w:rsidRPr="00F457A3">
        <w:rPr>
          <w:color w:val="000000"/>
        </w:rPr>
        <w:t xml:space="preserve">Prijímateľ sa zaväzuje na základe výzvy Poskytovateľa predložiť mu v lehote nie kratšej ako bezodkladne dokumentáciu z VO </w:t>
      </w:r>
      <w:r w:rsidR="00A2535D">
        <w:rPr>
          <w:color w:val="000000"/>
        </w:rPr>
        <w:t>v rámci</w:t>
      </w:r>
      <w:r w:rsidRPr="00F457A3">
        <w:rPr>
          <w:color w:val="000000"/>
        </w:rPr>
        <w:t xml:space="preserve"> ZVV, ktoré vykonal Prijímateľ alebo Partner a ktoré sa týka Projektu. Pri predkladaní dokumentácie Prijímateľ postupuje podľa kapitoly 2.5.5 Príručky pre Prijímateľa.</w:t>
      </w:r>
    </w:p>
    <w:p w14:paraId="4227AAE2" w14:textId="77777777" w:rsidR="00F457A3" w:rsidRPr="00F457A3" w:rsidRDefault="00F457A3" w:rsidP="00F457A3">
      <w:pPr>
        <w:pStyle w:val="Odsekzoznamu"/>
        <w:jc w:val="both"/>
        <w:rPr>
          <w:color w:val="000000"/>
        </w:rPr>
      </w:pPr>
    </w:p>
    <w:p w14:paraId="06D38A94" w14:textId="3CEBDE1A" w:rsidR="00F457A3" w:rsidRPr="00F457A3" w:rsidRDefault="00F457A3" w:rsidP="00F457A3">
      <w:pPr>
        <w:pStyle w:val="Odsekzoznamu"/>
        <w:jc w:val="both"/>
        <w:rPr>
          <w:color w:val="000000"/>
        </w:rPr>
      </w:pPr>
      <w:r w:rsidRPr="00F457A3">
        <w:rPr>
          <w:color w:val="000000"/>
        </w:rPr>
        <w:t xml:space="preserve">Dôležité upozornenie: VO </w:t>
      </w:r>
      <w:r w:rsidR="00A2535D">
        <w:rPr>
          <w:color w:val="000000"/>
        </w:rPr>
        <w:t>v rámci</w:t>
      </w:r>
      <w:r w:rsidRPr="00F457A3">
        <w:rPr>
          <w:color w:val="000000"/>
        </w:rPr>
        <w:t xml:space="preserve"> ZVV Prijímateľ predkladá Poskytovateľovi až na základe výzvy Poskytovateľa. </w:t>
      </w:r>
    </w:p>
    <w:p w14:paraId="7C780782" w14:textId="77777777" w:rsidR="00F457A3" w:rsidRPr="00F457A3" w:rsidRDefault="00F457A3" w:rsidP="00F457A3">
      <w:pPr>
        <w:pStyle w:val="Odsekzoznamu"/>
        <w:jc w:val="both"/>
        <w:rPr>
          <w:color w:val="000000"/>
        </w:rPr>
      </w:pPr>
    </w:p>
    <w:p w14:paraId="23C50BD3" w14:textId="3FB45181" w:rsidR="00F457A3" w:rsidRPr="00F457A3" w:rsidRDefault="00F457A3" w:rsidP="000765C3">
      <w:pPr>
        <w:pStyle w:val="Odsekzoznamu"/>
        <w:numPr>
          <w:ilvl w:val="0"/>
          <w:numId w:val="107"/>
        </w:numPr>
        <w:spacing w:after="200" w:line="276" w:lineRule="auto"/>
        <w:jc w:val="both"/>
        <w:rPr>
          <w:color w:val="000000"/>
        </w:rPr>
      </w:pPr>
      <w:r w:rsidRPr="00F457A3">
        <w:rPr>
          <w:color w:val="000000"/>
        </w:rPr>
        <w:t xml:space="preserve">VO </w:t>
      </w:r>
      <w:r w:rsidR="00A2535D">
        <w:rPr>
          <w:color w:val="000000"/>
        </w:rPr>
        <w:t>v rámci</w:t>
      </w:r>
      <w:r w:rsidRPr="00F457A3">
        <w:rPr>
          <w:color w:val="000000"/>
        </w:rPr>
        <w:t xml:space="preserve"> ZVV bude predmetom štandardnej ex-post kontroly uskutočnenej podľa kapitoly 2.5.6 písm. c) tejto príručky.</w:t>
      </w:r>
    </w:p>
    <w:p w14:paraId="59637265" w14:textId="77777777" w:rsidR="00F457A3" w:rsidRPr="00F457A3" w:rsidRDefault="00F457A3" w:rsidP="00F457A3">
      <w:pPr>
        <w:pStyle w:val="Odsekzoznamu"/>
        <w:rPr>
          <w:color w:val="000000"/>
        </w:rPr>
      </w:pPr>
    </w:p>
    <w:p w14:paraId="5728773D" w14:textId="03A79556" w:rsidR="00F457A3" w:rsidRPr="00F457A3" w:rsidRDefault="00F457A3" w:rsidP="000765C3">
      <w:pPr>
        <w:pStyle w:val="Odsekzoznamu"/>
        <w:numPr>
          <w:ilvl w:val="0"/>
          <w:numId w:val="107"/>
        </w:numPr>
        <w:spacing w:after="200" w:line="276" w:lineRule="auto"/>
        <w:jc w:val="both"/>
        <w:rPr>
          <w:color w:val="000000"/>
        </w:rPr>
      </w:pPr>
      <w:r w:rsidRPr="00F457A3">
        <w:rPr>
          <w:color w:val="000000"/>
        </w:rPr>
        <w:t xml:space="preserve">Dôležité upozornenie: Ak VO </w:t>
      </w:r>
      <w:r w:rsidR="00A2535D">
        <w:rPr>
          <w:color w:val="000000"/>
        </w:rPr>
        <w:t>v rámci</w:t>
      </w:r>
      <w:r w:rsidRPr="00F457A3">
        <w:rPr>
          <w:color w:val="000000"/>
        </w:rPr>
        <w:t xml:space="preserve"> ZVV je nadlimitnou zákazkou alebo koncesiou, financovanou čo aj z časti z prostriedkov Európskej únie, resp. z prostriedkov predmetného projektu, prijímateľ je podľa § 169 ods. 2 zákona o VO povinný pred uzavretím zmluvy, koncesnej zmluvy alebo rámcovej dohody, pred ukončením súťaže návrhov, pred zadaním zákazky na základe rámcovej dohody alebo pred ukončením postupu inovatívneho partnerstva podať ÚVO podnet na vykonanie kontroly predmetného verejného obstarávania.</w:t>
      </w:r>
    </w:p>
    <w:p w14:paraId="4673443D" w14:textId="77777777" w:rsidR="00F457A3" w:rsidRPr="00F457A3" w:rsidRDefault="00F457A3" w:rsidP="00F457A3">
      <w:pPr>
        <w:pStyle w:val="Odsekzoznamu"/>
        <w:rPr>
          <w:color w:val="000000"/>
        </w:rPr>
      </w:pPr>
    </w:p>
    <w:p w14:paraId="4F0DB346" w14:textId="4F18C50E" w:rsidR="00F457A3" w:rsidRDefault="00F457A3" w:rsidP="000765C3">
      <w:pPr>
        <w:pStyle w:val="Odsekzoznamu"/>
        <w:numPr>
          <w:ilvl w:val="0"/>
          <w:numId w:val="107"/>
        </w:numPr>
        <w:spacing w:after="200" w:line="276" w:lineRule="auto"/>
        <w:jc w:val="both"/>
        <w:rPr>
          <w:color w:val="000000"/>
        </w:rPr>
      </w:pPr>
      <w:r w:rsidRPr="00F457A3">
        <w:rPr>
          <w:color w:val="000000"/>
        </w:rPr>
        <w:t xml:space="preserve">V prípade VO </w:t>
      </w:r>
      <w:r w:rsidR="00A2535D">
        <w:rPr>
          <w:color w:val="000000"/>
        </w:rPr>
        <w:t>v rámci</w:t>
      </w:r>
      <w:r w:rsidRPr="00F457A3">
        <w:rPr>
          <w:color w:val="000000"/>
        </w:rPr>
        <w:t xml:space="preserve"> ZVV sa kapitola 2.5.7 Príručky pre Prijímateľa – Finančné opravy neuplatní.</w:t>
      </w:r>
    </w:p>
    <w:p w14:paraId="21A601C1" w14:textId="77777777" w:rsidR="00F87338" w:rsidRPr="002244BF" w:rsidRDefault="00F87338" w:rsidP="002244BF">
      <w:pPr>
        <w:pStyle w:val="Odsekzoznamu"/>
        <w:rPr>
          <w:color w:val="000000"/>
        </w:rPr>
      </w:pPr>
    </w:p>
    <w:p w14:paraId="4FB9499D" w14:textId="08E8564A" w:rsidR="00E459F5" w:rsidRPr="00F87338" w:rsidRDefault="00F457A3" w:rsidP="002244BF">
      <w:pPr>
        <w:pStyle w:val="Odsekzoznamu"/>
        <w:numPr>
          <w:ilvl w:val="0"/>
          <w:numId w:val="107"/>
        </w:numPr>
        <w:autoSpaceDE w:val="0"/>
        <w:autoSpaceDN w:val="0"/>
        <w:adjustRightInd w:val="0"/>
        <w:spacing w:before="120" w:after="120" w:line="288" w:lineRule="auto"/>
        <w:jc w:val="both"/>
        <w:rPr>
          <w:color w:val="000000"/>
        </w:rPr>
      </w:pPr>
      <w:r w:rsidRPr="00F87338">
        <w:rPr>
          <w:color w:val="000000"/>
        </w:rPr>
        <w:t>Ak na základe kontroly V</w:t>
      </w:r>
      <w:r w:rsidR="00387C2C" w:rsidRPr="00F87338">
        <w:rPr>
          <w:color w:val="000000"/>
        </w:rPr>
        <w:t>O v rámci</w:t>
      </w:r>
      <w:r w:rsidRPr="00F87338">
        <w:rPr>
          <w:color w:val="000000"/>
        </w:rPr>
        <w:t xml:space="preserve"> ZVV Poskytovateľ identifikuje porušenie pravidiel a/alebo postupov Verejného obstarávania,  Prijímateľ sa zaväzuje zaplatiť Poskytovateľovi zmluvnú pokutu vo výške a spôsobom uvedenom v</w:t>
      </w:r>
      <w:r w:rsidR="00E459F5" w:rsidRPr="00F87338">
        <w:rPr>
          <w:color w:val="000000"/>
        </w:rPr>
        <w:t> čl. 13</w:t>
      </w:r>
      <w:r w:rsidR="00E459F5" w:rsidRPr="00F87338">
        <w:rPr>
          <w:color w:val="000000"/>
        </w:rPr>
        <w:tab/>
        <w:t>ods.3 a 4 VZP zmluvy o</w:t>
      </w:r>
      <w:r w:rsidR="00C80203" w:rsidRPr="00F87338">
        <w:rPr>
          <w:color w:val="000000"/>
        </w:rPr>
        <w:t> </w:t>
      </w:r>
      <w:r w:rsidR="00E459F5" w:rsidRPr="00F87338">
        <w:rPr>
          <w:color w:val="000000"/>
        </w:rPr>
        <w:t>NFP</w:t>
      </w:r>
      <w:r w:rsidR="00C80203" w:rsidRPr="00F87338">
        <w:rPr>
          <w:color w:val="000000"/>
        </w:rPr>
        <w:t>. To znamená, že  zmluvná pokuta sa vypočíta ako percento vzťahujúce sa podľa Prílohy č. 4 Zmluvy o poskytnutí NFP na danú skutkovú podstatu porušenia pravidiel a/alebo postupov Verejného obstarávania zo základu pre paušálnu sadzbu, ktorý predstavuje vždy konkrétnu sumu</w:t>
      </w:r>
      <w:r w:rsidR="00D8644C" w:rsidRPr="00F87338">
        <w:rPr>
          <w:color w:val="000000"/>
        </w:rPr>
        <w:t xml:space="preserve"> </w:t>
      </w:r>
      <w:r w:rsidR="00C80203" w:rsidRPr="00F87338">
        <w:rPr>
          <w:color w:val="000000"/>
        </w:rPr>
        <w:t xml:space="preserve">všetkých VO určených v paušálnej sadzbe za celý projekt. </w:t>
      </w:r>
    </w:p>
    <w:p w14:paraId="7A55D467" w14:textId="7297C0E9" w:rsidR="009D7F63" w:rsidRPr="0073389C" w:rsidRDefault="009D7F63" w:rsidP="009D7F63">
      <w:pPr>
        <w:spacing w:before="120" w:after="120" w:line="288" w:lineRule="auto"/>
        <w:jc w:val="both"/>
      </w:pPr>
    </w:p>
    <w:p w14:paraId="7A55D468" w14:textId="77777777" w:rsidR="009D7F63" w:rsidRPr="0073389C" w:rsidRDefault="009D7F63" w:rsidP="009D7F63">
      <w:pPr>
        <w:pStyle w:val="Nadpis2"/>
        <w:spacing w:line="288" w:lineRule="auto"/>
        <w:rPr>
          <w:lang w:val="sk-SK"/>
        </w:rPr>
      </w:pPr>
      <w:bookmarkStart w:id="282" w:name="_Toc410907878"/>
      <w:bookmarkStart w:id="283" w:name="_Toc440372888"/>
      <w:bookmarkStart w:id="284" w:name="_Toc440636399"/>
      <w:r w:rsidRPr="0073389C">
        <w:rPr>
          <w:lang w:val="sk-SK"/>
        </w:rPr>
        <w:t>Informačný systém (ITMS2014+)</w:t>
      </w:r>
      <w:bookmarkEnd w:id="282"/>
      <w:bookmarkEnd w:id="283"/>
      <w:bookmarkEnd w:id="284"/>
    </w:p>
    <w:p w14:paraId="7A55D469" w14:textId="7DD16733" w:rsidR="009D7F63" w:rsidRPr="0073389C" w:rsidRDefault="009D7F63" w:rsidP="009D7F63">
      <w:pPr>
        <w:spacing w:before="120" w:after="120" w:line="288" w:lineRule="auto"/>
        <w:jc w:val="both"/>
      </w:pPr>
      <w:r w:rsidRPr="0073389C">
        <w:t>ITMS2014+ – IT monitorovací systém pre štrukturálne fondy slúži na komplexné sledovanie priebehu realizácie projektov a stavu čerpania prostriedkov na úrovni jednotlivých EŠIF, operačných programov, prioritných osí, špecifických cieľov a projektov. Zabezpečenie funkčnosti ITMS2014+ je plne v kompetencii C</w:t>
      </w:r>
      <w:r w:rsidR="00A672FF">
        <w:t>KO</w:t>
      </w:r>
      <w:r w:rsidRPr="0073389C">
        <w:t xml:space="preserve"> v spolupráci s Certifikačným orgánom a DataCentrom.</w:t>
      </w:r>
    </w:p>
    <w:p w14:paraId="7A55D46A" w14:textId="77777777" w:rsidR="009D7F63" w:rsidRPr="0073389C" w:rsidRDefault="009D7F63" w:rsidP="009D7F63">
      <w:pPr>
        <w:spacing w:before="120" w:after="120" w:line="288" w:lineRule="auto"/>
        <w:jc w:val="both"/>
      </w:pPr>
      <w:r w:rsidRPr="0073389C">
        <w:t xml:space="preserve">ITMS2014+ je delený na tri hlavné časti: </w:t>
      </w:r>
    </w:p>
    <w:p w14:paraId="7A55D46B"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lastRenderedPageBreak/>
        <w:t>neverejná časť ITMS2014+ (CORE ITMS2014+) zabezpečuje programové, projektové a finančné riadenie, kontrolu a audit, ktorá je integrovaná s účtovným systémom ISUF; informačným systémom Európskej komisie SFC2014 a monitorovacími systémami okolitých krajín pre programy cezhraničnej spolupráce;</w:t>
      </w:r>
    </w:p>
    <w:p w14:paraId="7A55D46C" w14:textId="77777777" w:rsidR="009D7F63" w:rsidRPr="0073389C" w:rsidRDefault="009D7F63" w:rsidP="007957E1">
      <w:pPr>
        <w:pStyle w:val="Bulletslevel1"/>
        <w:spacing w:after="120" w:line="288" w:lineRule="auto"/>
        <w:ind w:left="567" w:hanging="283"/>
        <w:jc w:val="both"/>
        <w:rPr>
          <w:rFonts w:cs="Arial"/>
          <w:szCs w:val="19"/>
          <w:lang w:val="sk-SK"/>
        </w:rPr>
      </w:pPr>
      <w:r w:rsidRPr="0073389C">
        <w:rPr>
          <w:rFonts w:cs="Arial"/>
          <w:szCs w:val="19"/>
          <w:lang w:val="sk-SK"/>
        </w:rPr>
        <w:t>reportovacia časť zabezpečuje tvorbu statických a dynamických dátových exportov;</w:t>
      </w:r>
    </w:p>
    <w:p w14:paraId="7A55D46D" w14:textId="6E7EE7B8" w:rsidR="009D7F63" w:rsidRPr="00666AC8" w:rsidRDefault="009D7F63" w:rsidP="00CC5712">
      <w:pPr>
        <w:pStyle w:val="Bulletslevel1"/>
        <w:ind w:left="567" w:hanging="283"/>
        <w:jc w:val="both"/>
        <w:rPr>
          <w:lang w:val="sk-SK"/>
        </w:rPr>
      </w:pPr>
      <w:r w:rsidRPr="00666AC8">
        <w:rPr>
          <w:b/>
          <w:lang w:val="sk-SK"/>
        </w:rPr>
        <w:t>verejná časť</w:t>
      </w:r>
      <w:r w:rsidRPr="00666AC8">
        <w:rPr>
          <w:lang w:val="sk-SK"/>
        </w:rPr>
        <w:t xml:space="preserve"> (verejný portál ITMS2014+, </w:t>
      </w:r>
      <w:r w:rsidR="00AB3049" w:rsidRPr="00AB3049">
        <w:rPr>
          <w:rFonts w:cs="Arial"/>
          <w:szCs w:val="19"/>
          <w:lang w:val="sk-SK"/>
        </w:rPr>
        <w:t xml:space="preserve">https://public.itms2014.sk/ </w:t>
      </w:r>
      <w:r w:rsidRPr="00666AC8">
        <w:rPr>
          <w:lang w:val="sk-SK"/>
        </w:rPr>
        <w:t>) zabezpečuje komunikáciu so žiadateľom/prijímateľom.</w:t>
      </w:r>
    </w:p>
    <w:p w14:paraId="7A55D46E" w14:textId="551D9011" w:rsidR="009D7F63" w:rsidRPr="0073389C" w:rsidRDefault="009D7F63" w:rsidP="007957E1">
      <w:pPr>
        <w:spacing w:before="120" w:after="120" w:line="288" w:lineRule="auto"/>
        <w:jc w:val="both"/>
      </w:pPr>
      <w:r w:rsidRPr="0073389C">
        <w:rPr>
          <w:b/>
        </w:rPr>
        <w:t>Verejný portál ITMS2014+</w:t>
      </w:r>
      <w:r w:rsidRPr="0073389C">
        <w:t xml:space="preserve"> slúži na komunikáciu a výmenu dát medzi žiadateľom/prijímateľom a poskytovateľom. Úlohou prijímateľov je zadávať povinné údaje do verejne prístupnej časti ITMS2014+ (ďalej len „verejného portálu ITMS2014+“), ktorá sa nachádza na webovom sídle  </w:t>
      </w:r>
      <w:r w:rsidR="007957E1" w:rsidRPr="007957E1">
        <w:t>https://public.itms2014.sk/</w:t>
      </w:r>
      <w:r w:rsidRPr="0073389C">
        <w:t>.</w:t>
      </w:r>
    </w:p>
    <w:p w14:paraId="7A55D46F" w14:textId="77777777" w:rsidR="009D7F63" w:rsidRPr="0073389C" w:rsidRDefault="009D7F63" w:rsidP="009D7F63">
      <w:pPr>
        <w:spacing w:before="120" w:after="120" w:line="288" w:lineRule="auto"/>
        <w:jc w:val="both"/>
      </w:pPr>
      <w:r w:rsidRPr="0073389C">
        <w:t>Prístup do verejného portálu ITMS2014+ prijímateľ získal pred predložením žiadosti o NFP, t. j. ešte ako žiadateľ. To znamená, že osoba, ktorá má aktivované užívateľské konto na portáli ITMS2014+</w:t>
      </w:r>
      <w:r w:rsidRPr="0073389C">
        <w:rPr>
          <w:rStyle w:val="Odkaznapoznmkupodiarou"/>
          <w:sz w:val="19"/>
        </w:rPr>
        <w:footnoteReference w:id="112"/>
      </w:r>
      <w:r w:rsidRPr="0073389C">
        <w:t>, tento prístup ďalej využíva na predkladanie všetkých relevantných dokumentov, najmä:</w:t>
      </w:r>
    </w:p>
    <w:p w14:paraId="7A55D470"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monitorovacích správ,</w:t>
      </w:r>
    </w:p>
    <w:p w14:paraId="7A55D471"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žiadostí o platbu,</w:t>
      </w:r>
    </w:p>
    <w:p w14:paraId="7A55D472"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následnej monitorovacej správy.</w:t>
      </w:r>
    </w:p>
    <w:p w14:paraId="7A55D473" w14:textId="77777777" w:rsidR="009D7F63" w:rsidRPr="0073389C" w:rsidRDefault="009D7F63" w:rsidP="009D7F63">
      <w:pPr>
        <w:spacing w:before="120" w:after="120" w:line="288" w:lineRule="auto"/>
        <w:jc w:val="both"/>
      </w:pPr>
      <w:r w:rsidRPr="0073389C">
        <w:t>Uvedené dokumenty, ktoré prijímateľ predkladá poskytovateľovi vypracováva vyplnením elektronického formulára, prostredníctvom verejného portálu ITMS2014+. Podrobný návod na korektné vypĺňanie jednotlivých častí konkrétneho dokumentu (záložiek) sa nachádza priamo na verejnom portáli ITMS2014+ v príručke pre ITMS2014+.</w:t>
      </w:r>
    </w:p>
    <w:p w14:paraId="7A55D474" w14:textId="77777777" w:rsidR="009D7F63" w:rsidRPr="0073389C" w:rsidRDefault="009D7F63" w:rsidP="009D7F63">
      <w:pPr>
        <w:spacing w:before="120" w:after="120" w:line="288" w:lineRule="auto"/>
        <w:jc w:val="both"/>
      </w:pPr>
      <w:r w:rsidRPr="0073389C">
        <w:t>Po vypracovaní dokumentu vo verejnom portáli ITMS2014+ prijímateľ zabezpečí jeho elektronické odoslanie. Následne po elektronickom odoslaní dokumentu zabezpečí aj fyzické doručenie poskytovateľovi.</w:t>
      </w:r>
    </w:p>
    <w:p w14:paraId="7A55D475" w14:textId="6570FA99"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DataCentrum, ako správca systému ITMS2014+, zverejňuje na verejnom portál</w:t>
      </w:r>
      <w:r w:rsidR="00CC53E9">
        <w:t>i</w:t>
      </w:r>
      <w:r w:rsidRPr="0073389C">
        <w:t xml:space="preserve"> na svojej úvodnej stránke rôzne upozornenia, usmernenia alebo popisy nových funkcionalít portálu ITMS2014+. Verejný portál tiež obsahuje </w:t>
      </w:r>
      <w:r w:rsidRPr="0073389C">
        <w:rPr>
          <w:b/>
        </w:rPr>
        <w:t>užívateľskú príručku s popisom funkcionalít</w:t>
      </w:r>
      <w:r w:rsidRPr="0073389C">
        <w:t xml:space="preserve"> verejného portálu. Odporúčame prijímateľovi priebežne sledovať aktualizácie web stránky ako aj preštudovať všetky relevantné informácie na portáli, aby tak predišiel prípadným komplikáciám.</w:t>
      </w:r>
    </w:p>
    <w:p w14:paraId="7A55D476" w14:textId="77777777" w:rsidR="009D7F63" w:rsidRPr="0073389C" w:rsidRDefault="009D7F63" w:rsidP="009D7F63">
      <w:pPr>
        <w:pStyle w:val="Nadpis2"/>
        <w:spacing w:line="288" w:lineRule="auto"/>
        <w:rPr>
          <w:lang w:val="sk-SK"/>
        </w:rPr>
      </w:pPr>
      <w:bookmarkStart w:id="285" w:name="_Toc440372889"/>
      <w:bookmarkStart w:id="286" w:name="_Toc440636400"/>
      <w:r w:rsidRPr="0073389C">
        <w:rPr>
          <w:lang w:val="sk-SK"/>
        </w:rPr>
        <w:t>Informovanie a komunikácia</w:t>
      </w:r>
      <w:bookmarkEnd w:id="285"/>
      <w:bookmarkEnd w:id="286"/>
    </w:p>
    <w:p w14:paraId="7A55D477" w14:textId="77777777" w:rsidR="009D7F63" w:rsidRPr="0073389C" w:rsidRDefault="009D7F63" w:rsidP="009D7F63">
      <w:pPr>
        <w:spacing w:before="120" w:after="120" w:line="288" w:lineRule="auto"/>
        <w:jc w:val="both"/>
      </w:pPr>
      <w:r w:rsidRPr="0073389C">
        <w:t xml:space="preserve">Na úrovni každého projektu spolufinancovaného z ESF je potrebné dodržiavať základné usmernenia informovania a komunikácie, ktoré definuje Manuál pre informovanie a komunikáciu pre prijímateľov v rámci OP EVS, ktorý je zverejnený na webovom  sídle </w:t>
      </w:r>
      <w:hyperlink r:id="rId27" w:history="1">
        <w:r w:rsidRPr="0073389C">
          <w:rPr>
            <w:rStyle w:val="Hypertextovprepojenie"/>
          </w:rPr>
          <w:t>www.opevs.eu</w:t>
        </w:r>
      </w:hyperlink>
      <w:r w:rsidRPr="0073389C">
        <w:rPr>
          <w:rStyle w:val="Hypertextovprepojenie"/>
        </w:rPr>
        <w:t>.</w:t>
      </w:r>
      <w:r w:rsidRPr="0073389C">
        <w:t xml:space="preserve"> </w:t>
      </w:r>
    </w:p>
    <w:p w14:paraId="69A10570" w14:textId="07F7C444" w:rsidR="00771421" w:rsidRPr="0073389C" w:rsidRDefault="00771421" w:rsidP="00771421">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t>Prijímateľ je povinný informovať RO o zverejnení informácii o projekte na svojom webovom sídle a to zaslaním webového odkazu emailom na komunikacia.opevs@minv.sk v lehote do 20 pracovných dní odo dňa účinnosti zmluvy o NFP.</w:t>
      </w:r>
    </w:p>
    <w:p w14:paraId="7A55D478" w14:textId="2E6F09A8" w:rsidR="009D7F63" w:rsidRPr="0073389C" w:rsidRDefault="009D7F63" w:rsidP="00ED14F6">
      <w:pPr>
        <w:spacing w:before="120" w:after="120" w:line="288" w:lineRule="auto"/>
        <w:jc w:val="both"/>
      </w:pPr>
      <w:r w:rsidRPr="0073389C">
        <w:t xml:space="preserve">Ak má prijímateľ zriadené webové sídlo, je povinný počas realizácie aktivít projektu uverejniť na svojom webovom sídle krátky opis projektu, vrátane popisu cieľov a výsledkov projektu. Rozsah informácie zverejnenej na webovom sídle prijímateľa musí byť primeraný výške poskytovaného príspevku a musí zdôrazňovať finančnú podporu z Európskej únie. </w:t>
      </w:r>
    </w:p>
    <w:p w14:paraId="7A55D479" w14:textId="77777777" w:rsidR="009D7F63" w:rsidRPr="0073389C" w:rsidRDefault="009D7F63" w:rsidP="009D7F63">
      <w:pPr>
        <w:spacing w:before="120" w:after="120" w:line="288" w:lineRule="auto"/>
        <w:jc w:val="both"/>
      </w:pPr>
      <w:r w:rsidRPr="0073389C">
        <w:t xml:space="preserve">Všetci prijímatelia sú povinní informovať účastníkov projektu a verejnosť o tom, že realizované aktivity  sa uskutočňujú vďaka pomoci EÚ, konkrétne vďaka prostriedkom poskytnutým z Európskeho sociálneho </w:t>
      </w:r>
      <w:r w:rsidRPr="0073389C">
        <w:lastRenderedPageBreak/>
        <w:t>fondu. Prostredníctvom informačných aktivít sú povinní v čo najväčšej možnej miere prispieť k výmene skúseností a šíreniu osvedčených postupov, pričom neustále zdôrazňujú spoluúčasť EÚ. Informačnou aktivitou sa rozumie napr:</w:t>
      </w:r>
    </w:p>
    <w:p w14:paraId="7A55D47A" w14:textId="6A2CCE24" w:rsidR="009D7F63" w:rsidRPr="0073389C" w:rsidRDefault="009D7F63" w:rsidP="009D7F63">
      <w:pPr>
        <w:pStyle w:val="Bulletslevel1"/>
        <w:spacing w:after="120" w:line="288" w:lineRule="auto"/>
        <w:ind w:left="567" w:hanging="283"/>
        <w:jc w:val="both"/>
        <w:rPr>
          <w:lang w:val="sk-SK"/>
        </w:rPr>
      </w:pPr>
      <w:r w:rsidRPr="0073389C">
        <w:rPr>
          <w:lang w:val="sk-SK"/>
        </w:rPr>
        <w:t>informačné materiály a dokumenty (</w:t>
      </w:r>
      <w:r w:rsidR="008D3A98" w:rsidRPr="0073389C">
        <w:rPr>
          <w:lang w:val="sk-SK"/>
        </w:rPr>
        <w:t>príručky</w:t>
      </w:r>
      <w:r w:rsidRPr="0073389C">
        <w:rPr>
          <w:lang w:val="sk-SK"/>
        </w:rPr>
        <w:t>, brožúry, letáky a pod.);</w:t>
      </w:r>
    </w:p>
    <w:p w14:paraId="7A55D47B" w14:textId="77777777" w:rsidR="009D7F63" w:rsidRPr="0073389C" w:rsidRDefault="009D7F63" w:rsidP="009D7F63">
      <w:pPr>
        <w:pStyle w:val="Bulletslevel1"/>
        <w:spacing w:after="120" w:line="288" w:lineRule="auto"/>
        <w:ind w:left="567" w:hanging="283"/>
        <w:jc w:val="both"/>
        <w:rPr>
          <w:lang w:val="sk-SK"/>
        </w:rPr>
      </w:pPr>
      <w:r w:rsidRPr="0073389C">
        <w:rPr>
          <w:lang w:val="sk-SK"/>
        </w:rPr>
        <w:t>informačné a malé propagačné predmety (pero, USB, hrnček, taška a pod.);</w:t>
      </w:r>
    </w:p>
    <w:p w14:paraId="7A55D47C" w14:textId="77777777" w:rsidR="009D7F63" w:rsidRPr="0073389C" w:rsidRDefault="009D7F63" w:rsidP="009D7F63">
      <w:pPr>
        <w:pStyle w:val="Bulletslevel1"/>
        <w:spacing w:after="120" w:line="288" w:lineRule="auto"/>
        <w:ind w:left="567" w:hanging="283"/>
        <w:jc w:val="both"/>
        <w:rPr>
          <w:lang w:val="sk-SK"/>
        </w:rPr>
      </w:pPr>
      <w:r w:rsidRPr="0073389C">
        <w:rPr>
          <w:lang w:val="sk-SK"/>
        </w:rPr>
        <w:t>informačné aktivity (podujatia, konferencie, semináre a pod.);</w:t>
      </w:r>
    </w:p>
    <w:p w14:paraId="7A55D47D" w14:textId="77777777" w:rsidR="009D7F63" w:rsidRPr="0073389C" w:rsidRDefault="009D7F63" w:rsidP="009D7F63">
      <w:pPr>
        <w:pStyle w:val="Bulletslevel1"/>
        <w:spacing w:after="120" w:line="288" w:lineRule="auto"/>
        <w:ind w:left="567" w:hanging="283"/>
        <w:jc w:val="both"/>
        <w:rPr>
          <w:lang w:val="sk-SK"/>
        </w:rPr>
      </w:pPr>
      <w:r w:rsidRPr="0073389C">
        <w:rPr>
          <w:lang w:val="sk-SK"/>
        </w:rPr>
        <w:t xml:space="preserve">webové sídla; </w:t>
      </w:r>
    </w:p>
    <w:p w14:paraId="7A55D47E" w14:textId="77777777" w:rsidR="009D7F63" w:rsidRPr="0073389C" w:rsidRDefault="009D7F63" w:rsidP="009D7F63">
      <w:pPr>
        <w:pStyle w:val="Bulletslevel1"/>
        <w:spacing w:after="120" w:line="288" w:lineRule="auto"/>
        <w:ind w:left="567" w:hanging="283"/>
        <w:jc w:val="both"/>
        <w:rPr>
          <w:lang w:val="sk-SK"/>
        </w:rPr>
      </w:pPr>
      <w:r w:rsidRPr="0073389C">
        <w:rPr>
          <w:lang w:val="sk-SK"/>
        </w:rPr>
        <w:t>propagácia v médiách (PR články, rozhovory, inzercia a pod.).</w:t>
      </w:r>
    </w:p>
    <w:p w14:paraId="7A55D47F" w14:textId="77777777" w:rsidR="009D7F63" w:rsidRPr="0073389C" w:rsidRDefault="009D7F63" w:rsidP="009D7F63">
      <w:pPr>
        <w:spacing w:before="120" w:after="120" w:line="288" w:lineRule="auto"/>
        <w:jc w:val="both"/>
      </w:pPr>
      <w:r w:rsidRPr="0073389C">
        <w:t>Finančná spoluúčasť EÚ, konkrétne ESF musí byť zdôraznená v priebehu celej doby realizácie projektu, pri jeho začiatku, v priebehu realizácie aktivít, ako aj po jeho ukončení.</w:t>
      </w:r>
    </w:p>
    <w:p w14:paraId="7A55D480" w14:textId="77777777" w:rsidR="009D7F63" w:rsidRPr="0073389C" w:rsidRDefault="009D7F63" w:rsidP="009D7F63">
      <w:pPr>
        <w:spacing w:before="120" w:after="120" w:line="288" w:lineRule="auto"/>
        <w:jc w:val="both"/>
      </w:pPr>
      <w:r w:rsidRPr="0073389C">
        <w:t xml:space="preserve">Voľba vhodných prostriedkov a opatrení na zabezpečenie informovanosti o pomoci z ESF, pri výmene skúseností a šírení osvedčených postupov, ako aj ich vecné a organizačné zabezpečenie závisia od rozhodnutia prijímateľa. Prijímateľ však musí spĺňať minimálne požiadavky v oblasti informovania a komunikácie na zabezpečenie zviditeľnenia spoluúčasti EÚ. Konkrétne komunikačné nástroje uvádza žiadateľ v žiadosti o nenávratný finančný príspevok. Prijímateľ musí spĺňať minimálne nasledovné požiadavky: </w:t>
      </w:r>
    </w:p>
    <w:p w14:paraId="7A55D481"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zabezpečiť informovanosť všetkých účastníkov aktivít projektu o tom, že projekt je spolufinancovaný z ESF na základe OP EVS;</w:t>
      </w:r>
    </w:p>
    <w:p w14:paraId="7A55D482"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pre verejnosť vydať jasnú správu o tom, že projekt bol podporený na základe OP EVS spolufinancovaného z Európskeho sociálneho fondu;</w:t>
      </w:r>
    </w:p>
    <w:p w14:paraId="7A55D483"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zabezpečiť, aby každý dokument, vrátane prezenčnej listiny a certifikátu o absolvovaní aktivity a iných dokumentov týkajúcich sa projektu, obsahoval logo EÚ s odkazom na ESF a logo OP EVS a vyhlásenie o tom, že OP EVS, na základe ktorého sa projekt realizuje, je spolufinancovaný z Európskeho sociálneho fondu;</w:t>
      </w:r>
    </w:p>
    <w:p w14:paraId="7A55D484" w14:textId="53ED1F7B" w:rsidR="009D7F63" w:rsidRPr="0073389C" w:rsidRDefault="009D7F63" w:rsidP="009D7F63">
      <w:pPr>
        <w:pStyle w:val="Bulletslevel2"/>
        <w:spacing w:after="120" w:line="288" w:lineRule="auto"/>
        <w:ind w:left="567" w:hanging="283"/>
        <w:jc w:val="both"/>
        <w:rPr>
          <w:lang w:val="sk-SK"/>
        </w:rPr>
      </w:pPr>
      <w:r w:rsidRPr="0073389C">
        <w:rPr>
          <w:lang w:val="sk-SK"/>
        </w:rPr>
        <w:t xml:space="preserve">uverejniť na svojom webovom </w:t>
      </w:r>
      <w:r w:rsidR="009D2CA4" w:rsidRPr="0073389C">
        <w:rPr>
          <w:lang w:val="sk-SK"/>
        </w:rPr>
        <w:t>sídle</w:t>
      </w:r>
      <w:r w:rsidRPr="0073389C">
        <w:rPr>
          <w:lang w:val="sk-SK"/>
        </w:rPr>
        <w:t xml:space="preserve"> (ak  existuje) krátky opis projektu spolu s vyhlásením, </w:t>
      </w:r>
      <w:r w:rsidRPr="0073389C">
        <w:rPr>
          <w:rFonts w:cs="Arial"/>
          <w:lang w:val="sk-SK"/>
        </w:rPr>
        <w:t>že projekt je spolufinancovaný z ESF na základe OP EVS</w:t>
      </w:r>
      <w:r w:rsidR="00917EFE">
        <w:rPr>
          <w:rFonts w:cs="Arial"/>
          <w:lang w:val="sk-SK"/>
        </w:rPr>
        <w:t>.</w:t>
      </w:r>
    </w:p>
    <w:p w14:paraId="7A55D485" w14:textId="77777777" w:rsidR="009D7F63" w:rsidRPr="0073389C" w:rsidRDefault="009D7F63" w:rsidP="009D7F63">
      <w:pPr>
        <w:spacing w:before="120" w:after="120" w:line="288" w:lineRule="auto"/>
        <w:jc w:val="both"/>
      </w:pPr>
      <w:r w:rsidRPr="0073389C">
        <w:t>Požiadavky pri realizácií informačných a komunikačných  opatrení,  sú uvedené v Manuáli pre informovanie a komunikáciu pre prijímateľov v rámci OP EVS, ktoré je každý prijímateľ povinný dodržiavať. RO poskytne prijímateľom informačné a komunikačné nástroje vrátane šablón v elektronickej podobe s cieľom pomôcť v prípade potreby prijímateľom splniť ich povinnosti spojené s informovaním a komunikáciou.</w:t>
      </w:r>
    </w:p>
    <w:p w14:paraId="7A55D486" w14:textId="77777777" w:rsidR="009D7F63" w:rsidRPr="0073389C" w:rsidRDefault="009D7F63" w:rsidP="009D7F63">
      <w:pPr>
        <w:spacing w:before="120" w:after="120" w:line="288" w:lineRule="auto"/>
        <w:jc w:val="both"/>
      </w:pPr>
      <w:r w:rsidRPr="0073389C">
        <w:t>Prijatím nenávratného finančného príspevku prijímateľ súčasne vyjadruje súhlas so začlenením do zoznamu prijímateľov pre účely informovania a komunikácie. Prijímateľ zároveň súhlasí so zverejnením nasledovných informácií v zozname prijímateľov: názov a sídlo prijímateľa; názov, ciele a stručný opis projektu; miesto realizácie projektu; časový rámec realizácie projektu; predpokladaný koniec realizácie aktivít projektu; celkové náklady na projekt; výška poskytnutého nenávratného finančného príspevku; ukazovatele projektu; fotografie a audiovizuálne záznamy z miesta realizácie aktivít projektu. Prijímateľ súhlasí so zverejnením a šírením uvedených údajov tiež inými spôsobmi, a to na základe rozhodnutia poskytovateľa.</w:t>
      </w:r>
    </w:p>
    <w:p w14:paraId="7A55D487" w14:textId="77777777" w:rsidR="009D7F63" w:rsidRPr="0073389C" w:rsidRDefault="009D7F63" w:rsidP="009D7F63">
      <w:pPr>
        <w:spacing w:before="120" w:after="120" w:line="288" w:lineRule="auto"/>
        <w:jc w:val="both"/>
      </w:pPr>
      <w:r w:rsidRPr="0073389C">
        <w:t>Informácia o aktivitách v oblasti informovania a komunikácie je súčasťou monitorovacích správ - tabuľka  7. Publicita projektu.</w:t>
      </w:r>
    </w:p>
    <w:p w14:paraId="7A55D488" w14:textId="1034336B"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Implementácia projektov si vyžaduje množstvo času a je spojená s prípravou rozsiahlej podpornej projektovej dokumentácie. Komunikácia s prijímateľom prebieha rôznou formou - od listových zásielok, cez e-mailovú komunikáciu, až po osobné stretnutia a konzultácie. Obsahom vzájomnej komunikácie môžu byť informácie bez podstatného vplyvu na implementáciu projektu, ale aj dôležité dohody postupov, či vyrozumenia. Ak si prijímateľ bude viesť prehľadnú projektovú dokumentáciu, bude dobre pripravený na konzultácie, </w:t>
      </w:r>
      <w:r w:rsidR="001D4D5C">
        <w:t xml:space="preserve">finančnú </w:t>
      </w:r>
      <w:r w:rsidRPr="0073389C">
        <w:t>kontrolu na mieste či prípadný audit.</w:t>
      </w:r>
    </w:p>
    <w:p w14:paraId="7A55D489" w14:textId="77777777" w:rsidR="009D7F63" w:rsidRPr="0073389C" w:rsidRDefault="009D7F63" w:rsidP="009D7F63">
      <w:pPr>
        <w:pStyle w:val="Nadpis1"/>
        <w:spacing w:before="120" w:after="120" w:line="288" w:lineRule="auto"/>
        <w:ind w:left="0" w:firstLine="0"/>
        <w:rPr>
          <w:rFonts w:ascii="Arial" w:hAnsi="Arial"/>
          <w:lang w:val="sk-SK"/>
        </w:rPr>
      </w:pPr>
      <w:bookmarkStart w:id="287" w:name="_Toc440372890"/>
      <w:bookmarkStart w:id="288" w:name="_Toc440636401"/>
      <w:bookmarkStart w:id="289" w:name="_Toc410907880"/>
      <w:r w:rsidRPr="0073389C">
        <w:rPr>
          <w:rFonts w:ascii="Arial" w:hAnsi="Arial"/>
          <w:lang w:val="sk-SK"/>
        </w:rPr>
        <w:lastRenderedPageBreak/>
        <w:t>Kontrola a overovanie oprávnenosti výdavkov</w:t>
      </w:r>
      <w:bookmarkEnd w:id="287"/>
      <w:bookmarkEnd w:id="288"/>
      <w:r w:rsidRPr="0073389C">
        <w:rPr>
          <w:rFonts w:ascii="Arial" w:hAnsi="Arial"/>
          <w:lang w:val="sk-SK"/>
        </w:rPr>
        <w:t xml:space="preserve"> </w:t>
      </w:r>
      <w:bookmarkEnd w:id="289"/>
    </w:p>
    <w:p w14:paraId="7A55D48A" w14:textId="15BECFE5"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Kontrolou projektu sa rozumie súhrn činností poskytovateľa a ním prizvaných osôb, ktorými sa overuje plnenie podmienok poskytnutia príspevku v súlade so zmluvou o NFP, súlad deklarovaných výdavkov a ostatných údajov predložených zo strany prijímateľa a súvisiacej dokumentácie s legislatívou EÚ a SR, dodržiavanie hospodárnosti, efektívnosti, účinnosti a účelnosti poskytnutého NFP, dôsledné a pravidelné overenie dosiahnutého pokroku realizácie aktivít a výstupov projektu a ďalšie povinnosti stanovené prijímateľovi v zmluve o NFP. Cieľom kontroly je aj predchádzanie podvodom a nezrovnalostiam, ich odhaľovanie, náprava a s nimi súvisiace nápravné opatrenia, primerané riadenie rizík súvisiacich so zákonnosťou, oprávnenosťou a správnosťou finančných operácií, </w:t>
      </w:r>
      <w:r w:rsidR="008C4194" w:rsidRPr="0073389C">
        <w:t>spoľahlivos</w:t>
      </w:r>
      <w:r w:rsidR="005263F5">
        <w:t>ť</w:t>
      </w:r>
      <w:r w:rsidRPr="0073389C">
        <w:t xml:space="preserve"> výkazníctva, ochrana majetku a informácií. Poskytovateľ v rámci kontroly overí taktiež súlad ŽoP prijímateľa a podpornej dokumentácie s legislatívou EÚ a SR najmä s ohľadom na zásadu riadneho finančného hospodárenia, správnosti nárokovaných výdavkov a ostatných povinností vyplývajúcich prijímateľovi zo zmluvy o NFP a z legislatívy EÚ a SR.</w:t>
      </w:r>
    </w:p>
    <w:p w14:paraId="7A55D48B" w14:textId="6F94C553"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color w:val="auto"/>
          <w:sz w:val="19"/>
          <w:szCs w:val="19"/>
          <w:lang w:val="sk-SK"/>
        </w:rPr>
        <w:t xml:space="preserve">Kontrolovanou osobou je vo vzťahu k aplikácii zákona o finančnej kontrole </w:t>
      </w:r>
      <w:r w:rsidR="00614746">
        <w:rPr>
          <w:rFonts w:ascii="Arial" w:hAnsi="Arial" w:cs="Arial"/>
          <w:color w:val="auto"/>
          <w:sz w:val="19"/>
          <w:szCs w:val="19"/>
          <w:lang w:val="sk-SK"/>
        </w:rPr>
        <w:t xml:space="preserve">a zákona o príspevku EŠIF </w:t>
      </w:r>
      <w:r w:rsidRPr="0073389C">
        <w:rPr>
          <w:rFonts w:ascii="Arial" w:hAnsi="Arial" w:cs="Arial"/>
          <w:color w:val="auto"/>
          <w:sz w:val="19"/>
          <w:szCs w:val="19"/>
          <w:lang w:val="sk-SK"/>
        </w:rPr>
        <w:t xml:space="preserve">vždy </w:t>
      </w:r>
      <w:r w:rsidR="002D4DD9" w:rsidRPr="0073389C">
        <w:rPr>
          <w:rFonts w:ascii="Arial" w:hAnsi="Arial" w:cs="Arial"/>
          <w:color w:val="auto"/>
          <w:sz w:val="19"/>
          <w:szCs w:val="19"/>
          <w:lang w:val="sk-SK"/>
        </w:rPr>
        <w:t>prijímateľ</w:t>
      </w:r>
      <w:r w:rsidRPr="0073389C">
        <w:rPr>
          <w:rFonts w:ascii="Arial" w:hAnsi="Arial" w:cs="Arial"/>
          <w:color w:val="auto"/>
          <w:sz w:val="19"/>
          <w:szCs w:val="19"/>
          <w:lang w:val="sk-SK"/>
        </w:rPr>
        <w:t>̌, alebo osoba, ktorá požiada o vykonanie kontroly (budúci žiadateľ v zmysle § 26 - § 28 zákona o príspevku z EŠIF)</w:t>
      </w:r>
      <w:r w:rsidRPr="0073389C">
        <w:rPr>
          <w:rFonts w:ascii="Arial" w:hAnsi="Arial" w:cs="Arial"/>
          <w:sz w:val="19"/>
          <w:szCs w:val="19"/>
          <w:lang w:val="sk-SK"/>
        </w:rPr>
        <w:t xml:space="preserve">. </w:t>
      </w:r>
      <w:r w:rsidRPr="0073389C">
        <w:rPr>
          <w:rFonts w:ascii="Arial" w:hAnsi="Arial" w:cs="Arial"/>
          <w:color w:val="auto"/>
          <w:sz w:val="19"/>
          <w:szCs w:val="19"/>
          <w:lang w:val="sk-SK"/>
        </w:rPr>
        <w:t xml:space="preserve">Kontrola ostatných osôb </w:t>
      </w:r>
      <w:r w:rsidR="002D4DD9" w:rsidRPr="0073389C">
        <w:rPr>
          <w:rFonts w:ascii="Arial" w:hAnsi="Arial" w:cs="Arial"/>
          <w:color w:val="auto"/>
          <w:sz w:val="19"/>
          <w:szCs w:val="19"/>
          <w:lang w:val="sk-SK"/>
        </w:rPr>
        <w:t>podieľajúcich</w:t>
      </w:r>
      <w:r w:rsidRPr="0073389C">
        <w:rPr>
          <w:rFonts w:ascii="Arial" w:hAnsi="Arial" w:cs="Arial"/>
          <w:color w:val="auto"/>
          <w:sz w:val="19"/>
          <w:szCs w:val="19"/>
          <w:lang w:val="sk-SK"/>
        </w:rPr>
        <w:t xml:space="preserve"> sa na implementácii projektu sa vykonáva vždy cez kontrolu </w:t>
      </w:r>
      <w:r w:rsidR="002D4DD9" w:rsidRPr="0073389C">
        <w:rPr>
          <w:rFonts w:ascii="Arial" w:hAnsi="Arial" w:cs="Arial"/>
          <w:color w:val="auto"/>
          <w:sz w:val="19"/>
          <w:szCs w:val="19"/>
          <w:lang w:val="sk-SK"/>
        </w:rPr>
        <w:t>prijímateľa</w:t>
      </w:r>
      <w:r w:rsidRPr="0073389C">
        <w:rPr>
          <w:rFonts w:ascii="Arial" w:hAnsi="Arial" w:cs="Arial"/>
          <w:color w:val="auto"/>
          <w:sz w:val="19"/>
          <w:szCs w:val="19"/>
          <w:lang w:val="sk-SK"/>
        </w:rPr>
        <w:t xml:space="preserve">, t.j. napr. kontrola partnera, </w:t>
      </w:r>
      <w:r w:rsidR="002D4DD9" w:rsidRPr="0073389C">
        <w:rPr>
          <w:rFonts w:ascii="Arial" w:hAnsi="Arial" w:cs="Arial"/>
          <w:color w:val="auto"/>
          <w:sz w:val="19"/>
          <w:szCs w:val="19"/>
          <w:lang w:val="sk-SK"/>
        </w:rPr>
        <w:t>užívateľa</w:t>
      </w:r>
      <w:r w:rsidRPr="0073389C">
        <w:rPr>
          <w:rFonts w:ascii="Arial" w:hAnsi="Arial" w:cs="Arial"/>
          <w:color w:val="auto"/>
          <w:sz w:val="19"/>
          <w:szCs w:val="19"/>
          <w:lang w:val="sk-SK"/>
        </w:rPr>
        <w:t xml:space="preserve"> alebo inej právnickej a/alebo fyzickej osoby, ktorá má k </w:t>
      </w:r>
      <w:r w:rsidR="002D4DD9" w:rsidRPr="0073389C">
        <w:rPr>
          <w:rFonts w:ascii="Arial" w:hAnsi="Arial" w:cs="Arial"/>
          <w:color w:val="auto"/>
          <w:sz w:val="19"/>
          <w:szCs w:val="19"/>
          <w:lang w:val="sk-SK"/>
        </w:rPr>
        <w:t>prijímateľovi</w:t>
      </w:r>
      <w:r w:rsidRPr="0073389C">
        <w:rPr>
          <w:rFonts w:ascii="Arial" w:hAnsi="Arial" w:cs="Arial"/>
          <w:color w:val="auto"/>
          <w:sz w:val="19"/>
          <w:szCs w:val="19"/>
          <w:lang w:val="sk-SK"/>
        </w:rPr>
        <w:t xml:space="preserve"> alebo partnerovi </w:t>
      </w:r>
      <w:r w:rsidR="002D4DD9" w:rsidRPr="0073389C">
        <w:rPr>
          <w:rFonts w:ascii="Arial" w:hAnsi="Arial" w:cs="Arial"/>
          <w:color w:val="auto"/>
          <w:sz w:val="19"/>
          <w:szCs w:val="19"/>
          <w:lang w:val="sk-SK"/>
        </w:rPr>
        <w:t>vzťah</w:t>
      </w:r>
      <w:r w:rsidRPr="0073389C">
        <w:rPr>
          <w:rFonts w:ascii="Arial" w:hAnsi="Arial" w:cs="Arial"/>
          <w:color w:val="auto"/>
          <w:sz w:val="19"/>
          <w:szCs w:val="19"/>
          <w:lang w:val="sk-SK"/>
        </w:rPr>
        <w:t xml:space="preserve"> </w:t>
      </w:r>
      <w:r w:rsidR="002D4DD9" w:rsidRPr="0073389C">
        <w:rPr>
          <w:rFonts w:ascii="Arial" w:hAnsi="Arial" w:cs="Arial"/>
          <w:color w:val="auto"/>
          <w:sz w:val="19"/>
          <w:szCs w:val="19"/>
          <w:lang w:val="sk-SK"/>
        </w:rPr>
        <w:t>dodávateľa</w:t>
      </w:r>
      <w:r w:rsidRPr="0073389C">
        <w:rPr>
          <w:rFonts w:ascii="Arial" w:hAnsi="Arial" w:cs="Arial"/>
          <w:color w:val="auto"/>
          <w:sz w:val="19"/>
          <w:szCs w:val="19"/>
          <w:lang w:val="sk-SK"/>
        </w:rPr>
        <w:t xml:space="preserve"> výkonov, tovaru, poskytnutia služby alebo vykonania prác, alebo </w:t>
      </w:r>
      <w:r w:rsidR="002D4DD9" w:rsidRPr="0073389C">
        <w:rPr>
          <w:rFonts w:ascii="Arial" w:hAnsi="Arial" w:cs="Arial"/>
          <w:color w:val="auto"/>
          <w:sz w:val="19"/>
          <w:szCs w:val="19"/>
          <w:lang w:val="sk-SK"/>
        </w:rPr>
        <w:t>akejkoľvek</w:t>
      </w:r>
      <w:r w:rsidRPr="0073389C">
        <w:rPr>
          <w:rFonts w:ascii="Arial" w:hAnsi="Arial" w:cs="Arial"/>
          <w:color w:val="auto"/>
          <w:sz w:val="19"/>
          <w:szCs w:val="19"/>
          <w:lang w:val="sk-SK"/>
        </w:rPr>
        <w:t xml:space="preserve"> inej právnickej alebo fyzickej osoby, ktorá má informácie, doklady alebo iné podklady, ktoré sú potrebné na výkon kontroly projektu (</w:t>
      </w:r>
      <w:r w:rsidR="002D4DD9" w:rsidRPr="0073389C">
        <w:rPr>
          <w:rFonts w:ascii="Arial" w:hAnsi="Arial" w:cs="Arial"/>
          <w:color w:val="auto"/>
          <w:sz w:val="19"/>
          <w:szCs w:val="19"/>
          <w:lang w:val="sk-SK"/>
        </w:rPr>
        <w:t>ďalej</w:t>
      </w:r>
      <w:r w:rsidRPr="0073389C">
        <w:rPr>
          <w:rFonts w:ascii="Arial" w:hAnsi="Arial" w:cs="Arial"/>
          <w:color w:val="auto"/>
          <w:sz w:val="19"/>
          <w:szCs w:val="19"/>
          <w:lang w:val="sk-SK"/>
        </w:rPr>
        <w:t xml:space="preserve"> len „tretia osoba“).</w:t>
      </w:r>
      <w:r w:rsidRPr="0073389C">
        <w:rPr>
          <w:rFonts w:ascii="Arial" w:hAnsi="Arial" w:cs="Arial"/>
          <w:sz w:val="19"/>
          <w:szCs w:val="19"/>
          <w:lang w:val="sk-SK"/>
        </w:rPr>
        <w:t xml:space="preserve"> </w:t>
      </w:r>
    </w:p>
    <w:p w14:paraId="7A55D48C" w14:textId="3288CAF8"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je oprávnený požadovať pri plnení svojich úloh od prijímateľa, partnera, užívateľa, dodávateľa alebo iných osôb </w:t>
      </w:r>
      <w:r w:rsidRPr="0073389C">
        <w:rPr>
          <w:b/>
        </w:rPr>
        <w:t>súčinnosť</w:t>
      </w:r>
      <w:r w:rsidRPr="0073389C">
        <w:t xml:space="preserve"> a tieto subjekty sú povinné v súlade s § 7 ods. 7 zákona o príspevku z EŠIF požadovanú súčinnosť poskytnúť. Táto podmienka sa rozširuje aj na audity EK, vládny audit, NKÚ, </w:t>
      </w:r>
      <w:r w:rsidR="00614746">
        <w:t>ÚVA</w:t>
      </w:r>
      <w:r w:rsidRPr="0073389C">
        <w:t xml:space="preserve">. </w:t>
      </w:r>
    </w:p>
    <w:p w14:paraId="7A55D48D" w14:textId="44DF68C8"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Kontrola projektu môže byť vykonávaná formou</w:t>
      </w:r>
      <w:r w:rsidRPr="0073389C">
        <w:rPr>
          <w:b/>
        </w:rPr>
        <w:t xml:space="preserve"> administratívnej </w:t>
      </w:r>
      <w:r w:rsidR="00614746">
        <w:rPr>
          <w:b/>
        </w:rPr>
        <w:t>finančnej</w:t>
      </w:r>
      <w:r w:rsidRPr="0073389C">
        <w:rPr>
          <w:b/>
        </w:rPr>
        <w:t xml:space="preserve"> kontroly a</w:t>
      </w:r>
      <w:r w:rsidR="00614746">
        <w:rPr>
          <w:b/>
        </w:rPr>
        <w:t xml:space="preserve"> finančnej </w:t>
      </w:r>
      <w:r w:rsidRPr="0073389C">
        <w:rPr>
          <w:b/>
        </w:rPr>
        <w:t>kontroly na mieste</w:t>
      </w:r>
      <w:r w:rsidR="00614746">
        <w:t>, pričom sa súbežne vykonáva aj základná finančná kontrola pripravovanej/</w:t>
      </w:r>
      <w:r w:rsidR="007D1B5A">
        <w:t xml:space="preserve"> </w:t>
      </w:r>
      <w:r w:rsidR="00614746">
        <w:t>prebieh</w:t>
      </w:r>
      <w:r w:rsidR="00891AE5">
        <w:t>a</w:t>
      </w:r>
      <w:r w:rsidR="00614746">
        <w:t>júcej finančnej operácie, resp. vymáhania už poskytnutého plnenia, ak sa finančná operácia alebo jej časť už vykonala</w:t>
      </w:r>
      <w:r w:rsidRPr="00614746">
        <w:t>.</w:t>
      </w:r>
      <w:r w:rsidRPr="0073389C">
        <w:rPr>
          <w:b/>
        </w:rPr>
        <w:t xml:space="preserve"> </w:t>
      </w:r>
    </w:p>
    <w:p w14:paraId="7A55D48E" w14:textId="0BE952DF"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Právnym titulom na výkon kontroly projektu je </w:t>
      </w:r>
      <w:r w:rsidR="002D4DD9" w:rsidRPr="0073389C">
        <w:t>účinná</w:t>
      </w:r>
      <w:r w:rsidRPr="0073389C">
        <w:t xml:space="preserve"> zmluva o NFP a legislatíva EÚ a SR, najmä zákon o </w:t>
      </w:r>
      <w:r w:rsidR="002D4DD9" w:rsidRPr="0073389C">
        <w:t>finančnej</w:t>
      </w:r>
      <w:r w:rsidRPr="0073389C">
        <w:t xml:space="preserve"> kontrole. </w:t>
      </w:r>
    </w:p>
    <w:p w14:paraId="7A55D48F"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p>
    <w:p w14:paraId="7A55D490" w14:textId="1F6CEE29" w:rsidR="009D7F63" w:rsidRPr="0073389C" w:rsidRDefault="009D7F63" w:rsidP="009D7F63">
      <w:pPr>
        <w:pStyle w:val="Nadpis2"/>
        <w:spacing w:line="288" w:lineRule="auto"/>
        <w:rPr>
          <w:lang w:val="sk-SK"/>
        </w:rPr>
      </w:pPr>
      <w:bookmarkStart w:id="290" w:name="_Toc410907881"/>
      <w:bookmarkStart w:id="291" w:name="_Toc440372891"/>
      <w:bookmarkStart w:id="292" w:name="_Toc440636402"/>
      <w:r w:rsidRPr="0073389C">
        <w:rPr>
          <w:lang w:val="sk-SK"/>
        </w:rPr>
        <w:t xml:space="preserve">Administratívna </w:t>
      </w:r>
      <w:r w:rsidR="00F17DE9">
        <w:rPr>
          <w:lang w:val="sk-SK"/>
        </w:rPr>
        <w:t xml:space="preserve">finančná </w:t>
      </w:r>
      <w:r w:rsidRPr="0073389C">
        <w:rPr>
          <w:lang w:val="sk-SK"/>
        </w:rPr>
        <w:t>kontrola</w:t>
      </w:r>
      <w:bookmarkEnd w:id="290"/>
      <w:bookmarkEnd w:id="291"/>
      <w:bookmarkEnd w:id="292"/>
    </w:p>
    <w:p w14:paraId="7A55D491" w14:textId="7477C17C"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614746">
        <w:t xml:space="preserve">finančnej </w:t>
      </w:r>
      <w:r w:rsidRPr="0073389C">
        <w:t xml:space="preserve">kontroly v nevyhnutnom rozsahu </w:t>
      </w:r>
      <w:r w:rsidRPr="0073389C">
        <w:rPr>
          <w:b/>
        </w:rPr>
        <w:t>oprávnený</w:t>
      </w:r>
      <w:r w:rsidRPr="0073389C">
        <w:t xml:space="preserve"> od </w:t>
      </w:r>
      <w:r w:rsidR="00912ECF">
        <w:t>kontrolovanej osoby (</w:t>
      </w:r>
      <w:r w:rsidR="002D4DD9" w:rsidRPr="0073389C">
        <w:t>prijímateľa</w:t>
      </w:r>
      <w:r w:rsidR="00912ECF">
        <w:t>)</w:t>
      </w:r>
      <w:r w:rsidR="00614746">
        <w:t xml:space="preserve"> alebo 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Pr="0073389C">
        <w:t xml:space="preserve">: </w:t>
      </w:r>
    </w:p>
    <w:p w14:paraId="7A55D492" w14:textId="6C984E5A" w:rsidR="009D7F63" w:rsidRPr="0073389C" w:rsidRDefault="00F17DE9" w:rsidP="00994D51">
      <w:pPr>
        <w:widowControl w:val="0"/>
        <w:numPr>
          <w:ilvl w:val="1"/>
          <w:numId w:val="19"/>
        </w:numPr>
        <w:tabs>
          <w:tab w:val="left" w:pos="0"/>
          <w:tab w:val="left" w:pos="426"/>
          <w:tab w:val="left" w:pos="1440"/>
        </w:tabs>
        <w:autoSpaceDE w:val="0"/>
        <w:autoSpaceDN w:val="0"/>
        <w:adjustRightInd w:val="0"/>
        <w:spacing w:before="120" w:after="120" w:line="288" w:lineRule="auto"/>
        <w:ind w:left="567" w:hanging="284"/>
        <w:jc w:val="both"/>
      </w:pPr>
      <w:r>
        <w:t>vyžadovať a odoberať, v určenej lehote originály alebo úradne osvedčené kópie dokladov,</w:t>
      </w:r>
      <w:r w:rsidR="009D7F63" w:rsidRPr="0073389C">
        <w:t xml:space="preserve"> písomnost</w:t>
      </w:r>
      <w:r>
        <w:t>i</w:t>
      </w:r>
      <w:r w:rsidR="009D7F63" w:rsidRPr="0073389C">
        <w:t>, záznam</w:t>
      </w:r>
      <w:r>
        <w:t>y</w:t>
      </w:r>
      <w:r w:rsidR="009D7F63" w:rsidRPr="0073389C">
        <w:t xml:space="preserve"> dát na </w:t>
      </w:r>
      <w:r w:rsidR="002D4DD9" w:rsidRPr="0073389C">
        <w:t>pamäťových</w:t>
      </w:r>
      <w:r w:rsidR="009D7F63" w:rsidRPr="0073389C">
        <w:t xml:space="preserve"> médiách prostriedkov </w:t>
      </w:r>
      <w:r w:rsidR="002D4DD9" w:rsidRPr="0073389C">
        <w:t>výpočtovej</w:t>
      </w:r>
      <w:r w:rsidR="009D7F63" w:rsidRPr="0073389C">
        <w:t xml:space="preserve"> techniky, ich výpisov, výstupov, </w:t>
      </w:r>
      <w:r>
        <w:t xml:space="preserve">vyjadrenia, </w:t>
      </w:r>
      <w:r w:rsidR="009D7F63" w:rsidRPr="0073389C">
        <w:t>informáci</w:t>
      </w:r>
      <w:r>
        <w:t>e</w:t>
      </w:r>
      <w:r w:rsidR="009D7F63" w:rsidRPr="0073389C">
        <w:t>, dokument</w:t>
      </w:r>
      <w:r>
        <w:t>y</w:t>
      </w:r>
      <w:r w:rsidR="009D7F63" w:rsidRPr="0073389C">
        <w:t xml:space="preserve"> a in</w:t>
      </w:r>
      <w:r>
        <w:t>é</w:t>
      </w:r>
      <w:r w:rsidR="009D7F63" w:rsidRPr="0073389C">
        <w:t xml:space="preserve"> podklad</w:t>
      </w:r>
      <w:r>
        <w:t>y</w:t>
      </w:r>
      <w:r w:rsidR="009D7F63" w:rsidRPr="0073389C">
        <w:t xml:space="preserve"> súvisiac</w:t>
      </w:r>
      <w:r>
        <w:t>e</w:t>
      </w:r>
      <w:r w:rsidR="009D7F63" w:rsidRPr="0073389C">
        <w:t xml:space="preserve"> s </w:t>
      </w:r>
      <w:r>
        <w:t>administratívnou finančnou kontrolou</w:t>
      </w:r>
      <w:r w:rsidR="009D7F63" w:rsidRPr="0073389C">
        <w:t xml:space="preserve">, </w:t>
      </w:r>
    </w:p>
    <w:p w14:paraId="7A55D493" w14:textId="0EDF5D7D"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t>vyžadovať od kontrolovanej osoby (prijímateľa) alebo od tretej osoby súčinnosť v rozsahu oprávnení podľa zákona o finančnej kontrole</w:t>
      </w:r>
      <w:r w:rsidR="009D7F63" w:rsidRPr="0073389C">
        <w:t xml:space="preserve">, </w:t>
      </w:r>
    </w:p>
    <w:p w14:paraId="7A55D494" w14:textId="1B4F6A9A"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lastRenderedPageBreak/>
        <w:t>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v lehote určenej RO pre OP EVS</w:t>
      </w:r>
      <w:r w:rsidR="009D7F63" w:rsidRPr="0073389C">
        <w:t xml:space="preserve">. </w:t>
      </w:r>
    </w:p>
    <w:p w14:paraId="7A55D495" w14:textId="46B57215" w:rsidR="009D7F63" w:rsidRPr="0073389C" w:rsidRDefault="009D7F63" w:rsidP="009D7F63">
      <w:pPr>
        <w:widowControl w:val="0"/>
        <w:tabs>
          <w:tab w:val="left" w:pos="0"/>
          <w:tab w:val="left" w:pos="144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F17DE9">
        <w:t>finančnej</w:t>
      </w:r>
      <w:r w:rsidRPr="0073389C">
        <w:t xml:space="preserve"> kontrol</w:t>
      </w:r>
      <w:r w:rsidR="008011E2">
        <w:t>y</w:t>
      </w:r>
      <w:r w:rsidRPr="0073389C">
        <w:t xml:space="preserve"> </w:t>
      </w:r>
      <w:r w:rsidRPr="0073389C">
        <w:rPr>
          <w:b/>
        </w:rPr>
        <w:t>povinný:</w:t>
      </w:r>
      <w:r w:rsidRPr="0073389C">
        <w:t xml:space="preserve"> </w:t>
      </w:r>
    </w:p>
    <w:p w14:paraId="7A55D496" w14:textId="2B0A3B76" w:rsidR="009D7F63" w:rsidRPr="0073389C" w:rsidRDefault="002D4DD9" w:rsidP="00994D51">
      <w:pPr>
        <w:pStyle w:val="Odsekzoznamu"/>
        <w:widowControl w:val="0"/>
        <w:numPr>
          <w:ilvl w:val="0"/>
          <w:numId w:val="18"/>
        </w:numPr>
        <w:tabs>
          <w:tab w:val="left" w:pos="851"/>
        </w:tabs>
        <w:autoSpaceDE w:val="0"/>
        <w:autoSpaceDN w:val="0"/>
        <w:adjustRightInd w:val="0"/>
        <w:spacing w:before="120" w:after="120" w:line="288" w:lineRule="auto"/>
        <w:ind w:left="567" w:hanging="283"/>
        <w:contextualSpacing w:val="0"/>
        <w:jc w:val="both"/>
      </w:pPr>
      <w:r w:rsidRPr="0073389C">
        <w:t>potvrdi</w:t>
      </w:r>
      <w:r w:rsidR="009D23D6">
        <w:t>ť</w:t>
      </w:r>
      <w:r w:rsidR="009D7F63" w:rsidRPr="0073389C">
        <w:t xml:space="preserve"> </w:t>
      </w:r>
      <w:r w:rsidRPr="0073389C">
        <w:t>prijímateľovi</w:t>
      </w:r>
      <w:r w:rsidR="009D7F63" w:rsidRPr="0073389C">
        <w:t xml:space="preserve"> alebo tretej osobe </w:t>
      </w:r>
      <w:r w:rsidR="00F17DE9">
        <w:t>odobratie</w:t>
      </w:r>
      <w:r w:rsidR="00F17DE9" w:rsidRPr="0073389C">
        <w:t xml:space="preserve"> </w:t>
      </w:r>
      <w:r w:rsidR="009D7F63" w:rsidRPr="0073389C">
        <w:t xml:space="preserve">poskytnutých originálov alebo </w:t>
      </w:r>
      <w:r w:rsidR="00F17DE9">
        <w:t>úradne osvedčených</w:t>
      </w:r>
      <w:r w:rsidR="00F17DE9" w:rsidRPr="0073389C">
        <w:t xml:space="preserve"> </w:t>
      </w:r>
      <w:r w:rsidR="009D7F63" w:rsidRPr="0073389C">
        <w:t xml:space="preserve">kópií dokladov, písomností, záznamov dát na </w:t>
      </w:r>
      <w:r w:rsidRPr="0073389C">
        <w:t>pamäťových</w:t>
      </w:r>
      <w:r w:rsidR="009D7F63" w:rsidRPr="0073389C">
        <w:t xml:space="preserve"> médiách prostriedkov </w:t>
      </w:r>
      <w:r w:rsidRPr="0073389C">
        <w:t>výpočtovej</w:t>
      </w:r>
      <w:r w:rsidR="009D7F63" w:rsidRPr="0073389C">
        <w:t xml:space="preserve"> techniky, ich výpisov, výstupov, </w:t>
      </w:r>
      <w:r w:rsidR="00F17DE9">
        <w:t xml:space="preserve">vyjadrení, informácií, </w:t>
      </w:r>
      <w:r w:rsidR="009D7F63" w:rsidRPr="0073389C">
        <w:t>dokumentov a iných podkladov</w:t>
      </w:r>
      <w:r w:rsidR="00F17DE9">
        <w:t xml:space="preserve"> súvisiacich s administratívnou finančnou kontrolou </w:t>
      </w:r>
      <w:r w:rsidR="009D7F63" w:rsidRPr="0073389C">
        <w:t xml:space="preserve">a </w:t>
      </w:r>
      <w:r w:rsidRPr="0073389C">
        <w:t>zabezpeči</w:t>
      </w:r>
      <w:r w:rsidR="000B1D63">
        <w:t>ť</w:t>
      </w:r>
      <w:r w:rsidR="009D7F63" w:rsidRPr="0073389C">
        <w:t xml:space="preserve"> ich riadnu ochranu pred stratou, </w:t>
      </w:r>
      <w:r w:rsidRPr="0073389C">
        <w:t>zničením</w:t>
      </w:r>
      <w:r w:rsidR="009D7F63" w:rsidRPr="0073389C">
        <w:t xml:space="preserve">, poškodením a zneužitím (uvedené potvrdenie sa vydáva, ak poskytovateľ žiada o poskytnutie podkladov nad rámec definovaný </w:t>
      </w:r>
      <w:r w:rsidR="000B1D63">
        <w:t>Z</w:t>
      </w:r>
      <w:r w:rsidR="009D7F63" w:rsidRPr="0073389C">
        <w:t xml:space="preserve">mluvou o NFP); tieto veci poskytovateľ vráti bezodkladne tomu, od koho sa vyžiadali, ak nie sú potrebné na </w:t>
      </w:r>
      <w:r w:rsidR="00F17DE9">
        <w:t xml:space="preserve">konanie podľa </w:t>
      </w:r>
      <w:r w:rsidR="00A13BEB">
        <w:t>t</w:t>
      </w:r>
      <w:r w:rsidR="00F17DE9">
        <w:t>restného poriadku</w:t>
      </w:r>
      <w:r w:rsidR="003D2B51">
        <w:t>,</w:t>
      </w:r>
      <w:r w:rsidR="009D7F63" w:rsidRPr="0073389C">
        <w:t xml:space="preserve"> alebo na iné konanie </w:t>
      </w:r>
      <w:r w:rsidRPr="0073389C">
        <w:t>podľa</w:t>
      </w:r>
      <w:r w:rsidR="009D7F63" w:rsidRPr="0073389C">
        <w:t xml:space="preserve"> osobitných predpisov, </w:t>
      </w:r>
    </w:p>
    <w:p w14:paraId="7A55D497" w14:textId="3C48B74E"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oboznámi</w:t>
      </w:r>
      <w:r w:rsidR="009D23D6">
        <w:t>ť</w:t>
      </w:r>
      <w:r w:rsidR="009D7F63" w:rsidRPr="0073389C">
        <w:t xml:space="preserve"> </w:t>
      </w:r>
      <w:r w:rsidRPr="0073389C">
        <w:t>prijímateľa</w:t>
      </w:r>
      <w:r w:rsidR="009D7F63" w:rsidRPr="0073389C">
        <w:t xml:space="preserve"> s</w:t>
      </w:r>
      <w:r w:rsidR="00F17DE9">
        <w:t> návrhom čiastkovej správy</w:t>
      </w:r>
      <w:r w:rsidR="003D2B51">
        <w:t xml:space="preserve"> z kontroly</w:t>
      </w:r>
      <w:r w:rsidR="00F17DE9">
        <w:t>/</w:t>
      </w:r>
      <w:r w:rsidR="009D7F63" w:rsidRPr="0073389C">
        <w:t xml:space="preserve">návrhom správy z </w:t>
      </w:r>
      <w:r w:rsidR="002E278D">
        <w:t>kontroly</w:t>
      </w:r>
      <w:r w:rsidR="009D7F63" w:rsidRPr="0073389C">
        <w:t xml:space="preserve"> jeho </w:t>
      </w:r>
      <w:r w:rsidRPr="0073389C">
        <w:t>doručením</w:t>
      </w:r>
      <w:r w:rsidR="009D7F63" w:rsidRPr="0073389C">
        <w:t xml:space="preserve">, ak boli zistené nedostatky a </w:t>
      </w:r>
      <w:r w:rsidRPr="0073389C">
        <w:t>vyžiada</w:t>
      </w:r>
      <w:r w:rsidR="000B1D63">
        <w:t>ť</w:t>
      </w:r>
      <w:r w:rsidR="009D7F63" w:rsidRPr="0073389C">
        <w:t xml:space="preserve"> od neho v lehote </w:t>
      </w:r>
      <w:r w:rsidRPr="0073389C">
        <w:t>určenej</w:t>
      </w:r>
      <w:r w:rsidR="009D7F63" w:rsidRPr="0073389C">
        <w:t xml:space="preserve"> poskytovateľom písomné </w:t>
      </w:r>
      <w:r w:rsidR="002E278D">
        <w:t>námietky</w:t>
      </w:r>
      <w:r w:rsidR="002E278D" w:rsidRPr="0073389C">
        <w:t xml:space="preserve"> </w:t>
      </w:r>
      <w:r w:rsidR="009D7F63" w:rsidRPr="0073389C">
        <w:t xml:space="preserve">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 xml:space="preserve">opatrení </w:t>
      </w:r>
      <w:r w:rsidR="002E278D">
        <w:t xml:space="preserve">prijatých na nápravu zistených nedostatkov a na odstránenie príčin ich vzniku </w:t>
      </w:r>
      <w:r w:rsidR="009D7F63" w:rsidRPr="0073389C">
        <w:t>uvedených v</w:t>
      </w:r>
      <w:r w:rsidR="002E278D">
        <w:t> </w:t>
      </w:r>
      <w:r w:rsidR="009D7F63" w:rsidRPr="0073389C">
        <w:t xml:space="preserve">návrhu </w:t>
      </w:r>
      <w:r w:rsidR="002E278D">
        <w:t>čiastkovej správy</w:t>
      </w:r>
      <w:r w:rsidR="003314F6">
        <w:t xml:space="preserve"> z kontroly</w:t>
      </w:r>
      <w:r w:rsidR="002E278D">
        <w:t>/</w:t>
      </w:r>
      <w:r w:rsidR="009D7F63" w:rsidRPr="0073389C">
        <w:t>návrhu správy</w:t>
      </w:r>
      <w:r w:rsidR="002E278D">
        <w:t xml:space="preserve"> z kontroly</w:t>
      </w:r>
      <w:r w:rsidR="009D7F63" w:rsidRPr="0073389C">
        <w:t xml:space="preserve">, </w:t>
      </w:r>
    </w:p>
    <w:p w14:paraId="7A55D498" w14:textId="2C2009AA"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preveri</w:t>
      </w:r>
      <w:r w:rsidR="009D23D6">
        <w:t>ť</w:t>
      </w:r>
      <w:r w:rsidR="009D7F63" w:rsidRPr="0073389C">
        <w:t xml:space="preserve"> </w:t>
      </w:r>
      <w:r w:rsidRPr="0073389C">
        <w:t>opodstatnenos</w:t>
      </w:r>
      <w:r w:rsidR="009D23D6">
        <w:t>ť</w:t>
      </w:r>
      <w:r w:rsidR="009D7F63" w:rsidRPr="0073389C">
        <w:t xml:space="preserve"> námietok 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opatrení</w:t>
      </w:r>
      <w:r w:rsidR="002E278D">
        <w:t xml:space="preserve"> prijatých na nápravu zistených nedostatkov a na odstránenie príčin ich vzniku</w:t>
      </w:r>
      <w:r w:rsidR="009D7F63" w:rsidRPr="0073389C">
        <w:t xml:space="preserve"> uvedených v</w:t>
      </w:r>
      <w:r w:rsidR="002E278D">
        <w:t> návrhu čiastkovej správy</w:t>
      </w:r>
      <w:r w:rsidR="003D2B51">
        <w:t xml:space="preserve"> z kontroly</w:t>
      </w:r>
      <w:r w:rsidR="002E278D">
        <w:t>/</w:t>
      </w:r>
      <w:r w:rsidR="009D7F63" w:rsidRPr="0073389C">
        <w:t>návrhu správy z kontroly</w:t>
      </w:r>
      <w:r w:rsidR="002E278D">
        <w:t xml:space="preserve"> a neopodstatnenosť námietok spolu s odôvodnením neopodstatnenosti oznámiť prijímateľovi v čiastkovej správe</w:t>
      </w:r>
      <w:r w:rsidR="00AA5523">
        <w:t xml:space="preserve"> z kontroly</w:t>
      </w:r>
      <w:r w:rsidR="002E278D">
        <w:t>/správe z kontroly</w:t>
      </w:r>
      <w:r w:rsidR="009D7F63" w:rsidRPr="0073389C">
        <w:t xml:space="preserve">, </w:t>
      </w:r>
    </w:p>
    <w:p w14:paraId="7A55D499" w14:textId="06D210A5" w:rsidR="009D7F63" w:rsidRPr="0073389C" w:rsidRDefault="002E278D" w:rsidP="00A44714">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t>zaslať čiastkovú správu</w:t>
      </w:r>
      <w:r w:rsidR="007846A8">
        <w:t xml:space="preserve"> z kontroly</w:t>
      </w:r>
      <w:r>
        <w:t>/správu z kontroly prijímateľovi</w:t>
      </w:r>
      <w:r w:rsidR="00A44714">
        <w:t>.</w:t>
      </w:r>
    </w:p>
    <w:p w14:paraId="402F7EB3" w14:textId="43D54F53" w:rsidR="00B67A31" w:rsidRPr="00B67A31" w:rsidRDefault="00B67A31" w:rsidP="00B67A3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B67A31">
        <w:t>oznámiť podozrenie zo spáchania trestného činu, priestupku alebo zo spáchania iného správneho deliktu orgánom príslušným podľa trestného poriadku, alebo osobitných predpisov, pričom tieto podozrenia sa v návrhu čiastkovej správy</w:t>
      </w:r>
      <w:r w:rsidR="00D372BF">
        <w:t xml:space="preserve"> z kontroly, </w:t>
      </w:r>
      <w:r w:rsidRPr="00B67A31">
        <w:t>návrhu správy</w:t>
      </w:r>
      <w:r w:rsidR="00D372BF">
        <w:t xml:space="preserve"> z kontroly</w:t>
      </w:r>
      <w:r w:rsidRPr="00B67A31">
        <w:t>, čiastkovej správe</w:t>
      </w:r>
      <w:r w:rsidR="00D372BF">
        <w:t xml:space="preserve"> z kontroly</w:t>
      </w:r>
      <w:r w:rsidRPr="00B67A31">
        <w:t xml:space="preserve"> alebo v správe z kontroly neuvádzajú.</w:t>
      </w:r>
    </w:p>
    <w:p w14:paraId="7A55D49B" w14:textId="31C4AB53"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Všetky prijaté ŽoP </w:t>
      </w:r>
      <w:r w:rsidR="002D4DD9" w:rsidRPr="0073389C">
        <w:t>prijímateľa</w:t>
      </w:r>
      <w:r w:rsidRPr="0073389C">
        <w:t xml:space="preserve"> (vrátane relevantnej podpornej dokumentácie, ktorá tvorí prílohu ŽoP) musia byť podrobené administratívnej </w:t>
      </w:r>
      <w:r w:rsidR="002E278D">
        <w:t xml:space="preserve">finančnej </w:t>
      </w:r>
      <w:r w:rsidRPr="0073389C">
        <w:t>kontrole v plnom rozsahu.</w:t>
      </w:r>
    </w:p>
    <w:p w14:paraId="7A55D49C" w14:textId="1A8F901F"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v rámci kontroly správnosti predložených nárokovaných </w:t>
      </w:r>
      <w:r w:rsidR="002D4DD9" w:rsidRPr="0073389C">
        <w:t>finančných</w:t>
      </w:r>
      <w:r w:rsidRPr="0073389C">
        <w:t xml:space="preserve"> prostriedkov/deklarovaných výdavkov a ostatných </w:t>
      </w:r>
      <w:r w:rsidR="002D4DD9" w:rsidRPr="0073389C">
        <w:t>skutočností</w:t>
      </w:r>
      <w:r w:rsidRPr="0073389C">
        <w:t xml:space="preserve"> uvedených v ŽoP overí, či vo </w:t>
      </w:r>
      <w:r w:rsidR="002D4DD9" w:rsidRPr="0073389C">
        <w:t>vzťahu</w:t>
      </w:r>
      <w:r w:rsidRPr="0073389C">
        <w:t xml:space="preserve"> k zmluve o NFP sú predmetné výdavky a ostatné </w:t>
      </w:r>
      <w:r w:rsidR="002D4DD9" w:rsidRPr="0073389C">
        <w:t>skutočnosti</w:t>
      </w:r>
      <w:r w:rsidRPr="0073389C">
        <w:t xml:space="preserve"> uvedené v ŽoP správne zaevidované vo všetkých relevantných poliach, kompletné, správne v zmysle S</w:t>
      </w:r>
      <w:r w:rsidR="00D32840">
        <w:t>FR</w:t>
      </w:r>
      <w:r w:rsidR="001038CE">
        <w:t xml:space="preserve"> </w:t>
      </w:r>
      <w:r w:rsidRPr="0073389C">
        <w:t xml:space="preserve">a či sú výdavky v súlade s vecnou, </w:t>
      </w:r>
      <w:r w:rsidR="002D4DD9" w:rsidRPr="0073389C">
        <w:t>časovou</w:t>
      </w:r>
      <w:r w:rsidRPr="0073389C">
        <w:t xml:space="preserve"> a územnou </w:t>
      </w:r>
      <w:r w:rsidR="002D4DD9" w:rsidRPr="0073389C">
        <w:t>oprávnenosťou</w:t>
      </w:r>
      <w:r w:rsidRPr="0073389C">
        <w:t xml:space="preserve"> uvedenou v zmluve o NFP, </w:t>
      </w:r>
      <w:r w:rsidR="001038CE">
        <w:t>SR</w:t>
      </w:r>
      <w:r w:rsidRPr="0073389C">
        <w:t xml:space="preserve"> EŠIF a metodickými usmerneniami RO, CKO, MF SR a to najmä z </w:t>
      </w:r>
      <w:r w:rsidR="002D4DD9" w:rsidRPr="0073389C">
        <w:t>hľadiska</w:t>
      </w:r>
      <w:r w:rsidRPr="0073389C">
        <w:t xml:space="preserve">: </w:t>
      </w:r>
    </w:p>
    <w:p w14:paraId="7A55D49D" w14:textId="77E9DFE7"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jednoznačnej</w:t>
      </w:r>
      <w:r w:rsidR="009D7F63" w:rsidRPr="0073389C">
        <w:t xml:space="preserve"> identifikácie </w:t>
      </w:r>
      <w:r w:rsidRPr="0073389C">
        <w:t>prijímateľa</w:t>
      </w:r>
      <w:r w:rsidR="009D7F63" w:rsidRPr="0073389C">
        <w:t xml:space="preserve">, údajov a ostatných </w:t>
      </w:r>
      <w:r w:rsidRPr="0073389C">
        <w:t>skutočností</w:t>
      </w:r>
      <w:r w:rsidR="009D7F63" w:rsidRPr="0073389C">
        <w:t xml:space="preserve"> uvedených k deklarovaným výdavkom, </w:t>
      </w:r>
    </w:p>
    <w:p w14:paraId="7A55D49E"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väzbe na príslušnú aktivitu projektu, </w:t>
      </w:r>
    </w:p>
    <w:p w14:paraId="7A55D49F" w14:textId="3E401225"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miestu realizácie projektu, </w:t>
      </w:r>
    </w:p>
    <w:p w14:paraId="7A55D4A0" w14:textId="39E87D0A"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kontroly hospodárnosti, efektívnosti, </w:t>
      </w:r>
      <w:r w:rsidR="002D4DD9" w:rsidRPr="0073389C">
        <w:t>účinnosti</w:t>
      </w:r>
      <w:r w:rsidRPr="0073389C">
        <w:t xml:space="preserve"> a </w:t>
      </w:r>
      <w:r w:rsidR="002D4DD9" w:rsidRPr="0073389C">
        <w:t>účelnosti</w:t>
      </w:r>
      <w:r w:rsidRPr="0073389C">
        <w:t xml:space="preserve"> výdavkov, </w:t>
      </w:r>
    </w:p>
    <w:p w14:paraId="7A55D4A1" w14:textId="6E7877F9"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časovej</w:t>
      </w:r>
      <w:r w:rsidR="009D7F63" w:rsidRPr="0073389C">
        <w:t xml:space="preserve"> oprávnenosti výdavkov, </w:t>
      </w:r>
    </w:p>
    <w:p w14:paraId="7A55D4A2" w14:textId="492D5C66"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w:t>
      </w:r>
      <w:r w:rsidR="002D4DD9" w:rsidRPr="0073389C">
        <w:t>cieľovej</w:t>
      </w:r>
      <w:r w:rsidRPr="0073389C">
        <w:t xml:space="preserve"> skupine,</w:t>
      </w:r>
    </w:p>
    <w:p w14:paraId="7A55D4A3" w14:textId="38A625B9"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realizácie VO alebo obstarávania a overenie oprávnenosti výdavkov z </w:t>
      </w:r>
      <w:r w:rsidR="002D4DD9" w:rsidRPr="0073389C">
        <w:t>pohľadu</w:t>
      </w:r>
      <w:r w:rsidRPr="0073389C">
        <w:t xml:space="preserve"> záverov už vykonanej </w:t>
      </w:r>
      <w:r w:rsidR="002E278D">
        <w:lastRenderedPageBreak/>
        <w:t>finančnej</w:t>
      </w:r>
      <w:r w:rsidR="002E278D" w:rsidRPr="0073389C">
        <w:t xml:space="preserve"> </w:t>
      </w:r>
      <w:r w:rsidRPr="0073389C">
        <w:t xml:space="preserve">kontroly VO alebo obstarávania, </w:t>
      </w:r>
    </w:p>
    <w:p w14:paraId="7A55D4A4" w14:textId="3BA0BD04"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preukázateľnej</w:t>
      </w:r>
      <w:r w:rsidR="009D7F63" w:rsidRPr="0073389C">
        <w:t xml:space="preserve"> matematickej správnosti </w:t>
      </w:r>
      <w:r w:rsidRPr="0073389C">
        <w:t>výpočtu</w:t>
      </w:r>
      <w:r w:rsidR="009D7F63" w:rsidRPr="0073389C">
        <w:t xml:space="preserve"> výdavkov, </w:t>
      </w:r>
    </w:p>
    <w:p w14:paraId="7A55D4A5" w14:textId="697B5F0F"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finančnej</w:t>
      </w:r>
      <w:r w:rsidR="009D7F63" w:rsidRPr="0073389C">
        <w:t xml:space="preserve"> správnosti výdavkov vo </w:t>
      </w:r>
      <w:r w:rsidRPr="0073389C">
        <w:t>vzťahu</w:t>
      </w:r>
      <w:r w:rsidR="009D7F63" w:rsidRPr="0073389C">
        <w:t xml:space="preserve"> k </w:t>
      </w:r>
      <w:r w:rsidRPr="0073389C">
        <w:t>rozpočtu</w:t>
      </w:r>
      <w:r w:rsidR="009D7F63" w:rsidRPr="0073389C">
        <w:t xml:space="preserve"> projektu (t.j. vo </w:t>
      </w:r>
      <w:r w:rsidRPr="0073389C">
        <w:t>vzťahu</w:t>
      </w:r>
      <w:r w:rsidR="009D7F63" w:rsidRPr="0073389C">
        <w:t xml:space="preserve"> k </w:t>
      </w:r>
      <w:r w:rsidRPr="0073389C">
        <w:t>čerpaniu</w:t>
      </w:r>
      <w:r w:rsidR="009D7F63" w:rsidRPr="0073389C">
        <w:t xml:space="preserve"> </w:t>
      </w:r>
      <w:r w:rsidRPr="0073389C">
        <w:t>rozpočtu</w:t>
      </w:r>
      <w:r w:rsidR="009D7F63" w:rsidRPr="0073389C">
        <w:t xml:space="preserve"> a v prípade, že je </w:t>
      </w:r>
      <w:r w:rsidRPr="0073389C">
        <w:t>rozpočet</w:t>
      </w:r>
      <w:r w:rsidR="009D7F63" w:rsidRPr="0073389C">
        <w:t xml:space="preserve"> stanovený v jednotkových cenách aj kontrola </w:t>
      </w:r>
      <w:r w:rsidRPr="0073389C">
        <w:t>neprekročenia</w:t>
      </w:r>
      <w:r w:rsidR="009D7F63" w:rsidRPr="0073389C">
        <w:t xml:space="preserve"> jednotkovej ceny), </w:t>
      </w:r>
    </w:p>
    <w:p w14:paraId="7A55D4A6" w14:textId="2C351399"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preukázateľnosti</w:t>
      </w:r>
      <w:r w:rsidR="009D7F63" w:rsidRPr="0073389C">
        <w:t xml:space="preserve"> a reálnosti predloženia dokladov súvisiacich s deklarovanými výdavkami – napr. doklady súvisiace s dodaním tovaru, poskytnutím služby, vykonaním prác (napr. </w:t>
      </w:r>
      <w:r w:rsidRPr="0073389C">
        <w:t>účtovné</w:t>
      </w:r>
      <w:r w:rsidR="009D7F63" w:rsidRPr="0073389C">
        <w:t xml:space="preserve"> doklady - faktúry, </w:t>
      </w:r>
      <w:r w:rsidRPr="0073389C">
        <w:t>pokladničné</w:t>
      </w:r>
      <w:r w:rsidR="009D7F63" w:rsidRPr="0073389C">
        <w:t xml:space="preserve"> bloky, dodacie listy v prípadoch, že dodanie tovaru nie je zdokladované priamo na faktúre, dodávateľsko</w:t>
      </w:r>
      <w:r w:rsidR="005E6061">
        <w:t xml:space="preserve"> </w:t>
      </w:r>
      <w:r w:rsidR="009D7F63" w:rsidRPr="0073389C">
        <w:t>-</w:t>
      </w:r>
      <w:r w:rsidR="005E6061">
        <w:t xml:space="preserve"> </w:t>
      </w:r>
      <w:r w:rsidR="001F7F84" w:rsidRPr="0073389C">
        <w:t>odberateľské</w:t>
      </w:r>
      <w:r w:rsidR="009D7F63" w:rsidRPr="0073389C">
        <w:t xml:space="preserve"> zmluvy a pod.), </w:t>
      </w:r>
    </w:p>
    <w:p w14:paraId="7A55D4A7" w14:textId="4B95F6AA"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preukázanie zverejnenia zmluvy s úspešným </w:t>
      </w:r>
      <w:r w:rsidR="0017330F" w:rsidRPr="0073389C">
        <w:t>uchádzačom</w:t>
      </w:r>
      <w:r w:rsidRPr="0073389C">
        <w:t xml:space="preserve"> v zmysle § 5a zákona o slobode informácií (aplikuje sa v prípade, ak toto overenie nebolo predmetom </w:t>
      </w:r>
      <w:r w:rsidR="003C2E2F">
        <w:t xml:space="preserve">finančnej </w:t>
      </w:r>
      <w:r w:rsidRPr="0073389C">
        <w:t xml:space="preserve"> kontroly VO alebo obstarávania), </w:t>
      </w:r>
    </w:p>
    <w:p w14:paraId="7A55D4A8"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preukázateľnosti reálneho vyplatenia výdavku prijímateľom (napr. potvrdenie výdavkovými pokladničnými blokmi, výpismi z bankového účtu) ak je relevantné, </w:t>
      </w:r>
    </w:p>
    <w:p w14:paraId="7A55D4A9"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predloženého výdavku so štandardnou stupnicou jednotkových výdavkov v prípade využitia zjednodušeného vykazovania výdavkov formou štandardnej stupnice jednotkových výdavkov, </w:t>
      </w:r>
    </w:p>
    <w:p w14:paraId="7A55D4AA" w14:textId="421AEFA6"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súladu aplikovania výpočtu paušálnej sadzby s</w:t>
      </w:r>
      <w:r w:rsidR="00601351">
        <w:t xml:space="preserve"> </w:t>
      </w:r>
      <w:r w:rsidRPr="0073389C">
        <w:t xml:space="preserve">pravidlami výpočtu stanovenými poskytovateľom v riadiacej dokumentácii v prípade využitia zjednodušeného vykazovania výdavkov formou paušálnej sadzby, </w:t>
      </w:r>
    </w:p>
    <w:p w14:paraId="7A55D4AB"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nárokovanej paušálnej sumy s dosiahnutými výstupmi/výsledkami/cieľmi projektu v prípade využitia zjednodušeného vykazovania výdavkov formou paušálnej sumy, </w:t>
      </w:r>
    </w:p>
    <w:p w14:paraId="7A55D4AC"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harmonogramu realizácie aktivít projektu, </w:t>
      </w:r>
    </w:p>
    <w:p w14:paraId="7A55D4AD"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realizácie oprávnených aktivít v zmysle zmluvy o NFP, resp. dokumentu, na ktorý sa zmluva o NFP odkazuje, </w:t>
      </w:r>
    </w:p>
    <w:p w14:paraId="7A55D4AE"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dosiahnutia merateľných ukazovateľov projektu v zmysle zmluvy o NFP (ak je relevantné), </w:t>
      </w:r>
    </w:p>
    <w:p w14:paraId="7A55D4AF"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neprekrývania sa výdavkov vo väzbe na výdavky toho istého prijímateľa v rámci aj mimo daného OP, iných OP a iných programov EÚ, iných finančných nástrojov alebo vnútroštátnych programov a v iných programových obdobiach, </w:t>
      </w:r>
    </w:p>
    <w:p w14:paraId="7A55D4B0"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prijatia opatrení prijímateľom na odstránenie nedostatkov zistených pri inej kontrole alebo audite vykonaných do času ukončenia kontroly deklarovaných výdavkov (ak je relevantné), </w:t>
      </w:r>
    </w:p>
    <w:p w14:paraId="7A55D4B1"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zníženia oprávnených výdavkov z dôvodu vykonania finančnej opravy a pod., </w:t>
      </w:r>
    </w:p>
    <w:p w14:paraId="7A55D4B2"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kontroly iných skutočností stanovených poskytovateľom. </w:t>
      </w:r>
    </w:p>
    <w:p w14:paraId="7A55D4B3" w14:textId="77777777" w:rsidR="009D7F63" w:rsidRPr="0073389C" w:rsidRDefault="009D7F63" w:rsidP="009D7F63">
      <w:pPr>
        <w:widowControl w:val="0"/>
        <w:tabs>
          <w:tab w:val="left" w:pos="709"/>
        </w:tabs>
        <w:autoSpaceDE w:val="0"/>
        <w:autoSpaceDN w:val="0"/>
        <w:adjustRightInd w:val="0"/>
        <w:spacing w:before="120" w:after="120" w:line="288" w:lineRule="auto"/>
        <w:jc w:val="both"/>
      </w:pPr>
      <w:r w:rsidRPr="0073389C">
        <w:t xml:space="preserve">Výdavky prijímateľa deklarované v ŽoP musia spĺňať najmä tieto podmienky: </w:t>
      </w:r>
    </w:p>
    <w:p w14:paraId="7A55D4B4"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 súlade s platnými všeobecne záväznými právnymi predpismi (napr. zákon o rozpočtových pravidlách, zákon o verejnom obstarávaní, zákon o štátnej pomoci, zákonník práce, zákon o slobodnom prístupe k informáciám); </w:t>
      </w:r>
    </w:p>
    <w:p w14:paraId="7A55D4B5"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vynaložený na projekt (existencia priameho spojenia s projektom), schválený poskytovateľom a realizovaný v zmysle podmienok výzvy na predkladanie ŽoNFP, podmienok schémy pomoci de minimis, príp. schémy štátnej pomoci, ktoré tvoria neoddeliteľnú súčasť výzvy, podmienok zmluvy o NFP; </w:t>
      </w:r>
    </w:p>
    <w:p w14:paraId="7A55D4B6"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výdavky sú vynaložené v súlade s pravidlami OP na aktivity v súlade s obsahovou stránkou projektu, zodpovedajú časovej následnosti aktivít projektu, sú plne v súlade s cieľmi projektu a prispievajú k dosiahnutiu plánovaných cieľov projektu; </w:t>
      </w:r>
    </w:p>
    <w:p w14:paraId="7A55D4B7"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primeraný, t.j. zodpovedá obvyklým cenám v danom mieste a čase a zodpovedá </w:t>
      </w:r>
      <w:r w:rsidRPr="0073389C">
        <w:lastRenderedPageBreak/>
        <w:t>potrebám projektu;</w:t>
      </w:r>
    </w:p>
    <w:p w14:paraId="7A55D4B8"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spĺňa podmienky hospodárnosti, efektívnosti, účelnosti a účinnosti; </w:t>
      </w:r>
      <w:r w:rsidRPr="0073389C">
        <w:rPr>
          <w:color w:val="FFFFFF"/>
        </w:rPr>
        <w:t xml:space="preserve">x. 2014 </w:t>
      </w:r>
    </w:p>
    <w:p w14:paraId="574DC727" w14:textId="78036E48" w:rsidR="002E278D" w:rsidRPr="00A11D9F" w:rsidRDefault="009D7F63" w:rsidP="00994D51">
      <w:pPr>
        <w:pStyle w:val="Zkladntext"/>
        <w:numPr>
          <w:ilvl w:val="1"/>
          <w:numId w:val="20"/>
        </w:numPr>
        <w:tabs>
          <w:tab w:val="left" w:pos="567"/>
        </w:tabs>
        <w:spacing w:before="120" w:after="120" w:line="288" w:lineRule="auto"/>
        <w:ind w:left="567" w:hanging="283"/>
        <w:rPr>
          <w:rFonts w:ascii="Arial" w:hAnsi="Arial" w:cs="Arial"/>
          <w:sz w:val="19"/>
          <w:szCs w:val="19"/>
          <w:lang w:val="sk-SK"/>
        </w:rPr>
      </w:pPr>
      <w:r w:rsidRPr="00A11D9F">
        <w:rPr>
          <w:rFonts w:ascii="Arial" w:hAnsi="Arial" w:cs="Arial"/>
          <w:sz w:val="19"/>
          <w:szCs w:val="19"/>
          <w:lang w:val="sk-SK"/>
        </w:rPr>
        <w:t>výdavky musia byť identifikovateľné a preukázateľné a musia byť doložené účtovnými dokladmi, ktoré sú riadne evidované u prijímateľa v súlade s platnou legislatívou; výdavok je preukázaný faktúrami alebo inými účtovnými dokladmi rovnocennej preukaznej hodnoty, ktoré sú riadne evidované v účtovníctve prijímateľa v súlade s platnými všeobecne záväznými právnymi predpismi a zmluvou o NFP. Preukázanie výdavkov faktúrami alebo účtovnými dokladmi rovnocennej preukaznej hodnoty sa nevzťahuje na výdavky vykazované zjednodušeným spôsobom vykazovania</w:t>
      </w:r>
      <w:r w:rsidR="00A11D9F">
        <w:rPr>
          <w:rFonts w:ascii="Arial" w:hAnsi="Arial" w:cs="Arial"/>
          <w:sz w:val="19"/>
          <w:szCs w:val="19"/>
          <w:lang w:val="sk-SK"/>
        </w:rPr>
        <w:t>.</w:t>
      </w:r>
    </w:p>
    <w:p w14:paraId="7A55D4BA" w14:textId="281277C9" w:rsidR="009D7F63" w:rsidRPr="0073389C"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Na to, aby bola prijímateľovi schválená ŽoP, musí byť kontrola celej ŽoP vykonaná vždy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v prípade potreby môže byť doplnená aj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pričom platí pravidlo, že kontrola ŽoP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nemôže nahradiť kontrolu ŽoP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kontroly.</w:t>
      </w:r>
    </w:p>
    <w:p w14:paraId="7A55D4BB" w14:textId="77777777" w:rsidR="009D7F63" w:rsidRPr="0073389C" w:rsidRDefault="009D7F63" w:rsidP="009D7F63">
      <w:pPr>
        <w:pStyle w:val="Zkladntext"/>
        <w:spacing w:before="120" w:after="120" w:line="288" w:lineRule="auto"/>
        <w:rPr>
          <w:rFonts w:ascii="Arial" w:hAnsi="Arial" w:cs="Arial"/>
          <w:sz w:val="19"/>
          <w:szCs w:val="19"/>
          <w:lang w:val="sk-SK"/>
        </w:rPr>
      </w:pPr>
    </w:p>
    <w:p w14:paraId="7A55D4BC" w14:textId="36AAB682" w:rsidR="009D7F63" w:rsidRPr="0073389C" w:rsidRDefault="00614746" w:rsidP="009D7F63">
      <w:pPr>
        <w:pStyle w:val="Nadpis2"/>
        <w:spacing w:line="288" w:lineRule="auto"/>
        <w:ind w:left="0" w:firstLine="0"/>
        <w:rPr>
          <w:lang w:val="sk-SK"/>
        </w:rPr>
      </w:pPr>
      <w:bookmarkStart w:id="293" w:name="_Toc410907882"/>
      <w:bookmarkStart w:id="294" w:name="_Toc440372892"/>
      <w:bookmarkStart w:id="295" w:name="_Toc440636403"/>
      <w:r>
        <w:rPr>
          <w:lang w:val="sk-SK"/>
        </w:rPr>
        <w:t>Finančná k</w:t>
      </w:r>
      <w:r w:rsidR="009D7F63" w:rsidRPr="0073389C">
        <w:rPr>
          <w:lang w:val="sk-SK"/>
        </w:rPr>
        <w:t>ontrola na mieste</w:t>
      </w:r>
      <w:bookmarkEnd w:id="293"/>
      <w:bookmarkEnd w:id="294"/>
      <w:bookmarkEnd w:id="295"/>
      <w:r w:rsidR="009D7F63" w:rsidRPr="0073389C">
        <w:rPr>
          <w:lang w:val="sk-SK"/>
        </w:rPr>
        <w:tab/>
      </w:r>
      <w:r w:rsidR="009D7F63" w:rsidRPr="0073389C">
        <w:rPr>
          <w:lang w:val="sk-SK"/>
        </w:rPr>
        <w:tab/>
      </w:r>
    </w:p>
    <w:p w14:paraId="44A6BB6F" w14:textId="64CE99CC" w:rsidR="003D2CF8" w:rsidRDefault="009D7F63" w:rsidP="003D2CF8">
      <w:pPr>
        <w:pStyle w:val="Default"/>
        <w:spacing w:line="288" w:lineRule="auto"/>
        <w:jc w:val="both"/>
        <w:rPr>
          <w:rFonts w:ascii="Arial" w:hAnsi="Arial" w:cs="Arial"/>
          <w:sz w:val="19"/>
          <w:szCs w:val="19"/>
          <w:lang w:val="sk-SK"/>
        </w:rPr>
      </w:pPr>
      <w:r w:rsidRPr="0073389C">
        <w:rPr>
          <w:rFonts w:ascii="Arial" w:hAnsi="Arial" w:cs="Arial"/>
          <w:sz w:val="19"/>
          <w:szCs w:val="19"/>
          <w:lang w:val="sk-SK"/>
        </w:rPr>
        <w:t xml:space="preserve">Hlavným cieľom </w:t>
      </w:r>
      <w:r w:rsidR="00614746">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00614746">
        <w:rPr>
          <w:rFonts w:ascii="Arial" w:hAnsi="Arial" w:cs="Arial"/>
          <w:sz w:val="19"/>
          <w:szCs w:val="19"/>
          <w:lang w:val="sk-SK"/>
        </w:rPr>
        <w:t>(ďalej aj „FKnM“)</w:t>
      </w:r>
      <w:r w:rsidR="004D412F">
        <w:rPr>
          <w:rFonts w:ascii="Arial" w:hAnsi="Arial" w:cs="Arial"/>
          <w:sz w:val="19"/>
          <w:szCs w:val="19"/>
          <w:lang w:val="sk-SK"/>
        </w:rPr>
        <w:t xml:space="preserve"> </w:t>
      </w:r>
      <w:r w:rsidRPr="0073389C">
        <w:rPr>
          <w:rFonts w:ascii="Arial" w:hAnsi="Arial" w:cs="Arial"/>
          <w:sz w:val="19"/>
          <w:szCs w:val="19"/>
          <w:lang w:val="sk-SK"/>
        </w:rPr>
        <w:t>je overenie skutočného dodania tovarov, poskytnutia služieb a vykonania prác v rámci projektu, ktoré sú deklarované v účtovných dokladoch a v podpornej dokumentácii k projektu vo vzťahu k predloženým deklarovaným výdavkom a ostatných skutočností uvedených v ŽoP, k legislatíve EÚ a SR, k zmluve o NFP, ako aj overenie ďalších skutočností súvisiacich s implementáciou projektu a plnením podmienok vyplývajúcich zo zmluvy o</w:t>
      </w:r>
      <w:r w:rsidR="003D2CF8">
        <w:rPr>
          <w:rFonts w:ascii="Arial" w:hAnsi="Arial" w:cs="Arial"/>
          <w:sz w:val="19"/>
          <w:szCs w:val="19"/>
          <w:lang w:val="sk-SK"/>
        </w:rPr>
        <w:t> </w:t>
      </w:r>
      <w:r w:rsidRPr="0073389C">
        <w:rPr>
          <w:rFonts w:ascii="Arial" w:hAnsi="Arial" w:cs="Arial"/>
          <w:sz w:val="19"/>
          <w:szCs w:val="19"/>
          <w:lang w:val="sk-SK"/>
        </w:rPr>
        <w:t>NFP</w:t>
      </w:r>
      <w:r w:rsidR="003D2CF8">
        <w:rPr>
          <w:rFonts w:ascii="Arial" w:hAnsi="Arial" w:cs="Arial"/>
          <w:sz w:val="19"/>
          <w:szCs w:val="19"/>
          <w:lang w:val="sk-SK"/>
        </w:rPr>
        <w:t>:</w:t>
      </w:r>
    </w:p>
    <w:p w14:paraId="5AF7C71B" w14:textId="77777777" w:rsidR="003D2CF8" w:rsidRPr="008C4A60" w:rsidRDefault="003D2CF8" w:rsidP="003D2CF8">
      <w:pPr>
        <w:pStyle w:val="Odsekzoznamu"/>
        <w:numPr>
          <w:ilvl w:val="2"/>
          <w:numId w:val="127"/>
        </w:numPr>
        <w:ind w:left="851" w:hanging="425"/>
        <w:contextualSpacing w:val="0"/>
        <w:jc w:val="both"/>
        <w:rPr>
          <w:color w:val="000000"/>
          <w:sz w:val="18"/>
          <w:szCs w:val="18"/>
        </w:rPr>
      </w:pPr>
      <w:r w:rsidRPr="008C4A60">
        <w:rPr>
          <w:color w:val="000000"/>
          <w:sz w:val="18"/>
          <w:szCs w:val="18"/>
        </w:rPr>
        <w:t xml:space="preserve">výdavky projektu vznikli počas obdobia oprávnenosti a došlo k ich vyplateniu; </w:t>
      </w:r>
    </w:p>
    <w:p w14:paraId="6E9E4B3F" w14:textId="77777777" w:rsidR="003D2CF8" w:rsidRPr="008C4A60" w:rsidRDefault="003D2CF8" w:rsidP="00411D87">
      <w:pPr>
        <w:pStyle w:val="Odsekzoznamu"/>
        <w:numPr>
          <w:ilvl w:val="2"/>
          <w:numId w:val="127"/>
        </w:numPr>
        <w:ind w:left="851" w:hanging="425"/>
        <w:contextualSpacing w:val="0"/>
        <w:jc w:val="both"/>
        <w:rPr>
          <w:color w:val="000000"/>
          <w:sz w:val="18"/>
          <w:szCs w:val="18"/>
        </w:rPr>
      </w:pPr>
      <w:r w:rsidRPr="008C4A60">
        <w:rPr>
          <w:color w:val="000000"/>
          <w:sz w:val="18"/>
          <w:szCs w:val="18"/>
        </w:rPr>
        <w:t>výdavky projektu sú v súlade so schváleným projektom;</w:t>
      </w:r>
    </w:p>
    <w:p w14:paraId="49B99411" w14:textId="77777777" w:rsidR="003D2CF8" w:rsidRPr="008C4A60" w:rsidRDefault="003D2CF8">
      <w:pPr>
        <w:pStyle w:val="Odsekzoznamu"/>
        <w:numPr>
          <w:ilvl w:val="2"/>
          <w:numId w:val="127"/>
        </w:numPr>
        <w:ind w:left="851" w:hanging="425"/>
        <w:contextualSpacing w:val="0"/>
        <w:jc w:val="both"/>
        <w:rPr>
          <w:color w:val="000000"/>
          <w:sz w:val="18"/>
          <w:szCs w:val="18"/>
        </w:rPr>
      </w:pPr>
      <w:r w:rsidRPr="008C4A60">
        <w:rPr>
          <w:color w:val="000000"/>
          <w:sz w:val="18"/>
          <w:szCs w:val="18"/>
        </w:rPr>
        <w:t>súlad s pravidlami stanovenými v projekte vrátane súladu so schválenou mierou spolufinancovania;</w:t>
      </w:r>
    </w:p>
    <w:p w14:paraId="6F722478" w14:textId="77777777" w:rsidR="003D2CF8" w:rsidRPr="008C4A60" w:rsidRDefault="003D2CF8">
      <w:pPr>
        <w:pStyle w:val="Odsekzoznamu"/>
        <w:numPr>
          <w:ilvl w:val="2"/>
          <w:numId w:val="127"/>
        </w:numPr>
        <w:ind w:left="851" w:hanging="425"/>
        <w:contextualSpacing w:val="0"/>
        <w:jc w:val="both"/>
        <w:rPr>
          <w:color w:val="000000"/>
          <w:sz w:val="18"/>
          <w:szCs w:val="18"/>
        </w:rPr>
      </w:pPr>
      <w:r w:rsidRPr="008C4A60">
        <w:rPr>
          <w:color w:val="000000"/>
          <w:sz w:val="18"/>
          <w:szCs w:val="18"/>
        </w:rPr>
        <w:t>súlad s pravidlami oprávnenosti výdavkov na národnej úrovni aj na úrovni EÚ;</w:t>
      </w:r>
    </w:p>
    <w:p w14:paraId="08EDF6B3" w14:textId="77777777" w:rsidR="003D2CF8" w:rsidRPr="008C4A60" w:rsidRDefault="003D2CF8">
      <w:pPr>
        <w:pStyle w:val="Odsekzoznamu"/>
        <w:numPr>
          <w:ilvl w:val="2"/>
          <w:numId w:val="127"/>
        </w:numPr>
        <w:ind w:left="851" w:hanging="425"/>
        <w:contextualSpacing w:val="0"/>
        <w:jc w:val="both"/>
        <w:rPr>
          <w:color w:val="000000"/>
          <w:sz w:val="18"/>
          <w:szCs w:val="18"/>
        </w:rPr>
      </w:pPr>
      <w:r w:rsidRPr="008C4A60">
        <w:rPr>
          <w:color w:val="000000"/>
          <w:sz w:val="18"/>
          <w:szCs w:val="18"/>
        </w:rPr>
        <w:t>adekvátnosť a overiteľnosť podporných dokumentov;</w:t>
      </w:r>
    </w:p>
    <w:p w14:paraId="2C1DE21B" w14:textId="77777777" w:rsidR="003D2CF8" w:rsidRPr="008C4A60" w:rsidRDefault="003D2CF8">
      <w:pPr>
        <w:pStyle w:val="Odsekzoznamu"/>
        <w:numPr>
          <w:ilvl w:val="2"/>
          <w:numId w:val="127"/>
        </w:numPr>
        <w:ind w:left="851" w:hanging="425"/>
        <w:contextualSpacing w:val="0"/>
        <w:jc w:val="both"/>
        <w:rPr>
          <w:color w:val="000000"/>
          <w:sz w:val="18"/>
          <w:szCs w:val="18"/>
        </w:rPr>
      </w:pPr>
      <w:r w:rsidRPr="008C4A60">
        <w:rPr>
          <w:color w:val="000000"/>
          <w:sz w:val="18"/>
          <w:szCs w:val="18"/>
        </w:rPr>
        <w:t>súlad s podmienkami štátnej pomoci/pomoci de minimis a požiadavka na udržateľný rozvoj, rovnosť príležitostí a nediskrimináciu;</w:t>
      </w:r>
    </w:p>
    <w:p w14:paraId="1177FEAD" w14:textId="77777777" w:rsidR="003D2CF8" w:rsidRPr="008C4A60" w:rsidRDefault="003D2CF8">
      <w:pPr>
        <w:pStyle w:val="Odsekzoznamu"/>
        <w:numPr>
          <w:ilvl w:val="2"/>
          <w:numId w:val="127"/>
        </w:numPr>
        <w:ind w:left="851" w:hanging="425"/>
        <w:contextualSpacing w:val="0"/>
        <w:jc w:val="both"/>
        <w:rPr>
          <w:color w:val="000000"/>
          <w:sz w:val="18"/>
          <w:szCs w:val="18"/>
        </w:rPr>
      </w:pPr>
      <w:r w:rsidRPr="008C4A60">
        <w:rPr>
          <w:color w:val="000000"/>
          <w:sz w:val="18"/>
          <w:szCs w:val="18"/>
        </w:rPr>
        <w:t>súlad s pravidlami VO na národnej úrovni aj na úrovni EÚ;</w:t>
      </w:r>
    </w:p>
    <w:p w14:paraId="4371F6A8" w14:textId="77777777" w:rsidR="003D2CF8" w:rsidRPr="008C4A60" w:rsidRDefault="003D2CF8">
      <w:pPr>
        <w:pStyle w:val="Odsekzoznamu"/>
        <w:numPr>
          <w:ilvl w:val="2"/>
          <w:numId w:val="127"/>
        </w:numPr>
        <w:ind w:left="851" w:hanging="425"/>
        <w:contextualSpacing w:val="0"/>
        <w:jc w:val="both"/>
        <w:rPr>
          <w:color w:val="000000"/>
          <w:sz w:val="18"/>
          <w:szCs w:val="18"/>
        </w:rPr>
      </w:pPr>
      <w:r w:rsidRPr="008C4A60">
        <w:rPr>
          <w:color w:val="000000"/>
          <w:sz w:val="18"/>
          <w:szCs w:val="18"/>
        </w:rPr>
        <w:t>súlad s pravidlami publicity na národnej úrovni aj na úrovni EÚ;</w:t>
      </w:r>
    </w:p>
    <w:p w14:paraId="061073A3" w14:textId="77777777" w:rsidR="003D2CF8" w:rsidRPr="008C4A60" w:rsidRDefault="003D2CF8">
      <w:pPr>
        <w:pStyle w:val="Odsekzoznamu"/>
        <w:numPr>
          <w:ilvl w:val="2"/>
          <w:numId w:val="127"/>
        </w:numPr>
        <w:ind w:left="851" w:hanging="425"/>
        <w:contextualSpacing w:val="0"/>
        <w:jc w:val="both"/>
        <w:rPr>
          <w:color w:val="000000"/>
          <w:sz w:val="18"/>
          <w:szCs w:val="18"/>
        </w:rPr>
      </w:pPr>
      <w:r w:rsidRPr="008C4A60">
        <w:rPr>
          <w:color w:val="000000"/>
          <w:sz w:val="18"/>
          <w:szCs w:val="18"/>
        </w:rPr>
        <w:t>v prípade využitia zjednodušených foriem vykazovania výdavkov súlad vykazovania s nastavenými pravidlami;</w:t>
      </w:r>
    </w:p>
    <w:p w14:paraId="4030D735" w14:textId="77777777" w:rsidR="003D2CF8" w:rsidRPr="008C4A60" w:rsidRDefault="003D2CF8">
      <w:pPr>
        <w:pStyle w:val="Odsekzoznamu"/>
        <w:numPr>
          <w:ilvl w:val="2"/>
          <w:numId w:val="127"/>
        </w:numPr>
        <w:ind w:left="851" w:hanging="425"/>
        <w:contextualSpacing w:val="0"/>
        <w:jc w:val="both"/>
        <w:rPr>
          <w:color w:val="000000"/>
          <w:sz w:val="18"/>
          <w:szCs w:val="18"/>
        </w:rPr>
      </w:pPr>
      <w:r w:rsidRPr="008C4A60">
        <w:rPr>
          <w:color w:val="000000"/>
          <w:sz w:val="18"/>
          <w:szCs w:val="18"/>
        </w:rPr>
        <w:t>fyzický pokrok projektu vo vzťahu k merateľným ukazovateľom projektu a  dátam, ktoré sú povinne poskytované na úrovni projektu;</w:t>
      </w:r>
    </w:p>
    <w:p w14:paraId="2CBCDF6D" w14:textId="77777777" w:rsidR="003D2CF8" w:rsidRPr="008C4A60" w:rsidRDefault="003D2CF8">
      <w:pPr>
        <w:pStyle w:val="Odsekzoznamu"/>
        <w:numPr>
          <w:ilvl w:val="2"/>
          <w:numId w:val="127"/>
        </w:numPr>
        <w:ind w:left="851" w:hanging="425"/>
        <w:contextualSpacing w:val="0"/>
        <w:jc w:val="both"/>
        <w:rPr>
          <w:color w:val="000000"/>
          <w:sz w:val="18"/>
          <w:szCs w:val="18"/>
        </w:rPr>
      </w:pPr>
      <w:r w:rsidRPr="008C4A60">
        <w:rPr>
          <w:color w:val="000000"/>
          <w:sz w:val="18"/>
          <w:szCs w:val="18"/>
        </w:rPr>
        <w:t xml:space="preserve">dodržiavanie článku 61 všeobecného nariadenia (operácie vytvárajúce čistý príjem po dokončení). </w:t>
      </w:r>
    </w:p>
    <w:p w14:paraId="7A55D4BD" w14:textId="2D903E86"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 </w:t>
      </w:r>
    </w:p>
    <w:p w14:paraId="7A55D4BE" w14:textId="5D44371D"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Povinnosť poskytovateľa vykonávať kontrolu projektov je zachytená v článku 125, ods. 4 až 7 a článku 74 ods. 1 a 2 všeobecného nariadenia</w:t>
      </w:r>
      <w:r w:rsidR="006457E8">
        <w:rPr>
          <w:rFonts w:ascii="Arial" w:hAnsi="Arial" w:cs="Arial"/>
          <w:sz w:val="19"/>
          <w:szCs w:val="19"/>
          <w:lang w:val="sk-SK"/>
        </w:rPr>
        <w:t xml:space="preserve"> (Nariadenie Európskeho parlamentu a Rady (EÚ) č. 1303/2013)</w:t>
      </w:r>
      <w:r w:rsidRPr="0073389C">
        <w:rPr>
          <w:rFonts w:ascii="Arial" w:hAnsi="Arial" w:cs="Arial"/>
          <w:sz w:val="19"/>
          <w:szCs w:val="19"/>
          <w:lang w:val="sk-SK"/>
        </w:rPr>
        <w:t>. Výkon kontroly projektov je právne upravený v zákone o finančnej kontrole (§ 9)</w:t>
      </w:r>
      <w:r w:rsidR="007F52F7">
        <w:rPr>
          <w:rFonts w:ascii="Arial" w:hAnsi="Arial" w:cs="Arial"/>
          <w:sz w:val="19"/>
          <w:szCs w:val="19"/>
          <w:lang w:val="sk-SK"/>
        </w:rPr>
        <w:t xml:space="preserve"> </w:t>
      </w:r>
      <w:r w:rsidRPr="0073389C">
        <w:rPr>
          <w:rFonts w:ascii="Arial" w:hAnsi="Arial" w:cs="Arial"/>
          <w:sz w:val="19"/>
          <w:szCs w:val="19"/>
          <w:lang w:val="sk-SK"/>
        </w:rPr>
        <w:t xml:space="preserve">a v zákone o príspevku z ESIF  (§ 3 ods. 1 písm. f)). Právnym titulom na výkon kontroly projektu je účinná zmluva o NFP s prijímateľom a zákon o finančnej kontrole. </w:t>
      </w:r>
    </w:p>
    <w:p w14:paraId="7A55D4BF" w14:textId="1D033E29" w:rsidR="009D7F63" w:rsidRPr="0073389C" w:rsidRDefault="00614746"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 xml:space="preserve">ontrola na mieste môže byť vykonávaná v časovom úseku od účinnosti zmluvy o NFP do momentu ukončenia realizácie projektu ako aj v časovom úseku po ukončení realizácie projektu do skončenia účinnosti zmluvy o NFP. </w:t>
      </w:r>
    </w:p>
    <w:p w14:paraId="7A55D4C0" w14:textId="471B3815"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Poskytovateľ vykoná minimálne jedenkrát počas realizácie projektu </w:t>
      </w:r>
      <w:r w:rsidR="001456CE">
        <w:rPr>
          <w:rFonts w:ascii="Arial" w:hAnsi="Arial" w:cs="Arial"/>
          <w:sz w:val="19"/>
          <w:szCs w:val="19"/>
          <w:lang w:val="sk-SK"/>
        </w:rPr>
        <w:t xml:space="preserve">finančnú </w:t>
      </w:r>
      <w:r w:rsidRPr="0073389C">
        <w:rPr>
          <w:rFonts w:ascii="Arial" w:hAnsi="Arial" w:cs="Arial"/>
          <w:sz w:val="19"/>
          <w:szCs w:val="19"/>
          <w:lang w:val="sk-SK"/>
        </w:rPr>
        <w:t xml:space="preserve">kontrolu na mieste, ktorou overí nasledujúce skutočnosti: </w:t>
      </w:r>
    </w:p>
    <w:p w14:paraId="7A55D4C1" w14:textId="1E570EF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skutočné dodanie tovarov, poskytnutie služieb a vykonanie prác; </w:t>
      </w:r>
    </w:p>
    <w:p w14:paraId="7A55D4C2"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vedenie účtovníctva o skutočnostiach týkajúcich sa projektu; </w:t>
      </w:r>
    </w:p>
    <w:p w14:paraId="7A55D4C3"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archiváciu dokumentov a podkladov súvisiacich s projektom; </w:t>
      </w:r>
    </w:p>
    <w:p w14:paraId="1AD60FAB" w14:textId="77777777" w:rsidR="00C305A5"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publicitu projektu</w:t>
      </w:r>
      <w:r w:rsidR="00C305A5">
        <w:rPr>
          <w:rFonts w:eastAsia="Times New Roman" w:cs="Arial"/>
          <w:szCs w:val="19"/>
          <w:lang w:val="sk-SK" w:eastAsia="en-US"/>
        </w:rPr>
        <w:t>;</w:t>
      </w:r>
    </w:p>
    <w:p w14:paraId="7A55D4C4" w14:textId="7D5A1629" w:rsidR="009D7F63" w:rsidRPr="00771817" w:rsidRDefault="00C305A5" w:rsidP="009D7F63">
      <w:pPr>
        <w:pStyle w:val="Bulletslevel1"/>
        <w:spacing w:after="120" w:line="288" w:lineRule="auto"/>
        <w:ind w:left="567" w:hanging="283"/>
        <w:jc w:val="both"/>
        <w:rPr>
          <w:rFonts w:eastAsia="Times New Roman" w:cs="Arial"/>
          <w:color w:val="auto"/>
          <w:szCs w:val="19"/>
          <w:lang w:val="sk-SK" w:eastAsia="en-US"/>
        </w:rPr>
      </w:pPr>
      <w:r w:rsidRPr="00771817">
        <w:rPr>
          <w:rFonts w:eastAsia="Times New Roman" w:cs="Arial"/>
          <w:color w:val="auto"/>
          <w:szCs w:val="19"/>
          <w:lang w:val="sk-SK" w:eastAsia="en-US"/>
        </w:rPr>
        <w:lastRenderedPageBreak/>
        <w:t>realizáciu projektu u partnera/ partnerov prijímateľa.</w:t>
      </w:r>
    </w:p>
    <w:p w14:paraId="7A55D4C5" w14:textId="23A70483" w:rsidR="009D7F63" w:rsidRPr="0073389C" w:rsidRDefault="009D7F63" w:rsidP="009D7F63">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ascii="Arial" w:hAnsi="Arial" w:cs="Arial"/>
          <w:sz w:val="19"/>
          <w:szCs w:val="19"/>
          <w:lang w:val="sk-SK"/>
        </w:rPr>
      </w:pPr>
      <w:r w:rsidRPr="0073389C">
        <w:rPr>
          <w:rFonts w:ascii="Arial" w:hAnsi="Arial" w:cs="Arial"/>
          <w:b/>
          <w:i/>
          <w:sz w:val="19"/>
          <w:szCs w:val="19"/>
          <w:lang w:val="sk-SK"/>
        </w:rPr>
        <w:t>Dôležité upozornenie:</w:t>
      </w:r>
      <w:r w:rsidRPr="0073389C">
        <w:rPr>
          <w:rFonts w:ascii="Arial" w:hAnsi="Arial" w:cs="Arial"/>
          <w:sz w:val="19"/>
          <w:szCs w:val="19"/>
          <w:lang w:val="sk-SK"/>
        </w:rPr>
        <w:t xml:space="preserve"> Prijímateľ je povinný zabezpečiť v rámci záväzkového vzťahu s každým </w:t>
      </w:r>
      <w:r w:rsidR="003472BD">
        <w:rPr>
          <w:rFonts w:ascii="Arial" w:hAnsi="Arial" w:cs="Arial"/>
          <w:sz w:val="19"/>
          <w:szCs w:val="19"/>
          <w:lang w:val="sk-SK"/>
        </w:rPr>
        <w:t>d</w:t>
      </w:r>
      <w:r w:rsidRPr="0073389C">
        <w:rPr>
          <w:rFonts w:ascii="Arial" w:hAnsi="Arial" w:cs="Arial"/>
          <w:sz w:val="19"/>
          <w:szCs w:val="19"/>
          <w:lang w:val="sk-SK"/>
        </w:rPr>
        <w:t xml:space="preserve">odávateľom </w:t>
      </w:r>
      <w:r w:rsidR="003472BD">
        <w:rPr>
          <w:rFonts w:ascii="Arial" w:hAnsi="Arial" w:cs="Arial"/>
          <w:sz w:val="19"/>
          <w:szCs w:val="19"/>
          <w:lang w:val="sk-SK"/>
        </w:rPr>
        <w:t>p</w:t>
      </w:r>
      <w:r w:rsidRPr="0073389C">
        <w:rPr>
          <w:rFonts w:ascii="Arial" w:hAnsi="Arial" w:cs="Arial"/>
          <w:sz w:val="19"/>
          <w:szCs w:val="19"/>
          <w:lang w:val="sk-SK"/>
        </w:rPr>
        <w:t xml:space="preserve">rojektu povinnosť </w:t>
      </w:r>
      <w:r w:rsidR="003472BD">
        <w:rPr>
          <w:rFonts w:ascii="Arial" w:hAnsi="Arial" w:cs="Arial"/>
          <w:sz w:val="19"/>
          <w:szCs w:val="19"/>
          <w:lang w:val="sk-SK"/>
        </w:rPr>
        <w:t>d</w:t>
      </w:r>
      <w:r w:rsidRPr="0073389C">
        <w:rPr>
          <w:rFonts w:ascii="Arial" w:hAnsi="Arial" w:cs="Arial"/>
          <w:sz w:val="19"/>
          <w:szCs w:val="19"/>
          <w:lang w:val="sk-SK"/>
        </w:rPr>
        <w:t xml:space="preserve">odávateľa </w:t>
      </w:r>
      <w:r w:rsidR="003472BD">
        <w:rPr>
          <w:rFonts w:ascii="Arial" w:hAnsi="Arial" w:cs="Arial"/>
          <w:sz w:val="19"/>
          <w:szCs w:val="19"/>
          <w:lang w:val="sk-SK"/>
        </w:rPr>
        <w:t>p</w:t>
      </w:r>
      <w:r w:rsidRPr="0073389C">
        <w:rPr>
          <w:rFonts w:ascii="Arial" w:hAnsi="Arial" w:cs="Arial"/>
          <w:sz w:val="19"/>
          <w:szCs w:val="19"/>
          <w:lang w:val="sk-SK"/>
        </w:rPr>
        <w:t xml:space="preserve">rojektu </w:t>
      </w:r>
      <w:r w:rsidRPr="0073389C">
        <w:rPr>
          <w:rFonts w:ascii="Arial" w:hAnsi="Arial" w:cs="Arial"/>
          <w:b/>
          <w:sz w:val="19"/>
          <w:szCs w:val="19"/>
          <w:lang w:val="sk-SK"/>
        </w:rPr>
        <w:t>strpieť výkon kontroly/auditu</w:t>
      </w:r>
      <w:r w:rsidRPr="0073389C">
        <w:rPr>
          <w:rFonts w:ascii="Arial" w:hAnsi="Arial" w:cs="Arial"/>
          <w:sz w:val="19"/>
          <w:szCs w:val="19"/>
          <w:lang w:val="sk-SK"/>
        </w:rPr>
        <w:t xml:space="preserve"> súvisiaceho s dodávaným tovarom, službami a stavebnými prácami kedykoľvek počas platnosti a účinnosti zmluvy o NFP, a to oprávnenými osobami na výkon tejto kontroly/auditu a poskytnúť im všetku potrebnú súčinnosť. Za týmto účelom poskytovateľ požaduje, aby si prijímateľ upravil v dodávateľsko-odberateľských vzťahoch túto podmienku aj zmluvne.</w:t>
      </w:r>
    </w:p>
    <w:p w14:paraId="7A55D4C6"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Na čo má kontrolná skupina oprávnenie pri výkone kontroly na mieste?</w:t>
      </w:r>
    </w:p>
    <w:p w14:paraId="17F84C05" w14:textId="5572D047" w:rsidR="000B1D63" w:rsidRPr="00624A78" w:rsidRDefault="000B1D63" w:rsidP="00624A78">
      <w:pPr>
        <w:widowControl w:val="0"/>
        <w:tabs>
          <w:tab w:val="left" w:pos="220"/>
          <w:tab w:val="left" w:pos="720"/>
        </w:tabs>
        <w:autoSpaceDE w:val="0"/>
        <w:autoSpaceDN w:val="0"/>
        <w:adjustRightInd w:val="0"/>
        <w:spacing w:before="120" w:after="120" w:line="288" w:lineRule="auto"/>
        <w:jc w:val="both"/>
        <w:rPr>
          <w:rFonts w:eastAsia="Times" w:cs="Arial"/>
          <w:szCs w:val="19"/>
          <w:lang w:eastAsia="sk-SK"/>
        </w:rPr>
      </w:pPr>
      <w:r w:rsidRPr="00624A78">
        <w:rPr>
          <w:rFonts w:eastAsia="Times" w:cs="Arial"/>
          <w:szCs w:val="19"/>
          <w:lang w:eastAsia="sk-SK"/>
        </w:rPr>
        <w:t xml:space="preserve">V súvislosti s aplikáciou zákona o finančnej kontrole je poskytovateľ pri vykonávaní kontroly formou finančnej kontroly </w:t>
      </w:r>
      <w:r w:rsidR="00624A78" w:rsidRPr="00624A78">
        <w:rPr>
          <w:rFonts w:eastAsia="Times" w:cs="Arial"/>
          <w:szCs w:val="19"/>
          <w:lang w:eastAsia="sk-SK"/>
        </w:rPr>
        <w:t xml:space="preserve">na mieste </w:t>
      </w:r>
      <w:r w:rsidRPr="00624A78">
        <w:rPr>
          <w:rFonts w:eastAsia="Times" w:cs="Arial"/>
          <w:szCs w:val="19"/>
          <w:lang w:eastAsia="sk-SK"/>
        </w:rPr>
        <w:t>v nevyhnutnom rozsahu</w:t>
      </w:r>
      <w:r w:rsidRPr="00624A78">
        <w:rPr>
          <w:rFonts w:eastAsia="Times" w:cs="Arial"/>
          <w:b/>
          <w:szCs w:val="19"/>
          <w:lang w:eastAsia="sk-SK"/>
        </w:rPr>
        <w:t xml:space="preserve"> </w:t>
      </w:r>
      <w:r w:rsidR="00624A78" w:rsidRPr="00624A78">
        <w:rPr>
          <w:rFonts w:eastAsia="Times" w:cs="Arial"/>
          <w:b/>
          <w:szCs w:val="19"/>
          <w:lang w:eastAsia="sk-SK"/>
        </w:rPr>
        <w:t>oprávnení</w:t>
      </w:r>
      <w:r w:rsidRPr="00624A78">
        <w:rPr>
          <w:rFonts w:eastAsia="Times" w:cs="Arial"/>
          <w:szCs w:val="19"/>
          <w:lang w:eastAsia="sk-SK"/>
        </w:rPr>
        <w:t xml:space="preserve"> od kontrolovanej osoby (prijímateľa) alebo 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00624A78" w:rsidRPr="00624A78">
        <w:rPr>
          <w:rFonts w:eastAsia="Times" w:cs="Arial"/>
          <w:szCs w:val="19"/>
          <w:lang w:eastAsia="sk-SK"/>
        </w:rPr>
        <w:t xml:space="preserve">: </w:t>
      </w:r>
    </w:p>
    <w:p w14:paraId="7A55D4C8" w14:textId="71B399BA"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a odoberať, v určenej lehote originály alebo úradne osvedčené kópie dokladov, písomností, záznamy dát na pamäťových médiách prostriedkov výpočtovej techniky, ich výpisov, výstupov, vyjadrenia, informácie, dokumenty a iné podklady súvisiace s</w:t>
      </w:r>
      <w:r>
        <w:rPr>
          <w:rFonts w:cs="Arial"/>
          <w:color w:val="auto"/>
          <w:szCs w:val="19"/>
          <w:lang w:val="sk-SK" w:eastAsia="sk-SK"/>
        </w:rPr>
        <w:t xml:space="preserve"> výkonom</w:t>
      </w:r>
      <w:r w:rsidRPr="0025055A">
        <w:rPr>
          <w:rFonts w:cs="Arial"/>
          <w:color w:val="auto"/>
          <w:szCs w:val="19"/>
          <w:lang w:val="sk-SK" w:eastAsia="sk-SK"/>
        </w:rPr>
        <w:t> finančn</w:t>
      </w:r>
      <w:r>
        <w:rPr>
          <w:rFonts w:cs="Arial"/>
          <w:color w:val="auto"/>
          <w:szCs w:val="19"/>
          <w:lang w:val="sk-SK" w:eastAsia="sk-SK"/>
        </w:rPr>
        <w:t>ej</w:t>
      </w:r>
      <w:r w:rsidRPr="0025055A">
        <w:rPr>
          <w:rFonts w:cs="Arial"/>
          <w:color w:val="auto"/>
          <w:szCs w:val="19"/>
          <w:lang w:val="sk-SK" w:eastAsia="sk-SK"/>
        </w:rPr>
        <w:t xml:space="preserve"> kontrol</w:t>
      </w:r>
      <w:r>
        <w:rPr>
          <w:rFonts w:cs="Arial"/>
          <w:color w:val="auto"/>
          <w:szCs w:val="19"/>
          <w:lang w:val="sk-SK" w:eastAsia="sk-SK"/>
        </w:rPr>
        <w:t>y</w:t>
      </w:r>
      <w:r w:rsidRPr="0025055A">
        <w:rPr>
          <w:rFonts w:cs="Arial"/>
          <w:color w:val="auto"/>
          <w:szCs w:val="19"/>
          <w:lang w:val="sk-SK" w:eastAsia="sk-SK"/>
        </w:rPr>
        <w:t xml:space="preserve"> na mieste,</w:t>
      </w:r>
      <w:r w:rsidR="009D7F63" w:rsidRPr="0073389C">
        <w:rPr>
          <w:rFonts w:cs="Arial"/>
          <w:szCs w:val="19"/>
          <w:lang w:val="sk-SK"/>
        </w:rPr>
        <w:t xml:space="preserve"> </w:t>
      </w:r>
    </w:p>
    <w:p w14:paraId="7A55D4C9" w14:textId="00B4B163"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w:t>
      </w:r>
      <w:r>
        <w:rPr>
          <w:rFonts w:cs="Arial"/>
          <w:color w:val="auto"/>
          <w:szCs w:val="19"/>
          <w:lang w:val="sk-SK" w:eastAsia="sk-SK"/>
        </w:rPr>
        <w:t>d</w:t>
      </w:r>
      <w:r w:rsidRPr="0025055A">
        <w:rPr>
          <w:rFonts w:cs="Arial"/>
          <w:color w:val="auto"/>
          <w:szCs w:val="19"/>
          <w:lang w:val="sk-SK" w:eastAsia="sk-SK"/>
        </w:rPr>
        <w:t> </w:t>
      </w:r>
      <w:r w:rsidR="000B1D63">
        <w:rPr>
          <w:rFonts w:cs="Arial"/>
          <w:color w:val="auto"/>
          <w:szCs w:val="19"/>
          <w:lang w:val="sk-SK" w:eastAsia="sk-SK"/>
        </w:rPr>
        <w:t>kontrolovanej osoby (</w:t>
      </w:r>
      <w:r>
        <w:rPr>
          <w:rFonts w:cs="Arial"/>
          <w:color w:val="auto"/>
          <w:szCs w:val="19"/>
          <w:lang w:val="sk-SK" w:eastAsia="sk-SK"/>
        </w:rPr>
        <w:t>prijímateľa</w:t>
      </w:r>
      <w:r w:rsidR="000B1D63">
        <w:rPr>
          <w:rFonts w:cs="Arial"/>
          <w:color w:val="auto"/>
          <w:szCs w:val="19"/>
          <w:lang w:val="sk-SK" w:eastAsia="sk-SK"/>
        </w:rPr>
        <w:t>)</w:t>
      </w:r>
      <w:r w:rsidRPr="0025055A">
        <w:rPr>
          <w:rFonts w:cs="Arial"/>
          <w:color w:val="auto"/>
          <w:szCs w:val="19"/>
          <w:lang w:val="sk-SK" w:eastAsia="sk-SK"/>
        </w:rPr>
        <w:t xml:space="preserve"> alebo od tretej osoby súčinnosť v rozsahu oprávnení podľa zákona o finančnej kontrole</w:t>
      </w:r>
      <w:r>
        <w:rPr>
          <w:rFonts w:cs="Arial"/>
          <w:color w:val="auto"/>
          <w:szCs w:val="19"/>
          <w:lang w:val="sk-SK" w:eastAsia="sk-SK"/>
        </w:rPr>
        <w:t>,</w:t>
      </w:r>
      <w:r w:rsidR="009D7F63" w:rsidRPr="0073389C">
        <w:rPr>
          <w:rFonts w:cs="Arial"/>
          <w:szCs w:val="19"/>
          <w:lang w:val="sk-SK"/>
        </w:rPr>
        <w:t xml:space="preserve"> </w:t>
      </w:r>
    </w:p>
    <w:p w14:paraId="7A55D4CA" w14:textId="12FC6084"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v lehote určenej RO pre OP EVS</w:t>
      </w:r>
      <w:r w:rsidR="009D7F63" w:rsidRPr="0073389C">
        <w:rPr>
          <w:rFonts w:cs="Arial"/>
          <w:szCs w:val="19"/>
          <w:lang w:val="sk-SK"/>
        </w:rPr>
        <w:t xml:space="preserve">, </w:t>
      </w:r>
    </w:p>
    <w:p w14:paraId="7A55D4CB" w14:textId="24F3C876"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osoby poverené na výkon kontroly sú oprávnené v nevyhnutnom rozsahu za podmienok ustanovených v osobitných predpisoch okrem oprávnení uvedených v písmenách a) až c) vstupovať do objektu, zariadenia, prevádzky, dopravného prostriedku, na pozemok povinnej osoby alebo tretej osoby, alebo vstupovať do obydlia, ak sa používa aj na podnikanie alebo na vykonávanie inej hospodárskej činnosti</w:t>
      </w:r>
      <w:r w:rsidR="009D7F63" w:rsidRPr="0073389C">
        <w:rPr>
          <w:rFonts w:cs="Arial"/>
          <w:szCs w:val="19"/>
          <w:lang w:val="sk-SK"/>
        </w:rPr>
        <w:t xml:space="preserve">, </w:t>
      </w:r>
    </w:p>
    <w:p w14:paraId="7A55D4CC" w14:textId="407AD62F"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 xml:space="preserve">vyžadovať od </w:t>
      </w:r>
      <w:r w:rsidR="000B1D63">
        <w:rPr>
          <w:rFonts w:cs="Arial"/>
          <w:color w:val="auto"/>
          <w:szCs w:val="19"/>
          <w:lang w:val="sk-SK" w:eastAsia="sk-SK"/>
        </w:rPr>
        <w:t>kontrolovanej osoby (</w:t>
      </w:r>
      <w:r>
        <w:rPr>
          <w:rFonts w:cs="Arial"/>
          <w:color w:val="auto"/>
          <w:szCs w:val="19"/>
          <w:lang w:val="sk-SK" w:eastAsia="sk-SK"/>
        </w:rPr>
        <w:t>prijímateľa</w:t>
      </w:r>
      <w:r w:rsidR="000B1D63">
        <w:rPr>
          <w:rFonts w:cs="Arial"/>
          <w:color w:val="auto"/>
          <w:szCs w:val="19"/>
          <w:lang w:val="sk-SK" w:eastAsia="sk-SK"/>
        </w:rPr>
        <w:t>)</w:t>
      </w:r>
      <w:r w:rsidRPr="0025055A">
        <w:rPr>
          <w:rFonts w:cs="Arial"/>
          <w:color w:val="auto"/>
          <w:szCs w:val="19"/>
          <w:lang w:val="sk-SK" w:eastAsia="sk-SK"/>
        </w:rPr>
        <w:t xml:space="preserve"> vytvorenie podmienok na výkon finančnej kontroly na mieste a zdržať sa konania, ktoré by mohlo ohroziť ich začatie a riadny priebeh</w:t>
      </w:r>
      <w:r w:rsidR="009D7F63" w:rsidRPr="0073389C">
        <w:rPr>
          <w:rFonts w:cs="Arial"/>
          <w:szCs w:val="19"/>
          <w:lang w:val="sk-SK"/>
        </w:rPr>
        <w:t xml:space="preserve">, </w:t>
      </w:r>
    </w:p>
    <w:p w14:paraId="7A55D4CD" w14:textId="5CF746D9"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oboznámiť sa pri začatí finančnej kontroly na mieste s bezpečnostnými predpismi, ktoré sa vzťahujú na priestory, v ktorých sa vykoná fina</w:t>
      </w:r>
      <w:r>
        <w:rPr>
          <w:rFonts w:cs="Arial"/>
          <w:color w:val="auto"/>
          <w:szCs w:val="19"/>
          <w:lang w:val="sk-SK" w:eastAsia="sk-SK"/>
        </w:rPr>
        <w:t>n</w:t>
      </w:r>
      <w:r w:rsidRPr="0025055A">
        <w:rPr>
          <w:rFonts w:cs="Arial"/>
          <w:color w:val="auto"/>
          <w:szCs w:val="19"/>
          <w:lang w:val="sk-SK" w:eastAsia="sk-SK"/>
        </w:rPr>
        <w:t>čná kontrola na mieste</w:t>
      </w:r>
      <w:r w:rsidR="009D7F63" w:rsidRPr="0073389C">
        <w:rPr>
          <w:rFonts w:cs="Arial"/>
          <w:szCs w:val="19"/>
          <w:lang w:val="sk-SK"/>
        </w:rPr>
        <w:t xml:space="preserve">. </w:t>
      </w:r>
    </w:p>
    <w:p w14:paraId="7A55D4CE" w14:textId="1565C7A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Prijímateľ je povinný počas </w:t>
      </w:r>
      <w:r w:rsidR="00FA0730">
        <w:rPr>
          <w:rFonts w:ascii="Arial" w:hAnsi="Arial" w:cs="Arial"/>
          <w:sz w:val="19"/>
          <w:szCs w:val="19"/>
          <w:lang w:val="sk-SK"/>
        </w:rPr>
        <w:t>finančnej</w:t>
      </w:r>
      <w:r w:rsidRPr="0073389C">
        <w:rPr>
          <w:rFonts w:ascii="Arial" w:hAnsi="Arial" w:cs="Arial"/>
          <w:sz w:val="19"/>
          <w:szCs w:val="19"/>
          <w:lang w:val="sk-SK"/>
        </w:rPr>
        <w:t xml:space="preserve"> kontroly na mieste zabezpečiť prítomnosť osôb zodpovedných za realizáciu aktivít projektu, vytvoriť kontrolnej skupine primerané podmienky na riadne a včasné vykonanie kontroly/auditu a je povinný zdržať sa konania, ktoré by mohlo ohroziť začatie a riadny priebeh výkonu kontroly/auditu. Tiež je povinný plniť všetky povinnosti, ktoré mu vyplývajú najmä zo zákona o finančnej kontrole a audite.</w:t>
      </w:r>
    </w:p>
    <w:p w14:paraId="7A55D4CF" w14:textId="746B9FE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Aké sú povinnosti kontrolnej skupiny voči prijímateľovi v čase výkonu </w:t>
      </w:r>
      <w:r w:rsidR="00C305A5" w:rsidRPr="00771817">
        <w:rPr>
          <w:rFonts w:ascii="Arial" w:hAnsi="Arial" w:cs="Arial"/>
          <w:b/>
          <w:color w:val="auto"/>
          <w:sz w:val="19"/>
          <w:szCs w:val="19"/>
          <w:lang w:val="sk-SK"/>
        </w:rPr>
        <w:t xml:space="preserve">finančnej </w:t>
      </w:r>
      <w:r w:rsidRPr="0073389C">
        <w:rPr>
          <w:rFonts w:ascii="Arial" w:hAnsi="Arial" w:cs="Arial"/>
          <w:b/>
          <w:sz w:val="19"/>
          <w:szCs w:val="19"/>
          <w:lang w:val="sk-SK"/>
        </w:rPr>
        <w:t>kontroly na mieste?</w:t>
      </w:r>
    </w:p>
    <w:p w14:paraId="7A55D4D0" w14:textId="1F13BC73"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súvislosti s aplikáciou zákona o finančnej kontrole sú poverení pracovníci pri vykonávaní kontroly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Pr="000B1D63">
        <w:rPr>
          <w:rFonts w:ascii="Arial" w:hAnsi="Arial" w:cs="Arial"/>
          <w:b/>
          <w:sz w:val="19"/>
          <w:szCs w:val="19"/>
          <w:lang w:val="sk-SK"/>
        </w:rPr>
        <w:t>povinní</w:t>
      </w:r>
      <w:r w:rsidRPr="0073389C">
        <w:rPr>
          <w:rFonts w:ascii="Arial" w:hAnsi="Arial" w:cs="Arial"/>
          <w:sz w:val="19"/>
          <w:szCs w:val="19"/>
          <w:lang w:val="sk-SK"/>
        </w:rPr>
        <w:t xml:space="preserve">: </w:t>
      </w:r>
    </w:p>
    <w:p w14:paraId="7A55D4D1" w14:textId="28E255B1" w:rsidR="009D7F63" w:rsidRPr="0082019F" w:rsidRDefault="009D7F63" w:rsidP="0082019F">
      <w:pPr>
        <w:pStyle w:val="Bulletslevel1"/>
        <w:spacing w:after="120" w:line="288" w:lineRule="auto"/>
        <w:ind w:left="567" w:hanging="283"/>
        <w:jc w:val="both"/>
        <w:rPr>
          <w:rFonts w:cs="Arial"/>
          <w:szCs w:val="19"/>
          <w:lang w:val="sk-SK"/>
        </w:rPr>
      </w:pPr>
      <w:r w:rsidRPr="0073389C">
        <w:rPr>
          <w:rFonts w:cs="Arial"/>
          <w:szCs w:val="19"/>
          <w:lang w:val="sk-SK"/>
        </w:rPr>
        <w:t xml:space="preserve">vopred oznámiť prijímateľovi a tretej osobe </w:t>
      </w:r>
      <w:r w:rsidR="00406757">
        <w:rPr>
          <w:rFonts w:cs="Arial"/>
          <w:szCs w:val="19"/>
          <w:lang w:val="sk-SK"/>
        </w:rPr>
        <w:t> termín a cieľ výkonu</w:t>
      </w:r>
      <w:r w:rsidRPr="0073389C">
        <w:rPr>
          <w:rFonts w:cs="Arial"/>
          <w:szCs w:val="19"/>
          <w:lang w:val="sk-SK"/>
        </w:rPr>
        <w:t xml:space="preserve"> </w:t>
      </w:r>
      <w:r w:rsidR="00FA0730">
        <w:rPr>
          <w:rFonts w:cs="Arial"/>
          <w:szCs w:val="19"/>
          <w:lang w:val="sk-SK"/>
        </w:rPr>
        <w:t xml:space="preserve">finančnej </w:t>
      </w:r>
      <w:r w:rsidRPr="0073389C">
        <w:rPr>
          <w:rFonts w:cs="Arial"/>
          <w:szCs w:val="19"/>
          <w:lang w:val="sk-SK"/>
        </w:rPr>
        <w:t>kontroly na mieste; ak by oznámením o </w:t>
      </w:r>
      <w:r w:rsidR="00406757">
        <w:rPr>
          <w:rFonts w:cs="Arial"/>
          <w:szCs w:val="19"/>
          <w:lang w:val="sk-SK"/>
        </w:rPr>
        <w:t>výkone</w:t>
      </w:r>
      <w:r w:rsidR="00406757" w:rsidRPr="0073389C">
        <w:rPr>
          <w:rFonts w:cs="Arial"/>
          <w:szCs w:val="19"/>
          <w:lang w:val="sk-SK"/>
        </w:rPr>
        <w:t xml:space="preserve"> </w:t>
      </w:r>
      <w:r w:rsidR="00FA0730">
        <w:rPr>
          <w:rFonts w:cs="Arial"/>
          <w:szCs w:val="19"/>
          <w:lang w:val="sk-SK"/>
        </w:rPr>
        <w:t xml:space="preserve">finančnej </w:t>
      </w:r>
      <w:r w:rsidRPr="0073389C">
        <w:rPr>
          <w:rFonts w:cs="Arial"/>
          <w:szCs w:val="19"/>
          <w:lang w:val="sk-SK"/>
        </w:rPr>
        <w:t xml:space="preserve">kontroly na mieste mohlo dôjsť k zmareniu </w:t>
      </w:r>
      <w:r w:rsidR="00406757">
        <w:rPr>
          <w:rFonts w:cs="Arial"/>
          <w:szCs w:val="19"/>
          <w:lang w:val="sk-SK"/>
        </w:rPr>
        <w:t xml:space="preserve">cieľa </w:t>
      </w:r>
      <w:r w:rsidR="00FA0730">
        <w:rPr>
          <w:rFonts w:cs="Arial"/>
          <w:szCs w:val="19"/>
          <w:lang w:val="sk-SK"/>
        </w:rPr>
        <w:t xml:space="preserve">finančnej </w:t>
      </w:r>
      <w:r w:rsidRPr="0073389C">
        <w:rPr>
          <w:rFonts w:cs="Arial"/>
          <w:szCs w:val="19"/>
          <w:lang w:val="sk-SK"/>
        </w:rPr>
        <w:t>kontroly na mieste</w:t>
      </w:r>
      <w:r w:rsidR="00406757">
        <w:rPr>
          <w:rFonts w:cs="Arial"/>
          <w:szCs w:val="19"/>
          <w:lang w:val="sk-SK"/>
        </w:rPr>
        <w:t xml:space="preserve"> alebo ak hrozí, že doklady alebo iné podklady budú znehodnotené, zničené alebo pozmenené</w:t>
      </w:r>
      <w:r w:rsidRPr="0073389C">
        <w:rPr>
          <w:rFonts w:cs="Arial"/>
          <w:szCs w:val="19"/>
          <w:lang w:val="sk-SK"/>
        </w:rPr>
        <w:t>, sú povinní oznámenie urobiť najneskôr pri</w:t>
      </w:r>
      <w:r w:rsidR="0082019F">
        <w:rPr>
          <w:sz w:val="18"/>
          <w:lang w:val="sk-SK" w:eastAsia="sk-SK"/>
        </w:rPr>
        <w:t xml:space="preserve"> </w:t>
      </w:r>
      <w:r w:rsidR="0082019F" w:rsidRPr="0082019F">
        <w:rPr>
          <w:sz w:val="18"/>
          <w:lang w:val="sk-SK" w:eastAsia="sk-SK"/>
        </w:rPr>
        <w:t xml:space="preserve">vstupe do objektu, zariadenia, prevádzky, dopravného prostriedku, na pozemok prijímateľa alebo tretej osoby, alebo pri vstupe do obydlia, ak sa </w:t>
      </w:r>
      <w:r w:rsidR="0082019F" w:rsidRPr="0082019F">
        <w:rPr>
          <w:sz w:val="18"/>
          <w:lang w:val="sk-SK" w:eastAsia="sk-SK"/>
        </w:rPr>
        <w:lastRenderedPageBreak/>
        <w:t>používa aj na podnikanie alebo na vykonávanie inej hospodárskej činnosti</w:t>
      </w:r>
      <w:r w:rsidR="0082019F">
        <w:rPr>
          <w:sz w:val="18"/>
          <w:lang w:val="sk-SK" w:eastAsia="sk-SK"/>
        </w:rPr>
        <w:t>.</w:t>
      </w:r>
      <w:r w:rsidR="0082019F">
        <w:rPr>
          <w:rFonts w:cs="Arial"/>
          <w:szCs w:val="19"/>
          <w:lang w:val="sk-SK"/>
        </w:rPr>
        <w:t xml:space="preserve"> </w:t>
      </w:r>
      <w:r w:rsidRPr="0082019F">
        <w:rPr>
          <w:rFonts w:cs="Arial"/>
          <w:szCs w:val="19"/>
          <w:lang w:val="sk-SK"/>
        </w:rPr>
        <w:t xml:space="preserve">Oznámenie sa vykoná prostredníctvom oznámenia o </w:t>
      </w:r>
      <w:r w:rsidR="0082019F">
        <w:rPr>
          <w:rFonts w:cs="Arial"/>
          <w:szCs w:val="19"/>
          <w:lang w:val="sk-SK"/>
        </w:rPr>
        <w:t>výkone</w:t>
      </w:r>
      <w:r w:rsidR="0082019F" w:rsidRPr="0082019F">
        <w:rPr>
          <w:rFonts w:cs="Arial"/>
          <w:szCs w:val="19"/>
          <w:lang w:val="sk-SK"/>
        </w:rPr>
        <w:t xml:space="preserve"> </w:t>
      </w:r>
      <w:r w:rsidR="00FA0730" w:rsidRPr="0082019F">
        <w:rPr>
          <w:rFonts w:cs="Arial"/>
          <w:szCs w:val="19"/>
          <w:lang w:val="sk-SK"/>
        </w:rPr>
        <w:t xml:space="preserve">finančnej </w:t>
      </w:r>
      <w:r w:rsidRPr="0082019F">
        <w:rPr>
          <w:rFonts w:cs="Arial"/>
          <w:szCs w:val="19"/>
          <w:lang w:val="sk-SK"/>
        </w:rPr>
        <w:t>kontroly na mieste</w:t>
      </w:r>
      <w:r w:rsidR="00BA2CE2" w:rsidRPr="0082019F">
        <w:rPr>
          <w:rFonts w:cs="Arial"/>
          <w:szCs w:val="19"/>
          <w:lang w:val="sk-SK"/>
        </w:rPr>
        <w:t xml:space="preserve">, </w:t>
      </w:r>
    </w:p>
    <w:p w14:paraId="7A55D4D2" w14:textId="6CAE83EA"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preukázať sa </w:t>
      </w:r>
      <w:r w:rsidR="00241627">
        <w:rPr>
          <w:rFonts w:cs="Arial"/>
          <w:szCs w:val="19"/>
          <w:lang w:val="sk-SK"/>
        </w:rPr>
        <w:t>oprávnením</w:t>
      </w:r>
      <w:r w:rsidRPr="0073389C">
        <w:rPr>
          <w:rFonts w:cs="Arial"/>
          <w:szCs w:val="19"/>
          <w:lang w:val="sk-SK"/>
        </w:rPr>
        <w:t xml:space="preserve"> na vykonanie </w:t>
      </w:r>
      <w:r w:rsidR="00FA0730">
        <w:rPr>
          <w:rFonts w:cs="Arial"/>
          <w:szCs w:val="19"/>
          <w:lang w:val="sk-SK"/>
        </w:rPr>
        <w:t xml:space="preserve">finančnej </w:t>
      </w:r>
      <w:r w:rsidRPr="0073389C">
        <w:rPr>
          <w:rFonts w:cs="Arial"/>
          <w:szCs w:val="19"/>
          <w:lang w:val="sk-SK"/>
        </w:rPr>
        <w:t>kontroly na mieste</w:t>
      </w:r>
      <w:r w:rsidRPr="0073389C">
        <w:rPr>
          <w:rFonts w:cs="Arial"/>
          <w:i/>
          <w:szCs w:val="19"/>
          <w:lang w:val="sk-SK"/>
        </w:rPr>
        <w:t xml:space="preserve"> </w:t>
      </w:r>
      <w:r w:rsidRPr="0073389C">
        <w:rPr>
          <w:rFonts w:cs="Arial"/>
          <w:szCs w:val="19"/>
          <w:lang w:val="sk-SK"/>
        </w:rPr>
        <w:t xml:space="preserve">a </w:t>
      </w:r>
      <w:r w:rsidR="00FA0730">
        <w:rPr>
          <w:rFonts w:cs="Arial"/>
          <w:szCs w:val="19"/>
          <w:lang w:val="sk-SK"/>
        </w:rPr>
        <w:t xml:space="preserve">umožniť </w:t>
      </w:r>
      <w:r w:rsidR="0082019F">
        <w:rPr>
          <w:rFonts w:cs="Arial"/>
          <w:szCs w:val="19"/>
          <w:lang w:val="sk-SK"/>
        </w:rPr>
        <w:t>na základe požiadavky prijím</w:t>
      </w:r>
      <w:r w:rsidR="004D6FDB">
        <w:rPr>
          <w:rFonts w:cs="Arial"/>
          <w:szCs w:val="19"/>
          <w:lang w:val="sk-SK"/>
        </w:rPr>
        <w:t>ateľa</w:t>
      </w:r>
      <w:r w:rsidR="0082019F">
        <w:rPr>
          <w:rFonts w:cs="Arial"/>
          <w:szCs w:val="19"/>
          <w:lang w:val="sk-SK"/>
        </w:rPr>
        <w:t xml:space="preserve"> </w:t>
      </w:r>
      <w:r w:rsidR="00FA0730">
        <w:rPr>
          <w:rFonts w:cs="Arial"/>
          <w:szCs w:val="19"/>
          <w:lang w:val="sk-SK"/>
        </w:rPr>
        <w:t>nahliadnuť do</w:t>
      </w:r>
      <w:r w:rsidR="00FA0730" w:rsidRPr="0073389C">
        <w:rPr>
          <w:rFonts w:cs="Arial"/>
          <w:szCs w:val="19"/>
          <w:lang w:val="sk-SK"/>
        </w:rPr>
        <w:t xml:space="preserve"> </w:t>
      </w:r>
      <w:r w:rsidRPr="0073389C">
        <w:rPr>
          <w:rFonts w:cs="Arial"/>
          <w:szCs w:val="19"/>
          <w:lang w:val="sk-SK"/>
        </w:rPr>
        <w:t>preukaz</w:t>
      </w:r>
      <w:r w:rsidR="00FA0730">
        <w:rPr>
          <w:rFonts w:cs="Arial"/>
          <w:szCs w:val="19"/>
          <w:lang w:val="sk-SK"/>
        </w:rPr>
        <w:t>u</w:t>
      </w:r>
      <w:r w:rsidRPr="0073389C">
        <w:rPr>
          <w:rFonts w:cs="Arial"/>
          <w:szCs w:val="19"/>
          <w:lang w:val="sk-SK"/>
        </w:rPr>
        <w:t xml:space="preserve"> totožnosti alebo služobn</w:t>
      </w:r>
      <w:r w:rsidR="00FA0730">
        <w:rPr>
          <w:rFonts w:cs="Arial"/>
          <w:szCs w:val="19"/>
          <w:lang w:val="sk-SK"/>
        </w:rPr>
        <w:t>ého</w:t>
      </w:r>
      <w:r w:rsidRPr="0073389C">
        <w:rPr>
          <w:rFonts w:cs="Arial"/>
          <w:szCs w:val="19"/>
          <w:lang w:val="sk-SK"/>
        </w:rPr>
        <w:t xml:space="preserve"> preukaz</w:t>
      </w:r>
      <w:r w:rsidR="00FA0730">
        <w:rPr>
          <w:rFonts w:cs="Arial"/>
          <w:szCs w:val="19"/>
          <w:lang w:val="sk-SK"/>
        </w:rPr>
        <w:t>u</w:t>
      </w:r>
      <w:r w:rsidR="00BA2CE2">
        <w:rPr>
          <w:rFonts w:cs="Arial"/>
          <w:szCs w:val="19"/>
          <w:lang w:val="sk-SK"/>
        </w:rPr>
        <w:t>,</w:t>
      </w:r>
    </w:p>
    <w:p w14:paraId="7A55D4D3" w14:textId="322378FD" w:rsidR="009D7F63" w:rsidRPr="0073389C" w:rsidRDefault="00FA0730" w:rsidP="009D7F63">
      <w:pPr>
        <w:pStyle w:val="Bulletslevel1"/>
        <w:spacing w:after="120" w:line="288" w:lineRule="auto"/>
        <w:ind w:left="567" w:hanging="283"/>
        <w:jc w:val="both"/>
        <w:rPr>
          <w:rFonts w:cs="Arial"/>
          <w:szCs w:val="19"/>
          <w:lang w:val="sk-SK"/>
        </w:rPr>
      </w:pPr>
      <w:r>
        <w:rPr>
          <w:rFonts w:cs="Arial"/>
          <w:szCs w:val="19"/>
          <w:lang w:val="sk-SK"/>
        </w:rPr>
        <w:t>potvrdiť</w:t>
      </w:r>
      <w:r w:rsidRPr="0073389C">
        <w:rPr>
          <w:rFonts w:cs="Arial"/>
          <w:szCs w:val="19"/>
          <w:lang w:val="sk-SK"/>
        </w:rPr>
        <w:t xml:space="preserve"> </w:t>
      </w:r>
      <w:r w:rsidR="009D7F63" w:rsidRPr="0073389C">
        <w:rPr>
          <w:rFonts w:cs="Arial"/>
          <w:szCs w:val="19"/>
          <w:lang w:val="sk-SK"/>
        </w:rPr>
        <w:t xml:space="preserve">prijímateľovi alebo tretej osobe </w:t>
      </w:r>
      <w:r>
        <w:rPr>
          <w:rFonts w:cs="Arial"/>
          <w:szCs w:val="19"/>
          <w:lang w:val="sk-SK"/>
        </w:rPr>
        <w:t> odobratie poskytnutých</w:t>
      </w:r>
      <w:r w:rsidR="009D7F63" w:rsidRPr="0073389C">
        <w:rPr>
          <w:rFonts w:cs="Arial"/>
          <w:szCs w:val="19"/>
          <w:lang w:val="sk-SK"/>
        </w:rPr>
        <w:t xml:space="preserve"> originálov alebo </w:t>
      </w:r>
      <w:r>
        <w:rPr>
          <w:rFonts w:cs="Arial"/>
          <w:szCs w:val="19"/>
          <w:lang w:val="sk-SK"/>
        </w:rPr>
        <w:t>úradne osvedčených</w:t>
      </w:r>
      <w:r w:rsidRPr="0073389C">
        <w:rPr>
          <w:rFonts w:cs="Arial"/>
          <w:szCs w:val="19"/>
          <w:lang w:val="sk-SK"/>
        </w:rPr>
        <w:t xml:space="preserve"> </w:t>
      </w:r>
      <w:r w:rsidR="009D7F63" w:rsidRPr="0073389C">
        <w:rPr>
          <w:rFonts w:cs="Arial"/>
          <w:szCs w:val="19"/>
          <w:lang w:val="sk-SK"/>
        </w:rPr>
        <w:t>kópií dokladov, písomností, záznamov</w:t>
      </w:r>
      <w:r w:rsidR="009D7F63" w:rsidRPr="0073389C">
        <w:rPr>
          <w:rFonts w:cs="Arial"/>
          <w:i/>
          <w:szCs w:val="19"/>
          <w:lang w:val="sk-SK"/>
        </w:rPr>
        <w:t xml:space="preserve"> </w:t>
      </w:r>
      <w:r w:rsidR="009D7F63" w:rsidRPr="00A84476">
        <w:rPr>
          <w:lang w:val="sk-SK"/>
        </w:rPr>
        <w:t>dát</w:t>
      </w:r>
      <w:r w:rsidR="009D7F63" w:rsidRPr="0073389C">
        <w:rPr>
          <w:rFonts w:cs="Arial"/>
          <w:szCs w:val="19"/>
          <w:lang w:val="sk-SK"/>
        </w:rPr>
        <w:t xml:space="preserve"> (príloha č. </w:t>
      </w:r>
      <w:r w:rsidR="001A6E82" w:rsidRPr="0073389C">
        <w:rPr>
          <w:rFonts w:cs="Arial"/>
          <w:szCs w:val="19"/>
          <w:lang w:val="sk-SK"/>
        </w:rPr>
        <w:t>1</w:t>
      </w:r>
      <w:r w:rsidR="001A6E82">
        <w:rPr>
          <w:rFonts w:cs="Arial"/>
          <w:szCs w:val="19"/>
          <w:lang w:val="sk-SK"/>
        </w:rPr>
        <w:t>6</w:t>
      </w:r>
      <w:r w:rsidR="009D7F63" w:rsidRPr="0073389C">
        <w:rPr>
          <w:rFonts w:cs="Arial"/>
          <w:szCs w:val="19"/>
          <w:lang w:val="sk-SK"/>
        </w:rPr>
        <w:t xml:space="preserve">) na pamäťových médiách prostriedkov výpočtovej techniky, ich výpisov, výstupov, </w:t>
      </w:r>
      <w:r w:rsidR="00303DE5">
        <w:rPr>
          <w:rFonts w:cs="Arial"/>
          <w:szCs w:val="19"/>
          <w:lang w:val="sk-SK"/>
        </w:rPr>
        <w:t xml:space="preserve">vyjadrení, informácií, </w:t>
      </w:r>
      <w:r w:rsidR="009D7F63" w:rsidRPr="0073389C">
        <w:rPr>
          <w:rFonts w:cs="Arial"/>
          <w:szCs w:val="19"/>
          <w:lang w:val="sk-SK"/>
        </w:rPr>
        <w:t xml:space="preserve">dokumentov a iných podkladov </w:t>
      </w:r>
      <w:r w:rsidR="00303DE5">
        <w:rPr>
          <w:rFonts w:cs="Arial"/>
          <w:szCs w:val="19"/>
          <w:lang w:val="sk-SK"/>
        </w:rPr>
        <w:t>súvisiacich s finančnou kontrolou na mieste</w:t>
      </w:r>
      <w:r w:rsidR="009D7F63" w:rsidRPr="0073389C">
        <w:rPr>
          <w:rFonts w:cs="Arial"/>
          <w:szCs w:val="19"/>
          <w:lang w:val="sk-SK"/>
        </w:rPr>
        <w:t xml:space="preserve"> a zabezpečiť ich riadnu ochranu pred stratou, zničením, poškodením a</w:t>
      </w:r>
      <w:r w:rsidR="00303DE5">
        <w:rPr>
          <w:rFonts w:cs="Arial"/>
          <w:szCs w:val="19"/>
          <w:lang w:val="sk-SK"/>
        </w:rPr>
        <w:t> </w:t>
      </w:r>
      <w:r w:rsidR="009D7F63" w:rsidRPr="0073389C">
        <w:rPr>
          <w:rFonts w:cs="Arial"/>
          <w:szCs w:val="19"/>
          <w:lang w:val="sk-SK"/>
        </w:rPr>
        <w:t>zneužitím</w:t>
      </w:r>
      <w:r w:rsidR="00303DE5">
        <w:rPr>
          <w:rFonts w:cs="Arial"/>
          <w:szCs w:val="19"/>
          <w:lang w:val="sk-SK"/>
        </w:rPr>
        <w:t xml:space="preserve"> (uvedené potvrdenie sa vydáva, ak poskytovateľ žiada o poskytnutie podkladov nad rámec definovaných </w:t>
      </w:r>
      <w:r w:rsidR="004D6FDB">
        <w:rPr>
          <w:rFonts w:cs="Arial"/>
          <w:szCs w:val="19"/>
          <w:lang w:val="sk-SK"/>
        </w:rPr>
        <w:t>Z</w:t>
      </w:r>
      <w:r w:rsidR="00303DE5">
        <w:rPr>
          <w:rFonts w:cs="Arial"/>
          <w:szCs w:val="19"/>
          <w:lang w:val="sk-SK"/>
        </w:rPr>
        <w:t>mluvou o NFP)</w:t>
      </w:r>
      <w:r w:rsidR="009D7F63" w:rsidRPr="0073389C">
        <w:rPr>
          <w:rFonts w:cs="Arial"/>
          <w:szCs w:val="19"/>
          <w:lang w:val="sk-SK"/>
        </w:rPr>
        <w:t xml:space="preserve">; tieto veci poskytovateľ vráti bezodkladne tomu, </w:t>
      </w:r>
      <w:r w:rsidR="004D6FDB">
        <w:rPr>
          <w:rFonts w:cs="Arial"/>
          <w:szCs w:val="19"/>
          <w:lang w:val="sk-SK"/>
        </w:rPr>
        <w:t>od koho sa vyžiadali</w:t>
      </w:r>
      <w:r w:rsidR="009D7F63" w:rsidRPr="0073389C">
        <w:rPr>
          <w:rFonts w:cs="Arial"/>
          <w:szCs w:val="19"/>
          <w:lang w:val="sk-SK"/>
        </w:rPr>
        <w:t xml:space="preserve">, ak nie sú potrebné na </w:t>
      </w:r>
      <w:r w:rsidR="00303DE5">
        <w:rPr>
          <w:rFonts w:cs="Arial"/>
          <w:szCs w:val="19"/>
          <w:lang w:val="sk-SK"/>
        </w:rPr>
        <w:t xml:space="preserve">konanie podľa </w:t>
      </w:r>
      <w:r w:rsidR="00241627">
        <w:rPr>
          <w:rFonts w:cs="Arial"/>
          <w:szCs w:val="19"/>
          <w:lang w:val="sk-SK"/>
        </w:rPr>
        <w:t>T</w:t>
      </w:r>
      <w:r w:rsidR="00303DE5">
        <w:rPr>
          <w:rFonts w:cs="Arial"/>
          <w:szCs w:val="19"/>
          <w:lang w:val="sk-SK"/>
        </w:rPr>
        <w:t xml:space="preserve">restného poriadku </w:t>
      </w:r>
      <w:r w:rsidR="009D7F63" w:rsidRPr="0073389C">
        <w:rPr>
          <w:rFonts w:cs="Arial"/>
          <w:szCs w:val="19"/>
          <w:lang w:val="sk-SK"/>
        </w:rPr>
        <w:t>alebo na iné konanie podľa osobitných predpisov</w:t>
      </w:r>
      <w:r w:rsidR="00BA2CE2">
        <w:rPr>
          <w:rFonts w:cs="Arial"/>
          <w:szCs w:val="19"/>
          <w:lang w:val="sk-SK"/>
        </w:rPr>
        <w:t>,</w:t>
      </w:r>
      <w:r w:rsidR="00BA2CE2" w:rsidRPr="0073389C">
        <w:rPr>
          <w:rFonts w:cs="Arial"/>
          <w:szCs w:val="19"/>
          <w:lang w:val="sk-SK"/>
        </w:rPr>
        <w:t xml:space="preserve"> </w:t>
      </w:r>
    </w:p>
    <w:p w14:paraId="7A55D4D4" w14:textId="400372B5"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oboznámiť prijímateľa s</w:t>
      </w:r>
      <w:r w:rsidR="00303DE5">
        <w:rPr>
          <w:rFonts w:cs="Arial"/>
          <w:szCs w:val="19"/>
          <w:lang w:val="sk-SK"/>
        </w:rPr>
        <w:t> návrhom čiastkovej správy/</w:t>
      </w:r>
      <w:r w:rsidRPr="0073389C">
        <w:rPr>
          <w:rFonts w:cs="Arial"/>
          <w:szCs w:val="19"/>
          <w:lang w:val="sk-SK"/>
        </w:rPr>
        <w:t xml:space="preserve">návrhom správy z kontroly na mieste (príloha č. </w:t>
      </w:r>
      <w:r w:rsidR="001A6E82" w:rsidRPr="0073389C">
        <w:rPr>
          <w:rFonts w:cs="Arial"/>
          <w:szCs w:val="19"/>
          <w:lang w:val="sk-SK"/>
        </w:rPr>
        <w:t>3</w:t>
      </w:r>
      <w:r w:rsidR="001A6E82">
        <w:rPr>
          <w:rFonts w:cs="Arial"/>
          <w:szCs w:val="19"/>
          <w:lang w:val="sk-SK"/>
        </w:rPr>
        <w:t>1</w:t>
      </w:r>
      <w:r w:rsidRPr="0073389C">
        <w:rPr>
          <w:rFonts w:cs="Arial"/>
          <w:szCs w:val="19"/>
          <w:lang w:val="sk-SK"/>
        </w:rPr>
        <w:t xml:space="preserve">) jeho doručením, ak boli </w:t>
      </w:r>
      <w:r w:rsidR="00303DE5">
        <w:rPr>
          <w:rFonts w:cs="Arial"/>
          <w:szCs w:val="19"/>
          <w:lang w:val="sk-SK"/>
        </w:rPr>
        <w:t>finančnou</w:t>
      </w:r>
      <w:r w:rsidRPr="0073389C">
        <w:rPr>
          <w:rFonts w:cs="Arial"/>
          <w:szCs w:val="19"/>
          <w:lang w:val="sk-SK"/>
        </w:rPr>
        <w:t xml:space="preserve"> kontrolou na mieste zistené nedostatky a vyžiadať od prijímateľa v lehote určenej </w:t>
      </w:r>
      <w:r w:rsidR="000B1D63" w:rsidRPr="000B1D63">
        <w:rPr>
          <w:lang w:val="sk-SK"/>
        </w:rPr>
        <w:t>poskytovateľom</w:t>
      </w:r>
      <w:r w:rsidR="000B1D63" w:rsidRPr="000B1D63" w:rsidDel="000B1D63">
        <w:rPr>
          <w:rFonts w:cs="Arial"/>
          <w:szCs w:val="19"/>
          <w:lang w:val="sk-SK"/>
        </w:rPr>
        <w:t xml:space="preserve"> </w:t>
      </w:r>
      <w:r w:rsidRPr="0073389C">
        <w:rPr>
          <w:rFonts w:cs="Arial"/>
          <w:szCs w:val="19"/>
          <w:lang w:val="sk-SK"/>
        </w:rPr>
        <w:t xml:space="preserve">písomné </w:t>
      </w:r>
      <w:r w:rsidR="00303DE5">
        <w:rPr>
          <w:rFonts w:cs="Arial"/>
          <w:szCs w:val="19"/>
          <w:lang w:val="sk-SK"/>
        </w:rPr>
        <w:t>námietky</w:t>
      </w:r>
      <w:r w:rsidR="00303DE5" w:rsidRPr="0073389C">
        <w:rPr>
          <w:rFonts w:cs="Arial"/>
          <w:szCs w:val="19"/>
          <w:lang w:val="sk-SK"/>
        </w:rPr>
        <w:t xml:space="preserve"> </w:t>
      </w:r>
      <w:r w:rsidRPr="0073389C">
        <w:rPr>
          <w:rFonts w:cs="Arial"/>
          <w:szCs w:val="19"/>
          <w:lang w:val="sk-SK"/>
        </w:rPr>
        <w:t xml:space="preserve">k zisteným nedostatkom, navrhnutým </w:t>
      </w:r>
      <w:r w:rsidR="00303DE5">
        <w:rPr>
          <w:rFonts w:cs="Arial"/>
          <w:szCs w:val="19"/>
          <w:lang w:val="sk-SK"/>
        </w:rPr>
        <w:t xml:space="preserve">odporúčaniam alebo k </w:t>
      </w:r>
      <w:r w:rsidRPr="0073389C">
        <w:rPr>
          <w:rFonts w:cs="Arial"/>
          <w:szCs w:val="19"/>
          <w:lang w:val="sk-SK"/>
        </w:rPr>
        <w:t xml:space="preserve">opatreniam a k lehote na </w:t>
      </w:r>
      <w:r w:rsidR="00303DE5">
        <w:rPr>
          <w:rFonts w:cs="Arial"/>
          <w:szCs w:val="19"/>
          <w:lang w:val="sk-SK"/>
        </w:rPr>
        <w:t>predloženie písomného zoznamu splnených</w:t>
      </w:r>
      <w:r w:rsidR="00303DE5" w:rsidRPr="0073389C">
        <w:rPr>
          <w:rFonts w:cs="Arial"/>
          <w:szCs w:val="19"/>
          <w:lang w:val="sk-SK"/>
        </w:rPr>
        <w:t xml:space="preserve"> </w:t>
      </w:r>
      <w:r w:rsidRPr="0073389C">
        <w:rPr>
          <w:rFonts w:cs="Arial"/>
          <w:szCs w:val="19"/>
          <w:lang w:val="sk-SK"/>
        </w:rPr>
        <w:t xml:space="preserve">opatrení </w:t>
      </w:r>
      <w:r w:rsidR="00303DE5">
        <w:rPr>
          <w:rFonts w:cs="Arial"/>
          <w:szCs w:val="19"/>
          <w:lang w:val="sk-SK"/>
        </w:rPr>
        <w:t xml:space="preserve">prijatých na nápravu zistených nedostatkov a na odstránenie príčin ich vzniku </w:t>
      </w:r>
      <w:r w:rsidRPr="0073389C">
        <w:rPr>
          <w:rFonts w:cs="Arial"/>
          <w:szCs w:val="19"/>
          <w:lang w:val="sk-SK"/>
        </w:rPr>
        <w:t>uvedených v</w:t>
      </w:r>
      <w:r w:rsidR="00303DE5">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w:t>
      </w:r>
      <w:r w:rsidR="00BA2CE2" w:rsidRPr="0073389C">
        <w:rPr>
          <w:rFonts w:cs="Arial"/>
          <w:szCs w:val="19"/>
          <w:lang w:val="sk-SK"/>
        </w:rPr>
        <w:t xml:space="preserve"> </w:t>
      </w:r>
    </w:p>
    <w:p w14:paraId="7A55D4D5" w14:textId="61E76ACD"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preveriť opodstatnenosť námietok k zisteným nedostatkom, navrhnutým </w:t>
      </w:r>
      <w:r w:rsidR="00BA2CE2">
        <w:rPr>
          <w:rFonts w:cs="Arial"/>
          <w:szCs w:val="19"/>
          <w:lang w:val="sk-SK"/>
        </w:rPr>
        <w:t xml:space="preserve">odporúčaniam alebo k </w:t>
      </w:r>
      <w:r w:rsidRPr="0073389C">
        <w:rPr>
          <w:rFonts w:cs="Arial"/>
          <w:szCs w:val="19"/>
          <w:lang w:val="sk-SK"/>
        </w:rPr>
        <w:t xml:space="preserve">opatreniam a k lehote na </w:t>
      </w:r>
      <w:r w:rsidR="00BA2CE2">
        <w:rPr>
          <w:rFonts w:cs="Arial"/>
          <w:szCs w:val="19"/>
          <w:lang w:val="sk-SK"/>
        </w:rPr>
        <w:t>predloženie písomného zoznamu splnených</w:t>
      </w:r>
      <w:r w:rsidR="00BA2CE2" w:rsidRPr="0073389C">
        <w:rPr>
          <w:rFonts w:cs="Arial"/>
          <w:szCs w:val="19"/>
          <w:lang w:val="sk-SK"/>
        </w:rPr>
        <w:t xml:space="preserve"> </w:t>
      </w:r>
      <w:r w:rsidRPr="0073389C">
        <w:rPr>
          <w:rFonts w:cs="Arial"/>
          <w:szCs w:val="19"/>
          <w:lang w:val="sk-SK"/>
        </w:rPr>
        <w:t>opatrení</w:t>
      </w:r>
      <w:r w:rsidR="00BA2CE2">
        <w:rPr>
          <w:rFonts w:cs="Arial"/>
          <w:szCs w:val="19"/>
          <w:lang w:val="sk-SK"/>
        </w:rPr>
        <w:t xml:space="preserve"> prijatých na nápravu zistených nedostatkov a na odstránenie príčin ich vzniku</w:t>
      </w:r>
      <w:r w:rsidRPr="0073389C">
        <w:rPr>
          <w:rFonts w:cs="Arial"/>
          <w:szCs w:val="19"/>
          <w:lang w:val="sk-SK"/>
        </w:rPr>
        <w:t xml:space="preserve"> uvedených v</w:t>
      </w:r>
      <w:r w:rsidR="00BA2CE2">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 xml:space="preserve"> a neopodstatnenosť námietok spolu s odôvodnením neopodstatnenosti oznámiť prijímateľovi v čiastkovej správe/správe z kontroly na mieste,</w:t>
      </w:r>
      <w:r w:rsidR="00BA2CE2" w:rsidRPr="0073389C">
        <w:rPr>
          <w:rFonts w:cs="Arial"/>
          <w:szCs w:val="19"/>
          <w:lang w:val="sk-SK"/>
        </w:rPr>
        <w:t xml:space="preserve"> </w:t>
      </w:r>
    </w:p>
    <w:p w14:paraId="0A109D9C" w14:textId="40730863" w:rsidR="00BA2CE2"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zaslať </w:t>
      </w:r>
      <w:r w:rsidR="00BA2CE2">
        <w:rPr>
          <w:rFonts w:cs="Arial"/>
          <w:szCs w:val="19"/>
          <w:lang w:val="sk-SK"/>
        </w:rPr>
        <w:t>čiastkovú správu/</w:t>
      </w:r>
      <w:r w:rsidRPr="00BA2CE2">
        <w:rPr>
          <w:lang w:val="sk-SK"/>
        </w:rPr>
        <w:t>správu z kontroly na mieste</w:t>
      </w:r>
      <w:r w:rsidRPr="0073389C">
        <w:rPr>
          <w:rFonts w:cs="Arial"/>
          <w:szCs w:val="19"/>
          <w:lang w:val="sk-SK"/>
        </w:rPr>
        <w:t xml:space="preserve"> (príloha č. </w:t>
      </w:r>
      <w:r w:rsidR="001A6E82" w:rsidRPr="0073389C">
        <w:rPr>
          <w:rFonts w:cs="Arial"/>
          <w:szCs w:val="19"/>
          <w:lang w:val="sk-SK"/>
        </w:rPr>
        <w:t>3</w:t>
      </w:r>
      <w:r w:rsidR="001A6E82">
        <w:rPr>
          <w:rFonts w:cs="Arial"/>
          <w:szCs w:val="19"/>
          <w:lang w:val="sk-SK"/>
        </w:rPr>
        <w:t>2</w:t>
      </w:r>
      <w:r w:rsidRPr="0073389C">
        <w:rPr>
          <w:rFonts w:cs="Arial"/>
          <w:szCs w:val="19"/>
          <w:lang w:val="sk-SK"/>
        </w:rPr>
        <w:t>) prijímateľovi</w:t>
      </w:r>
      <w:r w:rsidR="00BA2CE2">
        <w:rPr>
          <w:rFonts w:cs="Arial"/>
          <w:szCs w:val="19"/>
          <w:lang w:val="sk-SK"/>
        </w:rPr>
        <w:t>,</w:t>
      </w:r>
    </w:p>
    <w:p w14:paraId="7A55D4D7" w14:textId="10481720" w:rsidR="009D7F63" w:rsidRPr="00A11D9F" w:rsidRDefault="00A11D9F" w:rsidP="00A11D9F">
      <w:pPr>
        <w:pStyle w:val="Bulletslevel1"/>
        <w:spacing w:after="120" w:line="288" w:lineRule="auto"/>
        <w:ind w:left="567" w:hanging="283"/>
        <w:jc w:val="both"/>
        <w:rPr>
          <w:rFonts w:cs="Arial"/>
          <w:szCs w:val="19"/>
          <w:lang w:val="sk-SK"/>
        </w:rPr>
      </w:pPr>
      <w:r w:rsidRPr="00A11D9F">
        <w:rPr>
          <w:rFonts w:cs="Arial"/>
          <w:szCs w:val="19"/>
          <w:lang w:val="sk-SK"/>
        </w:rPr>
        <w:t xml:space="preserve">oznámiť podozrenie zo spáchania trestného činu, priestupku alebo zo spáchania iného správneho deliktu orgánom príslušným podľa trestného poriadku, alebo </w:t>
      </w:r>
      <w:r w:rsidR="009D23D6">
        <w:rPr>
          <w:rFonts w:cs="Arial"/>
          <w:szCs w:val="19"/>
          <w:lang w:val="sk-SK"/>
        </w:rPr>
        <w:t xml:space="preserve">podľa </w:t>
      </w:r>
      <w:r w:rsidRPr="00A11D9F">
        <w:rPr>
          <w:rFonts w:cs="Arial"/>
          <w:szCs w:val="19"/>
          <w:lang w:val="sk-SK"/>
        </w:rPr>
        <w:t>osobitných predpisov, pričom tieto podozrenia sa v návrhu čiastkovej správy/návrhu správy, čiastkovej správe alebo v správe z kontroly neuvádzajú.</w:t>
      </w:r>
      <w:r w:rsidR="00BA2CE2" w:rsidRPr="00A11D9F">
        <w:rPr>
          <w:rFonts w:cs="Arial"/>
          <w:szCs w:val="19"/>
          <w:lang w:val="sk-SK"/>
        </w:rPr>
        <w:t xml:space="preserve"> </w:t>
      </w:r>
    </w:p>
    <w:p w14:paraId="7A55D4D8" w14:textId="5004CE2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V akých prípadoch sa vykonáva </w:t>
      </w:r>
      <w:r w:rsidR="00BA2CE2">
        <w:rPr>
          <w:rFonts w:ascii="Arial" w:hAnsi="Arial" w:cs="Arial"/>
          <w:b/>
          <w:sz w:val="19"/>
          <w:szCs w:val="19"/>
          <w:lang w:val="sk-SK"/>
        </w:rPr>
        <w:t xml:space="preserve">finančná </w:t>
      </w:r>
      <w:r w:rsidRPr="0073389C">
        <w:rPr>
          <w:rFonts w:ascii="Arial" w:hAnsi="Arial" w:cs="Arial"/>
          <w:b/>
          <w:sz w:val="19"/>
          <w:szCs w:val="19"/>
          <w:lang w:val="sk-SK"/>
        </w:rPr>
        <w:t>kontrola na mieste?</w:t>
      </w:r>
    </w:p>
    <w:p w14:paraId="7A55D4D9" w14:textId="11B23163"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ontrola na mieste sa vykonáva napríklad v nasledujúcich prípadoch:</w:t>
      </w:r>
    </w:p>
    <w:p w14:paraId="7A55D4DA" w14:textId="0230E98F"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prípadoch zakladajúcich pochybnosti o údajoch uvedených v ŽoP pri výkone administratívnej </w:t>
      </w:r>
      <w:r w:rsidR="00BA2CE2">
        <w:rPr>
          <w:rFonts w:ascii="Arial" w:hAnsi="Arial" w:cs="Arial"/>
          <w:sz w:val="19"/>
          <w:szCs w:val="19"/>
          <w:lang w:val="sk-SK"/>
        </w:rPr>
        <w:t>finančnej</w:t>
      </w:r>
      <w:r w:rsidRPr="0073389C">
        <w:rPr>
          <w:rFonts w:ascii="Arial" w:hAnsi="Arial" w:cs="Arial"/>
          <w:sz w:val="19"/>
          <w:szCs w:val="19"/>
          <w:lang w:val="sk-SK"/>
        </w:rPr>
        <w:t xml:space="preserve"> kontroly;</w:t>
      </w:r>
    </w:p>
    <w:p w14:paraId="7A55D4DB"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neplnenia si povinností prijímateľa vyplývajúcich zo zmluvy o NFP (napr. nepredkladanie monitorovacích správ projektu v stanovených termínoch); </w:t>
      </w:r>
    </w:p>
    <w:p w14:paraId="7A55D4DC"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 prípadoch identifikácie nedostatočného pokroku v implementácii projektu, resp. identifikácie iných nedostatkov a skutočností ohrozujúcich implementáciu alebo financovanie projektu, na ktoré poukazuje monitorovanie projektu;</w:t>
      </w:r>
    </w:p>
    <w:p w14:paraId="7A55D4DD" w14:textId="4FD84423"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na základe podnetu na </w:t>
      </w:r>
      <w:r w:rsidR="00BA2CE2">
        <w:rPr>
          <w:rFonts w:ascii="Arial" w:hAnsi="Arial" w:cs="Arial"/>
          <w:sz w:val="19"/>
          <w:szCs w:val="19"/>
          <w:lang w:val="sk-SK"/>
        </w:rPr>
        <w:t xml:space="preserve">finančnú </w:t>
      </w:r>
      <w:r w:rsidRPr="0073389C">
        <w:rPr>
          <w:rFonts w:ascii="Arial" w:hAnsi="Arial" w:cs="Arial"/>
          <w:sz w:val="19"/>
          <w:szCs w:val="19"/>
          <w:lang w:val="sk-SK"/>
        </w:rPr>
        <w:t>kontrolu na mieste od tretích subjektov (napr. závery z certifikačných overení);</w:t>
      </w:r>
    </w:p>
    <w:p w14:paraId="5FE2BBC8" w14:textId="5EA4134C" w:rsidR="00C305A5" w:rsidRPr="00771817" w:rsidRDefault="00C305A5"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71817">
        <w:rPr>
          <w:rFonts w:ascii="Arial" w:hAnsi="Arial" w:cs="Arial"/>
          <w:color w:val="auto"/>
          <w:sz w:val="19"/>
          <w:szCs w:val="19"/>
          <w:lang w:val="sk-SK"/>
        </w:rPr>
        <w:t>na základe analýzy rizík;</w:t>
      </w:r>
    </w:p>
    <w:p w14:paraId="7A55D4DE" w14:textId="0411146A" w:rsidR="009D7F63" w:rsidRPr="00771817" w:rsidRDefault="009D7F63"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t xml:space="preserve">na základe vzorky </w:t>
      </w:r>
      <w:r w:rsidR="00C305A5" w:rsidRPr="00771817">
        <w:rPr>
          <w:rFonts w:ascii="Arial" w:hAnsi="Arial" w:cs="Arial"/>
          <w:color w:val="auto"/>
          <w:sz w:val="19"/>
          <w:szCs w:val="19"/>
          <w:lang w:val="sk-SK"/>
        </w:rPr>
        <w:t xml:space="preserve">pri nasledovných druhoch výdavkov: </w:t>
      </w:r>
      <w:r w:rsidRPr="00771817">
        <w:rPr>
          <w:rFonts w:ascii="Arial" w:hAnsi="Arial" w:cs="Arial"/>
          <w:color w:val="auto"/>
          <w:sz w:val="19"/>
          <w:szCs w:val="19"/>
          <w:lang w:val="sk-SK"/>
        </w:rPr>
        <w:t>;</w:t>
      </w:r>
    </w:p>
    <w:p w14:paraId="45D8AF69" w14:textId="0CA6449B" w:rsidR="00C305A5" w:rsidRPr="00771817" w:rsidRDefault="00C305A5" w:rsidP="002244BF">
      <w:pPr>
        <w:pStyle w:val="Default"/>
        <w:numPr>
          <w:ilvl w:val="1"/>
          <w:numId w:val="100"/>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personálne výdavky interné (zapojení zamestnanci prijímateľa alebo partnera) – náhrady miezd,</w:t>
      </w:r>
    </w:p>
    <w:p w14:paraId="2EA72E02" w14:textId="77777777" w:rsidR="006C7FDB" w:rsidRDefault="00C305A5" w:rsidP="002244BF">
      <w:pPr>
        <w:pStyle w:val="Default"/>
        <w:numPr>
          <w:ilvl w:val="1"/>
          <w:numId w:val="100"/>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cestovné náhrady (priame a nepriame výdavky),</w:t>
      </w:r>
    </w:p>
    <w:p w14:paraId="2EA351CA" w14:textId="6EB0CA32" w:rsidR="00200C61" w:rsidRDefault="00200C61" w:rsidP="002244BF">
      <w:pPr>
        <w:pStyle w:val="Default"/>
        <w:numPr>
          <w:ilvl w:val="1"/>
          <w:numId w:val="100"/>
        </w:numPr>
        <w:spacing w:before="120" w:after="120" w:line="288" w:lineRule="auto"/>
        <w:jc w:val="both"/>
        <w:rPr>
          <w:rFonts w:ascii="Arial" w:hAnsi="Arial" w:cs="Arial"/>
          <w:color w:val="auto"/>
          <w:sz w:val="19"/>
          <w:szCs w:val="19"/>
          <w:lang w:val="sk-SK"/>
        </w:rPr>
      </w:pPr>
      <w:r>
        <w:rPr>
          <w:rFonts w:ascii="Arial" w:hAnsi="Arial" w:cs="Arial"/>
          <w:color w:val="auto"/>
          <w:sz w:val="19"/>
          <w:szCs w:val="19"/>
          <w:lang w:val="sk-SK"/>
        </w:rPr>
        <w:t>frekventanti/ účastníci projektu (personálne výdavky a cestovné náhrady).</w:t>
      </w:r>
    </w:p>
    <w:p w14:paraId="5B2C6972" w14:textId="77777777" w:rsidR="00577329" w:rsidRPr="00200C61" w:rsidRDefault="00577329" w:rsidP="00771817">
      <w:pPr>
        <w:pStyle w:val="Default"/>
        <w:spacing w:before="120" w:after="120" w:line="288" w:lineRule="auto"/>
        <w:jc w:val="both"/>
        <w:rPr>
          <w:rFonts w:ascii="Arial" w:hAnsi="Arial" w:cs="Arial"/>
          <w:color w:val="auto"/>
          <w:sz w:val="19"/>
          <w:szCs w:val="19"/>
          <w:lang w:val="sk-SK"/>
        </w:rPr>
      </w:pPr>
    </w:p>
    <w:p w14:paraId="413CAA11" w14:textId="4F62753C" w:rsidR="006C7FDB" w:rsidRPr="00771817" w:rsidRDefault="00C305A5" w:rsidP="00771817">
      <w:pPr>
        <w:pStyle w:val="Default"/>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 xml:space="preserve">Kontrola vybranej vzorky nemá vplyv na rozhodnutie poskytovateľa vykonať finančnú kontrolu na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 xml:space="preserve">mieste na 100% objeme nárokovaných finančných prostriedkov/deklarovaných výdavkov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prijímateľa, počas celého obdobia účinnosti Zmluvy o NFP.</w:t>
      </w:r>
    </w:p>
    <w:p w14:paraId="7A55D4DF" w14:textId="525A3F96"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reálne overenie skutočností, ktoré boli prijímateľom deklarované v súvislosti s implementáciou projektu a plnením podmienok vyplývajúcich zo zmluvy o</w:t>
      </w:r>
      <w:r w:rsidR="00924461">
        <w:rPr>
          <w:rFonts w:ascii="Arial" w:hAnsi="Arial" w:cs="Arial"/>
          <w:sz w:val="19"/>
          <w:szCs w:val="19"/>
          <w:lang w:val="sk-SK"/>
        </w:rPr>
        <w:t> </w:t>
      </w:r>
      <w:r w:rsidRPr="0073389C">
        <w:rPr>
          <w:rFonts w:ascii="Arial" w:hAnsi="Arial" w:cs="Arial"/>
          <w:sz w:val="19"/>
          <w:szCs w:val="19"/>
          <w:lang w:val="sk-SK"/>
        </w:rPr>
        <w:t>NFP</w:t>
      </w:r>
      <w:r w:rsidR="00924461">
        <w:rPr>
          <w:rFonts w:ascii="Arial" w:hAnsi="Arial" w:cs="Arial"/>
          <w:sz w:val="19"/>
          <w:szCs w:val="19"/>
          <w:lang w:val="sk-SK"/>
        </w:rPr>
        <w:t>.</w:t>
      </w:r>
    </w:p>
    <w:p w14:paraId="7A55D4E4" w14:textId="382C29E4"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Priebeh </w:t>
      </w:r>
      <w:r w:rsidR="00BA2CE2">
        <w:rPr>
          <w:rFonts w:ascii="Arial" w:hAnsi="Arial" w:cs="Arial"/>
          <w:b/>
          <w:sz w:val="19"/>
          <w:szCs w:val="19"/>
          <w:lang w:val="sk-SK"/>
        </w:rPr>
        <w:t xml:space="preserve">finančnej </w:t>
      </w:r>
      <w:r w:rsidRPr="0073389C">
        <w:rPr>
          <w:rFonts w:ascii="Arial" w:hAnsi="Arial" w:cs="Arial"/>
          <w:b/>
          <w:sz w:val="19"/>
          <w:szCs w:val="19"/>
          <w:lang w:val="sk-SK"/>
        </w:rPr>
        <w:t>kontroly na mieste</w:t>
      </w:r>
    </w:p>
    <w:p w14:paraId="7A55D4E5" w14:textId="11BB65E9"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Finančnú k</w:t>
      </w:r>
      <w:r w:rsidR="009D7F63" w:rsidRPr="0073389C">
        <w:rPr>
          <w:rFonts w:ascii="Arial" w:hAnsi="Arial" w:cs="Arial"/>
          <w:sz w:val="19"/>
          <w:szCs w:val="19"/>
          <w:lang w:val="sk-SK"/>
        </w:rPr>
        <w:t>ontrolu na mieste vykonáva kontrolná skupina. V zmysle SR EŠIF je v súvislosti s výkonom kontroly projektu poskytovateľ povinný zabezpečiť vykonávanie kontroly minimálne dvoma osobami (t.j. dodržanie princípu štyroch očí). Kontrolná skupina sa skladá z vedúceho kontrolnej skupiny a osta</w:t>
      </w:r>
      <w:r w:rsidR="007725CE">
        <w:rPr>
          <w:rFonts w:ascii="Arial" w:hAnsi="Arial" w:cs="Arial"/>
          <w:sz w:val="19"/>
          <w:szCs w:val="19"/>
          <w:lang w:val="sk-SK"/>
        </w:rPr>
        <w:t>t</w:t>
      </w:r>
      <w:r w:rsidR="009D7F63" w:rsidRPr="0073389C">
        <w:rPr>
          <w:rFonts w:ascii="Arial" w:hAnsi="Arial" w:cs="Arial"/>
          <w:sz w:val="19"/>
          <w:szCs w:val="19"/>
          <w:lang w:val="sk-SK"/>
        </w:rPr>
        <w:t>ných členov kontrolnej skupiny. Členmi kontrolnej skupiny môžu byť aj zamestnanci iných organizačných útvarov</w:t>
      </w:r>
      <w:r w:rsidR="008545F0">
        <w:rPr>
          <w:rFonts w:ascii="Arial" w:hAnsi="Arial" w:cs="Arial"/>
          <w:sz w:val="19"/>
          <w:szCs w:val="19"/>
          <w:lang w:val="sk-SK"/>
        </w:rPr>
        <w:t xml:space="preserve"> MV SR</w:t>
      </w:r>
      <w:r w:rsidR="009D7F63" w:rsidRPr="0073389C">
        <w:rPr>
          <w:rFonts w:ascii="Arial" w:hAnsi="Arial" w:cs="Arial"/>
          <w:sz w:val="19"/>
          <w:szCs w:val="19"/>
          <w:lang w:val="sk-SK"/>
        </w:rPr>
        <w:t xml:space="preserve"> v závislosti od predmetu kontroly</w:t>
      </w:r>
      <w:r w:rsidR="008545F0">
        <w:rPr>
          <w:rFonts w:ascii="Arial" w:hAnsi="Arial" w:cs="Arial"/>
          <w:sz w:val="19"/>
          <w:szCs w:val="19"/>
          <w:lang w:val="sk-SK"/>
        </w:rPr>
        <w:t>. Do kontrolnej skupiny môžu byť nominované</w:t>
      </w:r>
      <w:r w:rsidR="003D2CF8">
        <w:rPr>
          <w:rFonts w:cs="Arial"/>
          <w:sz w:val="18"/>
          <w:szCs w:val="18"/>
          <w:lang w:val="sk-SK"/>
        </w:rPr>
        <w:t xml:space="preserve"> </w:t>
      </w:r>
      <w:r w:rsidR="008545F0">
        <w:rPr>
          <w:rFonts w:ascii="Arial" w:hAnsi="Arial" w:cs="Arial"/>
          <w:sz w:val="19"/>
          <w:szCs w:val="19"/>
          <w:lang w:val="sk-SK"/>
        </w:rPr>
        <w:t>aj</w:t>
      </w:r>
      <w:r w:rsidR="009D7F63" w:rsidRPr="0073389C">
        <w:rPr>
          <w:rFonts w:ascii="Arial" w:hAnsi="Arial" w:cs="Arial"/>
          <w:sz w:val="19"/>
          <w:szCs w:val="19"/>
          <w:lang w:val="sk-SK"/>
        </w:rPr>
        <w:t xml:space="preserve"> tzv. prizvané osoby</w:t>
      </w:r>
      <w:r w:rsidR="008545F0">
        <w:rPr>
          <w:rFonts w:ascii="Arial" w:hAnsi="Arial" w:cs="Arial"/>
          <w:sz w:val="19"/>
          <w:szCs w:val="19"/>
          <w:lang w:val="sk-SK"/>
        </w:rPr>
        <w:t xml:space="preserve">, ktorými sa rozumejú osoby podľa </w:t>
      </w:r>
      <w:r w:rsidR="003D2CF8" w:rsidRPr="003D2CF8">
        <w:rPr>
          <w:rFonts w:ascii="Arial" w:hAnsi="Arial" w:cs="Arial"/>
          <w:sz w:val="19"/>
          <w:szCs w:val="19"/>
          <w:lang w:val="sk-SK"/>
        </w:rPr>
        <w:t>§</w:t>
      </w:r>
      <w:r w:rsidR="003D2CF8">
        <w:rPr>
          <w:rFonts w:ascii="Arial" w:hAnsi="Arial" w:cs="Arial"/>
          <w:sz w:val="19"/>
          <w:szCs w:val="19"/>
          <w:lang w:val="sk-SK"/>
        </w:rPr>
        <w:t xml:space="preserve"> </w:t>
      </w:r>
      <w:r w:rsidR="003D2CF8" w:rsidRPr="003D2CF8">
        <w:rPr>
          <w:rFonts w:ascii="Arial" w:hAnsi="Arial" w:cs="Arial"/>
          <w:sz w:val="19"/>
          <w:szCs w:val="19"/>
          <w:lang w:val="sk-SK"/>
        </w:rPr>
        <w:t xml:space="preserve">24 </w:t>
      </w:r>
      <w:r w:rsidR="008545F0">
        <w:rPr>
          <w:rFonts w:ascii="Arial" w:hAnsi="Arial" w:cs="Arial"/>
          <w:sz w:val="19"/>
          <w:szCs w:val="19"/>
          <w:lang w:val="sk-SK"/>
        </w:rPr>
        <w:t>zákona o finančnej kontrole</w:t>
      </w:r>
      <w:r w:rsidR="009D7F63" w:rsidRPr="0073389C">
        <w:rPr>
          <w:rFonts w:ascii="Arial" w:hAnsi="Arial" w:cs="Arial"/>
          <w:sz w:val="19"/>
          <w:szCs w:val="19"/>
          <w:lang w:val="sk-SK"/>
        </w:rPr>
        <w:t xml:space="preserve">. </w:t>
      </w:r>
    </w:p>
    <w:p w14:paraId="7A55D4E6" w14:textId="6C00950C"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Kontrolná skupina vykonáva </w:t>
      </w:r>
      <w:r w:rsidR="00BA2CE2">
        <w:rPr>
          <w:rFonts w:ascii="Arial" w:hAnsi="Arial" w:cs="Arial"/>
          <w:sz w:val="19"/>
          <w:szCs w:val="19"/>
          <w:lang w:val="sk-SK"/>
        </w:rPr>
        <w:t xml:space="preserve">finančnú </w:t>
      </w:r>
      <w:r w:rsidRPr="0073389C">
        <w:rPr>
          <w:rFonts w:ascii="Arial" w:hAnsi="Arial" w:cs="Arial"/>
          <w:sz w:val="19"/>
          <w:szCs w:val="19"/>
          <w:lang w:val="sk-SK"/>
        </w:rPr>
        <w:t xml:space="preserve">kontrolu na mieste na základe </w:t>
      </w:r>
      <w:r w:rsidR="008545F0">
        <w:rPr>
          <w:rFonts w:ascii="Arial" w:hAnsi="Arial" w:cs="Arial"/>
          <w:sz w:val="19"/>
          <w:szCs w:val="19"/>
          <w:lang w:val="sk-SK"/>
        </w:rPr>
        <w:t xml:space="preserve">písomného </w:t>
      </w:r>
      <w:r w:rsidRPr="0073389C">
        <w:rPr>
          <w:rFonts w:ascii="Arial" w:hAnsi="Arial" w:cs="Arial"/>
          <w:sz w:val="19"/>
          <w:szCs w:val="19"/>
          <w:lang w:val="sk-SK"/>
        </w:rPr>
        <w:t xml:space="preserve">poverenia na výkon </w:t>
      </w:r>
      <w:r w:rsidR="00BA2CE2">
        <w:rPr>
          <w:rFonts w:ascii="Arial" w:hAnsi="Arial" w:cs="Arial"/>
          <w:sz w:val="19"/>
          <w:szCs w:val="19"/>
          <w:lang w:val="sk-SK"/>
        </w:rPr>
        <w:t>finančnej</w:t>
      </w:r>
      <w:r w:rsidRPr="0073389C">
        <w:rPr>
          <w:rFonts w:ascii="Arial" w:hAnsi="Arial" w:cs="Arial"/>
          <w:sz w:val="19"/>
          <w:szCs w:val="19"/>
          <w:lang w:val="sk-SK"/>
        </w:rPr>
        <w:t xml:space="preserve"> kontroly na mieste, ktorým je vedúci kontrolnej skupiny povinný sa preukázať prijímateľovi na začiatku výkonu </w:t>
      </w:r>
      <w:r w:rsidR="00BA2CE2">
        <w:rPr>
          <w:rFonts w:ascii="Arial" w:hAnsi="Arial" w:cs="Arial"/>
          <w:sz w:val="19"/>
          <w:szCs w:val="19"/>
          <w:lang w:val="sk-SK"/>
        </w:rPr>
        <w:t xml:space="preserve">finančnej </w:t>
      </w:r>
      <w:r w:rsidRPr="0073389C">
        <w:rPr>
          <w:rFonts w:ascii="Arial" w:hAnsi="Arial" w:cs="Arial"/>
          <w:sz w:val="19"/>
          <w:szCs w:val="19"/>
          <w:lang w:val="sk-SK"/>
        </w:rPr>
        <w:t>kontroly na mieste.</w:t>
      </w:r>
    </w:p>
    <w:p w14:paraId="7A55D4E7" w14:textId="7A181B1D" w:rsidR="009D7F63" w:rsidRPr="0073389C" w:rsidRDefault="008545F0" w:rsidP="00EF1D82">
      <w:pPr>
        <w:pStyle w:val="Default"/>
        <w:spacing w:before="120" w:after="120" w:line="288" w:lineRule="auto"/>
        <w:jc w:val="both"/>
        <w:rPr>
          <w:rFonts w:ascii="Arial" w:hAnsi="Arial" w:cs="Arial"/>
          <w:sz w:val="19"/>
          <w:szCs w:val="19"/>
          <w:lang w:val="sk-SK" w:eastAsia="sk-SK"/>
        </w:rPr>
      </w:pPr>
      <w:r>
        <w:rPr>
          <w:rFonts w:ascii="Arial" w:hAnsi="Arial" w:cs="Arial"/>
          <w:sz w:val="19"/>
          <w:szCs w:val="19"/>
          <w:lang w:val="sk-SK"/>
        </w:rPr>
        <w:t>Vedúci kontrolnej skupiny</w:t>
      </w:r>
      <w:r w:rsidRPr="0073389C">
        <w:rPr>
          <w:rFonts w:ascii="Arial" w:hAnsi="Arial" w:cs="Arial"/>
          <w:sz w:val="19"/>
          <w:szCs w:val="19"/>
          <w:lang w:val="sk-SK"/>
        </w:rPr>
        <w:t xml:space="preserve"> </w:t>
      </w:r>
      <w:r w:rsidR="009D7F63" w:rsidRPr="0073389C">
        <w:rPr>
          <w:rFonts w:ascii="Arial" w:hAnsi="Arial" w:cs="Arial"/>
          <w:sz w:val="19"/>
          <w:szCs w:val="19"/>
          <w:lang w:val="sk-SK"/>
        </w:rPr>
        <w:t xml:space="preserve">posiela najmenej 3 pracovné dni pred začiatkom </w:t>
      </w:r>
      <w:r w:rsidR="00976F3B">
        <w:rPr>
          <w:rFonts w:ascii="Arial" w:hAnsi="Arial" w:cs="Arial"/>
          <w:sz w:val="19"/>
          <w:szCs w:val="19"/>
          <w:lang w:val="sk-SK"/>
        </w:rPr>
        <w:t xml:space="preserve">fyzického </w:t>
      </w:r>
      <w:r w:rsidR="009D7F63" w:rsidRPr="0073389C">
        <w:rPr>
          <w:rFonts w:ascii="Arial" w:hAnsi="Arial" w:cs="Arial"/>
          <w:sz w:val="19"/>
          <w:szCs w:val="19"/>
          <w:lang w:val="sk-SK"/>
        </w:rPr>
        <w:t xml:space="preserve">výkonu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e-mailom prijímateľovi oznámenie o vykonaní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obsahujúce termín začatia </w:t>
      </w:r>
      <w:r w:rsidR="004A7CB6">
        <w:rPr>
          <w:rFonts w:ascii="Arial" w:hAnsi="Arial" w:cs="Arial"/>
          <w:sz w:val="19"/>
          <w:szCs w:val="19"/>
          <w:lang w:val="sk-SK"/>
        </w:rPr>
        <w:t xml:space="preserve">fyzického výkonu finančnej </w:t>
      </w:r>
      <w:r w:rsidR="009D7F63" w:rsidRPr="0073389C">
        <w:rPr>
          <w:rFonts w:ascii="Arial" w:hAnsi="Arial" w:cs="Arial"/>
          <w:sz w:val="19"/>
          <w:szCs w:val="19"/>
          <w:lang w:val="sk-SK"/>
        </w:rPr>
        <w:t xml:space="preserve">kontroly na mieste a </w:t>
      </w:r>
      <w:r w:rsidR="003D2CF8">
        <w:rPr>
          <w:rFonts w:ascii="Arial" w:hAnsi="Arial" w:cs="Arial"/>
          <w:sz w:val="19"/>
          <w:szCs w:val="19"/>
          <w:lang w:val="sk-SK"/>
        </w:rPr>
        <w:t>cieľ</w:t>
      </w:r>
      <w:r w:rsidR="004A7CB6">
        <w:rPr>
          <w:rFonts w:ascii="Arial" w:hAnsi="Arial" w:cs="Arial"/>
          <w:sz w:val="19"/>
          <w:szCs w:val="19"/>
          <w:lang w:val="sk-SK"/>
        </w:rPr>
        <w:t xml:space="preserve"> výkonu</w:t>
      </w:r>
      <w:r w:rsidR="004A7CB6" w:rsidRPr="0073389C">
        <w:rPr>
          <w:rFonts w:ascii="Arial" w:hAnsi="Arial" w:cs="Arial"/>
          <w:sz w:val="19"/>
          <w:szCs w:val="19"/>
          <w:lang w:val="sk-SK"/>
        </w:rPr>
        <w:t xml:space="preserve"> </w:t>
      </w:r>
      <w:r w:rsidR="004A7CB6">
        <w:rPr>
          <w:rFonts w:ascii="Arial" w:hAnsi="Arial" w:cs="Arial"/>
          <w:sz w:val="19"/>
          <w:szCs w:val="19"/>
          <w:lang w:val="sk-SK"/>
        </w:rPr>
        <w:t xml:space="preserve">finančnej </w:t>
      </w:r>
      <w:r w:rsidR="009D7F63" w:rsidRPr="0073389C">
        <w:rPr>
          <w:rFonts w:ascii="Arial" w:hAnsi="Arial" w:cs="Arial"/>
          <w:sz w:val="19"/>
          <w:szCs w:val="19"/>
          <w:lang w:val="sk-SK"/>
        </w:rPr>
        <w:t>kontroly na mieste.</w:t>
      </w:r>
      <w:r w:rsidR="00E76E38">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V prípade, že prijímateľ požiada poskytovateľa o iný termín začatia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ako je uvedený v oznámení, musí doručiť poskytovateľovi písomnú žiadosť potvrdenú štatutárom s odôvodnením a návrhom nového termínu. V prípade časovej neodkladnosti zasiela prijímateľ  žiadosť aj  elektronicky. Zaslanie ani doručenie žiadosti nemá odkladný účinok pre začatie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v termíne uvedenom v oznámení, ak </w:t>
      </w:r>
      <w:r w:rsidR="00590391">
        <w:rPr>
          <w:rFonts w:ascii="Arial" w:hAnsi="Arial" w:cs="Arial"/>
          <w:sz w:val="19"/>
          <w:szCs w:val="19"/>
          <w:lang w:val="sk-SK" w:eastAsia="sk-SK"/>
        </w:rPr>
        <w:t>poskytovateľ</w:t>
      </w:r>
      <w:r w:rsidR="00590391"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nepotvrdí súhlas s navrhnutým termínom zo</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strany prijímateľa.</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Osoby určené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 xml:space="preserve">kontroly na mieste majú povinnosť preukázať sa ako osoby poverené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kontroly na mieste</w:t>
      </w:r>
      <w:r w:rsidR="00976F3B" w:rsidRPr="001F7F84">
        <w:rPr>
          <w:lang w:val="sk-SK"/>
        </w:rPr>
        <w:t xml:space="preserve"> (</w:t>
      </w:r>
      <w:r w:rsidR="00976F3B" w:rsidRPr="00976F3B">
        <w:rPr>
          <w:rFonts w:ascii="Arial" w:hAnsi="Arial" w:cs="Arial"/>
          <w:sz w:val="19"/>
          <w:szCs w:val="19"/>
          <w:lang w:val="sk-SK" w:eastAsia="sk-SK"/>
        </w:rPr>
        <w:t>písomným poverením na vykonanie finančnej kontroly na mieste</w:t>
      </w:r>
      <w:r w:rsidR="00976F3B">
        <w:rPr>
          <w:rFonts w:ascii="Arial" w:hAnsi="Arial" w:cs="Arial"/>
          <w:sz w:val="19"/>
          <w:szCs w:val="19"/>
          <w:lang w:val="sk-SK" w:eastAsia="sk-SK"/>
        </w:rPr>
        <w:t>)</w:t>
      </w:r>
      <w:r w:rsidR="009D7F63" w:rsidRPr="0073389C">
        <w:rPr>
          <w:rFonts w:ascii="Arial" w:hAnsi="Arial" w:cs="Arial"/>
          <w:sz w:val="19"/>
          <w:szCs w:val="19"/>
          <w:lang w:val="sk-SK" w:eastAsia="sk-SK"/>
        </w:rPr>
        <w:t xml:space="preserve">, vysvetliť prijímateľovi predmet a spôsob vykonania </w:t>
      </w:r>
      <w:r w:rsidR="008F0DFC">
        <w:rPr>
          <w:rFonts w:ascii="Arial" w:hAnsi="Arial" w:cs="Arial"/>
          <w:sz w:val="19"/>
          <w:szCs w:val="19"/>
          <w:lang w:val="sk-SK" w:eastAsia="sk-SK"/>
        </w:rPr>
        <w:t xml:space="preserve">kontroly </w:t>
      </w:r>
      <w:r w:rsidR="009D7F63" w:rsidRPr="0073389C">
        <w:rPr>
          <w:rFonts w:ascii="Arial" w:hAnsi="Arial" w:cs="Arial"/>
          <w:sz w:val="19"/>
          <w:szCs w:val="19"/>
          <w:lang w:val="sk-SK" w:eastAsia="sk-SK"/>
        </w:rPr>
        <w:t>a výstupy z</w:t>
      </w:r>
      <w:r w:rsidR="008F0DFC">
        <w:rPr>
          <w:rFonts w:ascii="Arial" w:hAnsi="Arial" w:cs="Arial"/>
          <w:sz w:val="19"/>
          <w:szCs w:val="19"/>
          <w:lang w:val="sk-SK" w:eastAsia="sk-SK"/>
        </w:rPr>
        <w:t xml:space="preserve"> finančnej </w:t>
      </w:r>
      <w:r w:rsidR="009D7F63" w:rsidRPr="0073389C">
        <w:rPr>
          <w:rFonts w:ascii="Arial" w:hAnsi="Arial" w:cs="Arial"/>
          <w:sz w:val="19"/>
          <w:szCs w:val="19"/>
          <w:lang w:val="sk-SK" w:eastAsia="sk-SK"/>
        </w:rPr>
        <w:t>kontroly na mieste, požiadať prijímateľa o predloženie podkladov potrebných pre vykonanie kontroly v súlade so zmluvou o NFP a oznámením o</w:t>
      </w:r>
      <w:r w:rsidR="008F0DFC">
        <w:rPr>
          <w:rFonts w:ascii="Arial" w:hAnsi="Arial" w:cs="Arial"/>
          <w:sz w:val="19"/>
          <w:szCs w:val="19"/>
          <w:lang w:val="sk-SK" w:eastAsia="sk-SK"/>
        </w:rPr>
        <w:t> </w:t>
      </w:r>
      <w:r w:rsidR="009D7F63" w:rsidRPr="0073389C">
        <w:rPr>
          <w:rFonts w:ascii="Arial" w:hAnsi="Arial" w:cs="Arial"/>
          <w:sz w:val="19"/>
          <w:szCs w:val="19"/>
          <w:lang w:val="sk-SK" w:eastAsia="sk-SK"/>
        </w:rPr>
        <w:t>vykonaní</w:t>
      </w:r>
      <w:r w:rsidR="008F0DFC">
        <w:rPr>
          <w:rFonts w:ascii="Arial" w:hAnsi="Arial" w:cs="Arial"/>
          <w:sz w:val="19"/>
          <w:szCs w:val="19"/>
          <w:lang w:val="sk-SK" w:eastAsia="sk-SK"/>
        </w:rPr>
        <w:t xml:space="preserve"> finančnej</w:t>
      </w:r>
      <w:r w:rsidR="009D7F63" w:rsidRPr="0073389C">
        <w:rPr>
          <w:rFonts w:ascii="Arial" w:hAnsi="Arial" w:cs="Arial"/>
          <w:sz w:val="19"/>
          <w:szCs w:val="19"/>
          <w:lang w:val="sk-SK" w:eastAsia="sk-SK"/>
        </w:rPr>
        <w:t xml:space="preserve"> kontroly na mieste. Povinnosťou prijímateľa je zabezpečiť potrebnú dokumentáciu </w:t>
      </w:r>
      <w:r w:rsidR="00EE3B9F" w:rsidRPr="00771817">
        <w:rPr>
          <w:rFonts w:ascii="Arial" w:hAnsi="Arial" w:cs="Arial"/>
          <w:color w:val="auto"/>
          <w:sz w:val="19"/>
          <w:szCs w:val="19"/>
          <w:lang w:val="sk-SK" w:eastAsia="sk-SK"/>
        </w:rPr>
        <w:t> v plnom rozsahu, </w:t>
      </w:r>
      <w:r w:rsidR="009D7F63" w:rsidRPr="0073389C">
        <w:rPr>
          <w:rFonts w:ascii="Arial" w:hAnsi="Arial" w:cs="Arial"/>
          <w:sz w:val="19"/>
          <w:szCs w:val="19"/>
          <w:lang w:val="sk-SK" w:eastAsia="sk-SK"/>
        </w:rPr>
        <w:t>účasť relevantných osôb a poskytnúť členom kontrolnej skupiny potrebnú súčinnosť pri výkone kontroly.</w:t>
      </w:r>
      <w:r w:rsidR="00CF0928">
        <w:rPr>
          <w:rFonts w:ascii="Arial" w:hAnsi="Arial" w:cs="Arial"/>
          <w:sz w:val="19"/>
          <w:szCs w:val="19"/>
          <w:lang w:val="sk-SK" w:eastAsia="sk-SK"/>
        </w:rPr>
        <w:t xml:space="preserve"> </w:t>
      </w:r>
      <w:r w:rsidR="00CF0928" w:rsidRPr="00CF0928">
        <w:rPr>
          <w:rFonts w:ascii="Arial" w:hAnsi="Arial" w:cs="Arial"/>
          <w:sz w:val="19"/>
          <w:szCs w:val="19"/>
          <w:lang w:val="sk-SK" w:eastAsia="sk-SK"/>
        </w:rPr>
        <w:t>Zamestnanci RO sú povinní vydať prijímateľovi potvrdenie o odobratí originálov dokladov, písomností a iných materiálov mimo priestorov prijímateľa v prípade, ak je toto odobratie nevyhnutné na výkon finančnej k</w:t>
      </w:r>
      <w:r w:rsidR="00CF0928">
        <w:rPr>
          <w:rFonts w:ascii="Arial" w:hAnsi="Arial" w:cs="Arial"/>
          <w:sz w:val="19"/>
          <w:szCs w:val="19"/>
          <w:lang w:val="sk-SK" w:eastAsia="sk-SK"/>
        </w:rPr>
        <w:t>ontroly na mieste a</w:t>
      </w:r>
      <w:r w:rsidR="00CF0928" w:rsidRPr="00CF0928">
        <w:rPr>
          <w:rFonts w:ascii="Arial" w:hAnsi="Arial" w:cs="Arial"/>
          <w:sz w:val="19"/>
          <w:szCs w:val="19"/>
          <w:lang w:val="sk-SK" w:eastAsia="sk-SK"/>
        </w:rPr>
        <w:t xml:space="preserve"> zabezpečiť </w:t>
      </w:r>
      <w:r w:rsidR="00CF0928">
        <w:rPr>
          <w:rFonts w:ascii="Arial" w:hAnsi="Arial" w:cs="Arial"/>
          <w:sz w:val="19"/>
          <w:szCs w:val="19"/>
          <w:lang w:val="sk-SK" w:eastAsia="sk-SK"/>
        </w:rPr>
        <w:t xml:space="preserve">ich </w:t>
      </w:r>
      <w:r w:rsidR="00CF0928" w:rsidRPr="00CF0928">
        <w:rPr>
          <w:rFonts w:ascii="Arial" w:hAnsi="Arial" w:cs="Arial"/>
          <w:sz w:val="19"/>
          <w:szCs w:val="19"/>
          <w:lang w:val="sk-SK" w:eastAsia="sk-SK"/>
        </w:rPr>
        <w:t>riadnu ochranu pred stratou, zničením, poškodením a zneužitím a vrátiť ich prijímateľovi, ak už nie sú potrebné na ďalší výkon finančnej kontroly na mieste</w:t>
      </w:r>
      <w:r w:rsidR="00CF0928">
        <w:rPr>
          <w:rFonts w:ascii="Arial" w:hAnsi="Arial" w:cs="Arial"/>
          <w:sz w:val="19"/>
          <w:szCs w:val="19"/>
          <w:lang w:val="sk-SK" w:eastAsia="sk-SK"/>
        </w:rPr>
        <w:t>.</w:t>
      </w:r>
    </w:p>
    <w:p w14:paraId="7A55D4E8" w14:textId="3B2CEF4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Neohlásená </w:t>
      </w:r>
      <w:r w:rsidR="00563241">
        <w:rPr>
          <w:rFonts w:ascii="Arial" w:hAnsi="Arial" w:cs="Arial"/>
          <w:b/>
          <w:sz w:val="19"/>
          <w:szCs w:val="19"/>
          <w:lang w:val="sk-SK"/>
        </w:rPr>
        <w:t xml:space="preserve">finančná </w:t>
      </w:r>
      <w:r w:rsidRPr="0073389C">
        <w:rPr>
          <w:rFonts w:ascii="Arial" w:hAnsi="Arial" w:cs="Arial"/>
          <w:b/>
          <w:sz w:val="19"/>
          <w:szCs w:val="19"/>
          <w:lang w:val="sk-SK"/>
        </w:rPr>
        <w:t>kontrola na mieste</w:t>
      </w:r>
    </w:p>
    <w:p w14:paraId="7A55D4E9" w14:textId="1F180A42"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že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 je zameraná aj na zistenie reálnosti projektu (napr. vo vzťahu k realizovaným aktivitám), môže poskytovateľ oznámiť termín začatia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a </w:t>
      </w:r>
      <w:r w:rsidR="00411D87">
        <w:rPr>
          <w:rFonts w:ascii="Arial" w:hAnsi="Arial" w:cs="Arial"/>
          <w:sz w:val="19"/>
          <w:szCs w:val="19"/>
          <w:lang w:val="sk-SK"/>
        </w:rPr>
        <w:t>cieľ</w:t>
      </w:r>
      <w:r w:rsidR="00563241">
        <w:rPr>
          <w:rFonts w:ascii="Arial" w:hAnsi="Arial" w:cs="Arial"/>
          <w:sz w:val="19"/>
          <w:szCs w:val="19"/>
          <w:lang w:val="sk-SK"/>
        </w:rPr>
        <w:t xml:space="preserve"> finančnej</w:t>
      </w:r>
      <w:r w:rsidR="00563241" w:rsidRPr="0073389C">
        <w:rPr>
          <w:rFonts w:ascii="Arial" w:hAnsi="Arial" w:cs="Arial"/>
          <w:sz w:val="19"/>
          <w:szCs w:val="19"/>
          <w:lang w:val="sk-SK"/>
        </w:rPr>
        <w:t xml:space="preserve"> </w:t>
      </w:r>
      <w:r w:rsidRPr="0073389C">
        <w:rPr>
          <w:rFonts w:ascii="Arial" w:hAnsi="Arial" w:cs="Arial"/>
          <w:sz w:val="19"/>
          <w:szCs w:val="19"/>
          <w:lang w:val="sk-SK"/>
        </w:rPr>
        <w:t xml:space="preserve">kontroly na mieste priamo pri začatí fyzického výkonu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(neohlásená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mieste/kontrola aktivít projektu). V takom prípade sa na postup prípravy a priebehu kontroly nevzťahuje povinnosť a lehota zasielania oznámenia o vykonaní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ale oznámenie bude odovzdané prijímateľovi priamo na mieste kontroly. </w:t>
      </w:r>
    </w:p>
    <w:p w14:paraId="7A55D4EA" w14:textId="1CA62B2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Čo môže byť predmetom </w:t>
      </w:r>
      <w:r w:rsidR="00563241">
        <w:rPr>
          <w:rFonts w:ascii="Arial" w:hAnsi="Arial" w:cs="Arial"/>
          <w:b/>
          <w:sz w:val="19"/>
          <w:szCs w:val="19"/>
          <w:lang w:val="sk-SK"/>
        </w:rPr>
        <w:t xml:space="preserve">finančnej </w:t>
      </w:r>
      <w:r w:rsidRPr="0073389C">
        <w:rPr>
          <w:rFonts w:ascii="Arial" w:hAnsi="Arial" w:cs="Arial"/>
          <w:b/>
          <w:sz w:val="19"/>
          <w:szCs w:val="19"/>
          <w:lang w:val="sk-SK"/>
        </w:rPr>
        <w:t>kontroly na mieste?</w:t>
      </w:r>
    </w:p>
    <w:p w14:paraId="7A55D4EB" w14:textId="373D3940"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Predmetom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môžu byť všetky skutočnosti súvisiace s implementáciou projektu a plnením podmienok vyplývajúcich zo zmluvy o NFP (vrátane skutočností, ktoré už boli predmetom inej kontroly, ako napr. kontrola tej istej skutočnosti na mieste a pod.), napríklad: </w:t>
      </w:r>
    </w:p>
    <w:p w14:paraId="3BB362F7" w14:textId="6173E3AD" w:rsidR="008545F0"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skutočného dodania tovarov, poskytnutia služieb alebo vykonania prác deklarovaných na faktúrach a iných relevantných dokladoch, ktoré predložil prijímateľ poskytovateľovi ako podpornú </w:t>
      </w:r>
      <w:r w:rsidRPr="0073389C">
        <w:rPr>
          <w:rFonts w:cs="Arial"/>
          <w:szCs w:val="19"/>
          <w:lang w:val="sk-SK"/>
        </w:rPr>
        <w:lastRenderedPageBreak/>
        <w:t xml:space="preserve">dokumentáciu k deklarovaným výdavkom uvedeným v ŽoP (ďalej aj „skutočné dodanie tovarov, poskytnutie služieb alebo vykonanie prác“). V rámci uvedeného sa overujú aj originály dokladov, ktoré nie sú súčasťou dokumentácie projektu sústredenej </w:t>
      </w:r>
      <w:r w:rsidR="008545F0">
        <w:rPr>
          <w:rFonts w:cs="Arial"/>
          <w:szCs w:val="19"/>
          <w:lang w:val="sk-SK"/>
        </w:rPr>
        <w:t>u</w:t>
      </w:r>
      <w:r w:rsidR="008545F0" w:rsidRPr="0073389C">
        <w:rPr>
          <w:rFonts w:cs="Arial"/>
          <w:szCs w:val="19"/>
          <w:lang w:val="sk-SK"/>
        </w:rPr>
        <w:t xml:space="preserve"> </w:t>
      </w:r>
      <w:r w:rsidRPr="0073389C">
        <w:rPr>
          <w:rFonts w:cs="Arial"/>
          <w:szCs w:val="19"/>
          <w:lang w:val="sk-SK"/>
        </w:rPr>
        <w:t>poskytovateľa. Pri sumarizačných hárkoch sú to účtovné doklady, ktoré boli zahrnuté do sumarizačných hárkov, resp. zoznamov výdavkov. Pri dodávke tovaru sú to inventarizačné čísla nadobudnutého tovaru, identifikačné číslo tovaru, dodacie listy a účtovné záznamy;</w:t>
      </w:r>
    </w:p>
    <w:p w14:paraId="7A55D4EC" w14:textId="5A88C956" w:rsidR="009D7F63" w:rsidRPr="008545F0" w:rsidRDefault="008545F0" w:rsidP="008545F0">
      <w:pPr>
        <w:pStyle w:val="Bulletslevel1"/>
        <w:spacing w:after="120" w:line="288" w:lineRule="auto"/>
        <w:ind w:left="567" w:hanging="283"/>
        <w:jc w:val="both"/>
        <w:rPr>
          <w:rFonts w:cs="Arial"/>
          <w:szCs w:val="19"/>
          <w:lang w:val="sk-SK"/>
        </w:rPr>
      </w:pPr>
      <w:r>
        <w:rPr>
          <w:rFonts w:cs="Arial"/>
          <w:szCs w:val="19"/>
          <w:lang w:val="sk-SK"/>
        </w:rPr>
        <w:t>kontrola dodania predmetu plnenia (tovarov, služieb, prác) pri využití preddavkových platieb;</w:t>
      </w:r>
      <w:r w:rsidR="009D7F63" w:rsidRPr="008545F0">
        <w:rPr>
          <w:rFonts w:cs="Arial"/>
          <w:szCs w:val="19"/>
          <w:lang w:val="sk-SK"/>
        </w:rPr>
        <w:t xml:space="preserve"> </w:t>
      </w:r>
    </w:p>
    <w:p w14:paraId="7A55D4ED"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realizácie aktivít v zmysle zmluvy o NFP; </w:t>
      </w:r>
    </w:p>
    <w:p w14:paraId="7A55D4EE"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súladu realizácie projektu so zmluvou o NFP (výstupmi projektu vyjadrenými merateľnými ukazovateľmi, rozpočtom, harmonogramom realizácie aktivít projektu a pod.), príp. kontrola plnenia ďalších podmienok uvedených v zmluve o NFP; </w:t>
      </w:r>
    </w:p>
    <w:p w14:paraId="7A55D4EF"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predkladá správne informácie ohľadom fyzického pokroku realizácie projektu, kontrola dát, ktoré sú povinne poskytované na úrovni projektu a plnenia si ďalších povinností vyplývajúcich zo zmluvy o NFP; </w:t>
      </w:r>
    </w:p>
    <w:p w14:paraId="7A55D4F0" w14:textId="1225B329"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sú v účtovnom systéme prijímateľa zaúčtované všetky skutočnosti, ktoré sa týkajú projektu a sú predmetom účtovníctva podľa zákona o účtovníctve, a to buď na analytických účtoch v členení podľa jednotlivých projektov alebo analytickej evidencii vedenej v technickej forme v členení podľa jednotlivých projektov bez vytvorenia analytických účtov v členení podľa jednotlivých projektov, ak účtujú v sústave podvojného účtovníctva, alebo v účtovných knihách so slovným a číselným označením projektu v účtovných zápisoch, ak účtujú v sústave jednoduchého účtovníctva, ak </w:t>
      </w:r>
      <w:r w:rsidR="00E12851">
        <w:rPr>
          <w:rFonts w:cs="Arial"/>
          <w:szCs w:val="19"/>
          <w:lang w:val="sk-SK"/>
        </w:rPr>
        <w:t xml:space="preserve"> ide</w:t>
      </w:r>
      <w:r w:rsidRPr="0073389C">
        <w:rPr>
          <w:rFonts w:cs="Arial"/>
          <w:szCs w:val="19"/>
          <w:lang w:val="sk-SK"/>
        </w:rPr>
        <w:t>o prijímateľa, ktorý je účtovnou jednotkou. V prípade, ak prijímateľ nie je účtovnou jednotkou, vedie evidenciu majetku, záväzkov, príjmov a výdavkov týkajúcich sa projektu v účtovných knihách so slovným a číselným označením projektu pri zápisoch v nich, pričom na vedenie tejto evidencie, preukazovanie zápisov a s</w:t>
      </w:r>
      <w:r w:rsidR="00E847CA">
        <w:rPr>
          <w:rFonts w:cs="Arial"/>
          <w:szCs w:val="19"/>
          <w:lang w:val="sk-SK"/>
        </w:rPr>
        <w:t>p</w:t>
      </w:r>
      <w:r w:rsidRPr="0073389C">
        <w:rPr>
          <w:rFonts w:cs="Arial"/>
          <w:szCs w:val="19"/>
          <w:lang w:val="sk-SK"/>
        </w:rPr>
        <w:t xml:space="preserve">ôsob oceňovania majetku a záväzkov sa primerane použijú ustanovenia zákona o účtovníctve o účtovných zápisoch, účtovnej dokumentácii a spôsobe oceňovania; </w:t>
      </w:r>
    </w:p>
    <w:p w14:paraId="7A55D4F1" w14:textId="77777777"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 xml:space="preserve">kontrola dodržiavania podmienok vyplývajúcich z monitorovania a vrátenia čistých príjmov; </w:t>
      </w:r>
    </w:p>
    <w:p w14:paraId="7A55D4F2" w14:textId="3991320F"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dokumentácie VO (pozn. nejde o </w:t>
      </w:r>
      <w:r w:rsidR="00563241">
        <w:rPr>
          <w:rFonts w:cs="Arial"/>
          <w:szCs w:val="19"/>
          <w:lang w:val="sk-SK"/>
        </w:rPr>
        <w:t>finančnú</w:t>
      </w:r>
      <w:r w:rsidR="00563241" w:rsidRPr="0073389C">
        <w:rPr>
          <w:rFonts w:cs="Arial"/>
          <w:szCs w:val="19"/>
          <w:lang w:val="sk-SK"/>
        </w:rPr>
        <w:t xml:space="preserve"> </w:t>
      </w:r>
      <w:r w:rsidRPr="0073389C">
        <w:rPr>
          <w:rFonts w:cs="Arial"/>
          <w:szCs w:val="19"/>
          <w:lang w:val="sk-SK"/>
        </w:rPr>
        <w:t xml:space="preserve">kontrolu VO, ale napr. o overenie súladu dokumentácie predloženej poskytovateľovi s dokumentáciou archivovanou prijímateľom); </w:t>
      </w:r>
    </w:p>
    <w:p w14:paraId="7A55D4F3"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dodržiavania pravidiel publicity; </w:t>
      </w:r>
    </w:p>
    <w:p w14:paraId="7A55D4F4"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súladu projektu s HP; </w:t>
      </w:r>
    </w:p>
    <w:p w14:paraId="7A55D4F5" w14:textId="14A324B0"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kontrola dodržiavania pravidiel poskytnutia štátnej pomoci/pomoci de minimis;</w:t>
      </w:r>
    </w:p>
    <w:p w14:paraId="7A55D4F6" w14:textId="51C3381F"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dodržiavania požiadaviek na udržateľný rozvoj, rovnosť príležitostí a</w:t>
      </w:r>
      <w:r w:rsidR="00772344" w:rsidRPr="003F321D">
        <w:rPr>
          <w:rFonts w:cs="Arial"/>
          <w:szCs w:val="19"/>
          <w:lang w:val="sk-SK"/>
        </w:rPr>
        <w:t> </w:t>
      </w:r>
      <w:r w:rsidRPr="003F321D">
        <w:rPr>
          <w:rFonts w:cs="Arial"/>
          <w:szCs w:val="19"/>
          <w:lang w:val="sk-SK"/>
        </w:rPr>
        <w:t>nediskrimináciu</w:t>
      </w:r>
      <w:r w:rsidR="00772344" w:rsidRPr="003F321D">
        <w:rPr>
          <w:rFonts w:cs="Arial"/>
          <w:szCs w:val="19"/>
          <w:lang w:val="sk-SK"/>
        </w:rPr>
        <w:t>;</w:t>
      </w:r>
      <w:r w:rsidRPr="003F321D">
        <w:rPr>
          <w:rFonts w:cs="Arial"/>
          <w:szCs w:val="19"/>
          <w:lang w:val="sk-SK"/>
        </w:rPr>
        <w:t xml:space="preserve"> </w:t>
      </w:r>
    </w:p>
    <w:p w14:paraId="7A55D4F7"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odstránenia nedostatkov a plnenia prijatých opatrení identifikovaných príslušnými kontrolnými orgánmi; </w:t>
      </w:r>
    </w:p>
    <w:p w14:paraId="7A55D4F8"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uchováva dokumenty podpornej dokumentácie v originálnom vyhotovení vzhľadom na dobu uvedenú vo všeobecnom nariadení (ďalej aj „archivácia dokumentov súvisiacich s projektom“); </w:t>
      </w:r>
    </w:p>
    <w:p w14:paraId="7A55D4F9"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neprekrývania sa výdavkov; </w:t>
      </w:r>
    </w:p>
    <w:p w14:paraId="7A55D4FA" w14:textId="2754F474"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udržateľnosti projektu</w:t>
      </w:r>
      <w:r w:rsidR="00805BA0">
        <w:rPr>
          <w:rFonts w:cs="Arial"/>
          <w:szCs w:val="19"/>
          <w:lang w:val="sk-SK"/>
        </w:rPr>
        <w:t>, resp. následného monitorovania projektu</w:t>
      </w:r>
      <w:r w:rsidR="002703A8" w:rsidRPr="003F321D">
        <w:rPr>
          <w:rFonts w:cs="Arial"/>
          <w:szCs w:val="19"/>
          <w:lang w:val="sk-SK"/>
        </w:rPr>
        <w:t>;</w:t>
      </w:r>
    </w:p>
    <w:p w14:paraId="7A55D4FB" w14:textId="330FD555" w:rsidR="009D7F63"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reálne overenie skutočností, ktoré boli prijímateľom deklarované v rámci iných kontrol a pod</w:t>
      </w:r>
    </w:p>
    <w:p w14:paraId="19C4B00F" w14:textId="77777777" w:rsidR="00EE3B9F" w:rsidRPr="00771817" w:rsidRDefault="00EE3B9F" w:rsidP="00EE3B9F">
      <w:pPr>
        <w:pStyle w:val="Bulletslevel1"/>
        <w:spacing w:after="120" w:line="288" w:lineRule="auto"/>
        <w:ind w:left="567" w:hanging="283"/>
        <w:jc w:val="both"/>
        <w:rPr>
          <w:rFonts w:cs="Arial"/>
          <w:color w:val="auto"/>
          <w:szCs w:val="19"/>
          <w:lang w:val="sk-SK"/>
        </w:rPr>
      </w:pPr>
      <w:r w:rsidRPr="00771817">
        <w:rPr>
          <w:rFonts w:cs="Arial"/>
          <w:color w:val="auto"/>
          <w:szCs w:val="19"/>
          <w:lang w:val="sk-SK"/>
        </w:rPr>
        <w:t xml:space="preserve">kontrola projektu ako celku, t.j. v prípade existencie partnerov prijímateľa je poskytovateľ povinný vykonať predmetnú kontrolu u každého z nich, </w:t>
      </w:r>
      <w:r w:rsidRPr="00771817">
        <w:rPr>
          <w:color w:val="auto"/>
          <w:lang w:val="sk-SK"/>
        </w:rPr>
        <w:t>v závislosti od cieľov a zamerania finančnej kontroly projektu na mieste.</w:t>
      </w:r>
    </w:p>
    <w:p w14:paraId="7D75AF9A" w14:textId="77777777" w:rsidR="00EE3B9F" w:rsidRPr="003F321D" w:rsidRDefault="00EE3B9F" w:rsidP="00771817">
      <w:pPr>
        <w:pStyle w:val="Bulletslevel1"/>
        <w:numPr>
          <w:ilvl w:val="0"/>
          <w:numId w:val="0"/>
        </w:numPr>
        <w:spacing w:after="120" w:line="288" w:lineRule="auto"/>
        <w:ind w:left="567"/>
        <w:jc w:val="both"/>
        <w:rPr>
          <w:rFonts w:cs="Arial"/>
          <w:szCs w:val="19"/>
          <w:lang w:val="sk-SK"/>
        </w:rPr>
      </w:pPr>
    </w:p>
    <w:p w14:paraId="7A55D4FC" w14:textId="123A42B1"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lastRenderedPageBreak/>
        <w:t>Čo je výstupom z</w:t>
      </w:r>
      <w:r w:rsidR="00563241">
        <w:rPr>
          <w:rFonts w:ascii="Arial" w:hAnsi="Arial" w:cs="Arial"/>
          <w:b/>
          <w:sz w:val="19"/>
          <w:szCs w:val="19"/>
          <w:lang w:val="sk-SK"/>
        </w:rPr>
        <w:t xml:space="preserve"> finančnej </w:t>
      </w:r>
      <w:r w:rsidRPr="0073389C">
        <w:rPr>
          <w:rFonts w:ascii="Arial" w:hAnsi="Arial" w:cs="Arial"/>
          <w:b/>
          <w:sz w:val="19"/>
          <w:szCs w:val="19"/>
          <w:lang w:val="sk-SK"/>
        </w:rPr>
        <w:t>kontroly na mieste?</w:t>
      </w:r>
    </w:p>
    <w:p w14:paraId="7A55D4FD" w14:textId="6F18451E"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Výstupom z každej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je návrh </w:t>
      </w:r>
      <w:r w:rsidR="00563241">
        <w:rPr>
          <w:rFonts w:ascii="Arial" w:hAnsi="Arial" w:cs="Arial"/>
          <w:sz w:val="19"/>
          <w:szCs w:val="19"/>
          <w:lang w:val="sk-SK"/>
        </w:rPr>
        <w:t>čiastkovej správy/</w:t>
      </w:r>
      <w:r w:rsidRPr="0073389C">
        <w:rPr>
          <w:rFonts w:ascii="Arial" w:hAnsi="Arial" w:cs="Arial"/>
          <w:sz w:val="19"/>
          <w:szCs w:val="19"/>
          <w:lang w:val="sk-SK"/>
        </w:rPr>
        <w:t>návrh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prípade zistenia nedostatkov)</w:t>
      </w:r>
      <w:r w:rsidR="00311D40">
        <w:rPr>
          <w:rFonts w:ascii="Arial" w:hAnsi="Arial" w:cs="Arial"/>
          <w:sz w:val="19"/>
          <w:szCs w:val="19"/>
          <w:lang w:val="sk-SK"/>
        </w:rPr>
        <w:t>,</w:t>
      </w:r>
      <w:r w:rsidRPr="0073389C">
        <w:rPr>
          <w:rFonts w:ascii="Arial" w:hAnsi="Arial" w:cs="Arial"/>
          <w:sz w:val="19"/>
          <w:szCs w:val="19"/>
          <w:lang w:val="sk-SK"/>
        </w:rPr>
        <w:t xml:space="preserve"> prílohy ak sú relevantné a</w:t>
      </w:r>
      <w:r w:rsidR="00563241">
        <w:rPr>
          <w:rFonts w:ascii="Arial" w:hAnsi="Arial" w:cs="Arial"/>
          <w:sz w:val="19"/>
          <w:szCs w:val="19"/>
          <w:lang w:val="sk-SK"/>
        </w:rPr>
        <w:t> čiastková správa/</w:t>
      </w:r>
      <w:r w:rsidRPr="0073389C">
        <w:rPr>
          <w:rFonts w:ascii="Arial" w:hAnsi="Arial" w:cs="Arial"/>
          <w:sz w:val="19"/>
          <w:szCs w:val="19"/>
          <w:lang w:val="sk-SK"/>
        </w:rPr>
        <w:t>správa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Legislatívnym rámcom pre vypracovanie návrhu </w:t>
      </w:r>
      <w:r w:rsidR="00563241">
        <w:rPr>
          <w:rFonts w:ascii="Arial" w:hAnsi="Arial" w:cs="Arial"/>
          <w:sz w:val="19"/>
          <w:szCs w:val="19"/>
          <w:lang w:val="sk-SK"/>
        </w:rPr>
        <w:t>čiastkovej správy/</w:t>
      </w:r>
      <w:r w:rsidRPr="0073389C">
        <w:rPr>
          <w:rFonts w:ascii="Arial" w:hAnsi="Arial" w:cs="Arial"/>
          <w:sz w:val="19"/>
          <w:szCs w:val="19"/>
          <w:lang w:val="sk-SK"/>
        </w:rPr>
        <w:t xml:space="preserve">návrhu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a</w:t>
      </w:r>
      <w:r w:rsidR="00563241">
        <w:rPr>
          <w:rFonts w:ascii="Arial" w:hAnsi="Arial" w:cs="Arial"/>
          <w:sz w:val="19"/>
          <w:szCs w:val="19"/>
          <w:lang w:val="sk-SK"/>
        </w:rPr>
        <w:t> čiastkovej správy/</w:t>
      </w:r>
      <w:r w:rsidRPr="0073389C">
        <w:rPr>
          <w:rFonts w:ascii="Arial" w:hAnsi="Arial" w:cs="Arial"/>
          <w:sz w:val="19"/>
          <w:szCs w:val="19"/>
          <w:lang w:val="sk-SK"/>
        </w:rPr>
        <w:t xml:space="preserve">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je </w:t>
      </w:r>
      <w:r w:rsidR="009F30F5">
        <w:rPr>
          <w:rFonts w:ascii="Arial" w:hAnsi="Arial" w:cs="Arial"/>
          <w:sz w:val="19"/>
          <w:szCs w:val="19"/>
          <w:lang w:val="sk-SK"/>
        </w:rPr>
        <w:t>§</w:t>
      </w:r>
      <w:r w:rsidRPr="0073389C">
        <w:rPr>
          <w:rFonts w:ascii="Arial" w:hAnsi="Arial" w:cs="Arial"/>
          <w:sz w:val="19"/>
          <w:szCs w:val="19"/>
          <w:lang w:val="sk-SK"/>
        </w:rPr>
        <w:t xml:space="preserve"> </w:t>
      </w:r>
      <w:r w:rsidR="00BE033C">
        <w:rPr>
          <w:rFonts w:ascii="Arial" w:hAnsi="Arial" w:cs="Arial"/>
          <w:sz w:val="19"/>
          <w:szCs w:val="19"/>
          <w:lang w:val="sk-SK"/>
        </w:rPr>
        <w:t>22</w:t>
      </w:r>
      <w:r w:rsidR="00BE033C" w:rsidRPr="0073389C">
        <w:rPr>
          <w:rFonts w:ascii="Arial" w:hAnsi="Arial" w:cs="Arial"/>
          <w:sz w:val="19"/>
          <w:szCs w:val="19"/>
          <w:lang w:val="sk-SK"/>
        </w:rPr>
        <w:t xml:space="preserve"> </w:t>
      </w:r>
      <w:r w:rsidRPr="0073389C">
        <w:rPr>
          <w:rFonts w:ascii="Arial" w:hAnsi="Arial" w:cs="Arial"/>
          <w:sz w:val="19"/>
          <w:szCs w:val="19"/>
          <w:lang w:val="sk-SK"/>
        </w:rPr>
        <w:t xml:space="preserve">zákona o finančnej kontrole. </w:t>
      </w:r>
    </w:p>
    <w:p w14:paraId="7A55D4FE" w14:textId="57067353"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ak </w:t>
      </w:r>
      <w:r w:rsidR="00BE033C">
        <w:rPr>
          <w:rFonts w:ascii="Arial" w:hAnsi="Arial" w:cs="Arial"/>
          <w:sz w:val="19"/>
          <w:szCs w:val="19"/>
          <w:lang w:val="sk-SK"/>
        </w:rPr>
        <w:t xml:space="preserve">finančnou </w:t>
      </w:r>
      <w:r w:rsidRPr="0073389C">
        <w:rPr>
          <w:rFonts w:ascii="Arial" w:hAnsi="Arial" w:cs="Arial"/>
          <w:sz w:val="19"/>
          <w:szCs w:val="19"/>
          <w:lang w:val="sk-SK"/>
        </w:rPr>
        <w:t xml:space="preserve">kontrolou neboli zistené nedostatky, poskytovateľ zašle </w:t>
      </w:r>
      <w:r w:rsidR="0077462E">
        <w:rPr>
          <w:rFonts w:ascii="Arial" w:hAnsi="Arial" w:cs="Arial"/>
          <w:sz w:val="19"/>
          <w:szCs w:val="19"/>
          <w:lang w:val="sk-SK"/>
        </w:rPr>
        <w:t xml:space="preserve">originál </w:t>
      </w:r>
      <w:r w:rsidR="00563241">
        <w:rPr>
          <w:rFonts w:ascii="Arial" w:hAnsi="Arial" w:cs="Arial"/>
          <w:sz w:val="19"/>
          <w:szCs w:val="19"/>
          <w:lang w:val="sk-SK"/>
        </w:rPr>
        <w:t>čiastkovej správy/</w:t>
      </w:r>
      <w:r w:rsidRPr="0073389C">
        <w:rPr>
          <w:rFonts w:ascii="Arial" w:hAnsi="Arial" w:cs="Arial"/>
          <w:sz w:val="19"/>
          <w:szCs w:val="19"/>
          <w:lang w:val="sk-SK"/>
        </w:rPr>
        <w:t>správ</w:t>
      </w:r>
      <w:r w:rsidR="0077462E">
        <w:rPr>
          <w:rFonts w:ascii="Arial" w:hAnsi="Arial" w:cs="Arial"/>
          <w:sz w:val="19"/>
          <w:szCs w:val="19"/>
          <w:lang w:val="sk-SK"/>
        </w:rPr>
        <w:t>y</w:t>
      </w:r>
      <w:r w:rsidRPr="0073389C">
        <w:rPr>
          <w:rFonts w:ascii="Arial" w:hAnsi="Arial" w:cs="Arial"/>
          <w:sz w:val="19"/>
          <w:szCs w:val="19"/>
          <w:lang w:val="sk-SK"/>
        </w:rPr>
        <w:t xml:space="preserve">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 xml:space="preserve">je v tomto prípade dátum zaslania správy </w:t>
      </w:r>
      <w:r w:rsidR="00563241">
        <w:rPr>
          <w:rFonts w:ascii="Arial" w:hAnsi="Arial" w:cs="Arial"/>
          <w:sz w:val="19"/>
          <w:szCs w:val="19"/>
          <w:lang w:val="sk-SK"/>
        </w:rPr>
        <w:t xml:space="preserve">z kontroly na mieste </w:t>
      </w:r>
      <w:r w:rsidRPr="0073389C">
        <w:rPr>
          <w:rFonts w:ascii="Arial" w:hAnsi="Arial" w:cs="Arial"/>
          <w:sz w:val="19"/>
          <w:szCs w:val="19"/>
          <w:lang w:val="sk-SK"/>
        </w:rPr>
        <w:t>prijímateľovi.</w:t>
      </w:r>
    </w:p>
    <w:p w14:paraId="7360DA25" w14:textId="2F3CFB07" w:rsidR="00563241" w:rsidRPr="0073389C" w:rsidRDefault="00563241"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Zaslaním čiastkovej správy z kontroly na mieste je skončená tá časť finančnej kontroly, ktorej sa čiastková správa z kontroly na mieste týka.</w:t>
      </w:r>
    </w:p>
    <w:p w14:paraId="7A55D4FF" w14:textId="257F32A6"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V prípade, ak boli v rámci kontroly zistené nedostatky</w:t>
      </w:r>
      <w:r w:rsidR="0010260B">
        <w:rPr>
          <w:rFonts w:ascii="Arial" w:hAnsi="Arial" w:cs="Arial"/>
          <w:sz w:val="19"/>
          <w:szCs w:val="19"/>
          <w:lang w:val="sk-SK"/>
        </w:rPr>
        <w:t>,</w:t>
      </w:r>
      <w:r w:rsidRPr="0073389C">
        <w:rPr>
          <w:rFonts w:ascii="Arial" w:hAnsi="Arial" w:cs="Arial"/>
          <w:sz w:val="19"/>
          <w:szCs w:val="19"/>
          <w:lang w:val="sk-SK"/>
        </w:rPr>
        <w:t xml:space="preserve"> je poskytovateľ povinný vypracovať návrh </w:t>
      </w:r>
      <w:r w:rsidR="00563241">
        <w:rPr>
          <w:rFonts w:ascii="Arial" w:hAnsi="Arial" w:cs="Arial"/>
          <w:sz w:val="19"/>
          <w:szCs w:val="19"/>
          <w:lang w:val="sk-SK"/>
        </w:rPr>
        <w:t>čiastkovej správy/</w:t>
      </w:r>
      <w:r w:rsidRPr="0073389C">
        <w:rPr>
          <w:rFonts w:ascii="Arial" w:hAnsi="Arial" w:cs="Arial"/>
          <w:sz w:val="19"/>
          <w:szCs w:val="19"/>
          <w:lang w:val="sk-SK"/>
        </w:rPr>
        <w:t xml:space="preserve">návrh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s určením lehoty na podanie námietok a zároveň doručiť </w:t>
      </w:r>
      <w:r w:rsidR="0077462E">
        <w:rPr>
          <w:rFonts w:ascii="Arial" w:hAnsi="Arial" w:cs="Arial"/>
          <w:sz w:val="19"/>
          <w:szCs w:val="19"/>
          <w:lang w:val="sk-SK"/>
        </w:rPr>
        <w:t xml:space="preserve">originál </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Poskytovateľ </w:t>
      </w:r>
      <w:r w:rsidR="0077462E">
        <w:rPr>
          <w:rFonts w:ascii="Arial" w:hAnsi="Arial" w:cs="Arial"/>
          <w:sz w:val="19"/>
          <w:szCs w:val="19"/>
          <w:lang w:val="sk-SK"/>
        </w:rPr>
        <w:t>poskytne</w:t>
      </w:r>
      <w:r w:rsidR="0077462E" w:rsidRPr="0073389C">
        <w:rPr>
          <w:rFonts w:ascii="Arial" w:hAnsi="Arial" w:cs="Arial"/>
          <w:sz w:val="19"/>
          <w:szCs w:val="19"/>
          <w:lang w:val="sk-SK"/>
        </w:rPr>
        <w:t xml:space="preserve"> </w:t>
      </w:r>
      <w:r w:rsidRPr="0073389C">
        <w:rPr>
          <w:rFonts w:ascii="Arial" w:hAnsi="Arial" w:cs="Arial"/>
          <w:sz w:val="19"/>
          <w:szCs w:val="19"/>
          <w:lang w:val="sk-SK"/>
        </w:rPr>
        <w:t xml:space="preserve">prijímateľovi lehotu nie kratšiu ako </w:t>
      </w:r>
      <w:r w:rsidRPr="0073389C">
        <w:rPr>
          <w:rFonts w:ascii="Arial" w:hAnsi="Arial" w:cs="Arial"/>
          <w:b/>
          <w:sz w:val="19"/>
          <w:szCs w:val="19"/>
          <w:lang w:val="sk-SK"/>
        </w:rPr>
        <w:t>5 pracovných dní</w:t>
      </w:r>
      <w:r w:rsidRPr="0073389C">
        <w:rPr>
          <w:rFonts w:ascii="Arial" w:hAnsi="Arial" w:cs="Arial"/>
          <w:sz w:val="19"/>
          <w:szCs w:val="19"/>
          <w:lang w:val="sk-SK"/>
        </w:rPr>
        <w:t xml:space="preserve">, </w:t>
      </w:r>
      <w:r w:rsidR="0077462E">
        <w:rPr>
          <w:rFonts w:ascii="Arial" w:hAnsi="Arial" w:cs="Arial"/>
          <w:sz w:val="19"/>
          <w:szCs w:val="19"/>
          <w:lang w:val="sk-SK"/>
        </w:rPr>
        <w:t xml:space="preserve">odo dňa doručenia </w:t>
      </w:r>
      <w:r w:rsidRPr="0073389C">
        <w:rPr>
          <w:rFonts w:ascii="Arial" w:hAnsi="Arial" w:cs="Arial"/>
          <w:sz w:val="19"/>
          <w:szCs w:val="19"/>
          <w:lang w:val="sk-SK"/>
        </w:rPr>
        <w:t xml:space="preserve"> 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0077462E">
        <w:rPr>
          <w:rFonts w:ascii="Arial" w:hAnsi="Arial" w:cs="Arial"/>
          <w:sz w:val="19"/>
          <w:szCs w:val="19"/>
          <w:lang w:val="sk-SK"/>
        </w:rPr>
        <w:t xml:space="preserve">, na podanie námietky </w:t>
      </w:r>
      <w:r w:rsidR="00C2321A" w:rsidRPr="00C2321A">
        <w:rPr>
          <w:rFonts w:ascii="Arial" w:hAnsi="Arial" w:cs="Arial"/>
          <w:sz w:val="19"/>
          <w:szCs w:val="19"/>
          <w:lang w:val="sk-SK"/>
        </w:rPr>
        <w:t xml:space="preserve">k zisteným nedostatkom, navrhnutým odporúčaniam alebo opatreniam </w:t>
      </w:r>
      <w:r w:rsidR="00C2321A">
        <w:rPr>
          <w:rFonts w:ascii="Arial" w:hAnsi="Arial" w:cs="Arial"/>
          <w:sz w:val="19"/>
          <w:szCs w:val="19"/>
          <w:lang w:val="sk-SK"/>
        </w:rPr>
        <w:t>uvedených v</w:t>
      </w:r>
      <w:r w:rsidR="007725CE">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Pr="0073389C">
        <w:rPr>
          <w:rFonts w:ascii="Arial" w:hAnsi="Arial" w:cs="Arial"/>
          <w:sz w:val="19"/>
          <w:szCs w:val="19"/>
          <w:lang w:val="sk-SK"/>
        </w:rPr>
        <w:t xml:space="preserve">. </w:t>
      </w:r>
      <w:r w:rsidR="0077462E">
        <w:rPr>
          <w:rFonts w:ascii="Arial" w:hAnsi="Arial" w:cs="Arial"/>
          <w:sz w:val="19"/>
          <w:szCs w:val="19"/>
          <w:lang w:val="sk-SK"/>
        </w:rPr>
        <w:t> Poskytovateľ môže v</w:t>
      </w:r>
      <w:r w:rsidR="0077462E" w:rsidRPr="0073389C">
        <w:rPr>
          <w:rFonts w:ascii="Arial" w:hAnsi="Arial" w:cs="Arial"/>
          <w:sz w:val="19"/>
          <w:szCs w:val="19"/>
          <w:lang w:val="sk-SK"/>
        </w:rPr>
        <w:t> </w:t>
      </w:r>
      <w:r w:rsidRPr="0073389C">
        <w:rPr>
          <w:rFonts w:ascii="Arial" w:hAnsi="Arial" w:cs="Arial"/>
          <w:sz w:val="19"/>
          <w:szCs w:val="19"/>
          <w:lang w:val="sk-SK"/>
        </w:rPr>
        <w:t>závažných prípadoch lehotu predĺžiť</w:t>
      </w:r>
      <w:r w:rsidR="0077462E">
        <w:rPr>
          <w:rFonts w:ascii="Arial" w:hAnsi="Arial" w:cs="Arial"/>
          <w:sz w:val="19"/>
          <w:szCs w:val="19"/>
          <w:lang w:val="sk-SK"/>
        </w:rPr>
        <w:t>, s tým, že prijímateľ doručí poskytovateľovi odôvodnenú žiadosť o predĺženie lehoty doručenia námietok k</w:t>
      </w:r>
      <w:r w:rsidR="000D3984">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00BD3971">
        <w:rPr>
          <w:rFonts w:ascii="Arial" w:hAnsi="Arial" w:cs="Arial"/>
          <w:sz w:val="19"/>
          <w:szCs w:val="19"/>
          <w:lang w:val="sk-SK"/>
        </w:rPr>
        <w:t>.</w:t>
      </w:r>
      <w:r w:rsidRPr="0073389C">
        <w:rPr>
          <w:rFonts w:ascii="Arial" w:hAnsi="Arial" w:cs="Arial"/>
          <w:sz w:val="19"/>
          <w:szCs w:val="19"/>
          <w:lang w:val="sk-SK"/>
        </w:rPr>
        <w:t xml:space="preserve"> Predĺženie lehoty vykoná príslušný </w:t>
      </w:r>
      <w:r w:rsidR="0077462E">
        <w:rPr>
          <w:rFonts w:ascii="Arial" w:hAnsi="Arial" w:cs="Arial"/>
          <w:sz w:val="19"/>
          <w:szCs w:val="19"/>
          <w:lang w:val="sk-SK"/>
        </w:rPr>
        <w:t>vedúci kontrolnej skupiny</w:t>
      </w:r>
      <w:r w:rsidRPr="0073389C">
        <w:rPr>
          <w:rFonts w:ascii="Arial" w:hAnsi="Arial" w:cs="Arial"/>
          <w:sz w:val="19"/>
          <w:szCs w:val="19"/>
          <w:lang w:val="sk-SK"/>
        </w:rPr>
        <w:t xml:space="preserve"> formou listu, alebo e-mailu a po vzájomnej dohode s prijímateľom. V prípade, ak prijímateľ nemá námietky </w:t>
      </w:r>
      <w:r w:rsidR="00C2321A">
        <w:rPr>
          <w:rFonts w:ascii="Arial" w:hAnsi="Arial" w:cs="Arial"/>
          <w:sz w:val="19"/>
          <w:szCs w:val="19"/>
          <w:lang w:val="sk-SK"/>
        </w:rPr>
        <w:t xml:space="preserve">k zisteným nedostatkom, navrhnutým </w:t>
      </w:r>
      <w:r w:rsidR="00C2321A" w:rsidRPr="00C2321A">
        <w:rPr>
          <w:rFonts w:ascii="Arial" w:hAnsi="Arial" w:cs="Arial"/>
          <w:sz w:val="19"/>
          <w:szCs w:val="19"/>
          <w:lang w:val="sk-SK"/>
        </w:rPr>
        <w:t>odporúčaniam, opatreniam alebo k lehote na predloženie písomného zoznamu splnených opatrení prijatých na nápravu zistených nedostatkov a na odstránenie príčin ich vzniku uvedených v návrhu čiastkovej správy z kontroly/návrhu správy z kontroly na mieste</w:t>
      </w:r>
      <w:r w:rsidRPr="0073389C">
        <w:rPr>
          <w:rFonts w:ascii="Arial" w:hAnsi="Arial" w:cs="Arial"/>
          <w:sz w:val="19"/>
          <w:szCs w:val="19"/>
          <w:lang w:val="sk-SK"/>
        </w:rPr>
        <w:t>, je povinný prijať opatrenia</w:t>
      </w:r>
      <w:r w:rsidR="00C2321A">
        <w:rPr>
          <w:rFonts w:ascii="Arial" w:hAnsi="Arial" w:cs="Arial"/>
          <w:sz w:val="19"/>
          <w:szCs w:val="19"/>
          <w:lang w:val="sk-SK"/>
        </w:rPr>
        <w:t xml:space="preserve"> </w:t>
      </w:r>
      <w:r w:rsidR="00C2321A" w:rsidRPr="00C2321A">
        <w:rPr>
          <w:rFonts w:ascii="Arial" w:hAnsi="Arial" w:cs="Arial"/>
          <w:sz w:val="19"/>
          <w:szCs w:val="19"/>
          <w:lang w:val="sk-SK"/>
        </w:rPr>
        <w:t>na nápravu zistených nedostatkov a na odstránenie príčin ich vzniku</w:t>
      </w:r>
      <w:r w:rsidRPr="0073389C">
        <w:rPr>
          <w:rFonts w:ascii="Arial" w:hAnsi="Arial" w:cs="Arial"/>
          <w:sz w:val="19"/>
          <w:szCs w:val="19"/>
          <w:lang w:val="sk-SK"/>
        </w:rPr>
        <w:t>, ktoré uviedla kontrolná skupina v</w:t>
      </w:r>
      <w:r w:rsidR="000D3984">
        <w:rPr>
          <w:rFonts w:ascii="Arial" w:hAnsi="Arial" w:cs="Arial"/>
          <w:sz w:val="19"/>
          <w:szCs w:val="19"/>
          <w:lang w:val="sk-SK"/>
        </w:rPr>
        <w:t> čiastkovej správe/</w:t>
      </w:r>
      <w:r w:rsidR="0080361F">
        <w:rPr>
          <w:rFonts w:ascii="Arial" w:hAnsi="Arial" w:cs="Arial"/>
          <w:sz w:val="19"/>
          <w:szCs w:val="19"/>
          <w:lang w:val="sk-SK"/>
        </w:rPr>
        <w:t>s</w:t>
      </w:r>
      <w:r w:rsidRPr="0073389C">
        <w:rPr>
          <w:rFonts w:ascii="Arial" w:hAnsi="Arial" w:cs="Arial"/>
          <w:sz w:val="19"/>
          <w:szCs w:val="19"/>
          <w:lang w:val="sk-SK"/>
        </w:rPr>
        <w:t>práve z kontroly na mieste</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stanovenej lehote. O splnení uložených opatrení</w:t>
      </w:r>
      <w:r w:rsidR="005F7F64">
        <w:rPr>
          <w:rFonts w:ascii="Arial" w:hAnsi="Arial" w:cs="Arial"/>
          <w:sz w:val="19"/>
          <w:szCs w:val="19"/>
          <w:lang w:val="sk-SK"/>
        </w:rPr>
        <w:t xml:space="preserve"> </w:t>
      </w:r>
      <w:r w:rsidR="005F7F64" w:rsidRPr="00C2321A">
        <w:rPr>
          <w:rFonts w:ascii="Arial" w:hAnsi="Arial" w:cs="Arial"/>
          <w:sz w:val="19"/>
          <w:szCs w:val="19"/>
          <w:lang w:val="sk-SK"/>
        </w:rPr>
        <w:t>prijatých na nápravu zistených nedostatkov a na odstránenie príčin ich vzniku</w:t>
      </w:r>
      <w:r w:rsidRPr="0073389C">
        <w:rPr>
          <w:rFonts w:ascii="Arial" w:hAnsi="Arial" w:cs="Arial"/>
          <w:sz w:val="19"/>
          <w:szCs w:val="19"/>
          <w:lang w:val="sk-SK"/>
        </w:rPr>
        <w:t xml:space="preserve"> informuje prijímateľ poskytovateľa bezodkladne</w:t>
      </w:r>
      <w:r w:rsidR="005A4DDB">
        <w:rPr>
          <w:rFonts w:ascii="Arial" w:hAnsi="Arial" w:cs="Arial"/>
          <w:sz w:val="19"/>
          <w:szCs w:val="19"/>
          <w:lang w:val="sk-SK"/>
        </w:rPr>
        <w:t xml:space="preserve"> predložením písomného zoznamu splnených opatrení</w:t>
      </w:r>
      <w:r w:rsidRPr="0073389C">
        <w:rPr>
          <w:rFonts w:ascii="Arial" w:hAnsi="Arial" w:cs="Arial"/>
          <w:sz w:val="19"/>
          <w:szCs w:val="19"/>
          <w:lang w:val="sk-SK"/>
        </w:rPr>
        <w:t>, v stanovenej lehote.</w:t>
      </w:r>
    </w:p>
    <w:p w14:paraId="7A55D500" w14:textId="33EF81DF"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ak poskytovateľ neakceptuje námietky podané prijímateľom alebo prijímateľ v stanovenej lehote nedoručí námietky alebo ak prijímateľ doručí oznámenie, že nemá </w:t>
      </w:r>
      <w:r w:rsidR="005F7F64" w:rsidRPr="005F7F64">
        <w:rPr>
          <w:rFonts w:ascii="Arial" w:hAnsi="Arial" w:cs="Arial"/>
          <w:sz w:val="19"/>
          <w:szCs w:val="19"/>
          <w:lang w:val="sk-SK"/>
        </w:rPr>
        <w:t>námietky k zisteným nedostatkom, navrhnutým odporúčaniam, opatreniam alebo k lehote na predloženie písomného zoznamu splnených opatrení prijatých na nápravu zistených nedostatkov a na odstránenie príčin ich vzniku uvedených</w:t>
      </w:r>
      <w:r w:rsidR="005F7F64" w:rsidRPr="00EB6BEC">
        <w:rPr>
          <w:rFonts w:cs="Arial"/>
          <w:sz w:val="18"/>
          <w:szCs w:val="18"/>
          <w:lang w:val="sk-SK"/>
        </w:rPr>
        <w:t xml:space="preserve"> </w:t>
      </w:r>
      <w:r w:rsidR="005F7F64">
        <w:rPr>
          <w:rFonts w:ascii="Arial" w:hAnsi="Arial" w:cs="Arial"/>
          <w:sz w:val="19"/>
          <w:szCs w:val="19"/>
          <w:lang w:val="sk-SK"/>
        </w:rPr>
        <w:t xml:space="preserve"> v </w:t>
      </w:r>
      <w:r w:rsidR="000D3984">
        <w:rPr>
          <w:rFonts w:ascii="Arial" w:hAnsi="Arial" w:cs="Arial"/>
          <w:sz w:val="19"/>
          <w:szCs w:val="19"/>
          <w:lang w:val="sk-SK"/>
        </w:rPr>
        <w:t>návrhu čiastkovej správy/</w:t>
      </w:r>
      <w:r w:rsidRPr="0073389C">
        <w:rPr>
          <w:rFonts w:ascii="Arial" w:hAnsi="Arial" w:cs="Arial"/>
          <w:sz w:val="19"/>
          <w:szCs w:val="19"/>
          <w:lang w:val="sk-SK"/>
        </w:rPr>
        <w:t>návrhu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r w:rsidRPr="0073389C">
        <w:rPr>
          <w:rFonts w:ascii="Arial" w:hAnsi="Arial" w:cs="Arial"/>
          <w:b/>
          <w:sz w:val="19"/>
          <w:szCs w:val="19"/>
          <w:lang w:val="sk-SK"/>
        </w:rPr>
        <w:t xml:space="preserve">poskytovateľ v primeranej lehote po doručení námietok </w:t>
      </w:r>
      <w:r w:rsidRPr="0073389C">
        <w:rPr>
          <w:rFonts w:ascii="Arial" w:hAnsi="Arial" w:cs="Arial"/>
          <w:sz w:val="19"/>
          <w:szCs w:val="19"/>
          <w:lang w:val="sk-SK"/>
        </w:rPr>
        <w:t xml:space="preserve">resp. vypršaní termínu na podanie námietok vypracuje a zašle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je dátum zaslania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p>
    <w:p w14:paraId="7A55D501" w14:textId="06560E26"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Ak poskytovateľ úplne alebo sčasti akceptuje námietky podané prijímateľom</w:t>
      </w:r>
      <w:r w:rsidR="00C45CE7">
        <w:rPr>
          <w:rFonts w:ascii="Arial" w:hAnsi="Arial" w:cs="Arial"/>
          <w:sz w:val="19"/>
          <w:szCs w:val="19"/>
          <w:lang w:val="sk-SK"/>
        </w:rPr>
        <w:t xml:space="preserve"> </w:t>
      </w:r>
      <w:r w:rsidR="00C45CE7" w:rsidRPr="00C45CE7">
        <w:rPr>
          <w:rFonts w:ascii="Arial" w:hAnsi="Arial" w:cs="Arial"/>
          <w:sz w:val="19"/>
          <w:szCs w:val="19"/>
          <w:lang w:val="sk-SK"/>
        </w:rPr>
        <w:t>voči zisteniam uvedených v návrhu či</w:t>
      </w:r>
      <w:r w:rsidR="00C45CE7">
        <w:rPr>
          <w:rFonts w:ascii="Arial" w:hAnsi="Arial" w:cs="Arial"/>
          <w:sz w:val="19"/>
          <w:szCs w:val="19"/>
          <w:lang w:val="sk-SK"/>
        </w:rPr>
        <w:t>a</w:t>
      </w:r>
      <w:r w:rsidR="00C45CE7" w:rsidRPr="00C45CE7">
        <w:rPr>
          <w:rFonts w:ascii="Arial" w:hAnsi="Arial" w:cs="Arial"/>
          <w:sz w:val="19"/>
          <w:szCs w:val="19"/>
          <w:lang w:val="sk-SK"/>
        </w:rPr>
        <w:t>stkovej správy/návrhu správy z kontroly na mieste</w:t>
      </w:r>
      <w:r w:rsidRPr="0073389C">
        <w:rPr>
          <w:rFonts w:ascii="Arial" w:hAnsi="Arial" w:cs="Arial"/>
          <w:sz w:val="19"/>
          <w:szCs w:val="19"/>
          <w:lang w:val="sk-SK"/>
        </w:rPr>
        <w:t>, je povinný zohľadniť opodstatnenosť týchto námietok v</w:t>
      </w:r>
      <w:r w:rsidR="000D3984">
        <w:rPr>
          <w:rFonts w:ascii="Arial" w:hAnsi="Arial" w:cs="Arial"/>
          <w:sz w:val="19"/>
          <w:szCs w:val="19"/>
          <w:lang w:val="sk-SK"/>
        </w:rPr>
        <w:t> čiastkovej správe/</w:t>
      </w:r>
      <w:r w:rsidRPr="0073389C">
        <w:rPr>
          <w:rFonts w:ascii="Arial" w:hAnsi="Arial" w:cs="Arial"/>
          <w:sz w:val="19"/>
          <w:szCs w:val="19"/>
          <w:lang w:val="sk-SK"/>
        </w:rPr>
        <w:t xml:space="preserve">správe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a zaslať túto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b/>
          <w:sz w:val="19"/>
          <w:szCs w:val="19"/>
          <w:lang w:val="sk-SK"/>
        </w:rPr>
        <w:t>prijímateľovi</w:t>
      </w:r>
      <w:r w:rsidRPr="0073389C">
        <w:rPr>
          <w:rFonts w:ascii="Arial" w:hAnsi="Arial" w:cs="Arial"/>
          <w:sz w:val="19"/>
          <w:szCs w:val="19"/>
          <w:lang w:val="sk-SK"/>
        </w:rPr>
        <w:t xml:space="preserve">. Za moment ukončenia </w:t>
      </w:r>
      <w:r w:rsidR="005A4DDB">
        <w:rPr>
          <w:rFonts w:ascii="Arial" w:hAnsi="Arial" w:cs="Arial"/>
          <w:sz w:val="19"/>
          <w:szCs w:val="19"/>
          <w:lang w:val="sk-SK"/>
        </w:rPr>
        <w:t xml:space="preserve">finančnej </w:t>
      </w:r>
      <w:r w:rsidRPr="0073389C">
        <w:rPr>
          <w:rFonts w:ascii="Arial" w:hAnsi="Arial" w:cs="Arial"/>
          <w:sz w:val="19"/>
          <w:szCs w:val="19"/>
          <w:lang w:val="sk-SK"/>
        </w:rPr>
        <w:t>kontroly</w:t>
      </w:r>
      <w:r w:rsidR="005A4DDB">
        <w:rPr>
          <w:rFonts w:ascii="Arial" w:hAnsi="Arial" w:cs="Arial"/>
          <w:sz w:val="19"/>
          <w:szCs w:val="19"/>
          <w:lang w:val="sk-SK"/>
        </w:rPr>
        <w:t xml:space="preserve"> na mieste</w:t>
      </w:r>
      <w:r w:rsidRPr="0073389C">
        <w:rPr>
          <w:rFonts w:ascii="Arial" w:hAnsi="Arial" w:cs="Arial"/>
          <w:sz w:val="19"/>
          <w:szCs w:val="19"/>
          <w:lang w:val="sk-SK"/>
        </w:rPr>
        <w:t xml:space="preserve"> je v takomto prípade rovnako považovaný </w:t>
      </w:r>
      <w:r w:rsidR="00C45CE7">
        <w:rPr>
          <w:rFonts w:ascii="Arial" w:hAnsi="Arial" w:cs="Arial"/>
          <w:sz w:val="19"/>
          <w:szCs w:val="19"/>
          <w:lang w:val="sk-SK"/>
        </w:rPr>
        <w:t>dátum</w:t>
      </w:r>
      <w:r w:rsidR="00C45CE7" w:rsidRPr="0073389C">
        <w:rPr>
          <w:rFonts w:ascii="Arial" w:hAnsi="Arial" w:cs="Arial"/>
          <w:sz w:val="19"/>
          <w:szCs w:val="19"/>
          <w:lang w:val="sk-SK"/>
        </w:rPr>
        <w:t xml:space="preserve"> </w:t>
      </w:r>
      <w:r w:rsidRPr="0073389C">
        <w:rPr>
          <w:rFonts w:ascii="Arial" w:hAnsi="Arial" w:cs="Arial"/>
          <w:sz w:val="19"/>
          <w:szCs w:val="19"/>
          <w:lang w:val="sk-SK"/>
        </w:rPr>
        <w:t xml:space="preserve">zaslania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prijímateľovi.</w:t>
      </w:r>
    </w:p>
    <w:p w14:paraId="1D4DEC0C" w14:textId="14956A68" w:rsidR="000D3984" w:rsidRPr="0073389C" w:rsidRDefault="000D3984"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Zaslaním čiastkovej správy z kontroly na mieste je skončená tá časť finančnej kontroly, ktorej sa čiastková správa z kontroly na mieste týka.</w:t>
      </w:r>
    </w:p>
    <w:p w14:paraId="7A55D502" w14:textId="2E697BE2" w:rsidR="009D7F63" w:rsidRPr="0073389C" w:rsidRDefault="009D7F63" w:rsidP="009D7F63">
      <w:pPr>
        <w:pStyle w:val="Normlnywebov"/>
        <w:spacing w:before="120" w:after="120" w:line="288" w:lineRule="auto"/>
        <w:jc w:val="both"/>
        <w:rPr>
          <w:rFonts w:ascii="Arial" w:hAnsi="Arial" w:cs="Arial"/>
          <w:color w:val="000000"/>
          <w:sz w:val="19"/>
          <w:szCs w:val="19"/>
          <w:lang w:eastAsia="en-US"/>
        </w:rPr>
      </w:pPr>
      <w:r w:rsidRPr="0073389C">
        <w:rPr>
          <w:rFonts w:ascii="Arial" w:hAnsi="Arial" w:cs="Arial"/>
          <w:color w:val="000000"/>
          <w:sz w:val="19"/>
          <w:szCs w:val="19"/>
          <w:lang w:eastAsia="en-US"/>
        </w:rPr>
        <w:t xml:space="preserve">Prijímateľ je povinný prijať opatrenia  na nápravu </w:t>
      </w:r>
      <w:r w:rsidR="00C45CE7">
        <w:rPr>
          <w:rFonts w:ascii="Arial" w:hAnsi="Arial" w:cs="Arial"/>
          <w:color w:val="000000"/>
          <w:sz w:val="19"/>
          <w:szCs w:val="19"/>
          <w:lang w:eastAsia="en-US"/>
        </w:rPr>
        <w:t xml:space="preserve">zistených </w:t>
      </w:r>
      <w:r w:rsidRPr="0073389C">
        <w:rPr>
          <w:rFonts w:ascii="Arial" w:hAnsi="Arial" w:cs="Arial"/>
          <w:color w:val="000000"/>
          <w:sz w:val="19"/>
          <w:szCs w:val="19"/>
          <w:lang w:eastAsia="en-US"/>
        </w:rPr>
        <w:t>nedostatkov</w:t>
      </w:r>
      <w:r w:rsidR="00C45CE7">
        <w:rPr>
          <w:rFonts w:ascii="Arial" w:hAnsi="Arial" w:cs="Arial"/>
          <w:color w:val="000000"/>
          <w:sz w:val="19"/>
          <w:szCs w:val="19"/>
          <w:lang w:eastAsia="en-US"/>
        </w:rPr>
        <w:t xml:space="preserve"> </w:t>
      </w:r>
      <w:r w:rsidRPr="0073389C">
        <w:rPr>
          <w:rFonts w:ascii="Arial" w:hAnsi="Arial" w:cs="Arial"/>
          <w:color w:val="000000"/>
          <w:sz w:val="19"/>
          <w:szCs w:val="19"/>
          <w:lang w:eastAsia="en-US"/>
        </w:rPr>
        <w:t xml:space="preserve"> zistených kontrolou/auditom v zmysle správy z kontroly/auditu v lehote stanovenej oprávnenými osobami na výkon kontroly/auditu. Prijímateľ je zároveň povinný zaslať osobám oprávneným na výkon kontroly/auditu</w:t>
      </w:r>
      <w:r w:rsidRPr="0073389C" w:rsidDel="00D31307">
        <w:rPr>
          <w:rFonts w:ascii="Arial" w:hAnsi="Arial" w:cs="Arial"/>
          <w:color w:val="000000"/>
          <w:sz w:val="19"/>
          <w:szCs w:val="19"/>
          <w:lang w:eastAsia="en-US"/>
        </w:rPr>
        <w:t xml:space="preserve"> </w:t>
      </w:r>
      <w:r w:rsidR="000D3984" w:rsidRPr="0073389C">
        <w:rPr>
          <w:rFonts w:ascii="Arial" w:hAnsi="Arial" w:cs="Arial"/>
          <w:color w:val="000000"/>
          <w:sz w:val="19"/>
          <w:szCs w:val="19"/>
          <w:lang w:eastAsia="en-US"/>
        </w:rPr>
        <w:t>písomn</w:t>
      </w:r>
      <w:r w:rsidR="000D3984">
        <w:rPr>
          <w:rFonts w:ascii="Arial" w:hAnsi="Arial" w:cs="Arial"/>
          <w:color w:val="000000"/>
          <w:sz w:val="19"/>
          <w:szCs w:val="19"/>
          <w:lang w:eastAsia="en-US"/>
        </w:rPr>
        <w:t>ý</w:t>
      </w:r>
      <w:r w:rsidR="000D3984" w:rsidRPr="0073389C">
        <w:rPr>
          <w:rFonts w:ascii="Arial" w:hAnsi="Arial" w:cs="Arial"/>
          <w:color w:val="000000"/>
          <w:sz w:val="19"/>
          <w:szCs w:val="19"/>
          <w:lang w:eastAsia="en-US"/>
        </w:rPr>
        <w:t xml:space="preserve"> </w:t>
      </w:r>
      <w:r w:rsidR="000D3984">
        <w:rPr>
          <w:rFonts w:ascii="Arial" w:hAnsi="Arial" w:cs="Arial"/>
          <w:color w:val="000000"/>
          <w:sz w:val="19"/>
          <w:szCs w:val="19"/>
          <w:lang w:eastAsia="en-US"/>
        </w:rPr>
        <w:t>zoznam</w:t>
      </w:r>
      <w:r w:rsidRPr="0073389C">
        <w:rPr>
          <w:rFonts w:ascii="Arial" w:hAnsi="Arial" w:cs="Arial"/>
          <w:color w:val="000000"/>
          <w:sz w:val="19"/>
          <w:szCs w:val="19"/>
          <w:lang w:eastAsia="en-US"/>
        </w:rPr>
        <w:t xml:space="preserve"> splnen</w:t>
      </w:r>
      <w:r w:rsidR="000D3984">
        <w:rPr>
          <w:rFonts w:ascii="Arial" w:hAnsi="Arial" w:cs="Arial"/>
          <w:color w:val="000000"/>
          <w:sz w:val="19"/>
          <w:szCs w:val="19"/>
          <w:lang w:eastAsia="en-US"/>
        </w:rPr>
        <w:t>ých</w:t>
      </w:r>
      <w:r w:rsidRPr="0073389C">
        <w:rPr>
          <w:rFonts w:ascii="Arial" w:hAnsi="Arial" w:cs="Arial"/>
          <w:color w:val="000000"/>
          <w:sz w:val="19"/>
          <w:szCs w:val="19"/>
          <w:lang w:eastAsia="en-US"/>
        </w:rPr>
        <w:t xml:space="preserve"> opatrení prijatých na nápravu zistených nedostatkov bezodkladne po ich splnení a tiež o odstránení príčin ich vzniku a to v lehote stanovenej v</w:t>
      </w:r>
      <w:r w:rsidR="00C45CE7">
        <w:rPr>
          <w:rFonts w:ascii="Arial" w:hAnsi="Arial" w:cs="Arial"/>
          <w:color w:val="000000"/>
          <w:sz w:val="19"/>
          <w:szCs w:val="19"/>
          <w:lang w:eastAsia="en-US"/>
        </w:rPr>
        <w:t xml:space="preserve"> čiastkovej </w:t>
      </w:r>
      <w:r w:rsidRPr="0073389C">
        <w:rPr>
          <w:rFonts w:ascii="Arial" w:hAnsi="Arial" w:cs="Arial"/>
          <w:color w:val="000000"/>
          <w:sz w:val="19"/>
          <w:szCs w:val="19"/>
          <w:lang w:eastAsia="en-US"/>
        </w:rPr>
        <w:t>správe/</w:t>
      </w:r>
      <w:r w:rsidR="00C45CE7">
        <w:rPr>
          <w:rFonts w:ascii="Arial" w:hAnsi="Arial" w:cs="Arial"/>
          <w:color w:val="000000"/>
          <w:sz w:val="19"/>
          <w:szCs w:val="19"/>
          <w:lang w:eastAsia="en-US"/>
        </w:rPr>
        <w:t>správe z</w:t>
      </w:r>
      <w:r w:rsidR="009B679C">
        <w:rPr>
          <w:rFonts w:ascii="Arial" w:hAnsi="Arial" w:cs="Arial"/>
          <w:color w:val="000000"/>
          <w:sz w:val="19"/>
          <w:szCs w:val="19"/>
          <w:lang w:eastAsia="en-US"/>
        </w:rPr>
        <w:t> </w:t>
      </w:r>
      <w:r w:rsidR="00C45CE7">
        <w:rPr>
          <w:rFonts w:ascii="Arial" w:hAnsi="Arial" w:cs="Arial"/>
          <w:color w:val="000000"/>
          <w:sz w:val="19"/>
          <w:szCs w:val="19"/>
          <w:lang w:eastAsia="en-US"/>
        </w:rPr>
        <w:t>kontrol</w:t>
      </w:r>
      <w:r w:rsidR="009B679C">
        <w:rPr>
          <w:rFonts w:ascii="Arial" w:hAnsi="Arial" w:cs="Arial"/>
          <w:color w:val="000000"/>
          <w:sz w:val="19"/>
          <w:szCs w:val="19"/>
          <w:lang w:eastAsia="en-US"/>
        </w:rPr>
        <w:t>y/</w:t>
      </w:r>
      <w:r w:rsidRPr="0073389C">
        <w:rPr>
          <w:rFonts w:ascii="Arial" w:hAnsi="Arial" w:cs="Arial"/>
          <w:color w:val="000000"/>
          <w:sz w:val="19"/>
          <w:szCs w:val="19"/>
          <w:lang w:eastAsia="en-US"/>
        </w:rPr>
        <w:t>inom výstupnom dokumente z kontroly/auditu.</w:t>
      </w:r>
    </w:p>
    <w:p w14:paraId="557838F6" w14:textId="194B0DE6" w:rsidR="007123BC" w:rsidRPr="00A067CE" w:rsidRDefault="007123BC" w:rsidP="007123BC">
      <w:pPr>
        <w:spacing w:before="120" w:line="288" w:lineRule="auto"/>
        <w:jc w:val="both"/>
        <w:rPr>
          <w:rFonts w:cs="Arial"/>
          <w:szCs w:val="19"/>
        </w:rPr>
      </w:pPr>
      <w:r>
        <w:rPr>
          <w:rFonts w:cs="Arial"/>
          <w:szCs w:val="19"/>
        </w:rPr>
        <w:lastRenderedPageBreak/>
        <w:t xml:space="preserve">Ak prijímateľ nedoplní ani po upozornení </w:t>
      </w:r>
      <w:r w:rsidR="005A4DDB">
        <w:rPr>
          <w:rFonts w:cs="Arial"/>
          <w:szCs w:val="19"/>
        </w:rPr>
        <w:t xml:space="preserve">písomný </w:t>
      </w:r>
      <w:r w:rsidR="000D3984">
        <w:rPr>
          <w:rFonts w:cs="Arial"/>
          <w:szCs w:val="19"/>
        </w:rPr>
        <w:t>zoznam</w:t>
      </w:r>
      <w:r>
        <w:rPr>
          <w:rFonts w:cs="Arial"/>
          <w:szCs w:val="19"/>
        </w:rPr>
        <w:t xml:space="preserve"> splnených </w:t>
      </w:r>
      <w:r w:rsidR="000D3984">
        <w:rPr>
          <w:rFonts w:cs="Arial"/>
          <w:szCs w:val="19"/>
        </w:rPr>
        <w:t>opatrení</w:t>
      </w:r>
      <w:r>
        <w:rPr>
          <w:rFonts w:cs="Arial"/>
          <w:szCs w:val="19"/>
        </w:rPr>
        <w:t xml:space="preserve">, </w:t>
      </w:r>
      <w:r w:rsidR="0077462E">
        <w:rPr>
          <w:rFonts w:cs="Arial"/>
          <w:szCs w:val="19"/>
        </w:rPr>
        <w:t>poskytovateľ</w:t>
      </w:r>
      <w:r w:rsidRPr="00A067CE">
        <w:rPr>
          <w:rFonts w:cs="Arial"/>
          <w:szCs w:val="19"/>
        </w:rPr>
        <w:t xml:space="preserve"> je oprávnený uplatniť </w:t>
      </w:r>
      <w:r>
        <w:rPr>
          <w:rFonts w:cs="Arial"/>
          <w:szCs w:val="19"/>
        </w:rPr>
        <w:t xml:space="preserve">voči prijímateľovi za porušenie jednotlivej povinnosti uvedenej v čl. 13 ods. 5 písm. a) až d) VZP </w:t>
      </w:r>
      <w:r w:rsidR="001D0B65">
        <w:rPr>
          <w:rFonts w:cs="Arial"/>
          <w:szCs w:val="19"/>
        </w:rPr>
        <w:t>z</w:t>
      </w:r>
      <w:r>
        <w:rPr>
          <w:rFonts w:cs="Arial"/>
          <w:szCs w:val="19"/>
        </w:rPr>
        <w:t xml:space="preserve">mluvy o NFP </w:t>
      </w:r>
      <w:r w:rsidRPr="00A067CE">
        <w:rPr>
          <w:rFonts w:cs="Arial"/>
          <w:szCs w:val="19"/>
        </w:rPr>
        <w:t>zmluvnú pokutu</w:t>
      </w:r>
      <w:r>
        <w:rPr>
          <w:rFonts w:cs="Arial"/>
          <w:szCs w:val="19"/>
        </w:rPr>
        <w:t xml:space="preserve"> za každý, aj začatý deň omeškania, až do doby splnenia porušenej povinnosti alebo do zániku </w:t>
      </w:r>
      <w:r w:rsidR="001D0B65">
        <w:rPr>
          <w:rFonts w:cs="Arial"/>
          <w:szCs w:val="19"/>
        </w:rPr>
        <w:t>z</w:t>
      </w:r>
      <w:r>
        <w:rPr>
          <w:rFonts w:cs="Arial"/>
          <w:szCs w:val="19"/>
        </w:rPr>
        <w:t xml:space="preserve">mluvy o NFP, maximálne však do výšky NFP uvedeného v článku 3 bod 1 písm. c) a </w:t>
      </w:r>
      <w:r w:rsidRPr="00A067CE">
        <w:rPr>
          <w:rFonts w:cs="Arial"/>
          <w:szCs w:val="19"/>
        </w:rPr>
        <w:t>v</w:t>
      </w:r>
      <w:r>
        <w:rPr>
          <w:rFonts w:cs="Arial"/>
          <w:szCs w:val="19"/>
        </w:rPr>
        <w:t> </w:t>
      </w:r>
      <w:r w:rsidRPr="00A067CE">
        <w:rPr>
          <w:rFonts w:cs="Arial"/>
          <w:szCs w:val="19"/>
        </w:rPr>
        <w:t>prípade</w:t>
      </w:r>
      <w:r>
        <w:rPr>
          <w:rFonts w:cs="Arial"/>
          <w:szCs w:val="19"/>
        </w:rPr>
        <w:t xml:space="preserve"> projektov generujúcich príjem písm. b) tohto článku </w:t>
      </w:r>
      <w:r w:rsidR="006945CD">
        <w:rPr>
          <w:rFonts w:cs="Arial"/>
          <w:szCs w:val="19"/>
        </w:rPr>
        <w:t>z</w:t>
      </w:r>
      <w:r>
        <w:rPr>
          <w:rFonts w:cs="Arial"/>
          <w:szCs w:val="19"/>
        </w:rPr>
        <w:t>mluvy o NFP. RO pre OP EVS je oprávnený uplatniť zmluvnú pokutu v prípade</w:t>
      </w:r>
      <w:r w:rsidRPr="00A067CE">
        <w:rPr>
          <w:rFonts w:cs="Arial"/>
          <w:szCs w:val="19"/>
        </w:rPr>
        <w:t xml:space="preserve">, ak za takéto porušenie povinnosti nebola uložená iná sankcia podľa </w:t>
      </w:r>
      <w:r w:rsidR="006945CD">
        <w:rPr>
          <w:rFonts w:cs="Arial"/>
          <w:szCs w:val="19"/>
        </w:rPr>
        <w:t>z</w:t>
      </w:r>
      <w:r w:rsidRPr="00A067CE">
        <w:rPr>
          <w:rFonts w:cs="Arial"/>
          <w:szCs w:val="19"/>
        </w:rPr>
        <w:t xml:space="preserve">mluvy o NFP, ani nebolo odstúpené od </w:t>
      </w:r>
      <w:r w:rsidR="006945CD">
        <w:rPr>
          <w:rFonts w:cs="Arial"/>
          <w:szCs w:val="19"/>
        </w:rPr>
        <w:t>z</w:t>
      </w:r>
      <w:r w:rsidRPr="00A067CE">
        <w:rPr>
          <w:rFonts w:cs="Arial"/>
          <w:szCs w:val="19"/>
        </w:rPr>
        <w:t>mluvy o NFP a súčasne, ak RO pre OP EVS vyzval prijímateľa na dodatočné splnenie povinnosti, k porušeniu ktorej sa viaže zmluvná pokuta a prijímateľ uvedenú povinnosť nesplnil ani v poskytnutej dodatočnej lehote.</w:t>
      </w:r>
    </w:p>
    <w:p w14:paraId="109300BF" w14:textId="77777777" w:rsidR="007123BC" w:rsidRPr="0073389C" w:rsidRDefault="007123BC" w:rsidP="009D7F63">
      <w:pPr>
        <w:pStyle w:val="Normlnywebov"/>
        <w:spacing w:before="120" w:after="120" w:line="288" w:lineRule="auto"/>
        <w:jc w:val="both"/>
        <w:rPr>
          <w:rFonts w:ascii="Arial" w:hAnsi="Arial" w:cs="Arial"/>
          <w:color w:val="000000"/>
          <w:sz w:val="19"/>
          <w:szCs w:val="19"/>
          <w:lang w:eastAsia="en-US"/>
        </w:rPr>
      </w:pPr>
    </w:p>
    <w:p w14:paraId="7A55D503" w14:textId="49DE501B"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Aké sú najčastejšie chyby zistené pri </w:t>
      </w:r>
      <w:r w:rsidR="000D3984">
        <w:rPr>
          <w:rFonts w:ascii="Arial" w:hAnsi="Arial" w:cs="Arial"/>
          <w:b/>
          <w:sz w:val="19"/>
          <w:szCs w:val="19"/>
          <w:lang w:val="sk-SK"/>
        </w:rPr>
        <w:t xml:space="preserve">finančnej </w:t>
      </w:r>
      <w:r w:rsidRPr="0073389C">
        <w:rPr>
          <w:rFonts w:ascii="Arial" w:hAnsi="Arial" w:cs="Arial"/>
          <w:b/>
          <w:sz w:val="19"/>
          <w:szCs w:val="19"/>
          <w:lang w:val="sk-SK"/>
        </w:rPr>
        <w:t>kontrole na mieste?</w:t>
      </w:r>
    </w:p>
    <w:p w14:paraId="7A55D504" w14:textId="78027A8A"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prijímateľ neoznámi zmenu harmonogramu projektu – napr. presun alebo zrušenie školiacich aktivít, resp. túto zmenu ohlási až po vykonaní neohlásenej </w:t>
      </w:r>
      <w:r w:rsidR="005A4DDB">
        <w:rPr>
          <w:rFonts w:cs="Arial"/>
          <w:szCs w:val="19"/>
          <w:lang w:val="sk-SK"/>
        </w:rPr>
        <w:t xml:space="preserve">finančnej </w:t>
      </w:r>
      <w:r w:rsidRPr="0073389C">
        <w:rPr>
          <w:rFonts w:cs="Arial"/>
          <w:szCs w:val="19"/>
          <w:lang w:val="sk-SK"/>
        </w:rPr>
        <w:t>kontroly na mieste;</w:t>
      </w:r>
    </w:p>
    <w:p w14:paraId="7A55D505"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 nevedie analytickú evidenciu na projekt;</w:t>
      </w:r>
    </w:p>
    <w:p w14:paraId="7A55D506"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prijímateľovi chýbajú originály účtovných dokladov;</w:t>
      </w:r>
    </w:p>
    <w:p w14:paraId="7A55D507"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zakúpená technika a interiérové vybavenie nie sú označené evidenčným číslom zakúpeného majetku, nie sú v súlade s faktúrami, dodacími listami prípadne dodávateľskou zmluvou;</w:t>
      </w:r>
    </w:p>
    <w:p w14:paraId="7A55D508" w14:textId="57AFB735"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priestory prijímateľa nie sú označené v súlade s Manuálom pre informovanie a</w:t>
      </w:r>
      <w:r w:rsidR="004A1D06">
        <w:rPr>
          <w:rFonts w:cs="Arial"/>
          <w:szCs w:val="19"/>
          <w:lang w:val="sk-SK"/>
        </w:rPr>
        <w:t> </w:t>
      </w:r>
      <w:r w:rsidRPr="0073389C">
        <w:rPr>
          <w:rFonts w:cs="Arial"/>
          <w:szCs w:val="19"/>
          <w:lang w:val="sk-SK"/>
        </w:rPr>
        <w:t>komunikáciu</w:t>
      </w:r>
      <w:r w:rsidR="004A1D06">
        <w:rPr>
          <w:rFonts w:cs="Arial"/>
          <w:szCs w:val="19"/>
          <w:lang w:val="sk-SK"/>
        </w:rPr>
        <w:t>.</w:t>
      </w:r>
    </w:p>
    <w:p w14:paraId="32CE9534" w14:textId="080E8AD8" w:rsidR="00AF635C" w:rsidRDefault="00AF635C" w:rsidP="00AF635C">
      <w:pPr>
        <w:pStyle w:val="Bulletslevel1"/>
        <w:numPr>
          <w:ilvl w:val="0"/>
          <w:numId w:val="0"/>
        </w:numPr>
        <w:spacing w:after="120" w:line="288" w:lineRule="auto"/>
        <w:ind w:left="1069" w:hanging="360"/>
        <w:jc w:val="both"/>
        <w:rPr>
          <w:rFonts w:cs="Arial"/>
          <w:szCs w:val="19"/>
          <w:lang w:val="sk-SK"/>
        </w:rPr>
      </w:pPr>
      <w:bookmarkStart w:id="296" w:name="_Toc410907883"/>
    </w:p>
    <w:p w14:paraId="590DF8CC" w14:textId="77777777" w:rsidR="00AF635C" w:rsidRDefault="00AF635C" w:rsidP="00AF635C">
      <w:pPr>
        <w:pStyle w:val="Bulletslevel1"/>
        <w:numPr>
          <w:ilvl w:val="0"/>
          <w:numId w:val="0"/>
        </w:numPr>
        <w:spacing w:after="120" w:line="288" w:lineRule="auto"/>
        <w:ind w:left="1069" w:hanging="360"/>
        <w:jc w:val="both"/>
        <w:rPr>
          <w:rFonts w:cs="Arial"/>
          <w:szCs w:val="19"/>
          <w:lang w:val="sk-SK"/>
        </w:rPr>
      </w:pPr>
    </w:p>
    <w:p w14:paraId="2D276930" w14:textId="77777777" w:rsidR="00AF635C" w:rsidRDefault="00AF635C" w:rsidP="00AF635C">
      <w:pPr>
        <w:pStyle w:val="Bulletslevel1"/>
        <w:numPr>
          <w:ilvl w:val="0"/>
          <w:numId w:val="0"/>
        </w:numPr>
        <w:spacing w:after="120" w:line="288" w:lineRule="auto"/>
        <w:ind w:left="1069" w:hanging="360"/>
        <w:jc w:val="both"/>
        <w:rPr>
          <w:rFonts w:cs="Arial"/>
          <w:szCs w:val="19"/>
          <w:lang w:val="sk-SK"/>
        </w:rPr>
      </w:pPr>
    </w:p>
    <w:p w14:paraId="04A5BA76" w14:textId="6D6E87B7" w:rsidR="00AF635C" w:rsidRPr="0073389C" w:rsidRDefault="00AF635C" w:rsidP="00AF635C">
      <w:pPr>
        <w:pStyle w:val="Nadpis1"/>
        <w:spacing w:after="120" w:line="288" w:lineRule="auto"/>
        <w:ind w:left="431" w:hanging="431"/>
        <w:rPr>
          <w:rFonts w:ascii="Arial" w:hAnsi="Arial"/>
          <w:lang w:val="sk-SK"/>
        </w:rPr>
      </w:pPr>
      <w:bookmarkStart w:id="297" w:name="_Toc440372893"/>
      <w:bookmarkStart w:id="298" w:name="_Toc440636404"/>
      <w:r w:rsidRPr="0073389C">
        <w:rPr>
          <w:rFonts w:ascii="Arial" w:hAnsi="Arial"/>
          <w:lang w:val="sk-SK"/>
        </w:rPr>
        <w:lastRenderedPageBreak/>
        <w:t>Pr</w:t>
      </w:r>
      <w:r>
        <w:rPr>
          <w:rFonts w:ascii="Arial" w:hAnsi="Arial"/>
          <w:lang w:val="sk-SK"/>
        </w:rPr>
        <w:t>echodné a záverečné ustanovenia</w:t>
      </w:r>
      <w:bookmarkEnd w:id="297"/>
      <w:bookmarkEnd w:id="298"/>
    </w:p>
    <w:p w14:paraId="149CF082" w14:textId="77777777" w:rsidR="00481EA2" w:rsidRDefault="00481EA2" w:rsidP="00481EA2">
      <w:pPr>
        <w:spacing w:before="120" w:after="120" w:line="288" w:lineRule="auto"/>
        <w:jc w:val="both"/>
        <w:rPr>
          <w:rFonts w:cs="Arial"/>
          <w:szCs w:val="19"/>
          <w:lang w:eastAsia="sk-SK"/>
        </w:rPr>
      </w:pPr>
    </w:p>
    <w:p w14:paraId="6EE7535D" w14:textId="63C36EF6"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Vzhľadom na nadobudnutie účinnosti zákona č. 357/2015 Z. z. o finančnej kontrole a audite a o zmene a doplnení niektorých zákonov (ďalej aj „zákon o finančnej kontrole“) od 1. januára 2016 sa na finančnú kontrolu vykonávanú na strane Poskytovateľa ako aj Prijímateľa začatú pred nadobudnutím účinnosti tohto zákona vzťahuje doterajší predpis (t.j. zákon č. 502/2001 Z. z. o finančnej kontrole a vnútornom audite a o zmene a doplnení niektorých zákonov v znení neskorších predpisov účinný do 31.12.2015). </w:t>
      </w:r>
    </w:p>
    <w:p w14:paraId="3B760BC0"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Činnosti / procesy týkajúce sa finančnej kontroly začaté po 1. januári 2016 sa upravia tak, aby zodpovedali zneniu zákona o finančnej kontrole účinnému od 1. januára 2016. </w:t>
      </w:r>
    </w:p>
    <w:p w14:paraId="3AAD8D0E"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Tieto prechodné ustanovenia ostávajú v platnosti a účinnosti pre operácie začaté do nadobudnutia účinnosti príručky pre žiadateľa, verzia č. 2.1 (01. 03. 2016). </w:t>
      </w:r>
    </w:p>
    <w:p w14:paraId="2F0936CA" w14:textId="0177DBC5" w:rsidR="00511B48" w:rsidRPr="00511B48" w:rsidRDefault="008D0CA7" w:rsidP="00481EA2">
      <w:pPr>
        <w:spacing w:before="120" w:after="120" w:line="288" w:lineRule="auto"/>
        <w:jc w:val="both"/>
        <w:rPr>
          <w:rFonts w:cs="Arial"/>
          <w:sz w:val="18"/>
          <w:szCs w:val="18"/>
          <w:lang w:eastAsia="sk-SK"/>
        </w:rPr>
      </w:pPr>
      <w:r w:rsidRPr="008A2C57">
        <w:rPr>
          <w:rFonts w:cs="Arial"/>
          <w:szCs w:val="19"/>
          <w:lang w:eastAsia="sk-SK"/>
        </w:rPr>
        <w:t xml:space="preserve">Vzhľadom na nadobudnutie účinnosti zákona č. 343/2015 Z. z. o verejnom obstarávaní a o zmene a doplnení niektorých zákonov </w:t>
      </w:r>
      <w:r w:rsidR="002300CB" w:rsidRPr="008A2C57">
        <w:rPr>
          <w:rFonts w:cs="Arial"/>
          <w:szCs w:val="19"/>
          <w:lang w:eastAsia="sk-SK"/>
        </w:rPr>
        <w:t xml:space="preserve">sa </w:t>
      </w:r>
      <w:r w:rsidRPr="008A2C57">
        <w:rPr>
          <w:rFonts w:cs="Arial"/>
          <w:szCs w:val="19"/>
          <w:lang w:eastAsia="sk-SK"/>
        </w:rPr>
        <w:t>od 18. apríla 2016</w:t>
      </w:r>
      <w:r w:rsidR="002300CB" w:rsidRPr="008A2C57">
        <w:rPr>
          <w:rFonts w:cs="Arial"/>
          <w:szCs w:val="19"/>
          <w:lang w:eastAsia="sk-SK"/>
        </w:rPr>
        <w:t xml:space="preserve"> na postupy zadávania zákazok vzťahujú </w:t>
      </w:r>
      <w:r w:rsidR="00374862" w:rsidRPr="008A2C57">
        <w:rPr>
          <w:rFonts w:cs="Arial"/>
          <w:szCs w:val="19"/>
          <w:lang w:eastAsia="sk-SK"/>
        </w:rPr>
        <w:t>p</w:t>
      </w:r>
      <w:r w:rsidR="00374862" w:rsidRPr="008A2C57">
        <w:rPr>
          <w:szCs w:val="19"/>
        </w:rPr>
        <w:t>ravidlá, postupy a odporúčania uvádzané v príručke vo verzii 2.2 a</w:t>
      </w:r>
      <w:r w:rsidR="002300CB" w:rsidRPr="008A2C57">
        <w:rPr>
          <w:szCs w:val="19"/>
        </w:rPr>
        <w:t> </w:t>
      </w:r>
      <w:r w:rsidR="00374862" w:rsidRPr="008A2C57">
        <w:rPr>
          <w:szCs w:val="19"/>
        </w:rPr>
        <w:t>nasledovných</w:t>
      </w:r>
      <w:r w:rsidR="002300CB" w:rsidRPr="008A2C57">
        <w:rPr>
          <w:szCs w:val="19"/>
        </w:rPr>
        <w:t xml:space="preserve"> (</w:t>
      </w:r>
      <w:r w:rsidR="00374862" w:rsidRPr="008A2C57">
        <w:rPr>
          <w:szCs w:val="19"/>
        </w:rPr>
        <w:t>t.j. na postup zadávania zákazky začatý po 17.04.2016</w:t>
      </w:r>
      <w:r w:rsidR="002300CB" w:rsidRPr="008A2C57">
        <w:rPr>
          <w:szCs w:val="19"/>
        </w:rPr>
        <w:t>)</w:t>
      </w:r>
      <w:r w:rsidR="00374862" w:rsidRPr="008A2C57">
        <w:rPr>
          <w:szCs w:val="19"/>
        </w:rPr>
        <w:t>. Pokiaľ bol postup zadávania zákazky začatý do 17.04.2016 vrátane, v súlade s § 187 zákona č. 343/2015 Z. z. o verejnom obstarávaní a o zmene a doplnení niektorých zákonov sa VO dokončí podľa zákona č.  25/2006 Z. z., t.j. vzťahujú sa na neho pravidlá, postupy a odporúčania uvádzané v príručke vo verzii 2.1.</w:t>
      </w:r>
      <w:r w:rsidR="00511B48" w:rsidRPr="008A2C57">
        <w:rPr>
          <w:rFonts w:cs="Arial"/>
          <w:szCs w:val="19"/>
          <w:lang w:eastAsia="sk-SK"/>
        </w:rPr>
        <w:t>Pre všetky ustanovenia, povinnosti a postupy stanovené v platnom znení príručky pre prijímateľa, ktoré predpokladajú použitie ITMS2014+ po 31. decembri 2015, pričom príslušná funkcionalita ešte nie je v rámci ITMS2014+ v plnom rozsahu zabezpečená, platí, že aj po tomto termíne sa uplatňuje obdobný postup ako do 31. decembra 2015</w:t>
      </w:r>
      <w:r w:rsidR="00511B48" w:rsidRPr="00511B48">
        <w:rPr>
          <w:rFonts w:cs="Arial"/>
          <w:sz w:val="18"/>
          <w:szCs w:val="18"/>
          <w:lang w:eastAsia="sk-SK"/>
        </w:rPr>
        <w:t xml:space="preserve">. </w:t>
      </w:r>
    </w:p>
    <w:p w14:paraId="58CDFDB8" w14:textId="77777777" w:rsidR="00AF635C" w:rsidRPr="0073389C" w:rsidRDefault="00AF635C" w:rsidP="00AF635C">
      <w:pPr>
        <w:pStyle w:val="Bulletslevel1"/>
        <w:numPr>
          <w:ilvl w:val="0"/>
          <w:numId w:val="0"/>
        </w:numPr>
        <w:spacing w:after="120" w:line="288" w:lineRule="auto"/>
        <w:ind w:left="1069" w:hanging="360"/>
        <w:jc w:val="both"/>
        <w:rPr>
          <w:rFonts w:cs="Arial"/>
          <w:szCs w:val="19"/>
          <w:lang w:val="sk-SK"/>
        </w:rPr>
      </w:pPr>
    </w:p>
    <w:p w14:paraId="7A55D509" w14:textId="77777777" w:rsidR="009D7F63" w:rsidRPr="0073389C" w:rsidRDefault="009D7F63" w:rsidP="009D7F63">
      <w:pPr>
        <w:pStyle w:val="Nadpis1"/>
        <w:spacing w:after="120" w:line="288" w:lineRule="auto"/>
        <w:ind w:left="431" w:hanging="431"/>
        <w:rPr>
          <w:rFonts w:ascii="Arial" w:hAnsi="Arial"/>
          <w:lang w:val="sk-SK"/>
        </w:rPr>
      </w:pPr>
      <w:bookmarkStart w:id="299" w:name="_Toc440372894"/>
      <w:bookmarkStart w:id="300" w:name="_Toc440636405"/>
      <w:r w:rsidRPr="0073389C">
        <w:rPr>
          <w:rFonts w:ascii="Arial" w:hAnsi="Arial"/>
          <w:lang w:val="sk-SK"/>
        </w:rPr>
        <w:lastRenderedPageBreak/>
        <w:t>Prílohy</w:t>
      </w:r>
      <w:bookmarkEnd w:id="296"/>
      <w:bookmarkEnd w:id="299"/>
      <w:bookmarkEnd w:id="300"/>
    </w:p>
    <w:p w14:paraId="7A55D50A"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Hlásenie o začatí realizácie projektu</w:t>
      </w:r>
    </w:p>
    <w:p w14:paraId="7A55D50C"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 xml:space="preserve">Doplňujúce monitorovacie údaje k ŽoP  </w:t>
      </w:r>
    </w:p>
    <w:p w14:paraId="7A55D50D"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Monitorovacia správa projektu (je potrebné zvoliť príznak „výročná“ alebo „záverečná“)</w:t>
      </w:r>
    </w:p>
    <w:p w14:paraId="7A55D50E"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Následná monitorovacia správa</w:t>
      </w:r>
    </w:p>
    <w:p w14:paraId="7A55D50F" w14:textId="72A04FA0" w:rsidR="009D7F63"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5a)  </w:t>
      </w:r>
      <w:r w:rsidR="009D7F63" w:rsidRPr="002255EE">
        <w:rPr>
          <w:rFonts w:ascii="Arial" w:hAnsi="Arial" w:cs="Arial"/>
          <w:sz w:val="19"/>
          <w:szCs w:val="19"/>
          <w:lang w:val="sk-SK"/>
        </w:rPr>
        <w:t>Žiadosť o platbu (ŽoP)</w:t>
      </w:r>
    </w:p>
    <w:p w14:paraId="1531AB58" w14:textId="3ECCCD29" w:rsidR="00F2335A" w:rsidRPr="002255EE"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5b)</w:t>
      </w:r>
      <w:r w:rsidR="00F2335A">
        <w:rPr>
          <w:rFonts w:ascii="Arial" w:hAnsi="Arial" w:cs="Arial"/>
          <w:sz w:val="19"/>
          <w:szCs w:val="19"/>
          <w:lang w:val="sk-SK"/>
        </w:rPr>
        <w:t xml:space="preserve">  Pokyny k vyplneniu formulára ŽoP</w:t>
      </w:r>
    </w:p>
    <w:p w14:paraId="7A55D510" w14:textId="77777777" w:rsidR="009D7F63" w:rsidRPr="002255EE" w:rsidRDefault="009D7F63" w:rsidP="002244BF">
      <w:pPr>
        <w:pStyle w:val="Default"/>
        <w:numPr>
          <w:ilvl w:val="0"/>
          <w:numId w:val="94"/>
        </w:numPr>
        <w:spacing w:before="120" w:after="120" w:line="288" w:lineRule="auto"/>
        <w:jc w:val="both"/>
        <w:rPr>
          <w:rFonts w:ascii="Arial" w:hAnsi="Arial" w:cs="Arial"/>
          <w:sz w:val="19"/>
          <w:szCs w:val="19"/>
          <w:lang w:val="sk-SK"/>
        </w:rPr>
      </w:pPr>
      <w:r w:rsidRPr="002255EE">
        <w:rPr>
          <w:rFonts w:ascii="Arial" w:hAnsi="Arial" w:cs="Arial"/>
          <w:iCs/>
          <w:sz w:val="19"/>
          <w:szCs w:val="19"/>
          <w:lang w:val="sk-SK"/>
        </w:rPr>
        <w:t xml:space="preserve">Zjednodušený pracovný výkaz </w:t>
      </w:r>
    </w:p>
    <w:p w14:paraId="7A55D511" w14:textId="1E37E866" w:rsidR="009D7F63" w:rsidRDefault="00C2412C" w:rsidP="00C2412C">
      <w:pPr>
        <w:pStyle w:val="Default"/>
        <w:spacing w:before="120" w:after="120" w:line="288" w:lineRule="auto"/>
        <w:ind w:left="360"/>
        <w:jc w:val="both"/>
        <w:rPr>
          <w:rFonts w:ascii="Arial" w:hAnsi="Arial" w:cs="Arial"/>
          <w:iCs/>
          <w:sz w:val="19"/>
          <w:szCs w:val="19"/>
          <w:lang w:val="sk-SK"/>
        </w:rPr>
      </w:pPr>
      <w:r>
        <w:rPr>
          <w:rFonts w:ascii="Arial" w:hAnsi="Arial" w:cs="Arial"/>
          <w:iCs/>
          <w:sz w:val="19"/>
          <w:szCs w:val="19"/>
          <w:lang w:val="sk-SK"/>
        </w:rPr>
        <w:t>7</w:t>
      </w:r>
      <w:r w:rsidR="004A7C03">
        <w:rPr>
          <w:rFonts w:ascii="Arial" w:hAnsi="Arial" w:cs="Arial"/>
          <w:iCs/>
          <w:sz w:val="19"/>
          <w:szCs w:val="19"/>
          <w:lang w:val="sk-SK"/>
        </w:rPr>
        <w:t>.</w:t>
      </w:r>
      <w:r>
        <w:rPr>
          <w:rFonts w:ascii="Arial" w:hAnsi="Arial" w:cs="Arial"/>
          <w:iCs/>
          <w:sz w:val="19"/>
          <w:szCs w:val="19"/>
          <w:lang w:val="sk-SK"/>
        </w:rPr>
        <w:t xml:space="preserve"> </w:t>
      </w:r>
      <w:r w:rsidR="00D9630C">
        <w:rPr>
          <w:rFonts w:ascii="Arial" w:hAnsi="Arial" w:cs="Arial"/>
          <w:iCs/>
          <w:sz w:val="19"/>
          <w:szCs w:val="19"/>
          <w:lang w:val="sk-SK"/>
        </w:rPr>
        <w:t xml:space="preserve"> </w:t>
      </w:r>
      <w:r w:rsidR="00D96259">
        <w:rPr>
          <w:rFonts w:ascii="Arial" w:hAnsi="Arial" w:cs="Arial"/>
          <w:iCs/>
          <w:sz w:val="19"/>
          <w:szCs w:val="19"/>
          <w:lang w:val="sk-SK"/>
        </w:rPr>
        <w:t xml:space="preserve">  </w:t>
      </w:r>
      <w:r w:rsidR="009D7F63" w:rsidRPr="002255EE">
        <w:rPr>
          <w:rFonts w:ascii="Arial" w:hAnsi="Arial" w:cs="Arial"/>
          <w:iCs/>
          <w:sz w:val="19"/>
          <w:szCs w:val="19"/>
          <w:lang w:val="sk-SK"/>
        </w:rPr>
        <w:t>Všeobecný pracovný výkaz</w:t>
      </w:r>
    </w:p>
    <w:p w14:paraId="7A55D512" w14:textId="21037857" w:rsidR="009D7F63" w:rsidRPr="002255EE" w:rsidRDefault="009D7F63" w:rsidP="002244BF">
      <w:pPr>
        <w:pStyle w:val="Default"/>
        <w:numPr>
          <w:ilvl w:val="0"/>
          <w:numId w:val="42"/>
        </w:numPr>
        <w:spacing w:before="120" w:after="120" w:line="288" w:lineRule="auto"/>
        <w:jc w:val="both"/>
        <w:rPr>
          <w:rFonts w:ascii="Arial" w:hAnsi="Arial" w:cs="Arial"/>
          <w:sz w:val="19"/>
          <w:szCs w:val="19"/>
          <w:lang w:val="sk-SK"/>
        </w:rPr>
      </w:pPr>
      <w:r w:rsidRPr="002255EE">
        <w:rPr>
          <w:rFonts w:ascii="Arial" w:hAnsi="Arial" w:cs="Arial"/>
          <w:sz w:val="19"/>
          <w:szCs w:val="19"/>
          <w:lang w:val="sk-SK"/>
        </w:rPr>
        <w:t>Súhlas s poukazovaním mzdy na účet</w:t>
      </w:r>
    </w:p>
    <w:p w14:paraId="7A55D513" w14:textId="77777777"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personálne výdavky – platí pre organizácie okrem ŠRO</w:t>
      </w:r>
    </w:p>
    <w:p w14:paraId="7A55D514" w14:textId="77777777"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personálne výdavky – platí pre štátne rozpočtové organizácie</w:t>
      </w:r>
    </w:p>
    <w:p w14:paraId="7A55D515" w14:textId="77777777"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náhrady pri pracovnej ceste</w:t>
      </w:r>
    </w:p>
    <w:p w14:paraId="7A55D516" w14:textId="46FAC1C6"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Prezenčná listina napr. zo školenia, z porady, pracovného stretnutia</w:t>
      </w:r>
      <w:r w:rsidR="00E33255">
        <w:rPr>
          <w:rFonts w:ascii="Arial" w:hAnsi="Arial" w:cs="Arial"/>
          <w:sz w:val="19"/>
          <w:szCs w:val="19"/>
          <w:lang w:val="sk-SK"/>
        </w:rPr>
        <w:t>, konzultácií</w:t>
      </w:r>
      <w:r w:rsidRPr="002255EE">
        <w:rPr>
          <w:rFonts w:ascii="Arial" w:hAnsi="Arial" w:cs="Arial"/>
          <w:sz w:val="19"/>
          <w:szCs w:val="19"/>
          <w:lang w:val="sk-SK"/>
        </w:rPr>
        <w:t xml:space="preserve"> atď</w:t>
      </w:r>
      <w:r w:rsidR="00F2335A">
        <w:rPr>
          <w:rFonts w:ascii="Arial" w:hAnsi="Arial" w:cs="Arial"/>
          <w:sz w:val="19"/>
          <w:szCs w:val="19"/>
          <w:lang w:val="sk-SK"/>
        </w:rPr>
        <w:t>.</w:t>
      </w:r>
    </w:p>
    <w:p w14:paraId="7A55D517" w14:textId="3836D57A" w:rsidR="009D7F63" w:rsidRPr="002255EE" w:rsidRDefault="00F2335A" w:rsidP="002244BF">
      <w:pPr>
        <w:pStyle w:val="Default"/>
        <w:numPr>
          <w:ilvl w:val="0"/>
          <w:numId w:val="4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 Plán predkladania ŽoP</w:t>
      </w:r>
    </w:p>
    <w:p w14:paraId="7A55D518" w14:textId="2AA88688" w:rsidR="009D7F63" w:rsidRPr="002255EE" w:rsidRDefault="009763D1" w:rsidP="002244BF">
      <w:pPr>
        <w:pStyle w:val="Default"/>
        <w:numPr>
          <w:ilvl w:val="0"/>
          <w:numId w:val="4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Mandát na inkaso v SEPA</w:t>
      </w:r>
    </w:p>
    <w:p w14:paraId="7A55D51A" w14:textId="77777777" w:rsidR="009D7F63" w:rsidRPr="002255EE" w:rsidRDefault="009D7F63" w:rsidP="002244BF">
      <w:pPr>
        <w:pStyle w:val="Default"/>
        <w:numPr>
          <w:ilvl w:val="0"/>
          <w:numId w:val="95"/>
        </w:numPr>
        <w:spacing w:before="120" w:after="120" w:line="288" w:lineRule="auto"/>
        <w:jc w:val="both"/>
        <w:rPr>
          <w:rFonts w:ascii="Arial" w:hAnsi="Arial" w:cs="Arial"/>
          <w:sz w:val="19"/>
          <w:szCs w:val="19"/>
          <w:lang w:val="sk-SK"/>
        </w:rPr>
      </w:pPr>
      <w:r w:rsidRPr="002255EE">
        <w:rPr>
          <w:rFonts w:ascii="Arial" w:hAnsi="Arial" w:cs="Arial"/>
          <w:sz w:val="19"/>
          <w:szCs w:val="19"/>
          <w:lang w:val="sk-SK"/>
        </w:rPr>
        <w:t>Potvrdenie o odobratí originálov alebo overených kópií dokladov, písomností, záznamov dát</w:t>
      </w:r>
    </w:p>
    <w:p w14:paraId="7A55D51B"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Žiadosť o zmenu zmluvy o NFP</w:t>
      </w:r>
    </w:p>
    <w:p w14:paraId="7A55D51C"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Personálna matica</w:t>
      </w:r>
    </w:p>
    <w:p w14:paraId="7A55D51D" w14:textId="0CE5E782" w:rsidR="009D7F63" w:rsidRPr="002255EE" w:rsidRDefault="005979B7"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Test bežnej dostupnosti</w:t>
      </w:r>
    </w:p>
    <w:p w14:paraId="7A55D51E"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Plán verejného obstarávania</w:t>
      </w:r>
    </w:p>
    <w:p w14:paraId="7A55D51F"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Predpokladaná hodnota zákazky</w:t>
      </w:r>
    </w:p>
    <w:p w14:paraId="7A55D520" w14:textId="6AEF2E88" w:rsidR="009D7F63" w:rsidRPr="002255EE" w:rsidRDefault="005979B7"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Poverenie k realizácii verejného obstarávania</w:t>
      </w:r>
    </w:p>
    <w:p w14:paraId="7A55D521"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Informácia o zverejnení výzvy na súťaž</w:t>
      </w:r>
    </w:p>
    <w:p w14:paraId="7A55D522"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Výzva na predloženie ponuky</w:t>
      </w:r>
    </w:p>
    <w:p w14:paraId="7A55D523"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Zápis z prieskumu trhu</w:t>
      </w:r>
    </w:p>
    <w:p w14:paraId="7A55D524" w14:textId="434C9CCE" w:rsidR="009D7F63" w:rsidRPr="002255EE" w:rsidRDefault="005979B7"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Zápisnica z vyhodnotenia splnenia podmienok účasti</w:t>
      </w:r>
    </w:p>
    <w:p w14:paraId="7A55D525" w14:textId="6D28748F"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Zápisnica z  vyhodnotenia ponúk</w:t>
      </w:r>
    </w:p>
    <w:p w14:paraId="7A55D526" w14:textId="41433A9B"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týkajúce sa konfliktu záujmov</w:t>
      </w:r>
      <w:r w:rsidR="00487653">
        <w:rPr>
          <w:rFonts w:ascii="Arial" w:hAnsi="Arial" w:cs="Arial"/>
          <w:sz w:val="19"/>
          <w:szCs w:val="19"/>
          <w:lang w:val="sk-SK"/>
        </w:rPr>
        <w:t xml:space="preserve"> pre VO podľa z. 343/2015</w:t>
      </w:r>
    </w:p>
    <w:p w14:paraId="44AEB15E" w14:textId="4B2C2CD1" w:rsidR="00487653" w:rsidRPr="002255EE" w:rsidRDefault="00487653" w:rsidP="00DB1B99">
      <w:pPr>
        <w:pStyle w:val="Default"/>
        <w:spacing w:before="120" w:after="120" w:line="288" w:lineRule="auto"/>
        <w:ind w:left="357"/>
        <w:jc w:val="both"/>
        <w:rPr>
          <w:rFonts w:ascii="Arial" w:hAnsi="Arial" w:cs="Arial"/>
          <w:sz w:val="19"/>
          <w:szCs w:val="19"/>
          <w:lang w:val="sk-SK"/>
        </w:rPr>
      </w:pPr>
      <w:r>
        <w:rPr>
          <w:rFonts w:ascii="Arial" w:hAnsi="Arial" w:cs="Arial"/>
          <w:sz w:val="19"/>
          <w:szCs w:val="19"/>
          <w:lang w:val="sk-SK"/>
        </w:rPr>
        <w:t xml:space="preserve">28. Čestné vyhlásenie prijímateľa týkajúce sa konfliktu záujmov pre VO podľa z. 25/2006 </w:t>
      </w:r>
    </w:p>
    <w:p w14:paraId="7A55D527" w14:textId="440C771A"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o</w:t>
      </w:r>
      <w:r w:rsidR="005979B7">
        <w:rPr>
          <w:rFonts w:ascii="Arial" w:hAnsi="Arial" w:cs="Arial"/>
          <w:sz w:val="19"/>
          <w:szCs w:val="19"/>
          <w:lang w:val="sk-SK"/>
        </w:rPr>
        <w:t xml:space="preserve"> úplnosti a </w:t>
      </w:r>
      <w:r w:rsidRPr="002255EE">
        <w:rPr>
          <w:rFonts w:ascii="Arial" w:hAnsi="Arial" w:cs="Arial"/>
          <w:sz w:val="19"/>
          <w:szCs w:val="19"/>
          <w:lang w:val="sk-SK"/>
        </w:rPr>
        <w:t>kompletnosti</w:t>
      </w:r>
    </w:p>
    <w:p w14:paraId="7A55D528" w14:textId="47F06A25"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o splnení podmienok</w:t>
      </w:r>
      <w:r w:rsidR="005979B7">
        <w:rPr>
          <w:rFonts w:ascii="Arial" w:hAnsi="Arial" w:cs="Arial"/>
          <w:sz w:val="19"/>
          <w:szCs w:val="19"/>
          <w:lang w:val="sk-SK"/>
        </w:rPr>
        <w:t xml:space="preserve"> dokladov</w:t>
      </w:r>
    </w:p>
    <w:p w14:paraId="7A55D529" w14:textId="7CDA03BD" w:rsidR="009D7F63" w:rsidRPr="002255EE" w:rsidRDefault="005B5A8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Návrh čiastkovej správy/</w:t>
      </w:r>
      <w:r w:rsidR="009D7F63" w:rsidRPr="002255EE">
        <w:rPr>
          <w:rFonts w:ascii="Arial" w:hAnsi="Arial" w:cs="Arial"/>
          <w:sz w:val="19"/>
          <w:szCs w:val="19"/>
          <w:lang w:val="sk-SK"/>
        </w:rPr>
        <w:t>Návrh správy z kontroly na mieste</w:t>
      </w:r>
    </w:p>
    <w:p w14:paraId="7A55D52A" w14:textId="7DB50274" w:rsidR="000573B5" w:rsidRDefault="005B5A8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Čiastková správa/</w:t>
      </w:r>
      <w:r w:rsidR="009D7F63" w:rsidRPr="002255EE">
        <w:rPr>
          <w:rFonts w:ascii="Arial" w:hAnsi="Arial" w:cs="Arial"/>
          <w:sz w:val="19"/>
          <w:szCs w:val="19"/>
          <w:lang w:val="sk-SK"/>
        </w:rPr>
        <w:t>Správa z kontroly na mieste</w:t>
      </w:r>
    </w:p>
    <w:p w14:paraId="75BBC187" w14:textId="1FC249CC" w:rsidR="005979B7" w:rsidRDefault="005979B7" w:rsidP="002244BF">
      <w:pPr>
        <w:pStyle w:val="Default"/>
        <w:numPr>
          <w:ilvl w:val="0"/>
          <w:numId w:val="95"/>
        </w:numPr>
        <w:spacing w:before="120" w:after="120" w:line="288" w:lineRule="auto"/>
        <w:ind w:left="714" w:hanging="357"/>
        <w:jc w:val="both"/>
        <w:rPr>
          <w:rFonts w:ascii="Arial" w:hAnsi="Arial" w:cs="Arial"/>
          <w:sz w:val="19"/>
          <w:szCs w:val="19"/>
          <w:lang w:val="sk-SK"/>
        </w:rPr>
      </w:pPr>
    </w:p>
    <w:p w14:paraId="641C590A" w14:textId="21E47BF6" w:rsidR="007F77C1" w:rsidRDefault="007F77C1"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lastRenderedPageBreak/>
        <w:t>D</w:t>
      </w:r>
      <w:r w:rsidRPr="0073389C">
        <w:rPr>
          <w:rFonts w:ascii="Arial" w:hAnsi="Arial" w:cs="Arial"/>
          <w:sz w:val="19"/>
          <w:szCs w:val="19"/>
          <w:lang w:val="sk-SK"/>
        </w:rPr>
        <w:t>ohod</w:t>
      </w:r>
      <w:r>
        <w:rPr>
          <w:rFonts w:ascii="Arial" w:hAnsi="Arial" w:cs="Arial"/>
          <w:sz w:val="19"/>
          <w:szCs w:val="19"/>
          <w:lang w:val="sk-SK"/>
        </w:rPr>
        <w:t>a</w:t>
      </w:r>
      <w:r w:rsidRPr="0073389C">
        <w:rPr>
          <w:rFonts w:ascii="Arial" w:hAnsi="Arial" w:cs="Arial"/>
          <w:sz w:val="19"/>
          <w:szCs w:val="19"/>
          <w:lang w:val="sk-SK"/>
        </w:rPr>
        <w:t xml:space="preserve"> o</w:t>
      </w:r>
      <w:r>
        <w:rPr>
          <w:rFonts w:ascii="Arial" w:hAnsi="Arial" w:cs="Arial"/>
          <w:sz w:val="19"/>
          <w:szCs w:val="19"/>
          <w:lang w:val="sk-SK"/>
        </w:rPr>
        <w:t> </w:t>
      </w:r>
      <w:r w:rsidRPr="0073389C">
        <w:rPr>
          <w:rFonts w:ascii="Arial" w:hAnsi="Arial" w:cs="Arial"/>
          <w:sz w:val="19"/>
          <w:szCs w:val="19"/>
          <w:lang w:val="sk-SK"/>
        </w:rPr>
        <w:t>splátkach</w:t>
      </w:r>
    </w:p>
    <w:p w14:paraId="55224014" w14:textId="688B57E9" w:rsidR="007F77C1" w:rsidRDefault="007F77C1"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7F77C1">
        <w:rPr>
          <w:rFonts w:ascii="Arial" w:hAnsi="Arial" w:cs="Arial"/>
          <w:sz w:val="19"/>
          <w:szCs w:val="19"/>
          <w:lang w:val="sk-SK"/>
        </w:rPr>
        <w:t>Dohoda o odklade plnenia</w:t>
      </w:r>
    </w:p>
    <w:p w14:paraId="2EFC8C27" w14:textId="7C04B82E" w:rsidR="00A751E6" w:rsidRDefault="00A751E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Súhlas dotknutej osoby so spracovaním osobných údajov</w:t>
      </w:r>
    </w:p>
    <w:p w14:paraId="0C2ED742" w14:textId="6D24EC86" w:rsidR="00A751E6" w:rsidRDefault="00A751E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Výpočet oprávnenej výšky mzdy zamestnanca</w:t>
      </w:r>
      <w:r w:rsidR="00F2335A">
        <w:rPr>
          <w:rFonts w:ascii="Arial" w:hAnsi="Arial" w:cs="Arial"/>
          <w:sz w:val="19"/>
          <w:szCs w:val="19"/>
          <w:lang w:val="sk-SK"/>
        </w:rPr>
        <w:t>_</w:t>
      </w:r>
      <w:r w:rsidR="00105CAF">
        <w:rPr>
          <w:rFonts w:ascii="Arial" w:hAnsi="Arial" w:cs="Arial"/>
          <w:sz w:val="19"/>
          <w:szCs w:val="19"/>
          <w:lang w:val="sk-SK"/>
        </w:rPr>
        <w:t xml:space="preserve"> </w:t>
      </w:r>
      <w:r>
        <w:rPr>
          <w:rFonts w:ascii="Arial" w:hAnsi="Arial" w:cs="Arial"/>
          <w:sz w:val="19"/>
          <w:szCs w:val="19"/>
          <w:lang w:val="sk-SK"/>
        </w:rPr>
        <w:t>mimo ŠRO</w:t>
      </w:r>
    </w:p>
    <w:p w14:paraId="7A46AB24" w14:textId="3C92BDC7" w:rsidR="00A751E6" w:rsidRDefault="00A751E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Výpočet oprá</w:t>
      </w:r>
      <w:r w:rsidR="00B60D5F">
        <w:rPr>
          <w:rFonts w:ascii="Arial" w:hAnsi="Arial" w:cs="Arial"/>
          <w:sz w:val="19"/>
          <w:szCs w:val="19"/>
          <w:lang w:val="sk-SK"/>
        </w:rPr>
        <w:t>vnenej výšky mzdy zamestnanca</w:t>
      </w:r>
      <w:r w:rsidR="00F2335A">
        <w:rPr>
          <w:rFonts w:ascii="Arial" w:hAnsi="Arial" w:cs="Arial"/>
          <w:sz w:val="19"/>
          <w:szCs w:val="19"/>
          <w:lang w:val="sk-SK"/>
        </w:rPr>
        <w:t>_</w:t>
      </w:r>
      <w:r w:rsidR="00105CAF">
        <w:rPr>
          <w:rFonts w:ascii="Arial" w:hAnsi="Arial" w:cs="Arial"/>
          <w:sz w:val="19"/>
          <w:szCs w:val="19"/>
          <w:lang w:val="sk-SK"/>
        </w:rPr>
        <w:t xml:space="preserve"> </w:t>
      </w:r>
      <w:r w:rsidR="00B60D5F">
        <w:rPr>
          <w:rFonts w:ascii="Arial" w:hAnsi="Arial" w:cs="Arial"/>
          <w:sz w:val="19"/>
          <w:szCs w:val="19"/>
          <w:lang w:val="sk-SK"/>
        </w:rPr>
        <w:t>ŠRO</w:t>
      </w:r>
    </w:p>
    <w:p w14:paraId="22680998" w14:textId="33896B20" w:rsidR="00AE2E88" w:rsidRDefault="00AE2E88" w:rsidP="002244BF">
      <w:pPr>
        <w:pStyle w:val="Default"/>
        <w:numPr>
          <w:ilvl w:val="0"/>
          <w:numId w:val="95"/>
        </w:numPr>
        <w:spacing w:before="120" w:after="120" w:line="288" w:lineRule="auto"/>
        <w:ind w:left="714" w:hanging="357"/>
        <w:jc w:val="both"/>
        <w:rPr>
          <w:rFonts w:ascii="Arial" w:hAnsi="Arial" w:cs="Arial"/>
          <w:sz w:val="19"/>
          <w:szCs w:val="19"/>
          <w:lang w:val="sk-SK"/>
        </w:rPr>
      </w:pPr>
      <w:del w:id="301" w:author="Autor">
        <w:r w:rsidDel="00A161AA">
          <w:rPr>
            <w:rFonts w:ascii="Arial" w:hAnsi="Arial" w:cs="Arial"/>
            <w:sz w:val="19"/>
            <w:szCs w:val="19"/>
            <w:lang w:val="sk-SK"/>
          </w:rPr>
          <w:delText>Doplňujúce monitorovacie údaje</w:delText>
        </w:r>
      </w:del>
      <w:ins w:id="302" w:author="Autor">
        <w:r w:rsidR="00A161AA">
          <w:rPr>
            <w:rFonts w:ascii="Arial" w:hAnsi="Arial" w:cs="Arial"/>
            <w:sz w:val="19"/>
            <w:szCs w:val="19"/>
            <w:lang w:val="sk-SK"/>
          </w:rPr>
          <w:t>Mimoriadna monitorovacia správa projektu</w:t>
        </w:r>
      </w:ins>
    </w:p>
    <w:p w14:paraId="68C4C742" w14:textId="268D41BE" w:rsidR="00200264" w:rsidRPr="009B14A0" w:rsidRDefault="00200264" w:rsidP="009B14A0">
      <w:pPr>
        <w:pStyle w:val="Default"/>
        <w:numPr>
          <w:ilvl w:val="0"/>
          <w:numId w:val="95"/>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Prevodník obstaraných položiek k rozpočtu projektu</w:t>
      </w:r>
    </w:p>
    <w:p w14:paraId="72461467" w14:textId="77777777" w:rsidR="009B14A0" w:rsidRPr="009B14A0" w:rsidRDefault="009B14A0" w:rsidP="009B14A0">
      <w:pPr>
        <w:pStyle w:val="Default"/>
        <w:numPr>
          <w:ilvl w:val="0"/>
          <w:numId w:val="95"/>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Súhlas so spracovaním osobných údajov</w:t>
      </w:r>
    </w:p>
    <w:p w14:paraId="0589AC48" w14:textId="77777777" w:rsidR="009B14A0" w:rsidRPr="009B14A0" w:rsidRDefault="009B14A0" w:rsidP="009B14A0">
      <w:pPr>
        <w:pStyle w:val="Default"/>
        <w:numPr>
          <w:ilvl w:val="0"/>
          <w:numId w:val="95"/>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Vyhlásenie o neposkytnutí osobných údajov</w:t>
      </w:r>
    </w:p>
    <w:p w14:paraId="60929409" w14:textId="77777777" w:rsidR="009B14A0" w:rsidRPr="009B14A0" w:rsidRDefault="009B14A0" w:rsidP="009B14A0">
      <w:pPr>
        <w:pStyle w:val="Default"/>
        <w:spacing w:before="120" w:after="120" w:line="288" w:lineRule="auto"/>
        <w:ind w:left="357"/>
        <w:jc w:val="both"/>
        <w:rPr>
          <w:rFonts w:ascii="Arial" w:hAnsi="Arial" w:cs="Arial"/>
          <w:sz w:val="19"/>
          <w:szCs w:val="19"/>
          <w:lang w:val="sk-SK"/>
        </w:rPr>
      </w:pPr>
    </w:p>
    <w:p w14:paraId="4DD6CEA2" w14:textId="64A41A2E" w:rsidR="0022207D" w:rsidRPr="00200264" w:rsidRDefault="0022207D" w:rsidP="002244BF">
      <w:pPr>
        <w:pStyle w:val="Textkomentra"/>
        <w:ind w:left="720"/>
        <w:rPr>
          <w:lang w:val="sk-SK"/>
        </w:rPr>
      </w:pPr>
    </w:p>
    <w:p w14:paraId="55744517" w14:textId="77777777" w:rsidR="007F77C1" w:rsidRPr="007F77C1" w:rsidRDefault="007F77C1" w:rsidP="007F77C1">
      <w:pPr>
        <w:pStyle w:val="Default"/>
        <w:spacing w:before="120" w:after="120" w:line="288" w:lineRule="auto"/>
        <w:ind w:left="714"/>
        <w:jc w:val="both"/>
        <w:rPr>
          <w:rFonts w:ascii="Arial" w:hAnsi="Arial" w:cs="Arial"/>
          <w:sz w:val="19"/>
          <w:szCs w:val="19"/>
          <w:lang w:val="sk-SK"/>
        </w:rPr>
      </w:pPr>
    </w:p>
    <w:sectPr w:rsidR="007F77C1" w:rsidRPr="007F77C1" w:rsidSect="009F56AB">
      <w:headerReference w:type="even" r:id="rId28"/>
      <w:headerReference w:type="default" r:id="rId29"/>
      <w:footerReference w:type="even" r:id="rId30"/>
      <w:footerReference w:type="default" r:id="rId31"/>
      <w:headerReference w:type="first" r:id="rId32"/>
      <w:footerReference w:type="first" r:id="rId33"/>
      <w:pgSz w:w="11906" w:h="16838" w:code="9"/>
      <w:pgMar w:top="1418" w:right="1418" w:bottom="1418" w:left="1418" w:header="709" w:footer="709" w:gutter="0"/>
      <w:paperSrc w:first="15" w:other="15"/>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E0BD50" w14:textId="77777777" w:rsidR="00770F02" w:rsidRDefault="00770F02">
      <w:r>
        <w:separator/>
      </w:r>
    </w:p>
    <w:p w14:paraId="72CB6526" w14:textId="77777777" w:rsidR="00770F02" w:rsidRDefault="00770F02"/>
  </w:endnote>
  <w:endnote w:type="continuationSeparator" w:id="0">
    <w:p w14:paraId="5D30D95A" w14:textId="77777777" w:rsidR="00770F02" w:rsidRDefault="00770F02">
      <w:r>
        <w:continuationSeparator/>
      </w:r>
    </w:p>
    <w:p w14:paraId="360F3AAC" w14:textId="77777777" w:rsidR="00770F02" w:rsidRDefault="00770F02"/>
  </w:endnote>
  <w:endnote w:type="continuationNotice" w:id="1">
    <w:p w14:paraId="26A86E5B" w14:textId="77777777" w:rsidR="00770F02" w:rsidRDefault="00770F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altName w:val="Times New Roman"/>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AFF" w:usb1="C0007841" w:usb2="00000009" w:usb3="00000000" w:csb0="000001FF" w:csb1="00000000"/>
  </w:font>
  <w:font w:name="Courier New">
    <w:altName w:val="Courier New"/>
    <w:panose1 w:val="02070309020205020404"/>
    <w:charset w:val="EE"/>
    <w:family w:val="modern"/>
    <w:pitch w:val="fixed"/>
    <w:sig w:usb0="E0002A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Arial Narrow">
    <w:altName w:val="Century Gothic"/>
    <w:panose1 w:val="020B0606020202030204"/>
    <w:charset w:val="EE"/>
    <w:family w:val="swiss"/>
    <w:pitch w:val="variable"/>
    <w:sig w:usb0="00000287" w:usb1="00000800"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
    <w:altName w:val="Times New Roman"/>
    <w:panose1 w:val="020B0604020202020204"/>
    <w:charset w:val="EE"/>
    <w:family w:val="swiss"/>
    <w:pitch w:val="variable"/>
    <w:sig w:usb0="E0002AFF" w:usb1="C0007843" w:usb2="00000009" w:usb3="00000000" w:csb0="000001FF" w:csb1="00000000"/>
  </w:font>
  <w:font w:name="Corbel">
    <w:panose1 w:val="020B0503020204020204"/>
    <w:charset w:val="EE"/>
    <w:family w:val="swiss"/>
    <w:pitch w:val="variable"/>
    <w:sig w:usb0="A00002EF" w:usb1="4000A44B" w:usb2="00000000" w:usb3="00000000" w:csb0="0000019F" w:csb1="00000000"/>
  </w:font>
  <w:font w:name="Calibri">
    <w:panose1 w:val="020F0502020204030204"/>
    <w:charset w:val="EE"/>
    <w:family w:val="swiss"/>
    <w:pitch w:val="variable"/>
    <w:sig w:usb0="E10002FF" w:usb1="4000ACFF" w:usb2="00000009" w:usb3="00000000" w:csb0="0000019F" w:csb1="00000000"/>
  </w:font>
  <w:font w:name="Times New Roman Bold">
    <w:altName w:val="Times New Roman"/>
    <w:panose1 w:val="00000000000000000000"/>
    <w:charset w:val="00"/>
    <w:family w:val="roman"/>
    <w:notTrueType/>
    <w:pitch w:val="default"/>
    <w:sig w:usb0="07F40003" w:usb1="BD261F6E" w:usb2="0587883E" w:usb3="2FB602FC" w:csb0="0000016F" w:csb1="016F1A1F"/>
  </w:font>
  <w:font w:name="Tahoma">
    <w:altName w:val="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EUAlbertina">
    <w:altName w:val="Arial"/>
    <w:panose1 w:val="00000000000000000000"/>
    <w:charset w:val="00"/>
    <w:family w:val="swiss"/>
    <w:notTrueType/>
    <w:pitch w:val="default"/>
    <w:sig w:usb0="00000001" w:usb1="00000000" w:usb2="00000000" w:usb3="00000000" w:csb0="00000003"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Cambria">
    <w:altName w:val="Palatino Linotype"/>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C6DC69" w14:textId="77777777" w:rsidR="00AA590C" w:rsidRDefault="00AA590C">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B3B0E9" w14:textId="77777777" w:rsidR="00AA590C" w:rsidRDefault="00AA590C">
    <w:pPr>
      <w:pStyle w:val="Pta"/>
      <w:jc w:val="right"/>
    </w:pPr>
    <w:r>
      <w:fldChar w:fldCharType="begin"/>
    </w:r>
    <w:r>
      <w:instrText xml:space="preserve"> PAGE   \* MERGEFORMAT </w:instrText>
    </w:r>
    <w:r>
      <w:fldChar w:fldCharType="separate"/>
    </w:r>
    <w:r w:rsidR="00215C00">
      <w:rPr>
        <w:noProof/>
      </w:rPr>
      <w:t>120</w:t>
    </w:r>
    <w:r>
      <w:rPr>
        <w:noProof/>
      </w:rPr>
      <w:fldChar w:fldCharType="end"/>
    </w:r>
  </w:p>
  <w:p w14:paraId="5596B515" w14:textId="77777777" w:rsidR="00AA590C" w:rsidRPr="003530AF" w:rsidRDefault="00AA590C" w:rsidP="003530AF">
    <w:pPr>
      <w:pStyle w:val="Pta"/>
      <w:jc w:val="right"/>
      <w:rPr>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6132299"/>
      <w:docPartObj>
        <w:docPartGallery w:val="Page Numbers (Bottom of Page)"/>
        <w:docPartUnique/>
      </w:docPartObj>
    </w:sdtPr>
    <w:sdtEndPr/>
    <w:sdtContent>
      <w:p w14:paraId="2419EF90" w14:textId="60457785" w:rsidR="00AA590C" w:rsidRDefault="00AA590C">
        <w:pPr>
          <w:pStyle w:val="Pta"/>
          <w:jc w:val="right"/>
        </w:pPr>
        <w:r>
          <w:fldChar w:fldCharType="begin"/>
        </w:r>
        <w:r>
          <w:instrText>PAGE   \* MERGEFORMAT</w:instrText>
        </w:r>
        <w:r>
          <w:fldChar w:fldCharType="separate"/>
        </w:r>
        <w:r w:rsidR="00215C00" w:rsidRPr="00215C00">
          <w:rPr>
            <w:noProof/>
            <w:lang w:val="sk-SK"/>
          </w:rPr>
          <w:t>1</w:t>
        </w:r>
        <w:r>
          <w:fldChar w:fldCharType="end"/>
        </w:r>
      </w:p>
    </w:sdtContent>
  </w:sdt>
  <w:p w14:paraId="3B48FDCA" w14:textId="77777777" w:rsidR="00AA590C" w:rsidRDefault="00AA590C">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703F99" w14:textId="77777777" w:rsidR="00770F02" w:rsidRDefault="00770F02">
      <w:r>
        <w:separator/>
      </w:r>
    </w:p>
    <w:p w14:paraId="4D44B788" w14:textId="77777777" w:rsidR="00770F02" w:rsidRDefault="00770F02"/>
  </w:footnote>
  <w:footnote w:type="continuationSeparator" w:id="0">
    <w:p w14:paraId="57467A89" w14:textId="77777777" w:rsidR="00770F02" w:rsidRDefault="00770F02">
      <w:r>
        <w:continuationSeparator/>
      </w:r>
    </w:p>
    <w:p w14:paraId="45D7C332" w14:textId="77777777" w:rsidR="00770F02" w:rsidRDefault="00770F02"/>
  </w:footnote>
  <w:footnote w:type="continuationNotice" w:id="1">
    <w:p w14:paraId="1264C79F" w14:textId="77777777" w:rsidR="00770F02" w:rsidRDefault="00770F02"/>
  </w:footnote>
  <w:footnote w:id="2">
    <w:p w14:paraId="7A55D546" w14:textId="77777777" w:rsidR="00AA590C" w:rsidRPr="009D7F63" w:rsidRDefault="00AA590C" w:rsidP="00AE5A8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Len v prípade, ak je poskytovateľom a prijímateľom tá istá osoba</w:t>
      </w:r>
    </w:p>
  </w:footnote>
  <w:footnote w:id="3">
    <w:p w14:paraId="7A55D547" w14:textId="77777777" w:rsidR="00AA590C" w:rsidRPr="009D7F63" w:rsidRDefault="00AA590C"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podľa </w:t>
      </w:r>
      <w:r w:rsidRPr="009D7F63">
        <w:rPr>
          <w:rFonts w:cs="Arial"/>
          <w:szCs w:val="16"/>
          <w:lang w:val="sk-SK"/>
        </w:rPr>
        <w:t>z</w:t>
      </w:r>
      <w:r w:rsidRPr="009D7F63">
        <w:rPr>
          <w:rFonts w:cs="Arial"/>
          <w:szCs w:val="16"/>
        </w:rPr>
        <w:t>mluvy o NFP</w:t>
      </w:r>
    </w:p>
  </w:footnote>
  <w:footnote w:id="4">
    <w:p w14:paraId="7A55D548" w14:textId="77777777" w:rsidR="00AA590C" w:rsidRPr="009D7F63" w:rsidRDefault="00AA590C"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poskytovania štátnej pomoci, alebo pomoci de-minimis</w:t>
      </w:r>
    </w:p>
  </w:footnote>
  <w:footnote w:id="5">
    <w:p w14:paraId="7F6325DA" w14:textId="3D1E837E" w:rsidR="00AA590C" w:rsidRPr="00587015" w:rsidRDefault="00AA590C" w:rsidP="000B4C3F">
      <w:pPr>
        <w:pStyle w:val="Textpoznmkypodiarou"/>
        <w:jc w:val="both"/>
        <w:rPr>
          <w:lang w:val="sk-SK"/>
        </w:rPr>
      </w:pPr>
      <w:r>
        <w:rPr>
          <w:rStyle w:val="Odkaznapoznmkupodiarou"/>
        </w:rPr>
        <w:footnoteRef/>
      </w:r>
      <w:r>
        <w:t xml:space="preserve"> </w:t>
      </w:r>
      <w:r w:rsidRPr="00BF2034">
        <w:t>Deň Začatia realizácie hlavných aktivít Projektu je Prijímateľ povinný oznámiť Poskytovateľovi (elektronicky alebo iným spôsobom podľa článku 7 VP) alebo vyznačením Začatia realizácie hlavných aktivít Projektu v ITMS2014+.</w:t>
      </w:r>
    </w:p>
  </w:footnote>
  <w:footnote w:id="6">
    <w:p w14:paraId="7A55D549" w14:textId="77777777" w:rsidR="00AA590C" w:rsidRPr="009D7F63" w:rsidRDefault="00AA590C" w:rsidP="00362F83">
      <w:pPr>
        <w:pStyle w:val="Textpoznmkypodiarou"/>
        <w:rPr>
          <w:rFonts w:cs="Arial"/>
          <w:szCs w:val="16"/>
        </w:rPr>
      </w:pPr>
      <w:r w:rsidRPr="009D7F63">
        <w:rPr>
          <w:rStyle w:val="Odkaznapoznmkupodiarou"/>
          <w:rFonts w:cs="Arial"/>
          <w:szCs w:val="16"/>
        </w:rPr>
        <w:footnoteRef/>
      </w:r>
      <w:r w:rsidRPr="009D7F63">
        <w:rPr>
          <w:rFonts w:cs="Arial"/>
          <w:szCs w:val="16"/>
        </w:rPr>
        <w:t xml:space="preserve"> Prijímateľ musí zabezpečiť verifikovanie prijatia správy o konaní vzdelávacej aktivity (napr. potvrdenie o doručení elektronickej pošty). </w:t>
      </w:r>
    </w:p>
  </w:footnote>
  <w:footnote w:id="7">
    <w:p w14:paraId="440A1364" w14:textId="5D093E76" w:rsidR="00AA590C" w:rsidRPr="003911A6" w:rsidRDefault="00AA590C">
      <w:pPr>
        <w:pStyle w:val="Textpoznmkypodiarou"/>
        <w:rPr>
          <w:del w:id="76" w:author="Autor"/>
          <w:lang w:val="sk-SK"/>
        </w:rPr>
      </w:pPr>
      <w:del w:id="77" w:author="Autor">
        <w:r>
          <w:rPr>
            <w:rStyle w:val="Odkaznapoznmkupodiarou"/>
          </w:rPr>
          <w:footnoteRef/>
        </w:r>
        <w:r>
          <w:delText xml:space="preserve"> </w:delText>
        </w:r>
        <w:r>
          <w:rPr>
            <w:lang w:val="sk-SK"/>
          </w:rPr>
          <w:delText xml:space="preserve">Osoby v zmysle  definície pojmu účastníka v časti 1.3 Definícia pojmov  tejto príručke pre prijímateľa </w:delText>
        </w:r>
      </w:del>
    </w:p>
  </w:footnote>
  <w:footnote w:id="8">
    <w:p w14:paraId="28C505C7" w14:textId="115896DC" w:rsidR="00AA590C" w:rsidRPr="00F20EE9" w:rsidRDefault="00AA590C">
      <w:pPr>
        <w:pStyle w:val="Textpoznmkypodiarou"/>
        <w:rPr>
          <w:lang w:val="sk-SK"/>
        </w:rPr>
      </w:pPr>
      <w:r>
        <w:rPr>
          <w:rStyle w:val="Odkaznapoznmkupodiarou"/>
        </w:rPr>
        <w:footnoteRef/>
      </w:r>
      <w:r>
        <w:t xml:space="preserve"> </w:t>
      </w:r>
      <w:r>
        <w:rPr>
          <w:lang w:val="sk-SK"/>
        </w:rPr>
        <w:t>Uvedený spôsob aktivácie Karty účastníka v ITMS2014+ je uvedený na základe aktuálnej funkcionality, môže sa odlišovať od funkcionality ITMS2014+ v reálnom čase aktivácie modulu karty účastníka</w:t>
      </w:r>
    </w:p>
  </w:footnote>
  <w:footnote w:id="9">
    <w:p w14:paraId="08D19436" w14:textId="667CCAA7" w:rsidR="00AA590C" w:rsidRPr="005D70A1" w:rsidRDefault="00AA590C">
      <w:pPr>
        <w:pStyle w:val="Textpoznmkypodiarou"/>
        <w:rPr>
          <w:lang w:val="sk-SK"/>
        </w:rPr>
      </w:pPr>
      <w:r>
        <w:rPr>
          <w:rStyle w:val="Odkaznapoznmkupodiarou"/>
        </w:rPr>
        <w:footnoteRef/>
      </w:r>
      <w:r>
        <w:t xml:space="preserve"> </w:t>
      </w:r>
      <w:r>
        <w:rPr>
          <w:lang w:val="sk-SK"/>
        </w:rPr>
        <w:t>V prípade, že účastník  nepodpíše vyhlásenie o odmietnutí poskytnutia osobných údajov, Prijímateľ to vo vyhlásení  vyznačí a vedie ho ako písomný záznam o tejto skutočnosti</w:t>
      </w:r>
    </w:p>
  </w:footnote>
  <w:footnote w:id="10">
    <w:p w14:paraId="6CC7BD3B" w14:textId="5832019B" w:rsidR="00AA590C" w:rsidRPr="00E25071" w:rsidRDefault="00AA590C" w:rsidP="00F651CD">
      <w:pPr>
        <w:pStyle w:val="Default"/>
        <w:jc w:val="both"/>
        <w:rPr>
          <w:sz w:val="16"/>
          <w:szCs w:val="16"/>
          <w:lang w:val="sk-SK"/>
        </w:rPr>
      </w:pPr>
      <w:r w:rsidRPr="0017330F">
        <w:rPr>
          <w:rStyle w:val="Odkaznapoznmkupodiarou"/>
          <w:szCs w:val="16"/>
        </w:rPr>
        <w:footnoteRef/>
      </w:r>
      <w:r w:rsidRPr="008F3E68">
        <w:rPr>
          <w:sz w:val="16"/>
          <w:szCs w:val="16"/>
          <w:lang w:val="sk-SK"/>
        </w:rPr>
        <w:t xml:space="preserve"> </w:t>
      </w:r>
      <w:r w:rsidRPr="00E25071">
        <w:rPr>
          <w:rFonts w:ascii="Arial" w:hAnsi="Arial"/>
          <w:color w:val="auto"/>
          <w:sz w:val="16"/>
          <w:szCs w:val="16"/>
          <w:lang w:val="sk-SK"/>
        </w:rPr>
        <w:t>Ak v tomto prípade bude aspoň jeden ukazovateľ s časom plnenia po ukončení realizácie projektu, bude konečné posúdenie dosiahnutých hodnôt ukazovateľov uskutočnené až v tomto čase podľa charakteru ukazovateľa, napr. 2 roky po ukončení realizácie projektu.</w:t>
      </w:r>
    </w:p>
  </w:footnote>
  <w:footnote w:id="11">
    <w:p w14:paraId="7A55D54A" w14:textId="77777777" w:rsidR="00AA590C" w:rsidRPr="009D7F63" w:rsidRDefault="00AA590C" w:rsidP="00031457">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technická forma je definovaný v § 31 ods. 2 písm. b) zákona č. 431/2002 Z. z  o účtovníctve v znení neskorších predpisov.</w:t>
      </w:r>
    </w:p>
  </w:footnote>
  <w:footnote w:id="12">
    <w:p w14:paraId="7A55D54B" w14:textId="77777777" w:rsidR="00AA590C" w:rsidRPr="009D7F63" w:rsidRDefault="00AA590C">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Ak prijímateľ nemôže doložiť z objektívnych dôvodov zmluvu o účte, prijímateľ zabezpečí písomné potvrdenie od relevantnej bankovej inštitúcie, že prijímateľ má v danej banke vedený príslušný účet.  </w:t>
      </w:r>
    </w:p>
  </w:footnote>
  <w:footnote w:id="13">
    <w:p w14:paraId="356452D0" w14:textId="6C4EE198" w:rsidR="00AA590C" w:rsidRPr="007D7535" w:rsidRDefault="00AA590C" w:rsidP="008D2E36">
      <w:pPr>
        <w:pStyle w:val="Textpoznmkypodiarou"/>
        <w:rPr>
          <w:lang w:val="sk-SK"/>
        </w:rPr>
      </w:pPr>
      <w:r>
        <w:rPr>
          <w:rStyle w:val="Odkaznapoznmkupodiarou"/>
        </w:rPr>
        <w:footnoteRef/>
      </w:r>
      <w:r>
        <w:t xml:space="preserve"> </w:t>
      </w:r>
      <w:r>
        <w:rPr>
          <w:lang w:val="sk-SK"/>
        </w:rPr>
        <w:t>S</w:t>
      </w:r>
      <w:r w:rsidRPr="007D7535">
        <w:rPr>
          <w:rStyle w:val="Odkaznavysvetlivku"/>
          <w:rFonts w:cs="Arial"/>
          <w:szCs w:val="16"/>
          <w:vertAlign w:val="baseline"/>
        </w:rPr>
        <w:t>lúži</w:t>
      </w:r>
      <w:r w:rsidRPr="009B66D5">
        <w:rPr>
          <w:rFonts w:cs="Arial"/>
          <w:szCs w:val="16"/>
        </w:rPr>
        <w:t xml:space="preserve"> na realizáciu príjmov/výdavkov projektu cez rozpočet subjektu/prijímateľa</w:t>
      </w:r>
      <w:r>
        <w:rPr>
          <w:rFonts w:cs="Arial"/>
          <w:szCs w:val="16"/>
          <w:lang w:val="sk-SK"/>
        </w:rPr>
        <w:t>.</w:t>
      </w:r>
    </w:p>
  </w:footnote>
  <w:footnote w:id="14">
    <w:p w14:paraId="7A55D54C" w14:textId="77777777" w:rsidR="00AA590C" w:rsidRPr="009D7F63" w:rsidRDefault="00AA590C" w:rsidP="00C8683A">
      <w:pPr>
        <w:pStyle w:val="Default"/>
        <w:rPr>
          <w:rFonts w:ascii="Arial" w:hAnsi="Arial" w:cs="Arial"/>
          <w:color w:val="auto"/>
          <w:sz w:val="16"/>
          <w:szCs w:val="16"/>
          <w:lang w:val="sk-SK" w:eastAsia="cs-CZ"/>
        </w:rPr>
      </w:pPr>
      <w:r w:rsidRPr="009D7F63">
        <w:rPr>
          <w:rStyle w:val="Odkaznapoznmkupodiarou"/>
          <w:rFonts w:cs="Arial"/>
          <w:szCs w:val="16"/>
        </w:rPr>
        <w:footnoteRef/>
      </w:r>
      <w:r w:rsidRPr="00666AC8">
        <w:rPr>
          <w:rFonts w:ascii="Arial" w:hAnsi="Arial"/>
          <w:sz w:val="16"/>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7A55D54D" w14:textId="09B519D7" w:rsidR="00AA590C" w:rsidRPr="009D7F63" w:rsidRDefault="00AA590C"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14:paraId="7A55D54E" w14:textId="77777777" w:rsidR="00AA590C" w:rsidRPr="009D7F63" w:rsidRDefault="00AA590C"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7A55D54F" w14:textId="77777777" w:rsidR="00AA590C" w:rsidRPr="009D7F63" w:rsidRDefault="00AA590C"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7A55D550" w14:textId="77777777" w:rsidR="00AA590C" w:rsidRPr="009D7F63" w:rsidRDefault="00AA590C" w:rsidP="00C8683A">
      <w:pPr>
        <w:pStyle w:val="Textpoznmkypodiarou"/>
        <w:rPr>
          <w:rFonts w:cs="Arial"/>
          <w:szCs w:val="16"/>
          <w:lang w:val="sk-SK"/>
        </w:rPr>
      </w:pPr>
      <w:r w:rsidRPr="009D7F63">
        <w:rPr>
          <w:rFonts w:cs="Arial"/>
          <w:szCs w:val="16"/>
          <w:lang w:val="sk-SK" w:eastAsia="cs-CZ"/>
        </w:rPr>
        <w:t>4. pohonné hmoty.</w:t>
      </w:r>
    </w:p>
  </w:footnote>
  <w:footnote w:id="15">
    <w:p w14:paraId="0C902E3E" w14:textId="77777777" w:rsidR="00AA590C" w:rsidRPr="009D7F63" w:rsidRDefault="00AA590C" w:rsidP="00041D2E">
      <w:pPr>
        <w:pStyle w:val="Default"/>
        <w:rPr>
          <w:rFonts w:ascii="Arial" w:hAnsi="Arial" w:cs="Arial"/>
          <w:color w:val="auto"/>
          <w:sz w:val="16"/>
          <w:szCs w:val="16"/>
          <w:lang w:val="sk-SK" w:eastAsia="cs-CZ"/>
        </w:rPr>
      </w:pPr>
      <w:r>
        <w:rPr>
          <w:rStyle w:val="Odkaznapoznmkupodiarou"/>
        </w:rPr>
        <w:footnoteRef/>
      </w:r>
      <w:r w:rsidRPr="00666AC8">
        <w:rPr>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124AC037" w14:textId="03AD12DE" w:rsidR="00AA590C" w:rsidRPr="009D7F63" w:rsidRDefault="00AA590C"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14:paraId="58BCC097" w14:textId="77777777" w:rsidR="00AA590C" w:rsidRPr="009D7F63" w:rsidRDefault="00AA590C"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5C354D0D" w14:textId="77777777" w:rsidR="00AA590C" w:rsidRPr="009D7F63" w:rsidRDefault="00AA590C"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4175DDD5" w14:textId="03D9D0A8" w:rsidR="00AA590C" w:rsidRPr="00041D2E" w:rsidRDefault="00AA590C" w:rsidP="00041D2E">
      <w:pPr>
        <w:pStyle w:val="Textpoznmkypodiarou"/>
        <w:rPr>
          <w:lang w:val="sk-SK"/>
        </w:rPr>
      </w:pPr>
      <w:r w:rsidRPr="009D7F63">
        <w:rPr>
          <w:rFonts w:cs="Arial"/>
          <w:szCs w:val="16"/>
          <w:lang w:val="sk-SK" w:eastAsia="cs-CZ"/>
        </w:rPr>
        <w:t>4. pohonné hmoty.</w:t>
      </w:r>
    </w:p>
  </w:footnote>
  <w:footnote w:id="16">
    <w:p w14:paraId="7A55D551" w14:textId="77777777" w:rsidR="00AA590C" w:rsidRPr="009D7F63" w:rsidRDefault="00AA590C" w:rsidP="006F24DA">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systému refundácie prijímateľ nevedie evidenciu na úrovni jednotlivých zdrojov financovania, s výnimkou prijatia finančných prostriedkov na základe žiadosti o platbu.  </w:t>
      </w:r>
    </w:p>
  </w:footnote>
  <w:footnote w:id="17">
    <w:p w14:paraId="7A55D552" w14:textId="77777777" w:rsidR="00AA590C" w:rsidRPr="009D7F63" w:rsidRDefault="00AA590C" w:rsidP="00BE5EA5">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Po odpočítaní nezrovnalostí.</w:t>
      </w:r>
    </w:p>
  </w:footnote>
  <w:footnote w:id="18">
    <w:p w14:paraId="7A55D553" w14:textId="77777777" w:rsidR="00AA590C" w:rsidRPr="009D7F63" w:rsidRDefault="00AA590C" w:rsidP="000F5FC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Vysúťaženie vyššej sumy vo verejnom obstarávaní nie je dôvodom na použitie </w:t>
      </w:r>
      <w:r w:rsidRPr="009D7F63">
        <w:rPr>
          <w:rFonts w:cs="Arial"/>
          <w:szCs w:val="16"/>
          <w:lang w:val="sk-SK"/>
        </w:rPr>
        <w:t>rezervy na nepredvídané výdavky</w:t>
      </w:r>
      <w:r w:rsidRPr="009D7F63">
        <w:rPr>
          <w:rFonts w:cs="Arial"/>
          <w:szCs w:val="16"/>
        </w:rPr>
        <w:t>.</w:t>
      </w:r>
    </w:p>
  </w:footnote>
  <w:footnote w:id="19">
    <w:p w14:paraId="2415F5CC" w14:textId="68E1CA8B" w:rsidR="00AA590C" w:rsidRDefault="00AA590C" w:rsidP="00CD2357">
      <w:pPr>
        <w:pStyle w:val="Normlnywebov"/>
        <w:jc w:val="both"/>
      </w:pPr>
      <w:r w:rsidRPr="009D7F63">
        <w:rPr>
          <w:rStyle w:val="Odkaznapoznmkupodiarou"/>
          <w:rFonts w:cs="Arial"/>
          <w:szCs w:val="16"/>
        </w:rPr>
        <w:footnoteRef/>
      </w:r>
      <w:r w:rsidRPr="009D7F63">
        <w:rPr>
          <w:rFonts w:cs="Arial"/>
          <w:szCs w:val="16"/>
        </w:rPr>
        <w:t xml:space="preserve"> </w:t>
      </w:r>
      <w:r w:rsidRPr="00EA3D40">
        <w:rPr>
          <w:rFonts w:ascii="Arial" w:hAnsi="Arial" w:cs="Arial"/>
          <w:sz w:val="16"/>
          <w:szCs w:val="16"/>
        </w:rPr>
        <w:t>Výdavky, ktoré vznikli na základe volania a zasielania sms správ na infolinky a audiotextové čísla sú neoprávnené, taktiež výdavky, ktoré vznikli nad rámec zazmluvneného balíka služieb sú neoprávnené (vrátane poplatku za zvýšenie objemu dát prístupu na internet). Výpis hovorov je oprávnený výdavok (je možné uznať buď písomnú formu alebo elektronickú formu, nie obe formy súčasne), pričom ho prijímateľ musí mať uchovaný pre potreby finančnej kontroly na mieste.</w:t>
      </w:r>
      <w:r>
        <w:t xml:space="preserve"> </w:t>
      </w:r>
    </w:p>
    <w:p w14:paraId="7A55D554" w14:textId="06D1DE05" w:rsidR="00AA590C" w:rsidRPr="009D7F63" w:rsidRDefault="00AA590C">
      <w:pPr>
        <w:pStyle w:val="Textpoznmkypodiarou"/>
        <w:rPr>
          <w:rFonts w:cs="Arial"/>
          <w:szCs w:val="16"/>
          <w:lang w:val="sk-SK"/>
        </w:rPr>
      </w:pPr>
    </w:p>
  </w:footnote>
  <w:footnote w:id="20">
    <w:p w14:paraId="7A55D555" w14:textId="77777777" w:rsidR="00AA590C" w:rsidRPr="009D7F63" w:rsidRDefault="00AA590C" w:rsidP="00320085">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Uvedené sa aplikuje primerane aj na poskytnutie zálohovej platby a poskytnutie predfinancovania.</w:t>
      </w:r>
    </w:p>
  </w:footnote>
  <w:footnote w:id="21">
    <w:p w14:paraId="0274D41C" w14:textId="77777777" w:rsidR="00AA590C" w:rsidRPr="006E4CC8" w:rsidRDefault="00AA590C" w:rsidP="00F41F62">
      <w:pPr>
        <w:tabs>
          <w:tab w:val="left" w:pos="284"/>
        </w:tabs>
        <w:ind w:left="284" w:hanging="284"/>
        <w:jc w:val="both"/>
        <w:rPr>
          <w:sz w:val="16"/>
          <w:szCs w:val="20"/>
        </w:rPr>
      </w:pPr>
      <w:r>
        <w:rPr>
          <w:rStyle w:val="Odkaznapoznmkupodiarou"/>
        </w:rPr>
        <w:footnoteRef/>
      </w:r>
      <w:r>
        <w:t xml:space="preserve"> </w:t>
      </w:r>
      <w:r w:rsidRPr="006E4CC8">
        <w:rPr>
          <w:sz w:val="16"/>
          <w:szCs w:val="20"/>
        </w:rPr>
        <w:t>Pojem „infraštruktúra“ predstavuje hmotný majetok trvalej povahy, ktorý spĺňa nasledovné podmienky:</w:t>
      </w:r>
    </w:p>
    <w:p w14:paraId="56F9EC45" w14:textId="77777777" w:rsidR="00AA590C" w:rsidRPr="007F7349" w:rsidRDefault="00AA590C" w:rsidP="0027405B">
      <w:pPr>
        <w:pStyle w:val="Odsekzoznamu"/>
        <w:numPr>
          <w:ilvl w:val="0"/>
          <w:numId w:val="89"/>
        </w:numPr>
        <w:tabs>
          <w:tab w:val="left" w:pos="426"/>
        </w:tabs>
        <w:ind w:left="426" w:hanging="284"/>
        <w:jc w:val="both"/>
        <w:rPr>
          <w:sz w:val="16"/>
          <w:szCs w:val="20"/>
        </w:rPr>
      </w:pPr>
      <w:r w:rsidRPr="007F7349">
        <w:rPr>
          <w:sz w:val="16"/>
          <w:szCs w:val="20"/>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4CEA0973" w14:textId="77777777" w:rsidR="00AA590C" w:rsidRPr="007F7349" w:rsidRDefault="00AA590C" w:rsidP="0027405B">
      <w:pPr>
        <w:pStyle w:val="Odsekzoznamu"/>
        <w:numPr>
          <w:ilvl w:val="0"/>
          <w:numId w:val="89"/>
        </w:numPr>
        <w:tabs>
          <w:tab w:val="left" w:pos="426"/>
        </w:tabs>
        <w:ind w:left="426" w:hanging="284"/>
        <w:jc w:val="both"/>
        <w:rPr>
          <w:sz w:val="16"/>
          <w:szCs w:val="20"/>
        </w:rPr>
      </w:pPr>
      <w:r w:rsidRPr="007F7349">
        <w:rPr>
          <w:sz w:val="16"/>
          <w:szCs w:val="20"/>
        </w:rPr>
        <w:t xml:space="preserve"> za normálnych podmienok použitia (vrátane primeranej starostlivosti a údržby) má neobmedzenú dobu použitia;</w:t>
      </w:r>
    </w:p>
    <w:p w14:paraId="497952AC" w14:textId="77777777" w:rsidR="00AA590C" w:rsidRPr="007F7349" w:rsidRDefault="00AA590C" w:rsidP="0027405B">
      <w:pPr>
        <w:pStyle w:val="Odsekzoznamu"/>
        <w:numPr>
          <w:ilvl w:val="0"/>
          <w:numId w:val="89"/>
        </w:numPr>
        <w:tabs>
          <w:tab w:val="left" w:pos="426"/>
        </w:tabs>
        <w:ind w:left="426" w:hanging="284"/>
        <w:jc w:val="both"/>
        <w:rPr>
          <w:sz w:val="16"/>
          <w:szCs w:val="20"/>
        </w:rPr>
      </w:pPr>
      <w:r w:rsidRPr="007F7349">
        <w:rPr>
          <w:sz w:val="16"/>
          <w:szCs w:val="20"/>
        </w:rPr>
        <w:t>aj napriek používaniu si uchováva pôvodný tvar a vzhľad</w:t>
      </w:r>
    </w:p>
    <w:p w14:paraId="746747A1" w14:textId="4E657EC7" w:rsidR="00AA590C" w:rsidRPr="00F41F62" w:rsidRDefault="00AA590C" w:rsidP="00F41F62">
      <w:pPr>
        <w:pStyle w:val="Textpoznmkypodiarou"/>
        <w:rPr>
          <w:lang w:val="sk-SK"/>
        </w:rPr>
      </w:pPr>
      <w:r w:rsidRPr="002456C3">
        <w:rPr>
          <w:lang w:val="sk-SK"/>
        </w:rPr>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footnote>
  <w:footnote w:id="22">
    <w:p w14:paraId="7A55D556" w14:textId="77777777" w:rsidR="00AA590C" w:rsidRPr="009D7F63" w:rsidRDefault="00AA590C" w:rsidP="000834A4">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23">
    <w:p w14:paraId="7E1B0128" w14:textId="77777777" w:rsidR="00AA590C" w:rsidRDefault="00AA590C" w:rsidP="00866C54">
      <w:pPr>
        <w:pStyle w:val="Textpoznmkypodiarou"/>
      </w:pPr>
      <w:r>
        <w:rPr>
          <w:rStyle w:val="Odkaznapoznmkupodiarou"/>
        </w:rPr>
        <w:footnoteRef/>
      </w:r>
      <w:r>
        <w:t xml:space="preserve"> Posúdenie bežnej obchodnej praxe je individuálne v závislosti od oblasti, kde sa plánujú využiť preddavkové platby, pričom ich využitie by malo byť v súlade s poctivým obchodným stykom</w:t>
      </w:r>
    </w:p>
  </w:footnote>
  <w:footnote w:id="24">
    <w:p w14:paraId="6D0863AC" w14:textId="77777777" w:rsidR="00AA590C" w:rsidRDefault="00AA590C" w:rsidP="00866C54">
      <w:pPr>
        <w:pStyle w:val="Textpoznmkypodiarou"/>
      </w:pPr>
      <w:r>
        <w:rPr>
          <w:rStyle w:val="Odkaznapoznmkupodiarou"/>
        </w:rPr>
        <w:footnoteRef/>
      </w:r>
      <w:r>
        <w:t xml:space="preserve"> Vo vzťahu ku konečnému termínu oprávnenosti výdavkov môže byť táto lehota primerane skrátená s ohľadom na povinnosť ukončenia realizácie projektu v súvislosti s ukončením operačného programu</w:t>
      </w:r>
    </w:p>
  </w:footnote>
  <w:footnote w:id="25">
    <w:p w14:paraId="4FEE481D" w14:textId="479E076B" w:rsidR="00AA590C" w:rsidRPr="004F28ED" w:rsidRDefault="00AA590C">
      <w:pPr>
        <w:pStyle w:val="Textpoznmkypodiarou"/>
        <w:rPr>
          <w:lang w:val="sk-SK"/>
        </w:rPr>
      </w:pPr>
      <w:r>
        <w:rPr>
          <w:rStyle w:val="Odkaznapoznmkupodiarou"/>
        </w:rPr>
        <w:footnoteRef/>
      </w:r>
      <w:r>
        <w:t xml:space="preserve"> </w:t>
      </w:r>
      <w:r w:rsidRPr="00FA6155">
        <w:rPr>
          <w:szCs w:val="22"/>
        </w:rPr>
        <w:t xml:space="preserve">Výnimku tvoria daň z príjmu fyzických osôb, ktorá je súčasťou hrubej mzdy, resp. odmeny za vykonanú prácu a je oprávneným výdavkom v rámci osobných výdavkov a daň za ubytovanie, ktorá je oprávneným výdavkom v rámci cestovných </w:t>
      </w:r>
      <w:r>
        <w:rPr>
          <w:szCs w:val="22"/>
        </w:rPr>
        <w:t>náhrad</w:t>
      </w:r>
      <w:r w:rsidRPr="00FA6155">
        <w:rPr>
          <w:szCs w:val="22"/>
        </w:rPr>
        <w:t>.</w:t>
      </w:r>
    </w:p>
  </w:footnote>
  <w:footnote w:id="26">
    <w:p w14:paraId="3B927676" w14:textId="0B338479" w:rsidR="00AA590C" w:rsidRPr="00965E93" w:rsidRDefault="00AA590C" w:rsidP="0035794D">
      <w:pPr>
        <w:pStyle w:val="Textpoznmkypodiarou"/>
        <w:jc w:val="both"/>
        <w:rPr>
          <w:lang w:val="sk-SK"/>
        </w:rPr>
      </w:pPr>
      <w:r>
        <w:rPr>
          <w:rStyle w:val="Odkaznapoznmkupodiarou"/>
        </w:rPr>
        <w:footnoteRef/>
      </w:r>
      <w:r w:rsidRPr="00965E93">
        <w:rPr>
          <w:lang w:val="sk-SK"/>
        </w:rPr>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27">
    <w:p w14:paraId="7A55D557" w14:textId="52DFEF6A" w:rsidR="00AA590C" w:rsidRPr="009D7F63" w:rsidRDefault="00AA590C" w:rsidP="00ED03C8">
      <w:pPr>
        <w:pStyle w:val="Textpoznmkypodiarou"/>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P</w:t>
      </w:r>
      <w:r w:rsidRPr="009D7F63">
        <w:rPr>
          <w:rFonts w:cs="Arial"/>
          <w:szCs w:val="16"/>
        </w:rPr>
        <w:t xml:space="preserve">od pojmom úväzok </w:t>
      </w:r>
      <w:r w:rsidRPr="009D7F63">
        <w:rPr>
          <w:rFonts w:cs="Arial"/>
          <w:szCs w:val="16"/>
          <w:lang w:val="sk-SK"/>
        </w:rPr>
        <w:t xml:space="preserve">sa </w:t>
      </w:r>
      <w:r w:rsidRPr="009D7F63">
        <w:rPr>
          <w:rFonts w:cs="Arial"/>
          <w:szCs w:val="16"/>
        </w:rPr>
        <w:t xml:space="preserve">rozumie pracovný pomer, dohody </w:t>
      </w:r>
      <w:r>
        <w:rPr>
          <w:rFonts w:cs="Arial"/>
          <w:szCs w:val="16"/>
          <w:lang w:val="sk-SK"/>
        </w:rPr>
        <w:t xml:space="preserve">o prácach vykonávaných </w:t>
      </w:r>
      <w:r w:rsidRPr="009D7F63">
        <w:rPr>
          <w:rFonts w:cs="Arial"/>
          <w:szCs w:val="16"/>
        </w:rPr>
        <w:t>mimo pracovného pomeru a štátnozamestnanecký pomer</w:t>
      </w:r>
    </w:p>
  </w:footnote>
  <w:footnote w:id="28">
    <w:p w14:paraId="7A55D558" w14:textId="77777777" w:rsidR="00AA590C" w:rsidRPr="009D7F63" w:rsidRDefault="00AA590C" w:rsidP="00ED03C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29">
    <w:p w14:paraId="17C29017" w14:textId="77777777" w:rsidR="00AA590C" w:rsidRPr="009D7F63" w:rsidRDefault="00AA590C"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30">
    <w:p w14:paraId="7A55D559" w14:textId="77777777" w:rsidR="00AA590C" w:rsidRPr="009D7F63" w:rsidRDefault="00AA590C"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7A55D55A" w14:textId="26A96FEA" w:rsidR="00AA590C" w:rsidRPr="009D7F63" w:rsidRDefault="00AA590C"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31">
    <w:p w14:paraId="7A55D55B" w14:textId="77777777" w:rsidR="00AA590C" w:rsidRPr="009D7F63" w:rsidRDefault="00AA590C"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32">
    <w:p w14:paraId="7A55D55C" w14:textId="77777777" w:rsidR="00AA590C" w:rsidRPr="009D7F63" w:rsidRDefault="00AA590C"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33">
    <w:p w14:paraId="7A55D55D" w14:textId="77777777" w:rsidR="00AA590C" w:rsidRPr="009D7F63" w:rsidRDefault="00AA590C"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7A55D55E" w14:textId="79BAEC8E" w:rsidR="00AA590C" w:rsidRPr="009D7F63" w:rsidRDefault="00AA590C"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34">
    <w:p w14:paraId="7A55D55F" w14:textId="333E477A" w:rsidR="00AA590C" w:rsidRPr="00062F88" w:rsidRDefault="00AA590C" w:rsidP="00062F88">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t>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400/2009 Z. z. o štátnej službe a o zmene a doplnení niektorých zákonov v znení neskorších predpisov</w:t>
      </w:r>
      <w:r>
        <w:rPr>
          <w:lang w:val="sk-SK"/>
        </w:rPr>
        <w:t>.</w:t>
      </w:r>
    </w:p>
  </w:footnote>
  <w:footnote w:id="35">
    <w:p w14:paraId="02F4C726" w14:textId="77777777" w:rsidR="00AA590C" w:rsidRDefault="00AA590C" w:rsidP="009B4AEF">
      <w:pPr>
        <w:pStyle w:val="Textpoznmkypodiarou"/>
        <w:jc w:val="both"/>
      </w:pPr>
      <w:r>
        <w:rPr>
          <w:rStyle w:val="Odkaznapoznmkupodiarou"/>
        </w:rPr>
        <w:footnoteRef/>
      </w:r>
      <w:r>
        <w:t xml:space="preserve"> Priznanie odmeny príslušnému zamestnancovi musí byť náležite zdôvodnené.</w:t>
      </w:r>
    </w:p>
  </w:footnote>
  <w:footnote w:id="36">
    <w:p w14:paraId="04763B2B" w14:textId="5A5D2FAF" w:rsidR="00AA590C" w:rsidRPr="00F72B7B" w:rsidRDefault="00AA590C" w:rsidP="00F72B7B">
      <w:pPr>
        <w:pStyle w:val="Textpoznmkypodiarou"/>
        <w:jc w:val="both"/>
        <w:rPr>
          <w:lang w:val="sk-SK"/>
        </w:rPr>
      </w:pPr>
      <w:ins w:id="117" w:author="Autor">
        <w:r>
          <w:rPr>
            <w:rStyle w:val="Odkaznapoznmkupodiarou"/>
          </w:rPr>
          <w:footnoteRef/>
        </w:r>
        <w:r>
          <w:t xml:space="preserve"> </w:t>
        </w:r>
        <w:r>
          <w:rPr>
            <w:lang w:val="sk-SK"/>
          </w:rPr>
          <w:t xml:space="preserve">V prípade, že v niektorom z mesiacov dôjde </w:t>
        </w:r>
        <w:r w:rsidRPr="00F72B7B">
          <w:rPr>
            <w:lang w:val="sk-SK"/>
          </w:rPr>
          <w:t>pri vyplatení funkčného platu k prekročeniu jednotkovej ceny stanovenej v rozpočte projektu, bude sa pri výpočte max. oprávnenej výšky odmien vychádzať z oprávnenej výšky mzdy pre projekt v súlade s rozpočtom projektu.</w:t>
        </w:r>
      </w:ins>
    </w:p>
  </w:footnote>
  <w:footnote w:id="37">
    <w:p w14:paraId="0388B3E2" w14:textId="4D28868F" w:rsidR="00AA590C" w:rsidRDefault="00AA590C" w:rsidP="009B4AEF">
      <w:pPr>
        <w:pStyle w:val="Textpoznmkypodiarou"/>
        <w:jc w:val="both"/>
      </w:pPr>
      <w:r>
        <w:rPr>
          <w:rStyle w:val="Odkaznapoznmkupodiarou"/>
        </w:rPr>
        <w:footnoteRef/>
      </w:r>
      <w:r>
        <w:t xml:space="preserve"> V prípade, ak príslušný zamestnanec do času priznania odmeny neodpracoval 6 mesiacov na projekte (projektoch) spolufinancovanom z OP EVS za kalendárny rok, oprávnená výška mesačnej odmeny vychádza z počtu odpracovaných mesiacov v kalendárnom roku</w:t>
      </w:r>
      <w:r>
        <w:rPr>
          <w:lang w:val="sk-SK"/>
        </w:rPr>
        <w:t xml:space="preserve"> na projekte/projektoch OP EVS</w:t>
      </w:r>
      <w:r>
        <w:t xml:space="preserve"> a z vyššie uvedeného limitu. Zároveň pri výpočte oprávnenej výšky ďalšej odmeny sa vychádza z odpracovaných mesiacov, ktoré príslušný zamestnanec odpracoval po priznaní predchádzajúcej odmeny.</w:t>
      </w:r>
    </w:p>
  </w:footnote>
  <w:footnote w:id="38">
    <w:p w14:paraId="2E6985A0" w14:textId="77777777" w:rsidR="00AA590C" w:rsidRDefault="00AA590C" w:rsidP="009B4AEF">
      <w:pPr>
        <w:pStyle w:val="Textpoznmkypodiarou"/>
        <w:jc w:val="both"/>
      </w:pPr>
      <w:r>
        <w:rPr>
          <w:rStyle w:val="Odkaznapoznmkupodiarou"/>
        </w:rPr>
        <w:footnoteRef/>
      </w:r>
      <w:r>
        <w:t xml:space="preserve"> Kumulovaná výška priznaných odmien za kalendárny rok musí pomerne zodpovedať počtu odpracovaných mesiacov príslušného zamestnanca za kalendárny rok (napr. ak príslušný zamestnanec odpracoval 8 mesiacov za kalendárny rok, oprávnená výška odmeny bude 1/8 vyššie uvedeného ročného limitu. </w:t>
      </w:r>
    </w:p>
  </w:footnote>
  <w:footnote w:id="39">
    <w:p w14:paraId="7A55D560" w14:textId="5738DA04" w:rsidR="00AA590C" w:rsidRPr="00027286" w:rsidRDefault="00AA590C" w:rsidP="006E114F">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Týmto nie sú dotknuté záväzky zamestnávateľa voči zamestnancovi na základe uzatvorených pracovnoprávnych vzťahov</w:t>
      </w:r>
      <w:r>
        <w:rPr>
          <w:rFonts w:cs="Arial"/>
          <w:szCs w:val="16"/>
          <w:lang w:val="sk-SK"/>
        </w:rPr>
        <w:t>.</w:t>
      </w:r>
    </w:p>
  </w:footnote>
  <w:footnote w:id="40">
    <w:p w14:paraId="15B0D0EB" w14:textId="3E15725B" w:rsidR="00AA590C" w:rsidRPr="00AF0A84" w:rsidRDefault="00AA590C">
      <w:pPr>
        <w:pStyle w:val="Textpoznmkypodiarou"/>
        <w:rPr>
          <w:lang w:val="sk-SK"/>
        </w:rPr>
      </w:pPr>
      <w:r>
        <w:rPr>
          <w:rStyle w:val="Odkaznapoznmkupodiarou"/>
        </w:rPr>
        <w:footnoteRef/>
      </w:r>
      <w:r>
        <w:t xml:space="preserve"> </w:t>
      </w:r>
      <w:r>
        <w:rPr>
          <w:lang w:val="sk-SK"/>
        </w:rPr>
        <w:t>Uvedené pravidlá sa primerane vzťahujú aj na cieľové skupiny (účastníkov projektu).</w:t>
      </w:r>
    </w:p>
  </w:footnote>
  <w:footnote w:id="41">
    <w:p w14:paraId="7A55D564" w14:textId="77777777" w:rsidR="00AA590C" w:rsidRPr="009D7F63" w:rsidRDefault="00AA590C"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w:t>
      </w:r>
      <w:r w:rsidRPr="009D7F63">
        <w:rPr>
          <w:rFonts w:cs="Arial"/>
          <w:szCs w:val="16"/>
          <w:lang w:val="sk-SK"/>
        </w:rPr>
        <w:t>ýdavky na obstaranie diaľničnej známky nebudú oprávnené.</w:t>
      </w:r>
    </w:p>
  </w:footnote>
  <w:footnote w:id="42">
    <w:p w14:paraId="6A48E5FC" w14:textId="67F6A6F7" w:rsidR="00AA590C" w:rsidRPr="00B275B2" w:rsidRDefault="00AA590C" w:rsidP="007E7D6C">
      <w:pPr>
        <w:pStyle w:val="Textpoznmkypodiarou"/>
        <w:jc w:val="both"/>
        <w:rPr>
          <w:lang w:val="sk-SK"/>
        </w:rPr>
      </w:pPr>
      <w:r>
        <w:rPr>
          <w:rStyle w:val="Odkaznapoznmkupodiarou"/>
        </w:rPr>
        <w:footnoteRef/>
      </w:r>
      <w:r>
        <w:t xml:space="preserve"> </w:t>
      </w:r>
      <w:r w:rsidRPr="00B1791D">
        <w:rPr>
          <w:lang w:val="sk-SK"/>
        </w:rPr>
        <w:t>Maximálna výška oprávnených výdavkov nesmie presiahnuť hodnotu stanovenú EK v bode 2.3 dokumentu prístupného na web stránke</w:t>
      </w:r>
      <w:r>
        <w:rPr>
          <w:lang w:val="sk-SK"/>
        </w:rPr>
        <w:t>:</w:t>
      </w:r>
      <w:r w:rsidRPr="00B1791D">
        <w:rPr>
          <w:lang w:val="sk-SK"/>
        </w:rPr>
        <w:t xml:space="preserve">  </w:t>
      </w:r>
      <w:hyperlink r:id="rId1" w:history="1">
        <w:r w:rsidRPr="00B1791D">
          <w:rPr>
            <w:color w:val="00B0F0"/>
            <w:lang w:val="sk-SK"/>
          </w:rPr>
          <w:t>http://ec.europa.eu/chafea/documents/consumers/exo-2015-rules-reimbursement_en.pdf</w:t>
        </w:r>
      </w:hyperlink>
    </w:p>
  </w:footnote>
  <w:footnote w:id="43">
    <w:p w14:paraId="75442DCC" w14:textId="77777777" w:rsidR="00AA590C" w:rsidRPr="001277DD" w:rsidRDefault="00AA590C"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Zahraničná pracovná cesta experta sa začína a končí na území Slovenskej republiky. Pre vznik nároku na náhrady je rozhodujúci čas prechodu slovenskej štátnej hranice resp. odlet a prílet lietadla na územie SR podľa letového poriadku. </w:t>
      </w:r>
      <w:r w:rsidRPr="001277DD">
        <w:rPr>
          <w:lang w:val="sk-SK"/>
        </w:rPr>
        <w:t xml:space="preserve"> </w:t>
      </w:r>
    </w:p>
  </w:footnote>
  <w:footnote w:id="44">
    <w:p w14:paraId="539DE3AB" w14:textId="77777777" w:rsidR="00AA590C" w:rsidRPr="001277DD" w:rsidRDefault="00AA590C"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Aktuálne sadzby „per diems“ sú zverejnené na webovom sídle </w:t>
      </w:r>
      <w:hyperlink r:id="rId2" w:history="1">
        <w:r w:rsidRPr="001277DD">
          <w:rPr>
            <w:rStyle w:val="Hypertextovprepojenie"/>
            <w:rFonts w:asciiTheme="minorHAnsi" w:hAnsiTheme="minorHAnsi"/>
            <w:sz w:val="16"/>
            <w:szCs w:val="16"/>
            <w:lang w:val="sk-SK"/>
          </w:rPr>
          <w:t>http://ec.europa.eu/chafea/documents/consumers/exo-2015-rules-reimbursement_en.pdf</w:t>
        </w:r>
      </w:hyperlink>
      <w:r w:rsidRPr="001277DD">
        <w:rPr>
          <w:szCs w:val="16"/>
          <w:lang w:val="sk-SK"/>
        </w:rPr>
        <w:t xml:space="preserve">. </w:t>
      </w:r>
      <w:r w:rsidRPr="001277DD">
        <w:rPr>
          <w:lang w:val="sk-SK"/>
        </w:rPr>
        <w:t xml:space="preserve"> </w:t>
      </w:r>
    </w:p>
  </w:footnote>
  <w:footnote w:id="45">
    <w:p w14:paraId="6B33FB00" w14:textId="77777777" w:rsidR="00AA590C" w:rsidRPr="001277DD" w:rsidRDefault="00AA590C"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 nie je možné stanoviť dobu pobytu experta na celé dni, zohľadňuje sa doba zaokrúhlená na celé hodiny. Napr. expert priletí v stredu o 10.00 a odletí vo štvrtok o 19.00. Oprávnená výška per diems sa vypočíta ako súčet hodín (14 + 19 = 33 hodín)/24 = 1,375. Oprávnená bude teda denná sadzba per diems násobená koeficientom 1,375. </w:t>
      </w:r>
      <w:r w:rsidRPr="001277DD">
        <w:rPr>
          <w:lang w:val="sk-SK"/>
        </w:rPr>
        <w:t xml:space="preserve"> </w:t>
      </w:r>
    </w:p>
  </w:footnote>
  <w:footnote w:id="46">
    <w:p w14:paraId="44310DB6" w14:textId="77777777" w:rsidR="00AA590C" w:rsidRPr="001277DD" w:rsidRDefault="00AA590C" w:rsidP="007E7D6C">
      <w:pPr>
        <w:pStyle w:val="Textpoznmkypodiarou"/>
        <w:jc w:val="both"/>
        <w:rPr>
          <w:lang w:val="sk-SK"/>
        </w:rPr>
      </w:pPr>
      <w:r w:rsidRPr="001277DD">
        <w:rPr>
          <w:rStyle w:val="Odkaznapoznmkupodiarou"/>
          <w:lang w:val="sk-SK"/>
        </w:rPr>
        <w:footnoteRef/>
      </w:r>
      <w:r w:rsidRPr="001277DD">
        <w:rPr>
          <w:lang w:val="sk-SK"/>
        </w:rPr>
        <w:t xml:space="preserve"> Paušálna sadzba pokrýva všetky výdavky vrátane stravy a miestnej dopravy (autobus, električka, taxi, parkovanie, atď.), ako aj cestovné a úrazové poistenie.  </w:t>
      </w:r>
    </w:p>
  </w:footnote>
  <w:footnote w:id="47">
    <w:p w14:paraId="28E7C95F" w14:textId="0B437969" w:rsidR="00AA590C" w:rsidRPr="001277DD" w:rsidRDefault="00AA590C" w:rsidP="007E7D6C">
      <w:pPr>
        <w:pStyle w:val="Textpoznmkypodiarou"/>
        <w:jc w:val="both"/>
        <w:rPr>
          <w:lang w:val="sk-SK"/>
        </w:rPr>
      </w:pPr>
      <w:r w:rsidRPr="001277DD">
        <w:rPr>
          <w:rStyle w:val="Odkaznapoznmkupodiarou"/>
          <w:lang w:val="sk-SK"/>
        </w:rPr>
        <w:footnoteRef/>
      </w:r>
      <w:r w:rsidRPr="001277DD">
        <w:rPr>
          <w:lang w:val="sk-SK"/>
        </w:rPr>
        <w:t xml:space="preserve"> Akceptovaná bude cena lístka pre I.</w:t>
      </w:r>
      <w:r w:rsidRPr="000F1488">
        <w:rPr>
          <w:szCs w:val="16"/>
          <w:lang w:val="sk-SK"/>
        </w:rPr>
        <w:t xml:space="preserve"> (</w:t>
      </w:r>
      <w:r w:rsidRPr="000F1488">
        <w:rPr>
          <w:rFonts w:cs="Arial"/>
          <w:szCs w:val="16"/>
          <w:lang w:val="sk-SK"/>
        </w:rPr>
        <w:t>ak vzdialenosť presahuje 200 km)</w:t>
      </w:r>
      <w:r w:rsidRPr="000F1488">
        <w:rPr>
          <w:szCs w:val="16"/>
          <w:lang w:val="sk-SK"/>
        </w:rPr>
        <w:t xml:space="preserve"> </w:t>
      </w:r>
      <w:r w:rsidRPr="001277DD">
        <w:rPr>
          <w:lang w:val="sk-SK"/>
        </w:rPr>
        <w:t xml:space="preserve">a II. triedu + miestenka za priame spojenie.  </w:t>
      </w:r>
    </w:p>
  </w:footnote>
  <w:footnote w:id="48">
    <w:p w14:paraId="250CEFBD" w14:textId="33B32087" w:rsidR="00AA590C" w:rsidRPr="00923BC1" w:rsidRDefault="00AA590C" w:rsidP="007E7D6C">
      <w:pPr>
        <w:pStyle w:val="Textpoznmkypodiarou"/>
        <w:jc w:val="both"/>
        <w:rPr>
          <w:lang w:val="sk-SK"/>
        </w:rPr>
      </w:pPr>
      <w:r>
        <w:rPr>
          <w:rStyle w:val="Odkaznapoznmkupodiarou"/>
        </w:rPr>
        <w:footnoteRef/>
      </w:r>
      <w:r>
        <w:t xml:space="preserve"> </w:t>
      </w:r>
      <w:r w:rsidRPr="00347407">
        <w:rPr>
          <w:rFonts w:cs="Arial"/>
          <w:szCs w:val="16"/>
          <w:lang w:eastAsia="en-US"/>
        </w:rPr>
        <w:t>Je potrebné brať do úvahy dobu realizácie projektu a intenzitu využitia tohto majetku pre projek</w:t>
      </w:r>
      <w:r w:rsidRPr="00347407">
        <w:rPr>
          <w:rFonts w:cs="Arial"/>
          <w:szCs w:val="16"/>
          <w:lang w:val="sk-SK" w:eastAsia="en-US"/>
        </w:rPr>
        <w:t xml:space="preserve">t, </w:t>
      </w:r>
      <w:r w:rsidRPr="00347407">
        <w:rPr>
          <w:rFonts w:cs="Arial"/>
          <w:szCs w:val="16"/>
          <w:lang w:eastAsia="en-US"/>
        </w:rPr>
        <w:t>t. j. je potrebné dodržať zásadu „hodnota za peniaze/value for money“</w:t>
      </w:r>
      <w:r w:rsidRPr="00347407">
        <w:rPr>
          <w:rFonts w:cs="Arial"/>
          <w:szCs w:val="16"/>
          <w:lang w:val="sk-SK" w:eastAsia="en-US"/>
        </w:rPr>
        <w:t>.</w:t>
      </w:r>
      <w:r w:rsidRPr="00347407">
        <w:rPr>
          <w:rFonts w:cs="Arial"/>
          <w:sz w:val="14"/>
          <w:szCs w:val="16"/>
        </w:rPr>
        <w:t xml:space="preserve"> </w:t>
      </w:r>
      <w:r w:rsidRPr="009D7F63">
        <w:rPr>
          <w:rFonts w:cs="Arial"/>
          <w:szCs w:val="16"/>
        </w:rPr>
        <w:t>Uvedená zásada sa aplikuje aj v prípade majetku, ktorý nie je vykázaný ako dlhodobý hmotný/nehmotný majetok (napr. počítač, dataprojektor, rôzne ško</w:t>
      </w:r>
      <w:r>
        <w:rPr>
          <w:rFonts w:cs="Arial"/>
          <w:szCs w:val="16"/>
          <w:lang w:val="sk-SK"/>
        </w:rPr>
        <w:t>liace</w:t>
      </w:r>
      <w:r w:rsidRPr="009D7F63">
        <w:rPr>
          <w:rFonts w:cs="Arial"/>
          <w:szCs w:val="16"/>
        </w:rPr>
        <w:t xml:space="preserve"> pomôcky).</w:t>
      </w:r>
      <w:r>
        <w:rPr>
          <w:rFonts w:cs="Arial"/>
          <w:szCs w:val="16"/>
          <w:lang w:val="sk-SK"/>
        </w:rPr>
        <w:t xml:space="preserve"> </w:t>
      </w:r>
    </w:p>
  </w:footnote>
  <w:footnote w:id="49">
    <w:p w14:paraId="414F1A43" w14:textId="265724BA" w:rsidR="00AA590C" w:rsidRPr="00772F95" w:rsidRDefault="00AA590C" w:rsidP="007E7D6C">
      <w:pPr>
        <w:pStyle w:val="Textpoznmkypodiarou"/>
        <w:jc w:val="both"/>
        <w:rPr>
          <w:lang w:val="sk-SK"/>
        </w:rPr>
      </w:pPr>
      <w:r>
        <w:rPr>
          <w:rStyle w:val="Odkaznapoznmkupodiarou"/>
        </w:rPr>
        <w:footnoteRef/>
      </w:r>
      <w:r>
        <w:t xml:space="preserve"> </w:t>
      </w:r>
      <w:r w:rsidRPr="00781464">
        <w:rPr>
          <w:lang w:val="sk-SK"/>
        </w:rPr>
        <w:t>Pri nákupe z tretích krajín je clo súvisiace s obstaraním považované za oprávnený výdavok</w:t>
      </w:r>
      <w:r>
        <w:rPr>
          <w:lang w:val="sk-SK"/>
        </w:rPr>
        <w:t>.</w:t>
      </w:r>
    </w:p>
  </w:footnote>
  <w:footnote w:id="50">
    <w:p w14:paraId="0C4735BA" w14:textId="1928CC24" w:rsidR="00AA590C" w:rsidRPr="008A522F" w:rsidRDefault="00AA590C" w:rsidP="007E7D6C">
      <w:pPr>
        <w:pStyle w:val="Textpoznmkypodiarou"/>
        <w:jc w:val="both"/>
        <w:rPr>
          <w:lang w:val="sk-SK"/>
        </w:rPr>
      </w:pPr>
      <w:r>
        <w:rPr>
          <w:rStyle w:val="Odkaznapoznmkupodiarou"/>
        </w:rPr>
        <w:footnoteRef/>
      </w:r>
      <w:r>
        <w:t xml:space="preserve"> </w:t>
      </w:r>
      <w:r>
        <w:rPr>
          <w:lang w:val="sk-SK"/>
        </w:rPr>
        <w:t>N</w:t>
      </w:r>
      <w:r w:rsidRPr="008A522F">
        <w:rPr>
          <w:lang w:val="sk-SK"/>
        </w:rPr>
        <w:t>ákup majetku pred koncom realizácie projektu môže byť v prípade nepreukázania dostatočného využitia pre projekt posúdený ako neoprávnený v celom rozsahu</w:t>
      </w:r>
      <w:r>
        <w:rPr>
          <w:lang w:val="sk-SK"/>
        </w:rPr>
        <w:t>.</w:t>
      </w:r>
    </w:p>
  </w:footnote>
  <w:footnote w:id="51">
    <w:p w14:paraId="038A96C2" w14:textId="13120178" w:rsidR="00AA590C" w:rsidRPr="00CE0C11" w:rsidRDefault="00AA590C" w:rsidP="007E7D6C">
      <w:pPr>
        <w:pStyle w:val="Textpoznmkypodiarou"/>
        <w:jc w:val="both"/>
        <w:rPr>
          <w:lang w:val="sk-SK"/>
        </w:rPr>
      </w:pPr>
      <w:r>
        <w:rPr>
          <w:rStyle w:val="Odkaznapoznmkupodiarou"/>
        </w:rPr>
        <w:footnoteRef/>
      </w:r>
      <w:r>
        <w:t xml:space="preserve"> </w:t>
      </w:r>
      <w:r w:rsidRPr="003D486F">
        <w:t>Samostatné hnuteľné veci, prípadne súbory hnuteľných vecí, ktoré majú samostatné technicko-ekonomické určenie, ktorých vstupná cena je vyššia ako 1 700 eur a prevádzkovo-technické funkcie dlhšie ako jeden rok a dlhodobý nehmotný majetok, ktorého vstupná cena je vyššia ako 2 400 eur a použiteľnosť alebo prevádzkovo-technické funkcie sú dlhšie ako jeden rok (podľa § 22 zákona</w:t>
      </w:r>
      <w:r>
        <w:t xml:space="preserve"> č. 595/2003 Z. z.</w:t>
      </w:r>
      <w:r w:rsidRPr="003D486F">
        <w:t xml:space="preserve"> o dani z</w:t>
      </w:r>
      <w:r>
        <w:t> </w:t>
      </w:r>
      <w:r w:rsidRPr="003D486F">
        <w:t>príjmov).</w:t>
      </w:r>
      <w:r>
        <w:t xml:space="preserve"> V prípadoch, kedy majetok nespĺňa podmienky ustanovené podľa zákona o dani z príjmov, ale prijímateľ sa rozhodol postupovať podľa osobitného predpisu a tento majetok sa vykazuje ako dlhodobý hmotný alebo nehmotný majetok v účtovníctve prijímateľa, tak sa na takýto majetok uplatňujú rovnaké podmienky uvedené v </w:t>
      </w:r>
      <w:r>
        <w:rPr>
          <w:lang w:val="sk-SK"/>
        </w:rPr>
        <w:t>tejto príručke pre prijímateľa.</w:t>
      </w:r>
    </w:p>
  </w:footnote>
  <w:footnote w:id="52">
    <w:p w14:paraId="59C496F8" w14:textId="77777777" w:rsidR="00AA590C" w:rsidRPr="00621D47" w:rsidRDefault="00AA590C" w:rsidP="00EB2275">
      <w:pPr>
        <w:pStyle w:val="Textpoznmkypodiarou"/>
        <w:jc w:val="both"/>
      </w:pPr>
      <w:r>
        <w:rPr>
          <w:rStyle w:val="Odkaznapoznmkupodiarou"/>
        </w:rPr>
        <w:footnoteRef/>
      </w:r>
      <w:r>
        <w:t xml:space="preserve"> </w:t>
      </w:r>
      <w:r w:rsidRPr="00923BC1">
        <w:t xml:space="preserve">Pri reálnom vykazovaní nepriamych výdavkov </w:t>
      </w:r>
      <w:r w:rsidRPr="00923BC1">
        <w:rPr>
          <w:b/>
          <w:bCs/>
        </w:rPr>
        <w:t xml:space="preserve">nie je možné </w:t>
      </w:r>
      <w:r w:rsidRPr="00923BC1">
        <w:rPr>
          <w:bCs/>
        </w:rPr>
        <w:t>zahrnúť výdavky na obstaranie akéhokoľvek dlhodobého hmotného/nehmotného majetku</w:t>
      </w:r>
      <w:r w:rsidRPr="00923BC1">
        <w:t xml:space="preserve"> (vrátane drobného dlhodobého hmotného/nehmotného majetku) do oprávnených výdavkov na podporné aktivity projektu.</w:t>
      </w:r>
    </w:p>
  </w:footnote>
  <w:footnote w:id="53">
    <w:p w14:paraId="70BE8EFD" w14:textId="4D3737B4" w:rsidR="00AA590C" w:rsidRPr="00391F1C" w:rsidRDefault="00AA590C" w:rsidP="00391F1C">
      <w:pPr>
        <w:pStyle w:val="Textpoznmkypodiarou"/>
        <w:jc w:val="both"/>
        <w:rPr>
          <w:lang w:val="sk-SK"/>
        </w:rPr>
      </w:pPr>
      <w:r>
        <w:rPr>
          <w:rStyle w:val="Odkaznapoznmkupodiarou"/>
        </w:rPr>
        <w:footnoteRef/>
      </w:r>
      <w:r>
        <w:t xml:space="preserve"> Účelom tohto odseku je zabránenie dvojitému financovaniu, teda situácii, kedy prijímateľ dostal finančné prostriedky z </w:t>
      </w:r>
      <w:r>
        <w:rPr>
          <w:lang w:val="sk-SK"/>
        </w:rPr>
        <w:t xml:space="preserve">grantu z </w:t>
      </w:r>
      <w:r>
        <w:t xml:space="preserve">verejného zdroja (zdroje EÚ, </w:t>
      </w:r>
      <w:r>
        <w:rPr>
          <w:szCs w:val="22"/>
        </w:rPr>
        <w:t xml:space="preserve">štátny rozpočet, zdroje obce, VÚC a iné verejné zdroje) určené na nákup tohto majetku, prefinancoval majetok ako oprávnený výdavok formou odpisov z projektu, a zároveň si ponechal verejné prostriedky získané na nákup tohto majetku z pôvodného </w:t>
      </w:r>
      <w:r>
        <w:rPr>
          <w:szCs w:val="22"/>
          <w:lang w:val="sk-SK"/>
        </w:rPr>
        <w:t xml:space="preserve">grantu financovaného z </w:t>
      </w:r>
      <w:r>
        <w:rPr>
          <w:szCs w:val="22"/>
        </w:rPr>
        <w:t>verejného zdroja.</w:t>
      </w:r>
    </w:p>
  </w:footnote>
  <w:footnote w:id="54">
    <w:p w14:paraId="7A55D567" w14:textId="77777777" w:rsidR="00AA590C" w:rsidRPr="009D7F63" w:rsidRDefault="00AA590C" w:rsidP="00263750">
      <w:pPr>
        <w:pStyle w:val="Textpoznmkypodiarou"/>
        <w:jc w:val="both"/>
        <w:rPr>
          <w:rFonts w:cs="Arial"/>
          <w:szCs w:val="16"/>
          <w:lang w:val="sk-SK"/>
        </w:rPr>
      </w:pPr>
      <w:r w:rsidRPr="009D7F63">
        <w:rPr>
          <w:rStyle w:val="Odkaznapoznmkupodiarou"/>
          <w:rFonts w:cs="Arial"/>
          <w:szCs w:val="16"/>
        </w:rPr>
        <w:footnoteRef/>
      </w:r>
      <w:r w:rsidRPr="009D7F63">
        <w:rPr>
          <w:rFonts w:cs="Arial"/>
          <w:szCs w:val="16"/>
          <w:lang w:val="sk-SK"/>
        </w:rPr>
        <w:t xml:space="preserve">Podľa zákona o dani z príjmov. </w:t>
      </w:r>
    </w:p>
  </w:footnote>
  <w:footnote w:id="55">
    <w:p w14:paraId="7A55D568" w14:textId="77777777" w:rsidR="00AA590C" w:rsidRPr="009D7F63" w:rsidRDefault="00AA590C"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lang w:val="sk-SK"/>
        </w:rPr>
        <w:t>Odpisovaný majetok je v plnej výške uhradený.</w:t>
      </w:r>
    </w:p>
  </w:footnote>
  <w:footnote w:id="56">
    <w:p w14:paraId="7A55D569" w14:textId="77777777" w:rsidR="00AA590C" w:rsidRPr="009D7F63" w:rsidRDefault="00AA590C" w:rsidP="00263750">
      <w:pPr>
        <w:pStyle w:val="Textpoznmkypodiarou"/>
        <w:rPr>
          <w:rFonts w:cs="Arial"/>
          <w:szCs w:val="16"/>
        </w:rPr>
      </w:pPr>
      <w:r w:rsidRPr="009D7F63">
        <w:rPr>
          <w:rStyle w:val="Odkaznapoznmkupodiarou"/>
          <w:rFonts w:cs="Arial"/>
          <w:szCs w:val="16"/>
        </w:rPr>
        <w:footnoteRef/>
      </w:r>
      <w:r w:rsidRPr="009D7F63">
        <w:rPr>
          <w:rFonts w:cs="Arial"/>
          <w:szCs w:val="16"/>
        </w:rPr>
        <w:t>Čl. 67, odsek 1, písm. a) všeobecného nariadenia.</w:t>
      </w:r>
    </w:p>
  </w:footnote>
  <w:footnote w:id="57">
    <w:p w14:paraId="7A55D56A" w14:textId="77777777" w:rsidR="00AA590C" w:rsidRPr="009D7F63" w:rsidRDefault="00AA590C" w:rsidP="00263750">
      <w:pPr>
        <w:pStyle w:val="Textpoznmkypodiarou"/>
        <w:rPr>
          <w:rFonts w:cs="Arial"/>
          <w:szCs w:val="16"/>
        </w:rPr>
      </w:pPr>
      <w:r w:rsidRPr="009D7F63">
        <w:rPr>
          <w:rStyle w:val="Odkaznapoznmkupodiarou"/>
          <w:rFonts w:cs="Arial"/>
          <w:szCs w:val="16"/>
        </w:rPr>
        <w:footnoteRef/>
      </w:r>
      <w:r w:rsidRPr="009D7F63">
        <w:rPr>
          <w:rFonts w:cs="Arial"/>
          <w:szCs w:val="16"/>
        </w:rPr>
        <w:t>Pri nákupe z tretích krajín je clo súvisiace s obstaraním považované za oprávnený výdavok.</w:t>
      </w:r>
    </w:p>
  </w:footnote>
  <w:footnote w:id="58">
    <w:p w14:paraId="7A55D56B" w14:textId="77777777" w:rsidR="00AA590C" w:rsidRPr="009D7F63" w:rsidRDefault="00AA590C"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rPr>
        <w:t>Prijímateľ</w:t>
      </w:r>
      <w:r w:rsidRPr="009D7F63">
        <w:rPr>
          <w:rFonts w:cs="Arial"/>
          <w:szCs w:val="16"/>
          <w:lang w:val="sk-SK"/>
        </w:rPr>
        <w:t xml:space="preserve"> </w:t>
      </w:r>
      <w:r w:rsidRPr="009D7F63">
        <w:rPr>
          <w:rFonts w:cs="Arial"/>
          <w:szCs w:val="16"/>
        </w:rPr>
        <w:t>zabezpečí, aby znalecký posudok vyjadroval hodnotu majetku s ohľadom na daň z pridanej hodnoty. Daň z pridanej hodnoty ako oprávnený výdavok musí spĺňať podmienky uvedené v </w:t>
      </w:r>
      <w:r w:rsidRPr="009D7F63">
        <w:rPr>
          <w:rFonts w:cs="Arial"/>
          <w:szCs w:val="16"/>
          <w:lang w:val="sk-SK"/>
        </w:rPr>
        <w:t>bode 13.</w:t>
      </w:r>
    </w:p>
  </w:footnote>
  <w:footnote w:id="59">
    <w:p w14:paraId="7A55D56E" w14:textId="416A13B1" w:rsidR="00AA590C" w:rsidRPr="009D7F63" w:rsidRDefault="00AA590C" w:rsidP="00405EED">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Napríklad zmluvný vzťah medzi prijímateľom a dodávateľom č. 1 (dodávka) a následne dodávateľ č. 1 uzavrie zmluvný</w:t>
      </w:r>
      <w:r>
        <w:rPr>
          <w:rFonts w:cs="Arial"/>
          <w:szCs w:val="16"/>
          <w:lang w:val="sk-SK"/>
        </w:rPr>
        <w:t xml:space="preserve"> </w:t>
      </w:r>
      <w:r w:rsidRPr="009D7F63">
        <w:rPr>
          <w:rFonts w:cs="Arial"/>
          <w:szCs w:val="16"/>
        </w:rPr>
        <w:t>vzťah s ďalšími dodávateľmi – nie dodávateľ č. 1 (subdodávka – subdodávateľská zmluva).</w:t>
      </w:r>
    </w:p>
  </w:footnote>
  <w:footnote w:id="60">
    <w:p w14:paraId="7DAB27E8" w14:textId="77777777" w:rsidR="00AA590C" w:rsidRPr="00405EED" w:rsidRDefault="00AA590C" w:rsidP="007466F9">
      <w:pPr>
        <w:pStyle w:val="Textpoznmkypodiarou"/>
        <w:jc w:val="both"/>
        <w:rPr>
          <w:lang w:val="sk-SK"/>
        </w:rPr>
      </w:pPr>
      <w:r>
        <w:rPr>
          <w:rStyle w:val="Odkaznapoznmkupodiarou"/>
        </w:rPr>
        <w:footnoteRef/>
      </w:r>
      <w:r>
        <w:t xml:space="preserve"> </w:t>
      </w:r>
      <w:r w:rsidRPr="007A5085">
        <w:rPr>
          <w:rFonts w:cs="Arial"/>
          <w:szCs w:val="19"/>
          <w:lang w:val="sk-SK"/>
        </w:rPr>
        <w:t xml:space="preserve">V prípade </w:t>
      </w:r>
      <w:r w:rsidRPr="00405EED">
        <w:rPr>
          <w:rFonts w:cs="Arial"/>
          <w:szCs w:val="19"/>
          <w:lang w:val="sk-SK"/>
        </w:rPr>
        <w:t>národných projektov</w:t>
      </w:r>
      <w:r w:rsidRPr="007A5085">
        <w:rPr>
          <w:rFonts w:cs="Arial"/>
          <w:szCs w:val="19"/>
          <w:lang w:val="sk-SK"/>
        </w:rPr>
        <w:t xml:space="preserve"> sú tieto výdavky neoprávnené, nakoľko ide o </w:t>
      </w:r>
      <w:r>
        <w:rPr>
          <w:rFonts w:cs="Arial"/>
          <w:szCs w:val="19"/>
          <w:lang w:val="sk-SK"/>
        </w:rPr>
        <w:t>prijímateľov</w:t>
      </w:r>
      <w:r w:rsidRPr="007A5085">
        <w:rPr>
          <w:rFonts w:cs="Arial"/>
          <w:szCs w:val="19"/>
          <w:lang w:val="sk-SK"/>
        </w:rPr>
        <w:t>, ktorí ako jediní disponujú kompetenciami realizovať daný projekt a preto by mali aktívne participovať aj na jeho riadení.</w:t>
      </w:r>
    </w:p>
  </w:footnote>
  <w:footnote w:id="61">
    <w:p w14:paraId="7A55D570" w14:textId="36F68E99" w:rsidR="00AA590C" w:rsidRPr="009D7F63" w:rsidRDefault="00AA590C" w:rsidP="0014261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podmienku zásadu „hodnota za peniaze/value for money“. </w:t>
      </w:r>
      <w:r>
        <w:rPr>
          <w:rFonts w:cs="Arial"/>
          <w:szCs w:val="16"/>
          <w:lang w:val="sk-SK"/>
        </w:rPr>
        <w:t>P</w:t>
      </w:r>
      <w:r w:rsidRPr="009D7F63">
        <w:rPr>
          <w:rFonts w:cs="Arial"/>
          <w:szCs w:val="16"/>
        </w:rPr>
        <w:t>odmienky, za ktorých je možné uvedené služby považovať za oprávnené</w:t>
      </w:r>
      <w:r w:rsidRPr="009D7F63">
        <w:rPr>
          <w:rFonts w:cs="Arial"/>
          <w:szCs w:val="16"/>
          <w:lang w:val="sk-SK"/>
        </w:rPr>
        <w:t xml:space="preserve"> </w:t>
      </w:r>
      <w:r>
        <w:rPr>
          <w:rFonts w:cs="Arial"/>
          <w:szCs w:val="16"/>
          <w:lang w:val="sk-SK"/>
        </w:rPr>
        <w:t>sú</w:t>
      </w:r>
      <w:r w:rsidRPr="009D7F63">
        <w:rPr>
          <w:rFonts w:cs="Arial"/>
          <w:szCs w:val="16"/>
        </w:rPr>
        <w:t xml:space="preserve"> napr. nevyhnutnosť a využiteľnosť v rámci realizácie projektu, odbornosť osôb podieľajúcich sa na daných službách, zabezpečenie, že osoby podieľajúce sa na službách nie sú v pracovnoprávnom vzťahu s prijímateľom</w:t>
      </w:r>
      <w:r>
        <w:rPr>
          <w:rFonts w:cs="Arial"/>
          <w:szCs w:val="16"/>
          <w:lang w:val="sk-SK"/>
        </w:rPr>
        <w:t xml:space="preserve"> a pod</w:t>
      </w:r>
      <w:r w:rsidRPr="009D7F63">
        <w:rPr>
          <w:rFonts w:cs="Arial"/>
          <w:szCs w:val="16"/>
        </w:rPr>
        <w:t xml:space="preserve">. </w:t>
      </w:r>
    </w:p>
  </w:footnote>
  <w:footnote w:id="62">
    <w:p w14:paraId="7A55D571" w14:textId="77777777" w:rsidR="00AA590C" w:rsidRPr="009D7F63" w:rsidRDefault="00AA590C" w:rsidP="00421DB4">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zásadu „hodnota za peniaze/value for money“. </w:t>
      </w:r>
    </w:p>
  </w:footnote>
  <w:footnote w:id="63">
    <w:p w14:paraId="7A55D573" w14:textId="77777777" w:rsidR="00AA590C" w:rsidRPr="009D7F63" w:rsidRDefault="00AA590C"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V zmysle ustanovení delegovaného nariadenia č. 481/2014, výdavky na zriadenie a vedenie účtu patria do skupiny výdavkov „Režijné výdavky“.</w:t>
      </w:r>
    </w:p>
  </w:footnote>
  <w:footnote w:id="64">
    <w:p w14:paraId="7A55D574" w14:textId="77777777" w:rsidR="00AA590C" w:rsidRPr="009D7F63" w:rsidRDefault="00AA590C"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V zmysle ustanovení delegovaného nariadenia č. 481/2014, výdavky na bankové záruky patria do skupiny výdavkov „Finančné výdavky a poplatky“.</w:t>
      </w:r>
    </w:p>
  </w:footnote>
  <w:footnote w:id="65">
    <w:p w14:paraId="7A55D575" w14:textId="2BC95C86" w:rsidR="00AA590C" w:rsidRPr="009D7F63" w:rsidRDefault="00AA590C"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Ak by počas doby realizácie projektu došlo k poškodeniu, je prijímateľ povinný uviesť majetok do pôvodného stavu. V prípade straty alebo odcudzenia je prijímateľ povinný bezodkladne zabezpečiť náhradu majetku tak, aby náhradný majetok spĺňal minimálne rovnaké parametre. Nahradenie majetku bude na náklady prijímateľa alebo uhradené z poistného plnenia. Nákup náhradného majetku musí byť preukázaný účtovným dokladom.  </w:t>
      </w:r>
    </w:p>
  </w:footnote>
  <w:footnote w:id="66">
    <w:p w14:paraId="7A55D578" w14:textId="77777777" w:rsidR="00AA590C" w:rsidRPr="009D7F63" w:rsidRDefault="00AA590C" w:rsidP="00C92A1F">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67">
    <w:p w14:paraId="4F8F3C8B" w14:textId="77777777" w:rsidR="00AA590C" w:rsidRPr="009D7F63" w:rsidRDefault="00AA590C" w:rsidP="003D140B">
      <w:pPr>
        <w:pStyle w:val="Textpoznmkypodiarou"/>
        <w:jc w:val="both"/>
        <w:rPr>
          <w:rFonts w:cs="Arial"/>
          <w:szCs w:val="16"/>
        </w:rPr>
      </w:pPr>
      <w:r w:rsidRPr="009D7F63">
        <w:rPr>
          <w:rStyle w:val="Odkaznapoznmkupodiarou"/>
          <w:rFonts w:cs="Arial"/>
          <w:szCs w:val="16"/>
        </w:rPr>
        <w:footnoteRef/>
      </w:r>
      <w:r w:rsidRPr="009D7F63">
        <w:rPr>
          <w:rFonts w:cs="Arial"/>
          <w:szCs w:val="16"/>
        </w:rPr>
        <w:t>Takýmito výdavkami sú napr. pokuty (napr. pokuty uložené v súlade s ustanoveniami všeobecne záväzných právnych predpisov za porušenie princípu ,,znečisťovateľ platí“) a iné druhy uložených peňažných alebo nepeňažných sankcií.</w:t>
      </w:r>
    </w:p>
  </w:footnote>
  <w:footnote w:id="68">
    <w:p w14:paraId="451277DD" w14:textId="77777777" w:rsidR="00AA590C" w:rsidRPr="009D7F63" w:rsidRDefault="00AA590C" w:rsidP="003D140B">
      <w:pPr>
        <w:pStyle w:val="Textpoznmkypodiarou"/>
        <w:rPr>
          <w:rFonts w:cs="Arial"/>
          <w:szCs w:val="16"/>
        </w:rPr>
      </w:pPr>
      <w:r w:rsidRPr="009D7F63">
        <w:rPr>
          <w:rStyle w:val="Odkaznapoznmkupodiarou"/>
          <w:rFonts w:cs="Arial"/>
          <w:szCs w:val="16"/>
        </w:rPr>
        <w:footnoteRef/>
      </w:r>
      <w:r w:rsidRPr="009D7F63">
        <w:rPr>
          <w:rFonts w:cs="Arial"/>
          <w:szCs w:val="16"/>
        </w:rPr>
        <w:t>Týmto nie je dotknuté ustanovenie čl. 69 ods. 3 písm. a) všeobecného nariadenia.</w:t>
      </w:r>
    </w:p>
  </w:footnote>
  <w:footnote w:id="69">
    <w:p w14:paraId="7A55D579" w14:textId="67088258" w:rsidR="00AA590C" w:rsidRPr="009D7F63" w:rsidRDefault="00AA590C" w:rsidP="001B312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niektorých prípadoch môže </w:t>
      </w:r>
      <w:r>
        <w:rPr>
          <w:rFonts w:cs="Arial"/>
          <w:szCs w:val="16"/>
          <w:lang w:val="sk-SK"/>
        </w:rPr>
        <w:t>návrh čiastkovej správy z kontroly/</w:t>
      </w:r>
      <w:r w:rsidRPr="00DE67D4">
        <w:rPr>
          <w:rFonts w:cs="Arial"/>
          <w:szCs w:val="16"/>
          <w:lang w:val="sk-SK"/>
        </w:rPr>
        <w:t>návrh správy z kontroly</w:t>
      </w:r>
      <w:r w:rsidRPr="009D7F63">
        <w:rPr>
          <w:rFonts w:cs="Arial"/>
          <w:szCs w:val="16"/>
          <w:lang w:val="sk-SK"/>
        </w:rPr>
        <w:t xml:space="preserve"> nahrádzať výzvu na doplnenie.</w:t>
      </w:r>
    </w:p>
  </w:footnote>
  <w:footnote w:id="70">
    <w:p w14:paraId="45573155" w14:textId="14B40576" w:rsidR="00AA590C" w:rsidRPr="001A7C8D" w:rsidRDefault="00AA590C">
      <w:pPr>
        <w:pStyle w:val="Textpoznmkypodiarou"/>
        <w:rPr>
          <w:lang w:val="sk-SK"/>
        </w:rPr>
      </w:pPr>
      <w:r>
        <w:rPr>
          <w:rStyle w:val="Odkaznapoznmkupodiarou"/>
        </w:rPr>
        <w:footnoteRef/>
      </w:r>
      <w:r>
        <w:t xml:space="preserve"> V zmysle ustanovenia § 22 ods. 2 zákona o finančnej kontrole</w:t>
      </w:r>
    </w:p>
  </w:footnote>
  <w:footnote w:id="71">
    <w:p w14:paraId="7A55D57A" w14:textId="77777777" w:rsidR="00AA590C" w:rsidRPr="009D7F63" w:rsidRDefault="00AA590C" w:rsidP="001D3A7D">
      <w:pPr>
        <w:autoSpaceDE w:val="0"/>
        <w:autoSpaceDN w:val="0"/>
        <w:adjustRightInd w:val="0"/>
        <w:spacing w:before="120"/>
        <w:jc w:val="both"/>
        <w:rPr>
          <w:rFonts w:cs="Arial"/>
          <w:sz w:val="16"/>
          <w:szCs w:val="16"/>
        </w:rPr>
      </w:pPr>
      <w:r w:rsidRPr="009D7F63">
        <w:rPr>
          <w:rStyle w:val="Odkaznapoznmkupodiarou"/>
          <w:rFonts w:cs="Arial"/>
          <w:szCs w:val="16"/>
        </w:rPr>
        <w:footnoteRef/>
      </w:r>
      <w:r w:rsidRPr="009D7F63">
        <w:rPr>
          <w:rFonts w:cs="Arial"/>
          <w:sz w:val="16"/>
          <w:szCs w:val="16"/>
        </w:rPr>
        <w:t xml:space="preserve"> V prípade štátnych rozpočtových organizácií môže poskytovateľ na konci rozpočtového roka po dohode s prijímateľom rozhodnúť o poskytnutí nižšej zálohovej platby, a to len do výšky potrebnej na realizáciu projektových aktivít do konca príslušného roka. V nasledujúcom rozpočtovom roku môže poskytovateľ poskytnúť ďalšiu zálohovú platbu bez povinnosti schválenia akejkoľvek časti predchádzajúcej zálohovej platby certifikačným orgánom, ale maximálne do výšky 40 % z relevantnej časti rozpočtu projektu zodpovedajúcim 12 mesiacom realizácie aktivít projektu.</w:t>
      </w:r>
    </w:p>
    <w:p w14:paraId="7A55D57B" w14:textId="77777777" w:rsidR="00AA590C" w:rsidRPr="009D7F63" w:rsidRDefault="00AA590C">
      <w:pPr>
        <w:pStyle w:val="Textpoznmkypodiarou"/>
        <w:rPr>
          <w:rFonts w:cs="Arial"/>
          <w:szCs w:val="16"/>
          <w:lang w:val="sk-SK"/>
        </w:rPr>
      </w:pPr>
    </w:p>
  </w:footnote>
  <w:footnote w:id="72">
    <w:p w14:paraId="7A55D57C" w14:textId="77777777" w:rsidR="00AA590C" w:rsidRPr="009D7F63" w:rsidRDefault="00AA590C" w:rsidP="001D3A7D">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w:t>
      </w:r>
      <w:r w:rsidRPr="009D7F63">
        <w:rPr>
          <w:rFonts w:cs="Arial"/>
          <w:szCs w:val="16"/>
        </w:rPr>
        <w:t> prípade, ak prijímateľ pri realizácii projektu nedosiahne 95 % nenávratného finančného príspevku, projekt môže byť ukončený aj žiadosťou o platbu (zúčtovanie zálohovej platby – s príznakom záverečná)</w:t>
      </w:r>
    </w:p>
  </w:footnote>
  <w:footnote w:id="73">
    <w:p w14:paraId="7A55D57D" w14:textId="77777777" w:rsidR="00AA590C" w:rsidRPr="009D7F63" w:rsidRDefault="00AA590C"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Monitorovacie údaje sú prílohou pri ŽoP formou predfinancovania, zúčtovania zálohovej platby a refundácie.</w:t>
      </w:r>
    </w:p>
  </w:footnote>
  <w:footnote w:id="74">
    <w:p w14:paraId="7A55D57E" w14:textId="77777777" w:rsidR="00AA590C" w:rsidRPr="009D7F63" w:rsidRDefault="00AA590C"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týchto typov ŽoP: zúčtovanie predfinancovania, poskytnutie zálohovej platby, </w:t>
      </w:r>
    </w:p>
  </w:footnote>
  <w:footnote w:id="75">
    <w:p w14:paraId="7A55D57F" w14:textId="77777777" w:rsidR="00AA590C" w:rsidRPr="009D7F63" w:rsidRDefault="00AA590C"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 prípade týchto typov ŽoP: poskytnutie predfinancovania, zúčtovanie zálohovej platby a refundácia.</w:t>
      </w:r>
    </w:p>
  </w:footnote>
  <w:footnote w:id="76">
    <w:p w14:paraId="7A55D580" w14:textId="77777777" w:rsidR="00AA590C" w:rsidRPr="009D7F63" w:rsidRDefault="00AA590C"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Výnimku tvoria výdavky, ktoré spadajú pod režim daný možnosťami zjednodušeného vykazovania výdavkov, kde nie je potrebné výdavky preukazovať účtovnými dokladmi. Pri oprávnených výdavkoch vykazovaných zjednodušenou formou sa budú dokladať podklady, ktoré budú nevyhnutné pre overenie toho, že činnosti alebo výstupy, ktoré sú uvedené v zmluve o NFP, boli riadne uskutočnené a dodané.</w:t>
      </w:r>
    </w:p>
  </w:footnote>
  <w:footnote w:id="77">
    <w:p w14:paraId="7A55D581" w14:textId="77777777" w:rsidR="00AA590C" w:rsidRPr="009D7F63" w:rsidRDefault="00AA590C"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Vrátane </w:t>
      </w:r>
      <w:r w:rsidRPr="009D7F63">
        <w:rPr>
          <w:rFonts w:cs="Arial"/>
          <w:bCs/>
          <w:szCs w:val="16"/>
          <w:lang w:val="sk-SK" w:eastAsia="cs-CZ"/>
        </w:rPr>
        <w:t>podrobnej špecifikácie dodávky.</w:t>
      </w:r>
    </w:p>
  </w:footnote>
  <w:footnote w:id="78">
    <w:p w14:paraId="7A55D582" w14:textId="77777777" w:rsidR="00AA590C" w:rsidRPr="009D7F63" w:rsidRDefault="00AA590C"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Preukazovanie úhrady výdavkov sa nevzťahuje na výdavky realizované v režime zjednodušeného vykazovania výdavkov a výdavky vo forme vecných príspevkov a odpisov.</w:t>
      </w:r>
    </w:p>
  </w:footnote>
  <w:footnote w:id="79">
    <w:p w14:paraId="7A55D583" w14:textId="052EABFD" w:rsidR="00AA590C" w:rsidRPr="009D7F63" w:rsidRDefault="00AA590C" w:rsidP="009D7F63">
      <w:pPr>
        <w:pStyle w:val="Zkladntext"/>
        <w:rPr>
          <w:rFonts w:ascii="Arial" w:hAnsi="Arial" w:cs="Arial"/>
          <w:sz w:val="16"/>
          <w:szCs w:val="16"/>
        </w:rPr>
      </w:pPr>
      <w:r w:rsidRPr="009D7F63">
        <w:rPr>
          <w:rStyle w:val="Odkaznapoznmkupodiarou"/>
          <w:rFonts w:cs="Arial"/>
          <w:szCs w:val="16"/>
        </w:rPr>
        <w:footnoteRef/>
      </w:r>
      <w:r w:rsidRPr="009D7F63">
        <w:rPr>
          <w:rFonts w:ascii="Arial" w:hAnsi="Arial" w:cs="Arial"/>
          <w:sz w:val="16"/>
          <w:szCs w:val="16"/>
        </w:rPr>
        <w:t xml:space="preserve"> Pracovné zmluvy a dohody o prác</w:t>
      </w:r>
      <w:r>
        <w:rPr>
          <w:rFonts w:ascii="Arial" w:hAnsi="Arial" w:cs="Arial"/>
          <w:sz w:val="16"/>
          <w:szCs w:val="16"/>
          <w:lang w:val="sk-SK"/>
        </w:rPr>
        <w:t>ach</w:t>
      </w:r>
      <w:r w:rsidRPr="009D7F63">
        <w:rPr>
          <w:rFonts w:ascii="Arial" w:hAnsi="Arial" w:cs="Arial"/>
          <w:sz w:val="16"/>
          <w:szCs w:val="16"/>
        </w:rPr>
        <w:t xml:space="preserve"> vykonávan</w:t>
      </w:r>
      <w:r>
        <w:rPr>
          <w:rFonts w:ascii="Arial" w:hAnsi="Arial" w:cs="Arial"/>
          <w:sz w:val="16"/>
          <w:szCs w:val="16"/>
          <w:lang w:val="sk-SK"/>
        </w:rPr>
        <w:t>ých</w:t>
      </w:r>
      <w:r w:rsidRPr="009D7F63">
        <w:rPr>
          <w:rFonts w:ascii="Arial" w:hAnsi="Arial" w:cs="Arial"/>
          <w:sz w:val="16"/>
          <w:szCs w:val="16"/>
        </w:rPr>
        <w:t xml:space="preserve"> mimo pracovného pomeru sú uzatvorené na základe </w:t>
      </w:r>
      <w:r>
        <w:rPr>
          <w:rFonts w:ascii="Arial" w:hAnsi="Arial" w:cs="Arial"/>
          <w:sz w:val="16"/>
          <w:szCs w:val="16"/>
          <w:lang w:val="sk-SK"/>
        </w:rPr>
        <w:t>Z</w:t>
      </w:r>
      <w:r w:rsidRPr="009D7F63">
        <w:rPr>
          <w:rFonts w:ascii="Arial" w:hAnsi="Arial" w:cs="Arial"/>
          <w:sz w:val="16"/>
          <w:szCs w:val="16"/>
        </w:rPr>
        <w:t>ákonníka práce, zákona o výkone práce vo verejnom záujme, resp. zákona o štátnej službe a obsahujú všetky náležitosti pracovnej zmluvy/dohody podľa týchto zákonov. Zmluva/dohoda alebo ich prílohy ďalej obsahujú aj:</w:t>
      </w:r>
    </w:p>
    <w:p w14:paraId="7A55D584" w14:textId="77777777" w:rsidR="00AA590C" w:rsidRPr="009D7F63" w:rsidRDefault="00AA590C" w:rsidP="00151D4D">
      <w:pPr>
        <w:pStyle w:val="Zoznamsodrkami"/>
        <w:numPr>
          <w:ilvl w:val="0"/>
          <w:numId w:val="38"/>
        </w:numPr>
        <w:spacing w:before="0" w:after="0"/>
        <w:ind w:left="284" w:hanging="284"/>
        <w:contextualSpacing/>
        <w:rPr>
          <w:rFonts w:ascii="Arial" w:hAnsi="Arial" w:cs="Arial"/>
          <w:sz w:val="16"/>
          <w:szCs w:val="16"/>
        </w:rPr>
      </w:pPr>
      <w:r w:rsidRPr="009D7F63">
        <w:rPr>
          <w:rFonts w:ascii="Arial" w:hAnsi="Arial" w:cs="Arial"/>
          <w:sz w:val="16"/>
          <w:szCs w:val="16"/>
        </w:rPr>
        <w:t>identifikáciu projektu, do ktorého je zamestnanec zapojený,</w:t>
      </w:r>
    </w:p>
    <w:p w14:paraId="7A55D585" w14:textId="6B81D9DC" w:rsidR="00AA590C" w:rsidRPr="009D7F63" w:rsidRDefault="00AA590C" w:rsidP="00151D4D">
      <w:pPr>
        <w:pStyle w:val="Zoznamsodrkami"/>
        <w:numPr>
          <w:ilvl w:val="0"/>
          <w:numId w:val="38"/>
        </w:numPr>
        <w:spacing w:before="0" w:after="0"/>
        <w:ind w:left="284" w:hanging="284"/>
        <w:contextualSpacing/>
        <w:rPr>
          <w:rFonts w:ascii="Arial" w:hAnsi="Arial" w:cs="Arial"/>
          <w:sz w:val="16"/>
          <w:szCs w:val="16"/>
        </w:rPr>
      </w:pPr>
      <w:r w:rsidRPr="009D7F63">
        <w:rPr>
          <w:rFonts w:ascii="Arial" w:hAnsi="Arial" w:cs="Arial"/>
          <w:sz w:val="16"/>
          <w:szCs w:val="16"/>
        </w:rPr>
        <w:t>opis pracovnej činnosti (t.</w:t>
      </w:r>
      <w:r>
        <w:rPr>
          <w:rFonts w:ascii="Arial" w:hAnsi="Arial" w:cs="Arial"/>
          <w:sz w:val="16"/>
          <w:szCs w:val="16"/>
        </w:rPr>
        <w:t xml:space="preserve"> </w:t>
      </w:r>
      <w:r w:rsidRPr="009D7F63">
        <w:rPr>
          <w:rFonts w:ascii="Arial" w:hAnsi="Arial" w:cs="Arial"/>
          <w:sz w:val="16"/>
          <w:szCs w:val="16"/>
        </w:rPr>
        <w:t>j. náplň práce) relevantnej pre projekt.</w:t>
      </w:r>
    </w:p>
    <w:p w14:paraId="7A55D586" w14:textId="7027F5DF" w:rsidR="00AA590C" w:rsidRPr="002D4DD9" w:rsidRDefault="00AA590C" w:rsidP="009D7F63">
      <w:pPr>
        <w:pStyle w:val="Zoznamsodrkami"/>
        <w:spacing w:before="0" w:after="0"/>
        <w:contextualSpacing/>
        <w:rPr>
          <w:rFonts w:ascii="Arial" w:hAnsi="Arial" w:cs="Arial"/>
          <w:sz w:val="16"/>
          <w:szCs w:val="16"/>
        </w:rPr>
      </w:pPr>
      <w:r w:rsidRPr="009D7F63">
        <w:rPr>
          <w:rFonts w:ascii="Arial" w:hAnsi="Arial" w:cs="Arial"/>
          <w:sz w:val="16"/>
          <w:szCs w:val="16"/>
        </w:rPr>
        <w:t>V prípade, ak v pracovnej zmluve, resp. dodatku k pracovnej zmluve a obdobných dokumentoch nie je špecifikovaná pracovná doba, prestávky v práci a pod., je potrebné doložiť k ŽoP aj interný predpis ošetrujúci uvedené skutočnosti, napr. pracovný poriadok, kolektívna zmluva</w:t>
      </w:r>
      <w:r>
        <w:rPr>
          <w:rFonts w:ascii="Arial" w:hAnsi="Arial" w:cs="Arial"/>
          <w:sz w:val="16"/>
          <w:szCs w:val="16"/>
        </w:rPr>
        <w:t xml:space="preserve"> a pod</w:t>
      </w:r>
      <w:r w:rsidRPr="009D7F63">
        <w:rPr>
          <w:rFonts w:ascii="Arial" w:hAnsi="Arial" w:cs="Arial"/>
          <w:sz w:val="16"/>
          <w:szCs w:val="16"/>
        </w:rPr>
        <w:t xml:space="preserve">. </w:t>
      </w:r>
    </w:p>
  </w:footnote>
  <w:footnote w:id="80">
    <w:p w14:paraId="7A55D587" w14:textId="77777777" w:rsidR="00AA590C" w:rsidRPr="002D4DD9" w:rsidRDefault="00AA590C" w:rsidP="009D7F63">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 formou dodatkov, napr. dodatok k pracovnej zmluve v prípade zmeny druhu práce alebo zmeny pracovnej náplne týkajúce sa pracovnej činnosti na projekte, dodatok/zmena platového návrhu a pod.</w:t>
      </w:r>
    </w:p>
  </w:footnote>
  <w:footnote w:id="81">
    <w:p w14:paraId="7A55D588" w14:textId="3A6CB76A" w:rsidR="00AA590C" w:rsidRPr="00666AC8" w:rsidRDefault="00AA590C" w:rsidP="008A2C57">
      <w:pPr>
        <w:pStyle w:val="Default"/>
        <w:jc w:val="both"/>
        <w:rPr>
          <w:rFonts w:ascii="Arial" w:hAnsi="Arial"/>
          <w:sz w:val="16"/>
          <w:lang w:val="sk-SK"/>
        </w:rPr>
      </w:pPr>
      <w:r w:rsidRPr="002D4DD9">
        <w:rPr>
          <w:rStyle w:val="Odkaznapoznmkupodiarou"/>
          <w:rFonts w:cs="Arial"/>
          <w:szCs w:val="16"/>
        </w:rPr>
        <w:footnoteRef/>
      </w:r>
      <w:r w:rsidRPr="002D4DD9">
        <w:rPr>
          <w:rFonts w:ascii="Arial" w:hAnsi="Arial"/>
          <w:sz w:val="16"/>
          <w:lang w:val="sk-SK"/>
        </w:rPr>
        <w:t xml:space="preserve"> Zjednodušený pracovný výkaz sa predkladá v prípade zamestnanca, ktorý má pracovný pomer (resp. štátnozamestnanecký pomer), a ktorý 100 % svojich pracovných činností vykonáva iba na jednom projekte (bez ohľadu na ustanovený pracovný čas) a iba na jednej pracovnej pozícii</w:t>
      </w:r>
      <w:r>
        <w:rPr>
          <w:rFonts w:ascii="Arial" w:hAnsi="Arial"/>
          <w:sz w:val="16"/>
          <w:lang w:val="sk-SK"/>
        </w:rPr>
        <w:t xml:space="preserve"> v rámci jednej aktivity</w:t>
      </w:r>
      <w:r w:rsidRPr="002D4DD9">
        <w:rPr>
          <w:rFonts w:ascii="Arial" w:hAnsi="Arial"/>
          <w:sz w:val="16"/>
          <w:lang w:val="sk-SK"/>
        </w:rPr>
        <w:t xml:space="preserve">, t. j. </w:t>
      </w:r>
      <w:r w:rsidRPr="002D4DD9">
        <w:rPr>
          <w:rFonts w:ascii="Arial" w:hAnsi="Arial"/>
          <w:sz w:val="16"/>
          <w:u w:val="single"/>
          <w:lang w:val="sk-SK"/>
        </w:rPr>
        <w:t xml:space="preserve">nevykonáva práce na základe dohody o prácach vykonávaných mimo pracovného pomeru ani iné činnosti </w:t>
      </w:r>
      <w:r w:rsidRPr="002D4DD9">
        <w:rPr>
          <w:rFonts w:ascii="Arial" w:hAnsi="Arial"/>
          <w:sz w:val="16"/>
          <w:lang w:val="sk-SK"/>
        </w:rPr>
        <w:t xml:space="preserve">financované prostredníctvom </w:t>
      </w:r>
      <w:r w:rsidRPr="002D4DD9">
        <w:rPr>
          <w:rFonts w:ascii="Arial" w:hAnsi="Arial"/>
          <w:sz w:val="16"/>
          <w:u w:val="single"/>
          <w:lang w:val="sk-SK"/>
        </w:rPr>
        <w:t>verejných prostriedkov</w:t>
      </w:r>
      <w:r w:rsidRPr="00666AC8">
        <w:rPr>
          <w:rFonts w:ascii="Arial" w:hAnsi="Arial"/>
          <w:b/>
          <w:sz w:val="16"/>
          <w:u w:val="single"/>
          <w:lang w:val="sk-SK"/>
        </w:rPr>
        <w:t xml:space="preserve"> </w:t>
      </w:r>
      <w:r w:rsidRPr="00666AC8">
        <w:rPr>
          <w:rFonts w:ascii="Arial" w:hAnsi="Arial"/>
          <w:sz w:val="16"/>
          <w:lang w:val="sk-SK"/>
        </w:rPr>
        <w:t xml:space="preserve">u rovnakého zamestnávateľa (napr. ďalšia pracovná zmluva alebo dohoda o vykonaní práce) alebo iných zamestnávateľov, resp. pre iné právnické alebo fyzické osoby (bez ohľadu na povahu zmluvných vzťahov). Ak poskytovateľ identifikuje porušenie podmienky týkajúcej sa nevykonávania ďalšej činnosti financovanej z verejných prostriedkov (ďalší zmluvný vzťah a bez ohľadu na dodávateľské, resp. subdodávateľské kontrakty), tak v takomto prípade budú všetky výdavky týkajúce sa činností preukázaných prostredníctvom zjednodušeného pracovného výkazu posúdené ako neoprávnené od začiatku obdobia, v ktorom zamestnanec začal vykonávať ďalšiu činnosť financovanú z verejných prostriedkov (napr. v priebehu kalendárneho mesiaca marec začal zamestnanec vykonávať ďalšiu činnosť, tak výdavky na činnosti vykázané prostredníctvom zjednodušeného pracovného výkazu budú neoprávnené od začiatku kalendárneho mesiaca marec).  </w:t>
      </w:r>
    </w:p>
  </w:footnote>
  <w:footnote w:id="82">
    <w:p w14:paraId="7A55D589" w14:textId="5F9FD177" w:rsidR="00AA590C" w:rsidRPr="002D4DD9" w:rsidRDefault="00AA590C" w:rsidP="008A2C57">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Pr>
          <w:rFonts w:cs="Arial"/>
          <w:szCs w:val="16"/>
          <w:lang w:val="sk-SK"/>
        </w:rPr>
        <w:t>Všeobecný p</w:t>
      </w:r>
      <w:r w:rsidRPr="009D7F63">
        <w:rPr>
          <w:rFonts w:cs="Arial"/>
          <w:szCs w:val="16"/>
        </w:rPr>
        <w:t>racovn</w:t>
      </w:r>
      <w:r>
        <w:rPr>
          <w:rFonts w:cs="Arial"/>
          <w:szCs w:val="16"/>
          <w:lang w:val="sk-SK"/>
        </w:rPr>
        <w:t>ý</w:t>
      </w:r>
      <w:r w:rsidRPr="009D7F63">
        <w:rPr>
          <w:rFonts w:cs="Arial"/>
          <w:szCs w:val="16"/>
        </w:rPr>
        <w:t xml:space="preserve"> výkaz sa predklad</w:t>
      </w:r>
      <w:r>
        <w:rPr>
          <w:rFonts w:cs="Arial"/>
          <w:szCs w:val="16"/>
          <w:lang w:val="sk-SK"/>
        </w:rPr>
        <w:t>á</w:t>
      </w:r>
      <w:r w:rsidRPr="009D7F63">
        <w:rPr>
          <w:rFonts w:cs="Arial"/>
          <w:szCs w:val="16"/>
        </w:rPr>
        <w:t xml:space="preserve"> za zamestnanca</w:t>
      </w:r>
      <w:r>
        <w:rPr>
          <w:rFonts w:cs="Arial"/>
          <w:szCs w:val="16"/>
          <w:lang w:val="sk-SK"/>
        </w:rPr>
        <w:t>, ktorý má</w:t>
      </w:r>
      <w:r w:rsidRPr="009D7F63">
        <w:rPr>
          <w:rFonts w:cs="Arial"/>
          <w:szCs w:val="16"/>
        </w:rPr>
        <w:t xml:space="preserve"> pracovný pomer (resp. štátnozamestnanecký pomer)</w:t>
      </w:r>
      <w:r>
        <w:rPr>
          <w:rFonts w:cs="Arial"/>
          <w:szCs w:val="16"/>
          <w:lang w:val="sk-SK"/>
        </w:rPr>
        <w:t xml:space="preserve"> alebo vykonáva práce na základe dohody o prácach vykonávaných mimo pracovného pomeru</w:t>
      </w:r>
      <w:r w:rsidRPr="009D7F63">
        <w:rPr>
          <w:rFonts w:cs="Arial"/>
          <w:szCs w:val="16"/>
        </w:rPr>
        <w:t>, pričom zároveň tento zamestnanec pracuje na jednom, resp. viacerých projektoch na základe dodatku k pracovnej zmluve</w:t>
      </w:r>
      <w:r w:rsidRPr="009D7F63">
        <w:rPr>
          <w:rFonts w:cs="Arial"/>
          <w:szCs w:val="16"/>
          <w:lang w:val="sk-SK"/>
        </w:rPr>
        <w:t>,</w:t>
      </w:r>
      <w:r w:rsidRPr="009D7F63">
        <w:rPr>
          <w:rFonts w:cs="Arial"/>
          <w:szCs w:val="16"/>
        </w:rPr>
        <w:t xml:space="preserve"> resp. na základe pracovnoprávneho vzťahu alebo obdobného vzťahu, pričom vykonáva aj iné činnosti financované prostredníctvom verejných prostriedkov u rovnakého zamestnávateľa (napr. ďalšia pracovná zmluva alebo dohoda o vykonaní práce) alebo iných zamestnávateľov, resp. pre iné </w:t>
      </w:r>
      <w:r w:rsidRPr="002D4DD9">
        <w:rPr>
          <w:rFonts w:cs="Arial"/>
          <w:szCs w:val="16"/>
        </w:rPr>
        <w:t xml:space="preserve">právnické alebo fyzické osoby. </w:t>
      </w:r>
      <w:r w:rsidRPr="002D4DD9">
        <w:rPr>
          <w:rFonts w:cs="Arial"/>
          <w:szCs w:val="16"/>
          <w:lang w:val="sk-SK"/>
        </w:rPr>
        <w:t xml:space="preserve"> </w:t>
      </w:r>
    </w:p>
  </w:footnote>
  <w:footnote w:id="83">
    <w:p w14:paraId="7A55D58A" w14:textId="010C8D03" w:rsidR="00AA590C" w:rsidRPr="002D4DD9" w:rsidRDefault="00AA590C"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w:t>
      </w:r>
    </w:p>
  </w:footnote>
  <w:footnote w:id="84">
    <w:p w14:paraId="7A55D58B" w14:textId="36DE3BCF" w:rsidR="00AA590C" w:rsidRPr="002D4DD9" w:rsidRDefault="00AA590C"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w:t>
      </w:r>
      <w:r>
        <w:rPr>
          <w:rFonts w:cs="Arial"/>
          <w:szCs w:val="16"/>
          <w:lang w:val="sk-SK"/>
        </w:rPr>
        <w:t>.</w:t>
      </w:r>
    </w:p>
  </w:footnote>
  <w:footnote w:id="85">
    <w:p w14:paraId="7A55D58D" w14:textId="03BDB2CD" w:rsidR="00AA590C" w:rsidRPr="009D7F63" w:rsidRDefault="00AA590C" w:rsidP="008A2C57">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Všeobecný p</w:t>
      </w:r>
      <w:r w:rsidRPr="009D7F63">
        <w:rPr>
          <w:rFonts w:cs="Arial"/>
          <w:szCs w:val="16"/>
        </w:rPr>
        <w:t>racovn</w:t>
      </w:r>
      <w:r w:rsidRPr="009D7F63">
        <w:rPr>
          <w:rFonts w:cs="Arial"/>
          <w:szCs w:val="16"/>
          <w:lang w:val="sk-SK"/>
        </w:rPr>
        <w:t>ý</w:t>
      </w:r>
      <w:r w:rsidRPr="009D7F63">
        <w:rPr>
          <w:rFonts w:cs="Arial"/>
          <w:szCs w:val="16"/>
        </w:rPr>
        <w:t xml:space="preserve"> výkaz </w:t>
      </w:r>
      <w:r>
        <w:rPr>
          <w:rFonts w:cs="Arial"/>
          <w:szCs w:val="16"/>
          <w:lang w:val="sk-SK"/>
        </w:rPr>
        <w:t xml:space="preserve">sa </w:t>
      </w:r>
      <w:r w:rsidRPr="009D7F63">
        <w:rPr>
          <w:rFonts w:cs="Arial"/>
          <w:szCs w:val="16"/>
        </w:rPr>
        <w:t>predklad</w:t>
      </w:r>
      <w:r>
        <w:rPr>
          <w:rFonts w:cs="Arial"/>
          <w:szCs w:val="16"/>
          <w:lang w:val="sk-SK"/>
        </w:rPr>
        <w:t>á</w:t>
      </w:r>
      <w:r w:rsidRPr="009D7F63">
        <w:rPr>
          <w:rFonts w:cs="Arial"/>
          <w:szCs w:val="16"/>
        </w:rPr>
        <w:t xml:space="preserve"> </w:t>
      </w:r>
      <w:r>
        <w:rPr>
          <w:rFonts w:cs="Arial"/>
          <w:szCs w:val="16"/>
          <w:lang w:val="sk-SK"/>
        </w:rPr>
        <w:t xml:space="preserve">za </w:t>
      </w:r>
      <w:r w:rsidRPr="009D7F63">
        <w:rPr>
          <w:rFonts w:cs="Arial"/>
          <w:szCs w:val="16"/>
        </w:rPr>
        <w:t>zamestnanc</w:t>
      </w:r>
      <w:r>
        <w:rPr>
          <w:rFonts w:cs="Arial"/>
          <w:szCs w:val="16"/>
          <w:lang w:val="sk-SK"/>
        </w:rPr>
        <w:t>a,</w:t>
      </w:r>
      <w:r w:rsidRPr="00BE6E1E">
        <w:rPr>
          <w:rFonts w:cs="Arial"/>
          <w:szCs w:val="16"/>
          <w:lang w:val="sk-SK"/>
        </w:rPr>
        <w:t xml:space="preserve"> </w:t>
      </w:r>
      <w:r>
        <w:rPr>
          <w:rFonts w:cs="Arial"/>
          <w:szCs w:val="16"/>
          <w:lang w:val="sk-SK"/>
        </w:rPr>
        <w:t>ktorý pracuje na základe dohody o prácach vykonávaných mimo pracovného pomeru v zmysle Zákonníka práce</w:t>
      </w:r>
      <w:r w:rsidRPr="009D7F63">
        <w:rPr>
          <w:rFonts w:cs="Arial"/>
          <w:szCs w:val="16"/>
        </w:rPr>
        <w:t xml:space="preserve">. </w:t>
      </w:r>
    </w:p>
  </w:footnote>
  <w:footnote w:id="86">
    <w:p w14:paraId="7A55D58E" w14:textId="5905C154" w:rsidR="00AA590C" w:rsidRPr="009D7F63" w:rsidRDefault="00AA590C"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 xml:space="preserve">prvýkrát. </w:t>
      </w:r>
      <w:r w:rsidRPr="009D7F63">
        <w:rPr>
          <w:rFonts w:cs="Arial"/>
          <w:szCs w:val="16"/>
          <w:lang w:val="sk-SK"/>
        </w:rPr>
        <w:t xml:space="preserve">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w:t>
      </w:r>
      <w:r>
        <w:rPr>
          <w:rFonts w:cs="Arial"/>
          <w:szCs w:val="16"/>
          <w:lang w:val="sk-SK"/>
        </w:rPr>
        <w:t>.</w:t>
      </w:r>
    </w:p>
  </w:footnote>
  <w:footnote w:id="87">
    <w:p w14:paraId="21B88E63" w14:textId="45116D8F" w:rsidR="00AA590C" w:rsidRPr="00DB1B99" w:rsidRDefault="00AA590C" w:rsidP="00DB1B99">
      <w:pPr>
        <w:pStyle w:val="Textpoznmkypodiarou"/>
        <w:jc w:val="both"/>
        <w:rPr>
          <w:lang w:val="sk-SK"/>
        </w:rPr>
      </w:pPr>
      <w:r>
        <w:rPr>
          <w:rStyle w:val="Odkaznapoznmkupodiarou"/>
        </w:rPr>
        <w:footnoteRef/>
      </w:r>
      <w:r>
        <w:t xml:space="preserve"> </w:t>
      </w:r>
      <w:r>
        <w:rPr>
          <w:lang w:val="sk-SK"/>
        </w:rPr>
        <w:t xml:space="preserve">Poskytovateľ na základe žiadosti o predkladanie interných personálnych výdavkov prijímateľa/partnera prostredníctvom sumarizačných hárkov – personálne výdavky (ďalej len „žiadosť o výnimku“) vyhodnotí chybovosť v doteraz predložených žiadostiach o platbu (vyhodnotenie sa vykoná len na nárokovaných interných personálnych výdavkoch v dvoch žiadostiach o platbu). Chybovosť nárokovaných interných personálnych výdavkoch v žiadostiach o platbu nesmie presiahnuť 2% z ich hodnoty. Prijímateľ môže žiadosť o výnimku predložiť najskôr po úhrade resp. zúčtovaní dvoch žiadostí o platbu (netýka sa žiadosti o poskytnutie zálohovej platby). V prípade, ak prijímateľ predloží žiadosť o výnimku po úhrade resp. zúčtovaní viac ako dvoch žiadostí o platbu, poskytovateľ vykoná vyhodnotenie chybovosti na posledných dvoch žiadostiach o platbu, ktoré sú najbližšie k termínu predloženia žiadosti o výnimku. V prípade, ak chybovosť nárokovaných interných personálnych výdavkov nepresiahne 2% z ich hodnoty, poskytovateľ môže udeliť výnimku predkladania interných personálnych výdavkov prostredníctvom sumarizačných hárkov – personálne výdavky. Ak poskytovateľ identifikuje počas výkonu FKnM chybovosť presahujúcu 2% z hodnoty vzorky nárokovaných interných personálnych výdavkov v žiadosti o platbu, poskytovateľ môže rozhodnúť o opätovnej povinnosti predkladať kompletnú podpornú dokumentáciu k interným personálnym výdavkom (časť 2.4.6.3 </w:t>
      </w:r>
      <w:r w:rsidRPr="00DB1B99">
        <w:rPr>
          <w:lang w:val="sk-SK"/>
        </w:rPr>
        <w:t>Dokladovanie oprávnených výdavkov podľa jednotlivých</w:t>
      </w:r>
      <w:r w:rsidRPr="0073389C">
        <w:rPr>
          <w:lang w:val="sk-SK"/>
        </w:rPr>
        <w:t xml:space="preserve"> </w:t>
      </w:r>
      <w:r w:rsidRPr="00DB1B99">
        <w:rPr>
          <w:lang w:val="sk-SK"/>
        </w:rPr>
        <w:t>skupín výdavkov</w:t>
      </w:r>
      <w:r>
        <w:rPr>
          <w:lang w:val="sk-SK"/>
        </w:rPr>
        <w:t xml:space="preserve">).    </w:t>
      </w:r>
    </w:p>
  </w:footnote>
  <w:footnote w:id="88">
    <w:p w14:paraId="18F68BE6" w14:textId="77777777" w:rsidR="00AA590C" w:rsidRPr="009D7F63" w:rsidRDefault="00AA590C" w:rsidP="001407FE">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 xml:space="preserve">prvýkrát. </w:t>
      </w:r>
      <w:r w:rsidRPr="009D7F63">
        <w:rPr>
          <w:rFonts w:cs="Arial"/>
          <w:szCs w:val="16"/>
          <w:lang w:val="sk-SK"/>
        </w:rPr>
        <w:t xml:space="preserve">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w:t>
      </w:r>
    </w:p>
  </w:footnote>
  <w:footnote w:id="89">
    <w:p w14:paraId="7B8CA6F4" w14:textId="057B66FF" w:rsidR="00AA590C" w:rsidRPr="00DD30A9" w:rsidRDefault="00AA590C" w:rsidP="00DD30A9">
      <w:pPr>
        <w:pStyle w:val="Textpoznmkypodiarou"/>
        <w:jc w:val="both"/>
        <w:rPr>
          <w:lang w:val="sk-SK"/>
        </w:rPr>
      </w:pPr>
      <w:r>
        <w:rPr>
          <w:rStyle w:val="Odkaznapoznmkupodiarou"/>
        </w:rPr>
        <w:footnoteRef/>
      </w:r>
      <w:r>
        <w:t xml:space="preserve"> </w:t>
      </w:r>
      <w:r>
        <w:rPr>
          <w:lang w:val="sk-SK"/>
        </w:rPr>
        <w:t xml:space="preserve">Poskytovateľ na základe žiadosti o predkladanie výdavkov za náhrady mzdy a platu prijímateľa/partnera prostredníctvom sumarizačných hárkov – personálne výdavky (ďalej len „žiadosť o výnimku“) vyhodnotí chybovosť v doteraz predložených žiadostiach o platbu (vyhodnotenie sa vykoná len na nárokovaných výdavkoch za náhrady mzdy a platu v dvoch žiadostiach o platbu). Chybovosť nárokovaných výdavkov za náhrady mzdy a platu v žiadostiach o platbu nesmie presiahnuť 2% z ich hodnoty. Prijímateľ môže žiadosť o výnimku predložiť najskôr po úhrade resp. zúčtovaní dvoch žiadostí o platbu (netýka sa žiadosti o poskytnutie zálohovej platby). V prípade, ak prijímateľ predloží žiadosť o výnimku po úhrade resp. zúčtovaní viac ako dvoch žiadostí o platbu, poskytovateľ vykoná vyhodnotenie chybovosti na posledných dvoch žiadostiach o platbu, ktoré sú najbližšie k termínu predloženia žiadosti o výnimku. V prípade, ak chybovosť nárokovaných výdavkov za náhrady mzdy a platu nepresiahne 2% z ich hodnoty, poskytovateľ môže udeliť výnimku predkladania výdavkov za náhrady mzdy a platu prostredníctvom sumarizačných hárkov – personálne výdavky. Ak poskytovateľ identifikuje počas výkonu FKnM chybovosť presahujúcu 2% z hodnoty vzorky nárokovaných výdavkov za náhrady mzdy a platu v žiadosti o platbu, poskytovateľ môže rozhodnúť o opätovnej povinnosti predkladať kompletnú podpornú dokumentáciu k  výdavkom za náhrady mzdy a platu (časť 2.4.6.3 </w:t>
      </w:r>
      <w:r w:rsidRPr="00EB0B04">
        <w:rPr>
          <w:lang w:val="sk-SK"/>
        </w:rPr>
        <w:t>Dokladovanie oprávnených výdavkov podľa jednotlivých</w:t>
      </w:r>
      <w:r w:rsidRPr="0073389C">
        <w:rPr>
          <w:lang w:val="sk-SK"/>
        </w:rPr>
        <w:t xml:space="preserve"> </w:t>
      </w:r>
      <w:r w:rsidRPr="00EB0B04">
        <w:rPr>
          <w:lang w:val="sk-SK"/>
        </w:rPr>
        <w:t>skupín výdavkov</w:t>
      </w:r>
      <w:r>
        <w:rPr>
          <w:lang w:val="sk-SK"/>
        </w:rPr>
        <w:t xml:space="preserve">).    </w:t>
      </w:r>
    </w:p>
  </w:footnote>
  <w:footnote w:id="90">
    <w:p w14:paraId="245656D0" w14:textId="34CF1211" w:rsidR="00AA590C" w:rsidRPr="009D7F63" w:rsidRDefault="00AA590C" w:rsidP="007355D0">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Výdavky týkajúce sa poistenia vozidla nie sú zahrňované do cestovných náhrad. </w:t>
      </w:r>
    </w:p>
  </w:footnote>
  <w:footnote w:id="91">
    <w:p w14:paraId="1BAE06D9" w14:textId="3DB56B7A" w:rsidR="00AA590C" w:rsidRPr="008D4874" w:rsidRDefault="00AA590C">
      <w:pPr>
        <w:pStyle w:val="Textpoznmkypodiarou"/>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92">
    <w:p w14:paraId="06A0F700" w14:textId="0A8847BF" w:rsidR="00AA590C" w:rsidRPr="00A9227A" w:rsidRDefault="00AA590C" w:rsidP="00554970">
      <w:pPr>
        <w:pStyle w:val="Textpoznmkypodiarou"/>
        <w:jc w:val="both"/>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93">
    <w:p w14:paraId="7A55D594" w14:textId="7255982C" w:rsidR="00AA590C" w:rsidRPr="009D7F63" w:rsidRDefault="00AA590C"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zakúpi tovar v zmysle parametrov uvedených v </w:t>
      </w:r>
      <w:r>
        <w:rPr>
          <w:rFonts w:cs="Arial"/>
          <w:szCs w:val="16"/>
          <w:lang w:val="sk-SK"/>
        </w:rPr>
        <w:t>z</w:t>
      </w:r>
      <w:r w:rsidRPr="009D7F63">
        <w:rPr>
          <w:rFonts w:cs="Arial"/>
          <w:szCs w:val="16"/>
        </w:rPr>
        <w:t xml:space="preserve">mluve o NFP. V prípade odchýlky môže byť Prijímateľ vyzvaný k zdôvodneniu nesúladu parametrov uvedených v komentári rozpočtu. </w:t>
      </w:r>
    </w:p>
  </w:footnote>
  <w:footnote w:id="94">
    <w:p w14:paraId="7A55D597" w14:textId="7291098D" w:rsidR="00AA590C" w:rsidRPr="009D7F63" w:rsidRDefault="00AA590C"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Ak prijímateľ nie je schopný predložiť poistnú zmluvu k žiadosti o platbu, kde sa nárokuje majetok na preplatenie, uvedenú poistnú zmluvu predloží pri nárokovaní poistného ako oprávneného výdavku (spoločne s výpisom účtu prijímateľa a spôsobom výpočtu oprávnenej výšky výdavku - ak relevantné) alebo v rámci </w:t>
      </w:r>
      <w:r>
        <w:rPr>
          <w:rFonts w:cs="Arial"/>
          <w:szCs w:val="16"/>
          <w:lang w:val="sk-SK"/>
        </w:rPr>
        <w:t xml:space="preserve">finančnej </w:t>
      </w:r>
      <w:r w:rsidRPr="009D7F63">
        <w:rPr>
          <w:rFonts w:cs="Arial"/>
          <w:szCs w:val="16"/>
        </w:rPr>
        <w:t xml:space="preserve">kontroly na mieste predloží prijímateľ poistnú zmluvu, resp. na požiadanie </w:t>
      </w:r>
      <w:r w:rsidRPr="009D7F63">
        <w:rPr>
          <w:rFonts w:cs="Arial"/>
          <w:szCs w:val="16"/>
          <w:lang w:val="sk-SK"/>
        </w:rPr>
        <w:t>poskytovateľa</w:t>
      </w:r>
      <w:r w:rsidRPr="009D7F63">
        <w:rPr>
          <w:rFonts w:cs="Arial"/>
          <w:szCs w:val="16"/>
        </w:rPr>
        <w:t>, ak prijímateľ nezahrnul do oprávnených výdavkov poistenie</w:t>
      </w:r>
      <w:r w:rsidRPr="009D7F63">
        <w:rPr>
          <w:rFonts w:cs="Arial"/>
          <w:szCs w:val="16"/>
          <w:lang w:val="sk-SK"/>
        </w:rPr>
        <w:t>.</w:t>
      </w:r>
    </w:p>
  </w:footnote>
  <w:footnote w:id="95">
    <w:p w14:paraId="7A55D598" w14:textId="1F811B32" w:rsidR="00AA590C" w:rsidRPr="009D7F63" w:rsidRDefault="00AA590C"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831FF3">
        <w:rPr>
          <w:rFonts w:cs="Arial"/>
          <w:szCs w:val="16"/>
        </w:rPr>
        <w:t>http://uvo.gov.sk/legislativametodika-dohlad-2ab.html</w:t>
      </w:r>
    </w:p>
  </w:footnote>
  <w:footnote w:id="96">
    <w:p w14:paraId="7A55D599" w14:textId="36FD13E6" w:rsidR="00AA590C" w:rsidRPr="009D7F63" w:rsidRDefault="00AA590C"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A10CB2">
        <w:rPr>
          <w:rFonts w:cs="Arial"/>
          <w:szCs w:val="16"/>
        </w:rPr>
        <w:t>http://ec.europa.eu/regional_policy/sources/docgener/informat/2014/guidance_public_proc_sk.pdf</w:t>
      </w:r>
    </w:p>
  </w:footnote>
  <w:footnote w:id="97">
    <w:p w14:paraId="155B50B0" w14:textId="6BA108FC" w:rsidR="00AA590C" w:rsidRPr="001D76D4" w:rsidRDefault="00AA590C">
      <w:pPr>
        <w:pStyle w:val="Textpoznmkypodiarou"/>
        <w:rPr>
          <w:lang w:val="sk-SK"/>
        </w:rPr>
      </w:pPr>
      <w:r>
        <w:rPr>
          <w:rStyle w:val="Odkaznapoznmkupodiarou"/>
        </w:rPr>
        <w:footnoteRef/>
      </w:r>
      <w:r>
        <w:t xml:space="preserve"> </w:t>
      </w:r>
      <w:r w:rsidRPr="001D76D4">
        <w:t>Vo výnimočných prípadoch, kedy môže ísť o jedinečný predmet zákazky, môže prijímateľ osloviť/identifikovať aj menej ako troch záujemcov, pričom táto výnimka musí byť zo strany prijímateľa riadne zdôvodnená a podložená.</w:t>
      </w:r>
    </w:p>
  </w:footnote>
  <w:footnote w:id="98">
    <w:p w14:paraId="2376272C" w14:textId="0C61265A" w:rsidR="00AA590C" w:rsidRDefault="00770F02" w:rsidP="009D7F63">
      <w:pPr>
        <w:pStyle w:val="Textpoznmkypodiarou"/>
        <w:rPr>
          <w:rFonts w:cs="Arial"/>
          <w:szCs w:val="16"/>
          <w:lang w:val="sk-SK"/>
        </w:rPr>
      </w:pPr>
      <w:hyperlink r:id="rId3" w:history="1">
        <w:r w:rsidR="00AA590C" w:rsidRPr="00D11568">
          <w:rPr>
            <w:rStyle w:val="Hypertextovprepojenie"/>
            <w:rFonts w:cs="Arial"/>
            <w:sz w:val="16"/>
            <w:szCs w:val="16"/>
            <w:lang w:val="sk-SK"/>
          </w:rPr>
          <w:t>http://www.uvo.gov.sk/legislativametodika-dohlad/metodicke-usmernenia/vseobecne-metodicke-usmernenia-zakon-c-252006-z-z--4bc.html</w:t>
        </w:r>
      </w:hyperlink>
      <w:r w:rsidR="00AA590C" w:rsidRPr="00D11568">
        <w:rPr>
          <w:rFonts w:cs="Arial"/>
          <w:szCs w:val="16"/>
          <w:lang w:val="sk-SK"/>
        </w:rPr>
        <w:t xml:space="preserve">  a http://www.uvo.gov.sk/legislativametodika-dohlad/metodicke-usmernenia/vseobecne-metodicke-usmernenia-zakon-c-3432015-z-z--51e.html</w:t>
      </w:r>
      <w:r w:rsidR="00AA590C" w:rsidRPr="00D11568" w:rsidDel="00D11568">
        <w:rPr>
          <w:rFonts w:cs="Arial"/>
          <w:szCs w:val="16"/>
          <w:lang w:val="sk-SK"/>
        </w:rPr>
        <w:t xml:space="preserve"> </w:t>
      </w:r>
      <w:r w:rsidR="00AA590C" w:rsidRPr="00552EAD">
        <w:rPr>
          <w:rStyle w:val="Odkaznapoznmkupodiarou"/>
          <w:rFonts w:cs="Arial"/>
          <w:szCs w:val="16"/>
          <w:vertAlign w:val="baseline"/>
        </w:rPr>
        <w:t xml:space="preserve"> </w:t>
      </w:r>
      <w:r w:rsidR="00AA590C" w:rsidRPr="009D7F63">
        <w:rPr>
          <w:rStyle w:val="Odkaznapoznmkupodiarou"/>
          <w:rFonts w:cs="Arial"/>
          <w:szCs w:val="16"/>
        </w:rPr>
        <w:footnoteRef/>
      </w:r>
    </w:p>
    <w:p w14:paraId="7A55D59A" w14:textId="542F27CA" w:rsidR="00AA590C" w:rsidRPr="009D7F63" w:rsidRDefault="00AA590C" w:rsidP="009D7F63">
      <w:pPr>
        <w:pStyle w:val="Textpoznmkypodiarou"/>
        <w:rPr>
          <w:rFonts w:cs="Arial"/>
          <w:szCs w:val="16"/>
          <w:lang w:val="sk-SK"/>
        </w:rPr>
      </w:pPr>
    </w:p>
  </w:footnote>
  <w:footnote w:id="99">
    <w:p w14:paraId="7A55D59B" w14:textId="77777777" w:rsidR="00AA590C" w:rsidRPr="009D7F63" w:rsidRDefault="00AA590C" w:rsidP="009D7F63">
      <w:pPr>
        <w:rPr>
          <w:rFonts w:cs="Arial"/>
          <w:sz w:val="16"/>
          <w:szCs w:val="16"/>
        </w:rPr>
      </w:pPr>
      <w:r w:rsidRPr="009D7F63">
        <w:rPr>
          <w:rStyle w:val="Odkaznapoznmkupodiarou"/>
          <w:rFonts w:cs="Arial"/>
          <w:szCs w:val="16"/>
        </w:rPr>
        <w:footnoteRef/>
      </w:r>
      <w:r w:rsidRPr="009D7F63">
        <w:rPr>
          <w:rFonts w:cs="Arial"/>
          <w:sz w:val="16"/>
          <w:szCs w:val="16"/>
        </w:rPr>
        <w:t xml:space="preserve"> http://www.rokovania.sk/Rokovanie.aspx/BodRokovaniaDetail?idMaterial=19902 , </w:t>
      </w:r>
    </w:p>
    <w:p w14:paraId="7A55D59C" w14:textId="77777777" w:rsidR="00AA590C" w:rsidRPr="009D7F63" w:rsidRDefault="00AA590C" w:rsidP="009D7F63">
      <w:pPr>
        <w:rPr>
          <w:rFonts w:cs="Arial"/>
          <w:color w:val="000000" w:themeColor="text1"/>
          <w:sz w:val="16"/>
          <w:szCs w:val="16"/>
        </w:rPr>
      </w:pPr>
      <w:r w:rsidRPr="009D7F63">
        <w:rPr>
          <w:rFonts w:cs="Arial"/>
          <w:sz w:val="16"/>
          <w:szCs w:val="16"/>
        </w:rPr>
        <w:t xml:space="preserve">  http://www.informatizacia.sk/verejne-obstaravanie-a-zmluvy-pre-ikt/</w:t>
      </w:r>
    </w:p>
    <w:p w14:paraId="7A55D59D" w14:textId="77777777" w:rsidR="00AA590C" w:rsidRPr="009D7F63" w:rsidRDefault="00AA590C" w:rsidP="009D7F63">
      <w:pPr>
        <w:pStyle w:val="Textpoznmkypodiarou"/>
        <w:rPr>
          <w:rFonts w:cs="Arial"/>
          <w:szCs w:val="16"/>
        </w:rPr>
      </w:pPr>
    </w:p>
  </w:footnote>
  <w:footnote w:id="100">
    <w:p w14:paraId="7758003D" w14:textId="22D7C67A" w:rsidR="00AA590C" w:rsidRPr="00E70656" w:rsidRDefault="00AA590C">
      <w:pPr>
        <w:pStyle w:val="Textpoznmkypodiarou"/>
        <w:rPr>
          <w:lang w:val="sk-SK"/>
        </w:rPr>
      </w:pPr>
      <w:r>
        <w:rPr>
          <w:rStyle w:val="Odkaznapoznmkupodiarou"/>
        </w:rPr>
        <w:footnoteRef/>
      </w:r>
      <w:r>
        <w:t xml:space="preserve"> </w:t>
      </w:r>
      <w:r w:rsidRPr="00E70656">
        <w:t xml:space="preserve">Zoznam dokumentácie k jednotlivým postupom VO je uvedený na stránke UVO: </w:t>
      </w:r>
      <w:hyperlink r:id="rId4" w:history="1">
        <w:r w:rsidRPr="00BA496C">
          <w:rPr>
            <w:rStyle w:val="Hypertextovprepojenie"/>
            <w:sz w:val="16"/>
            <w:lang w:val="sk-SK"/>
          </w:rPr>
          <w:t>http://uvo.gov.sk/verejny-obstaravatel-obstaravatel/vseobecne-informacie/zoznam-kompletnej-dokumentacie-vo-vo-386.html</w:t>
        </w:r>
      </w:hyperlink>
      <w:r w:rsidRPr="00BA496C">
        <w:rPr>
          <w:lang w:val="sk-SK"/>
        </w:rPr>
        <w:t xml:space="preserve">  </w:t>
      </w:r>
    </w:p>
  </w:footnote>
  <w:footnote w:id="101">
    <w:p w14:paraId="7A55D59E" w14:textId="77777777" w:rsidR="00AA590C" w:rsidRPr="009D7F63" w:rsidRDefault="00AA590C"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v zmysle § 47a Občiansk</w:t>
      </w:r>
      <w:r>
        <w:rPr>
          <w:rFonts w:cs="Arial"/>
          <w:szCs w:val="16"/>
          <w:lang w:val="sk-SK"/>
        </w:rPr>
        <w:t>eho</w:t>
      </w:r>
      <w:r w:rsidRPr="009D7F63">
        <w:rPr>
          <w:rFonts w:cs="Arial"/>
          <w:szCs w:val="16"/>
        </w:rPr>
        <w:t xml:space="preserve"> zákonník</w:t>
      </w:r>
      <w:r>
        <w:rPr>
          <w:rFonts w:cs="Arial"/>
          <w:szCs w:val="16"/>
          <w:lang w:val="sk-SK"/>
        </w:rPr>
        <w:t>a</w:t>
      </w:r>
    </w:p>
  </w:footnote>
  <w:footnote w:id="102">
    <w:p w14:paraId="7A55D59F" w14:textId="77777777" w:rsidR="00AA590C" w:rsidRPr="009D7F63" w:rsidRDefault="00AA590C"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Metodické pokyny CKO nájdete na stránke: http://www.partnerskadohoda.gov.sk/metodicke-pokyny-cko/</w:t>
      </w:r>
    </w:p>
  </w:footnote>
  <w:footnote w:id="103">
    <w:p w14:paraId="6D173C29" w14:textId="17D0C2A7" w:rsidR="00AA590C" w:rsidRPr="00963E0D" w:rsidRDefault="00AA590C">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r w:rsidRPr="00C67CE4">
        <w:t>http://uvo.gov.sk/verejny-obstaravatel-obstaravatel/vseobecne-informacie/zoznam-kompletnej-dokumentacie-vo-vo-386.html</w:t>
      </w:r>
    </w:p>
  </w:footnote>
  <w:footnote w:id="104">
    <w:p w14:paraId="17304A12" w14:textId="40A4FD60" w:rsidR="00AA590C" w:rsidRPr="00963E0D" w:rsidRDefault="00AA590C">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r w:rsidRPr="00404A2A">
        <w:t>http://uvo.gov.sk/verejny-obstaravatel-obstaravatel/vseobecne-informacie/zoznam-kompletnej-dokumentacie-vo-vo-386.html</w:t>
      </w:r>
    </w:p>
  </w:footnote>
  <w:footnote w:id="105">
    <w:p w14:paraId="169A4593" w14:textId="3DC46A8E" w:rsidR="00AA590C" w:rsidRPr="00963E0D" w:rsidRDefault="00AA590C">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hyperlink r:id="rId5" w:history="1">
        <w:r w:rsidRPr="00404A2A">
          <w:rPr>
            <w:rStyle w:val="Hypertextovprepojenie"/>
            <w:sz w:val="16"/>
            <w:lang w:val="sk-SK"/>
          </w:rPr>
          <w:t>http://uvo.gov.sk/verejny-obstaravatel-obstaravatel/vseobecne-informacie/zoznam-kompletnej-dokumentacie-vo-vo-386.html</w:t>
        </w:r>
      </w:hyperlink>
    </w:p>
  </w:footnote>
  <w:footnote w:id="106">
    <w:p w14:paraId="7A55D5A1" w14:textId="77777777" w:rsidR="00AA590C" w:rsidRPr="009D7F63" w:rsidRDefault="00AA590C" w:rsidP="009D7F63">
      <w:pPr>
        <w:pStyle w:val="Textpoznmkypodiarou"/>
        <w:rPr>
          <w:rFonts w:cs="Arial"/>
          <w:szCs w:val="16"/>
        </w:rPr>
      </w:pPr>
      <w:r w:rsidRPr="009D7F63">
        <w:rPr>
          <w:rStyle w:val="Odkaznapoznmkupodiarou"/>
          <w:rFonts w:cs="Arial"/>
          <w:szCs w:val="16"/>
        </w:rPr>
        <w:footnoteRef/>
      </w:r>
      <w:r w:rsidRPr="009D7F63">
        <w:rPr>
          <w:rFonts w:cs="Arial"/>
          <w:szCs w:val="16"/>
        </w:rPr>
        <w:t xml:space="preserve"> v zmysle metodického pokynu CKO č. 5</w:t>
      </w:r>
    </w:p>
  </w:footnote>
  <w:footnote w:id="107">
    <w:p w14:paraId="33731AE4" w14:textId="77777777" w:rsidR="00AA590C" w:rsidRDefault="00AA590C" w:rsidP="00A15E8E">
      <w:pPr>
        <w:pStyle w:val="Textpoznmkypodiarou"/>
        <w:jc w:val="both"/>
        <w:rPr>
          <w:ins w:id="276" w:author="Autor"/>
        </w:rPr>
      </w:pPr>
      <w:ins w:id="277" w:author="Autor">
        <w:r>
          <w:rPr>
            <w:rStyle w:val="Odkaznapoznmkupodiarou"/>
          </w:rPr>
          <w:footnoteRef/>
        </w:r>
        <w:r>
          <w:t xml:space="preserve"> MP CKO č. 18 k overovaniu hospodárnosti výdavkov</w:t>
        </w:r>
      </w:ins>
    </w:p>
  </w:footnote>
  <w:footnote w:id="108">
    <w:p w14:paraId="2A432946" w14:textId="35C29B09" w:rsidR="00AA590C" w:rsidRPr="001325C0" w:rsidRDefault="00AA590C">
      <w:pPr>
        <w:pStyle w:val="Textpoznmkypodiarou"/>
        <w:rPr>
          <w:lang w:val="sk-SK"/>
        </w:rPr>
      </w:pPr>
      <w:r>
        <w:rPr>
          <w:rStyle w:val="Odkaznapoznmkupodiarou"/>
        </w:rPr>
        <w:footnoteRef/>
      </w:r>
      <w:r>
        <w:t xml:space="preserve"> </w:t>
      </w:r>
      <w:r w:rsidRPr="001325C0">
        <w:t>Nezáväzný príklad prehľadu vzorových situácií možného konfliktu záujmov sa primerane vzťahuje aj na vzťah medzi obstarávateľom a subdodávateľom, ak je obstarávateľovi subdodávateľ známy</w:t>
      </w:r>
    </w:p>
  </w:footnote>
  <w:footnote w:id="109">
    <w:p w14:paraId="19A2FB50" w14:textId="3C8C6416" w:rsidR="00AA590C" w:rsidRPr="001325C0" w:rsidRDefault="00AA590C">
      <w:pPr>
        <w:pStyle w:val="Textpoznmkypodiarou"/>
        <w:rPr>
          <w:lang w:val="sk-SK"/>
        </w:rPr>
      </w:pPr>
      <w:r>
        <w:rPr>
          <w:rStyle w:val="Odkaznapoznmkupodiarou"/>
        </w:rPr>
        <w:footnoteRef/>
      </w:r>
      <w:r>
        <w:t xml:space="preserve"> </w:t>
      </w:r>
      <w:r w:rsidRPr="001325C0">
        <w:t>Na účely definovania rodinného príslušníka alebo príbuzného sa použije § 117 zákona č. 40/1964 Zb. Občiansky zákonník v znení neskorších predpisov, t.j. je ním príbuzný v priamom rade, ako aj príbuzný v pobočnom rade</w:t>
      </w:r>
    </w:p>
  </w:footnote>
  <w:footnote w:id="110">
    <w:p w14:paraId="6CF6D88E" w14:textId="77777777" w:rsidR="00AA590C" w:rsidRPr="001325C0" w:rsidRDefault="00AA590C" w:rsidP="001325C0">
      <w:pPr>
        <w:rPr>
          <w:sz w:val="16"/>
          <w:szCs w:val="20"/>
          <w:lang w:val="x-none" w:eastAsia="x-none"/>
        </w:rPr>
      </w:pPr>
      <w:r>
        <w:rPr>
          <w:rStyle w:val="Odkaznapoznmkupodiarou"/>
        </w:rPr>
        <w:footnoteRef/>
      </w:r>
      <w:r>
        <w:t xml:space="preserve"> </w:t>
      </w:r>
      <w:r w:rsidRPr="001325C0">
        <w:rPr>
          <w:sz w:val="16"/>
          <w:szCs w:val="20"/>
          <w:lang w:val="x-none" w:eastAsia="x-none"/>
        </w:rPr>
        <w:t>§ 116 a 117 zákona č. 40/1964 Zb. Občiansky zákonník v znení neskorších predpisov</w:t>
      </w:r>
    </w:p>
    <w:p w14:paraId="40A2324D" w14:textId="5B14B7BA" w:rsidR="00AA590C" w:rsidRPr="001325C0" w:rsidRDefault="00AA590C">
      <w:pPr>
        <w:pStyle w:val="Textpoznmkypodiarou"/>
        <w:rPr>
          <w:lang w:val="sk-SK"/>
        </w:rPr>
      </w:pPr>
    </w:p>
  </w:footnote>
  <w:footnote w:id="111">
    <w:p w14:paraId="60152099" w14:textId="6522BB22" w:rsidR="00AA590C" w:rsidRPr="00DF0865" w:rsidRDefault="00AA590C">
      <w:pPr>
        <w:pStyle w:val="Textpoznmkypodiarou"/>
        <w:rPr>
          <w:lang w:val="sk-SK"/>
        </w:rPr>
      </w:pPr>
      <w:r>
        <w:rPr>
          <w:rStyle w:val="Odkaznapoznmkupodiarou"/>
        </w:rPr>
        <w:footnoteRef/>
      </w:r>
      <w:r>
        <w:rPr>
          <w:lang w:val="sk-SK"/>
        </w:rPr>
        <w:t xml:space="preserve"> </w:t>
      </w:r>
      <w:r w:rsidRPr="00DF0865">
        <w:t>Na účely definovania rodinného príslušníka alebo príbuzného sa použije § 117 zákona č. 40/1964 Zb. Občiansky zákonník v znení neskorších predpisov, t.j. je ním príbuzný v priamom rade, ako aj príbuzný v pobočnom rade</w:t>
      </w:r>
      <w:r>
        <w:t xml:space="preserve"> </w:t>
      </w:r>
    </w:p>
  </w:footnote>
  <w:footnote w:id="112">
    <w:p w14:paraId="7A55D5A3" w14:textId="77777777" w:rsidR="00AA590C" w:rsidRPr="009D7F63" w:rsidRDefault="00AA590C" w:rsidP="009D7F63">
      <w:pPr>
        <w:pStyle w:val="Textpoznmkypodiarou"/>
        <w:rPr>
          <w:rFonts w:cs="Arial"/>
          <w:szCs w:val="16"/>
          <w:lang w:val="sk-SK"/>
        </w:rPr>
      </w:pPr>
      <w:r w:rsidRPr="009D7F63">
        <w:rPr>
          <w:rStyle w:val="Odkaznapoznmkupodiarou"/>
          <w:rFonts w:cs="Arial"/>
          <w:szCs w:val="16"/>
          <w:lang w:val="sk-SK"/>
        </w:rPr>
        <w:footnoteRef/>
      </w:r>
      <w:r w:rsidRPr="009D7F63">
        <w:rPr>
          <w:rFonts w:cs="Arial"/>
          <w:szCs w:val="16"/>
          <w:lang w:val="sk-SK"/>
        </w:rPr>
        <w:t xml:space="preserve"> V zmysle Systému riadenia EŠIF na programové obdobie 2014-2020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5ACDB1" w14:textId="77777777" w:rsidR="00AA590C" w:rsidRDefault="00AA590C">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34D2EC" w14:textId="77777777" w:rsidR="00AA590C" w:rsidRDefault="00AA590C">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4418A" w14:textId="77777777" w:rsidR="00AA590C" w:rsidRDefault="00AA590C">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A0820B1A"/>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0000000B"/>
    <w:multiLevelType w:val="multilevel"/>
    <w:tmpl w:val="3190F21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1B77EBF"/>
    <w:multiLevelType w:val="hybridMultilevel"/>
    <w:tmpl w:val="653E8DB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1C51D39"/>
    <w:multiLevelType w:val="hybridMultilevel"/>
    <w:tmpl w:val="26643192"/>
    <w:lvl w:ilvl="0" w:tplc="041B0013">
      <w:start w:val="1"/>
      <w:numFmt w:val="upperRoman"/>
      <w:lvlText w:val="%1."/>
      <w:lvlJc w:val="righ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03307729"/>
    <w:multiLevelType w:val="hybridMultilevel"/>
    <w:tmpl w:val="5DB09BAC"/>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5">
    <w:nsid w:val="03F75D21"/>
    <w:multiLevelType w:val="hybridMultilevel"/>
    <w:tmpl w:val="DA42C2B8"/>
    <w:lvl w:ilvl="0" w:tplc="6AA6E5F0">
      <w:numFmt w:val="bullet"/>
      <w:lvlText w:val="-"/>
      <w:lvlJc w:val="left"/>
      <w:pPr>
        <w:tabs>
          <w:tab w:val="num" w:pos="720"/>
        </w:tabs>
        <w:ind w:left="720" w:hanging="360"/>
      </w:pPr>
      <w:rPr>
        <w:rFonts w:ascii="Arial Narrow" w:eastAsia="Times New Roman" w:hAnsi="Arial Narrow" w:cs="Manga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6">
    <w:nsid w:val="041D7FCA"/>
    <w:multiLevelType w:val="hybridMultilevel"/>
    <w:tmpl w:val="5C8849F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05484742"/>
    <w:multiLevelType w:val="hybridMultilevel"/>
    <w:tmpl w:val="D6528CB8"/>
    <w:lvl w:ilvl="0" w:tplc="FFFFFFFF">
      <w:start w:val="1"/>
      <w:numFmt w:val="low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nsid w:val="054F4C5A"/>
    <w:multiLevelType w:val="hybridMultilevel"/>
    <w:tmpl w:val="078C0168"/>
    <w:lvl w:ilvl="0" w:tplc="041B000F">
      <w:start w:val="1"/>
      <w:numFmt w:val="decimal"/>
      <w:lvlText w:val="%1."/>
      <w:lvlJc w:val="left"/>
      <w:pPr>
        <w:ind w:left="720" w:hanging="360"/>
      </w:pPr>
    </w:lvl>
    <w:lvl w:ilvl="1" w:tplc="041B0001">
      <w:start w:val="1"/>
      <w:numFmt w:val="bullet"/>
      <w:lvlText w:val=""/>
      <w:lvlJc w:val="left"/>
      <w:pPr>
        <w:tabs>
          <w:tab w:val="num" w:pos="1440"/>
        </w:tabs>
        <w:ind w:left="1440" w:hanging="360"/>
      </w:pPr>
      <w:rPr>
        <w:rFonts w:ascii="Symbol" w:hAnsi="Symbol" w:hint="default"/>
      </w:rPr>
    </w:lvl>
    <w:lvl w:ilvl="2" w:tplc="C2A861BC">
      <w:start w:val="1"/>
      <w:numFmt w:val="decimal"/>
      <w:lvlText w:val="(%3)"/>
      <w:lvlJc w:val="left"/>
      <w:pPr>
        <w:ind w:left="2340" w:hanging="360"/>
      </w:pPr>
      <w:rPr>
        <w:rFonts w:hint="default"/>
      </w:rPr>
    </w:lvl>
    <w:lvl w:ilvl="3" w:tplc="6F08285C">
      <w:start w:val="1"/>
      <w:numFmt w:val="lowerLetter"/>
      <w:lvlText w:val="%4)"/>
      <w:lvlJc w:val="left"/>
      <w:pPr>
        <w:ind w:left="3240" w:hanging="72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083F0B2F"/>
    <w:multiLevelType w:val="hybridMultilevel"/>
    <w:tmpl w:val="6F324FD8"/>
    <w:lvl w:ilvl="0" w:tplc="041B0019">
      <w:start w:val="1"/>
      <w:numFmt w:val="lowerLetter"/>
      <w:lvlText w:val="%1."/>
      <w:lvlJc w:val="left"/>
      <w:pPr>
        <w:ind w:left="720" w:hanging="360"/>
      </w:pPr>
      <w:rPr>
        <w:rFonts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0B5D12F5"/>
    <w:multiLevelType w:val="hybridMultilevel"/>
    <w:tmpl w:val="3A6A5E4E"/>
    <w:lvl w:ilvl="0" w:tplc="6AA6E5F0">
      <w:numFmt w:val="bullet"/>
      <w:lvlText w:val="-"/>
      <w:lvlJc w:val="left"/>
      <w:pPr>
        <w:ind w:left="1080" w:hanging="360"/>
      </w:pPr>
      <w:rPr>
        <w:rFonts w:ascii="Arial Narrow" w:eastAsia="Times New Roman" w:hAnsi="Arial Narrow" w:cs="Mangal" w:hint="default"/>
      </w:rPr>
    </w:lvl>
    <w:lvl w:ilvl="1" w:tplc="6E86A050">
      <w:numFmt w:val="bullet"/>
      <w:lvlText w:val="•"/>
      <w:lvlJc w:val="left"/>
      <w:pPr>
        <w:ind w:left="2160" w:hanging="720"/>
      </w:pPr>
      <w:rPr>
        <w:rFonts w:ascii="Arial" w:eastAsia="Times New Roman" w:hAnsi="Arial"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0CA54A40"/>
    <w:multiLevelType w:val="hybridMultilevel"/>
    <w:tmpl w:val="630C33F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0D093320"/>
    <w:multiLevelType w:val="hybridMultilevel"/>
    <w:tmpl w:val="2048BBBC"/>
    <w:lvl w:ilvl="0" w:tplc="041B0001">
      <w:start w:val="1"/>
      <w:numFmt w:val="bullet"/>
      <w:lvlText w:val=""/>
      <w:lvlJc w:val="left"/>
      <w:pPr>
        <w:ind w:left="1080" w:hanging="360"/>
      </w:pPr>
      <w:rPr>
        <w:rFonts w:ascii="Symbol" w:hAnsi="Symbol" w:hint="default"/>
      </w:rPr>
    </w:lvl>
    <w:lvl w:ilvl="1" w:tplc="041B0003">
      <w:start w:val="1"/>
      <w:numFmt w:val="bullet"/>
      <w:lvlText w:val="o"/>
      <w:lvlJc w:val="left"/>
      <w:pPr>
        <w:ind w:left="1800" w:hanging="360"/>
      </w:pPr>
      <w:rPr>
        <w:rFonts w:ascii="Courier New" w:hAnsi="Courier New" w:cs="Times New Roman" w:hint="default"/>
      </w:rPr>
    </w:lvl>
    <w:lvl w:ilvl="2" w:tplc="041B0005">
      <w:start w:val="1"/>
      <w:numFmt w:val="bullet"/>
      <w:lvlText w:val=""/>
      <w:lvlJc w:val="left"/>
      <w:pPr>
        <w:ind w:left="2520" w:hanging="360"/>
      </w:pPr>
      <w:rPr>
        <w:rFonts w:ascii="Wingdings" w:hAnsi="Wingdings" w:hint="default"/>
      </w:rPr>
    </w:lvl>
    <w:lvl w:ilvl="3" w:tplc="041B0001">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cs="Times New Roman" w:hint="default"/>
      </w:rPr>
    </w:lvl>
    <w:lvl w:ilvl="5" w:tplc="041B0005">
      <w:start w:val="1"/>
      <w:numFmt w:val="bullet"/>
      <w:lvlText w:val=""/>
      <w:lvlJc w:val="left"/>
      <w:pPr>
        <w:ind w:left="4680" w:hanging="360"/>
      </w:pPr>
      <w:rPr>
        <w:rFonts w:ascii="Wingdings" w:hAnsi="Wingdings" w:hint="default"/>
      </w:rPr>
    </w:lvl>
    <w:lvl w:ilvl="6" w:tplc="041B0001">
      <w:start w:val="1"/>
      <w:numFmt w:val="bullet"/>
      <w:lvlText w:val=""/>
      <w:lvlJc w:val="left"/>
      <w:pPr>
        <w:ind w:left="5400" w:hanging="360"/>
      </w:pPr>
      <w:rPr>
        <w:rFonts w:ascii="Symbol" w:hAnsi="Symbol" w:hint="default"/>
      </w:rPr>
    </w:lvl>
    <w:lvl w:ilvl="7" w:tplc="041B0003">
      <w:start w:val="1"/>
      <w:numFmt w:val="bullet"/>
      <w:lvlText w:val="o"/>
      <w:lvlJc w:val="left"/>
      <w:pPr>
        <w:ind w:left="6120" w:hanging="360"/>
      </w:pPr>
      <w:rPr>
        <w:rFonts w:ascii="Courier New" w:hAnsi="Courier New" w:cs="Times New Roman" w:hint="default"/>
      </w:rPr>
    </w:lvl>
    <w:lvl w:ilvl="8" w:tplc="041B0005">
      <w:start w:val="1"/>
      <w:numFmt w:val="bullet"/>
      <w:lvlText w:val=""/>
      <w:lvlJc w:val="left"/>
      <w:pPr>
        <w:ind w:left="6840" w:hanging="360"/>
      </w:pPr>
      <w:rPr>
        <w:rFonts w:ascii="Wingdings" w:hAnsi="Wingdings" w:hint="default"/>
      </w:rPr>
    </w:lvl>
  </w:abstractNum>
  <w:abstractNum w:abstractNumId="13">
    <w:nsid w:val="0DA17C3B"/>
    <w:multiLevelType w:val="hybridMultilevel"/>
    <w:tmpl w:val="48461998"/>
    <w:lvl w:ilvl="0" w:tplc="0409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0DF3560C"/>
    <w:multiLevelType w:val="hybridMultilevel"/>
    <w:tmpl w:val="C540E3D6"/>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0DF93C98"/>
    <w:multiLevelType w:val="hybridMultilevel"/>
    <w:tmpl w:val="82821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0F613CC7"/>
    <w:multiLevelType w:val="multilevel"/>
    <w:tmpl w:val="9BEADDB4"/>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7">
    <w:nsid w:val="111C1558"/>
    <w:multiLevelType w:val="hybridMultilevel"/>
    <w:tmpl w:val="28D2767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13985BFB"/>
    <w:multiLevelType w:val="hybridMultilevel"/>
    <w:tmpl w:val="38382CD0"/>
    <w:lvl w:ilvl="0" w:tplc="041B0001">
      <w:start w:val="1"/>
      <w:numFmt w:val="bullet"/>
      <w:lvlText w:val=""/>
      <w:lvlJc w:val="left"/>
      <w:pPr>
        <w:ind w:left="783" w:hanging="360"/>
      </w:pPr>
      <w:rPr>
        <w:rFonts w:ascii="Symbol" w:hAnsi="Symbol" w:hint="default"/>
      </w:rPr>
    </w:lvl>
    <w:lvl w:ilvl="1" w:tplc="041B0003">
      <w:start w:val="1"/>
      <w:numFmt w:val="bullet"/>
      <w:lvlText w:val="o"/>
      <w:lvlJc w:val="left"/>
      <w:pPr>
        <w:ind w:left="1503" w:hanging="360"/>
      </w:pPr>
      <w:rPr>
        <w:rFonts w:ascii="Courier New" w:hAnsi="Courier New" w:cs="Times New Roman" w:hint="default"/>
      </w:rPr>
    </w:lvl>
    <w:lvl w:ilvl="2" w:tplc="041B0005">
      <w:start w:val="1"/>
      <w:numFmt w:val="bullet"/>
      <w:lvlText w:val=""/>
      <w:lvlJc w:val="left"/>
      <w:pPr>
        <w:ind w:left="2223" w:hanging="360"/>
      </w:pPr>
      <w:rPr>
        <w:rFonts w:ascii="Wingdings" w:hAnsi="Wingdings" w:hint="default"/>
      </w:rPr>
    </w:lvl>
    <w:lvl w:ilvl="3" w:tplc="041B0001">
      <w:start w:val="1"/>
      <w:numFmt w:val="bullet"/>
      <w:lvlText w:val=""/>
      <w:lvlJc w:val="left"/>
      <w:pPr>
        <w:ind w:left="2943" w:hanging="360"/>
      </w:pPr>
      <w:rPr>
        <w:rFonts w:ascii="Symbol" w:hAnsi="Symbol" w:hint="default"/>
      </w:rPr>
    </w:lvl>
    <w:lvl w:ilvl="4" w:tplc="041B0003">
      <w:start w:val="1"/>
      <w:numFmt w:val="bullet"/>
      <w:lvlText w:val="o"/>
      <w:lvlJc w:val="left"/>
      <w:pPr>
        <w:ind w:left="3663" w:hanging="360"/>
      </w:pPr>
      <w:rPr>
        <w:rFonts w:ascii="Courier New" w:hAnsi="Courier New" w:cs="Times New Roman" w:hint="default"/>
      </w:rPr>
    </w:lvl>
    <w:lvl w:ilvl="5" w:tplc="041B0005">
      <w:start w:val="1"/>
      <w:numFmt w:val="bullet"/>
      <w:lvlText w:val=""/>
      <w:lvlJc w:val="left"/>
      <w:pPr>
        <w:ind w:left="4383" w:hanging="360"/>
      </w:pPr>
      <w:rPr>
        <w:rFonts w:ascii="Wingdings" w:hAnsi="Wingdings" w:hint="default"/>
      </w:rPr>
    </w:lvl>
    <w:lvl w:ilvl="6" w:tplc="041B0001">
      <w:start w:val="1"/>
      <w:numFmt w:val="bullet"/>
      <w:lvlText w:val=""/>
      <w:lvlJc w:val="left"/>
      <w:pPr>
        <w:ind w:left="5103" w:hanging="360"/>
      </w:pPr>
      <w:rPr>
        <w:rFonts w:ascii="Symbol" w:hAnsi="Symbol" w:hint="default"/>
      </w:rPr>
    </w:lvl>
    <w:lvl w:ilvl="7" w:tplc="041B0003">
      <w:start w:val="1"/>
      <w:numFmt w:val="bullet"/>
      <w:lvlText w:val="o"/>
      <w:lvlJc w:val="left"/>
      <w:pPr>
        <w:ind w:left="5823" w:hanging="360"/>
      </w:pPr>
      <w:rPr>
        <w:rFonts w:ascii="Courier New" w:hAnsi="Courier New" w:cs="Times New Roman" w:hint="default"/>
      </w:rPr>
    </w:lvl>
    <w:lvl w:ilvl="8" w:tplc="041B0005">
      <w:start w:val="1"/>
      <w:numFmt w:val="bullet"/>
      <w:lvlText w:val=""/>
      <w:lvlJc w:val="left"/>
      <w:pPr>
        <w:ind w:left="6543" w:hanging="360"/>
      </w:pPr>
      <w:rPr>
        <w:rFonts w:ascii="Wingdings" w:hAnsi="Wingdings" w:hint="default"/>
      </w:rPr>
    </w:lvl>
  </w:abstractNum>
  <w:abstractNum w:abstractNumId="19">
    <w:nsid w:val="14745072"/>
    <w:multiLevelType w:val="hybridMultilevel"/>
    <w:tmpl w:val="C868DCD6"/>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4C75D74"/>
    <w:multiLevelType w:val="hybridMultilevel"/>
    <w:tmpl w:val="FAA070FC"/>
    <w:lvl w:ilvl="0" w:tplc="04090001">
      <w:start w:val="1"/>
      <w:numFmt w:val="bullet"/>
      <w:lvlText w:val=""/>
      <w:lvlJc w:val="left"/>
      <w:pPr>
        <w:ind w:left="1145" w:hanging="360"/>
      </w:pPr>
      <w:rPr>
        <w:rFonts w:ascii="Symbol" w:hAnsi="Symbol" w:hint="default"/>
      </w:rPr>
    </w:lvl>
    <w:lvl w:ilvl="1" w:tplc="041B0003">
      <w:start w:val="1"/>
      <w:numFmt w:val="bullet"/>
      <w:lvlText w:val="o"/>
      <w:lvlJc w:val="left"/>
      <w:pPr>
        <w:ind w:left="1865" w:hanging="360"/>
      </w:pPr>
      <w:rPr>
        <w:rFonts w:ascii="Courier New" w:hAnsi="Courier New" w:cs="Courier New" w:hint="default"/>
      </w:rPr>
    </w:lvl>
    <w:lvl w:ilvl="2" w:tplc="041B0005" w:tentative="1">
      <w:start w:val="1"/>
      <w:numFmt w:val="bullet"/>
      <w:lvlText w:val=""/>
      <w:lvlJc w:val="left"/>
      <w:pPr>
        <w:ind w:left="2585" w:hanging="360"/>
      </w:pPr>
      <w:rPr>
        <w:rFonts w:ascii="Wingdings" w:hAnsi="Wingdings" w:hint="default"/>
      </w:rPr>
    </w:lvl>
    <w:lvl w:ilvl="3" w:tplc="041B0001" w:tentative="1">
      <w:start w:val="1"/>
      <w:numFmt w:val="bullet"/>
      <w:lvlText w:val=""/>
      <w:lvlJc w:val="left"/>
      <w:pPr>
        <w:ind w:left="3305" w:hanging="360"/>
      </w:pPr>
      <w:rPr>
        <w:rFonts w:ascii="Symbol" w:hAnsi="Symbol" w:hint="default"/>
      </w:rPr>
    </w:lvl>
    <w:lvl w:ilvl="4" w:tplc="041B0003" w:tentative="1">
      <w:start w:val="1"/>
      <w:numFmt w:val="bullet"/>
      <w:lvlText w:val="o"/>
      <w:lvlJc w:val="left"/>
      <w:pPr>
        <w:ind w:left="4025" w:hanging="360"/>
      </w:pPr>
      <w:rPr>
        <w:rFonts w:ascii="Courier New" w:hAnsi="Courier New" w:cs="Courier New" w:hint="default"/>
      </w:rPr>
    </w:lvl>
    <w:lvl w:ilvl="5" w:tplc="041B0005" w:tentative="1">
      <w:start w:val="1"/>
      <w:numFmt w:val="bullet"/>
      <w:lvlText w:val=""/>
      <w:lvlJc w:val="left"/>
      <w:pPr>
        <w:ind w:left="4745" w:hanging="360"/>
      </w:pPr>
      <w:rPr>
        <w:rFonts w:ascii="Wingdings" w:hAnsi="Wingdings" w:hint="default"/>
      </w:rPr>
    </w:lvl>
    <w:lvl w:ilvl="6" w:tplc="041B0001" w:tentative="1">
      <w:start w:val="1"/>
      <w:numFmt w:val="bullet"/>
      <w:lvlText w:val=""/>
      <w:lvlJc w:val="left"/>
      <w:pPr>
        <w:ind w:left="5465" w:hanging="360"/>
      </w:pPr>
      <w:rPr>
        <w:rFonts w:ascii="Symbol" w:hAnsi="Symbol" w:hint="default"/>
      </w:rPr>
    </w:lvl>
    <w:lvl w:ilvl="7" w:tplc="041B0003" w:tentative="1">
      <w:start w:val="1"/>
      <w:numFmt w:val="bullet"/>
      <w:lvlText w:val="o"/>
      <w:lvlJc w:val="left"/>
      <w:pPr>
        <w:ind w:left="6185" w:hanging="360"/>
      </w:pPr>
      <w:rPr>
        <w:rFonts w:ascii="Courier New" w:hAnsi="Courier New" w:cs="Courier New" w:hint="default"/>
      </w:rPr>
    </w:lvl>
    <w:lvl w:ilvl="8" w:tplc="041B0005" w:tentative="1">
      <w:start w:val="1"/>
      <w:numFmt w:val="bullet"/>
      <w:lvlText w:val=""/>
      <w:lvlJc w:val="left"/>
      <w:pPr>
        <w:ind w:left="6905" w:hanging="360"/>
      </w:pPr>
      <w:rPr>
        <w:rFonts w:ascii="Wingdings" w:hAnsi="Wingdings" w:hint="default"/>
      </w:rPr>
    </w:lvl>
  </w:abstractNum>
  <w:abstractNum w:abstractNumId="21">
    <w:nsid w:val="150939FD"/>
    <w:multiLevelType w:val="hybridMultilevel"/>
    <w:tmpl w:val="A40AC56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2">
    <w:nsid w:val="15731CF7"/>
    <w:multiLevelType w:val="hybridMultilevel"/>
    <w:tmpl w:val="89DAF8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15A2249F"/>
    <w:multiLevelType w:val="hybridMultilevel"/>
    <w:tmpl w:val="46CC8AFE"/>
    <w:lvl w:ilvl="0" w:tplc="9034B83A">
      <w:start w:val="1"/>
      <w:numFmt w:val="bullet"/>
      <w:pStyle w:val="Bulletslevel2"/>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15C844E2"/>
    <w:multiLevelType w:val="hybridMultilevel"/>
    <w:tmpl w:val="909090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17710AF4"/>
    <w:multiLevelType w:val="hybridMultilevel"/>
    <w:tmpl w:val="88D4D692"/>
    <w:lvl w:ilvl="0" w:tplc="34589D7C">
      <w:start w:val="1"/>
      <w:numFmt w:val="upperLetter"/>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1813540D"/>
    <w:multiLevelType w:val="hybridMultilevel"/>
    <w:tmpl w:val="05D4D39A"/>
    <w:lvl w:ilvl="0" w:tplc="041B000F">
      <w:start w:val="1"/>
      <w:numFmt w:val="decimal"/>
      <w:lvlText w:val="%1."/>
      <w:lvlJc w:val="left"/>
      <w:pPr>
        <w:ind w:left="720" w:hanging="360"/>
      </w:pPr>
    </w:lvl>
    <w:lvl w:ilvl="1" w:tplc="3DEC0058">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1A43421D"/>
    <w:multiLevelType w:val="multilevel"/>
    <w:tmpl w:val="D4C4F336"/>
    <w:lvl w:ilvl="0">
      <w:start w:val="1"/>
      <w:numFmt w:val="decimal"/>
      <w:lvlText w:val="%1."/>
      <w:lvlJc w:val="left"/>
      <w:pPr>
        <w:ind w:left="1004" w:hanging="360"/>
      </w:pPr>
      <w:rPr>
        <w:rFonts w:cs="Times New Roman"/>
        <w:b w:val="0"/>
        <w:strike w:val="0"/>
      </w:rPr>
    </w:lvl>
    <w:lvl w:ilvl="1">
      <w:start w:val="1"/>
      <w:numFmt w:val="decimal"/>
      <w:isLgl/>
      <w:lvlText w:val="%1.%2"/>
      <w:lvlJc w:val="left"/>
      <w:pPr>
        <w:ind w:left="1069" w:hanging="360"/>
      </w:pPr>
      <w:rPr>
        <w:rFonts w:cs="Times New Roman" w:hint="default"/>
      </w:rPr>
    </w:lvl>
    <w:lvl w:ilvl="2">
      <w:start w:val="1"/>
      <w:numFmt w:val="decimal"/>
      <w:isLgl/>
      <w:lvlText w:val="%1.%2.%3"/>
      <w:lvlJc w:val="left"/>
      <w:pPr>
        <w:ind w:left="1134" w:hanging="360"/>
      </w:pPr>
      <w:rPr>
        <w:rFonts w:cs="Times New Roman" w:hint="default"/>
      </w:rPr>
    </w:lvl>
    <w:lvl w:ilvl="3">
      <w:start w:val="1"/>
      <w:numFmt w:val="decimal"/>
      <w:isLgl/>
      <w:lvlText w:val="%1.%2.%3.%4"/>
      <w:lvlJc w:val="left"/>
      <w:pPr>
        <w:ind w:left="1559" w:hanging="720"/>
      </w:pPr>
      <w:rPr>
        <w:rFonts w:cs="Times New Roman" w:hint="default"/>
      </w:rPr>
    </w:lvl>
    <w:lvl w:ilvl="4">
      <w:start w:val="1"/>
      <w:numFmt w:val="decimal"/>
      <w:isLgl/>
      <w:lvlText w:val="%1.%2.%3.%4.%5"/>
      <w:lvlJc w:val="left"/>
      <w:pPr>
        <w:ind w:left="1624" w:hanging="720"/>
      </w:pPr>
      <w:rPr>
        <w:rFonts w:cs="Times New Roman" w:hint="default"/>
      </w:rPr>
    </w:lvl>
    <w:lvl w:ilvl="5">
      <w:start w:val="1"/>
      <w:numFmt w:val="decimal"/>
      <w:isLgl/>
      <w:lvlText w:val="%1.%2.%3.%4.%5.%6"/>
      <w:lvlJc w:val="left"/>
      <w:pPr>
        <w:ind w:left="2049" w:hanging="1080"/>
      </w:pPr>
      <w:rPr>
        <w:rFonts w:cs="Times New Roman" w:hint="default"/>
      </w:rPr>
    </w:lvl>
    <w:lvl w:ilvl="6">
      <w:start w:val="1"/>
      <w:numFmt w:val="decimal"/>
      <w:isLgl/>
      <w:lvlText w:val="%1.%2.%3.%4.%5.%6.%7"/>
      <w:lvlJc w:val="left"/>
      <w:pPr>
        <w:ind w:left="2114" w:hanging="1080"/>
      </w:pPr>
      <w:rPr>
        <w:rFonts w:cs="Times New Roman" w:hint="default"/>
      </w:rPr>
    </w:lvl>
    <w:lvl w:ilvl="7">
      <w:start w:val="1"/>
      <w:numFmt w:val="decimal"/>
      <w:isLgl/>
      <w:lvlText w:val="%1.%2.%3.%4.%5.%6.%7.%8"/>
      <w:lvlJc w:val="left"/>
      <w:pPr>
        <w:ind w:left="2179" w:hanging="1080"/>
      </w:pPr>
      <w:rPr>
        <w:rFonts w:cs="Times New Roman" w:hint="default"/>
      </w:rPr>
    </w:lvl>
    <w:lvl w:ilvl="8">
      <w:start w:val="1"/>
      <w:numFmt w:val="decimal"/>
      <w:isLgl/>
      <w:lvlText w:val="%1.%2.%3.%4.%5.%6.%7.%8.%9"/>
      <w:lvlJc w:val="left"/>
      <w:pPr>
        <w:ind w:left="2604" w:hanging="1440"/>
      </w:pPr>
      <w:rPr>
        <w:rFonts w:cs="Times New Roman" w:hint="default"/>
      </w:rPr>
    </w:lvl>
  </w:abstractNum>
  <w:abstractNum w:abstractNumId="28">
    <w:nsid w:val="1A957D02"/>
    <w:multiLevelType w:val="hybridMultilevel"/>
    <w:tmpl w:val="0EF422A6"/>
    <w:lvl w:ilvl="0" w:tplc="BC886506">
      <w:start w:val="4"/>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1B36214A"/>
    <w:multiLevelType w:val="hybridMultilevel"/>
    <w:tmpl w:val="50B00352"/>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CD66729C">
      <w:start w:val="1"/>
      <w:numFmt w:val="lowerLetter"/>
      <w:lvlText w:val="%3)"/>
      <w:lvlJc w:val="left"/>
      <w:pPr>
        <w:ind w:left="2385" w:hanging="405"/>
      </w:pPr>
      <w:rPr>
        <w:rFonts w:cs="Times New Roman" w:hint="default"/>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nsid w:val="1D075260"/>
    <w:multiLevelType w:val="hybridMultilevel"/>
    <w:tmpl w:val="E0C0C622"/>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nsid w:val="1DE80B8C"/>
    <w:multiLevelType w:val="hybridMultilevel"/>
    <w:tmpl w:val="9E94FC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1F733F2F"/>
    <w:multiLevelType w:val="hybridMultilevel"/>
    <w:tmpl w:val="6C4E83C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1FAA7821"/>
    <w:multiLevelType w:val="hybridMultilevel"/>
    <w:tmpl w:val="973E9E1C"/>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1FC73C11"/>
    <w:multiLevelType w:val="hybridMultilevel"/>
    <w:tmpl w:val="4BB83B4C"/>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22ED15EB"/>
    <w:multiLevelType w:val="hybridMultilevel"/>
    <w:tmpl w:val="40A6741A"/>
    <w:lvl w:ilvl="0" w:tplc="041B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23D311FA"/>
    <w:multiLevelType w:val="hybridMultilevel"/>
    <w:tmpl w:val="C4FC9F58"/>
    <w:lvl w:ilvl="0" w:tplc="041B0019">
      <w:start w:val="1"/>
      <w:numFmt w:val="lowerLetter"/>
      <w:lvlText w:val="%1."/>
      <w:lvlJc w:val="left"/>
      <w:pPr>
        <w:tabs>
          <w:tab w:val="num" w:pos="1070"/>
        </w:tabs>
        <w:ind w:left="1070" w:hanging="360"/>
      </w:pPr>
      <w:rPr>
        <w:rFonts w:hint="default"/>
      </w:rPr>
    </w:lvl>
    <w:lvl w:ilvl="1" w:tplc="041B0019" w:tentative="1">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8">
    <w:nsid w:val="2431289B"/>
    <w:multiLevelType w:val="hybridMultilevel"/>
    <w:tmpl w:val="08A4E442"/>
    <w:lvl w:ilvl="0" w:tplc="0409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39">
    <w:nsid w:val="24545A80"/>
    <w:multiLevelType w:val="hybridMultilevel"/>
    <w:tmpl w:val="060C6F9E"/>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0">
    <w:nsid w:val="245504F6"/>
    <w:multiLevelType w:val="hybridMultilevel"/>
    <w:tmpl w:val="FD38D5D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27424978"/>
    <w:multiLevelType w:val="hybridMultilevel"/>
    <w:tmpl w:val="3CD4217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nsid w:val="278B2B12"/>
    <w:multiLevelType w:val="hybridMultilevel"/>
    <w:tmpl w:val="B47C778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82D0D2B2">
      <w:start w:val="1"/>
      <w:numFmt w:val="bullet"/>
      <w:lvlText w:val=""/>
      <w:lvlJc w:val="left"/>
      <w:pPr>
        <w:ind w:left="644" w:hanging="360"/>
      </w:pPr>
      <w:rPr>
        <w:rFonts w:ascii="Symbol" w:hAnsi="Symbol"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nsid w:val="2A607213"/>
    <w:multiLevelType w:val="multilevel"/>
    <w:tmpl w:val="14986ABC"/>
    <w:lvl w:ilvl="0">
      <w:start w:val="3"/>
      <w:numFmt w:val="decimal"/>
      <w:lvlText w:val="%1"/>
      <w:lvlJc w:val="left"/>
      <w:pPr>
        <w:ind w:left="360" w:hanging="360"/>
      </w:pPr>
      <w:rPr>
        <w:rFonts w:hint="default"/>
      </w:rPr>
    </w:lvl>
    <w:lvl w:ilvl="1">
      <w:start w:val="1"/>
      <w:numFmt w:val="bullet"/>
      <w:lvlText w:val="o"/>
      <w:lvlJc w:val="left"/>
      <w:pPr>
        <w:ind w:left="1069" w:hanging="360"/>
      </w:pPr>
      <w:rPr>
        <w:rFonts w:ascii="Courier New" w:hAnsi="Courier New" w:cs="Courier New"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44">
    <w:nsid w:val="2B936973"/>
    <w:multiLevelType w:val="hybridMultilevel"/>
    <w:tmpl w:val="52087E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nsid w:val="2C073A13"/>
    <w:multiLevelType w:val="hybridMultilevel"/>
    <w:tmpl w:val="60AAEE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nsid w:val="2D932812"/>
    <w:multiLevelType w:val="hybridMultilevel"/>
    <w:tmpl w:val="F5A09A4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47">
    <w:nsid w:val="31583AB5"/>
    <w:multiLevelType w:val="hybridMultilevel"/>
    <w:tmpl w:val="F2067C12"/>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48">
    <w:nsid w:val="31704474"/>
    <w:multiLevelType w:val="hybridMultilevel"/>
    <w:tmpl w:val="B05673A8"/>
    <w:lvl w:ilvl="0" w:tplc="041B0017">
      <w:start w:val="1"/>
      <w:numFmt w:val="lowerLetter"/>
      <w:lvlText w:val="%1)"/>
      <w:lvlJc w:val="left"/>
      <w:pPr>
        <w:ind w:left="2850" w:hanging="360"/>
      </w:pPr>
    </w:lvl>
    <w:lvl w:ilvl="1" w:tplc="041B0019" w:tentative="1">
      <w:start w:val="1"/>
      <w:numFmt w:val="lowerLetter"/>
      <w:lvlText w:val="%2."/>
      <w:lvlJc w:val="left"/>
      <w:pPr>
        <w:ind w:left="3570" w:hanging="360"/>
      </w:pPr>
    </w:lvl>
    <w:lvl w:ilvl="2" w:tplc="041B001B">
      <w:start w:val="1"/>
      <w:numFmt w:val="lowerRoman"/>
      <w:lvlText w:val="%3."/>
      <w:lvlJc w:val="right"/>
      <w:pPr>
        <w:ind w:left="4290" w:hanging="180"/>
      </w:pPr>
    </w:lvl>
    <w:lvl w:ilvl="3" w:tplc="041B000F" w:tentative="1">
      <w:start w:val="1"/>
      <w:numFmt w:val="decimal"/>
      <w:lvlText w:val="%4."/>
      <w:lvlJc w:val="left"/>
      <w:pPr>
        <w:ind w:left="5010" w:hanging="360"/>
      </w:pPr>
    </w:lvl>
    <w:lvl w:ilvl="4" w:tplc="041B0019" w:tentative="1">
      <w:start w:val="1"/>
      <w:numFmt w:val="lowerLetter"/>
      <w:lvlText w:val="%5."/>
      <w:lvlJc w:val="left"/>
      <w:pPr>
        <w:ind w:left="5730" w:hanging="360"/>
      </w:pPr>
    </w:lvl>
    <w:lvl w:ilvl="5" w:tplc="041B001B" w:tentative="1">
      <w:start w:val="1"/>
      <w:numFmt w:val="lowerRoman"/>
      <w:lvlText w:val="%6."/>
      <w:lvlJc w:val="right"/>
      <w:pPr>
        <w:ind w:left="6450" w:hanging="180"/>
      </w:pPr>
    </w:lvl>
    <w:lvl w:ilvl="6" w:tplc="041B000F" w:tentative="1">
      <w:start w:val="1"/>
      <w:numFmt w:val="decimal"/>
      <w:lvlText w:val="%7."/>
      <w:lvlJc w:val="left"/>
      <w:pPr>
        <w:ind w:left="7170" w:hanging="360"/>
      </w:pPr>
    </w:lvl>
    <w:lvl w:ilvl="7" w:tplc="041B0019" w:tentative="1">
      <w:start w:val="1"/>
      <w:numFmt w:val="lowerLetter"/>
      <w:lvlText w:val="%8."/>
      <w:lvlJc w:val="left"/>
      <w:pPr>
        <w:ind w:left="7890" w:hanging="360"/>
      </w:pPr>
    </w:lvl>
    <w:lvl w:ilvl="8" w:tplc="041B001B" w:tentative="1">
      <w:start w:val="1"/>
      <w:numFmt w:val="lowerRoman"/>
      <w:lvlText w:val="%9."/>
      <w:lvlJc w:val="right"/>
      <w:pPr>
        <w:ind w:left="8610" w:hanging="180"/>
      </w:pPr>
    </w:lvl>
  </w:abstractNum>
  <w:abstractNum w:abstractNumId="49">
    <w:nsid w:val="337C5B45"/>
    <w:multiLevelType w:val="hybridMultilevel"/>
    <w:tmpl w:val="1F1E44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nsid w:val="36481C2C"/>
    <w:multiLevelType w:val="hybridMultilevel"/>
    <w:tmpl w:val="CF6ABF90"/>
    <w:lvl w:ilvl="0" w:tplc="041B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A021593"/>
    <w:multiLevelType w:val="hybridMultilevel"/>
    <w:tmpl w:val="0840C8F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nsid w:val="3B724D35"/>
    <w:multiLevelType w:val="hybridMultilevel"/>
    <w:tmpl w:val="7B366A0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3">
    <w:nsid w:val="3B7F36D3"/>
    <w:multiLevelType w:val="hybridMultilevel"/>
    <w:tmpl w:val="FC1679B4"/>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cs="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cs="Courier New" w:hint="default"/>
      </w:rPr>
    </w:lvl>
    <w:lvl w:ilvl="8" w:tplc="041B0005">
      <w:start w:val="1"/>
      <w:numFmt w:val="bullet"/>
      <w:lvlText w:val=""/>
      <w:lvlJc w:val="left"/>
      <w:pPr>
        <w:ind w:left="6120" w:hanging="360"/>
      </w:pPr>
      <w:rPr>
        <w:rFonts w:ascii="Wingdings" w:hAnsi="Wingdings" w:hint="default"/>
      </w:rPr>
    </w:lvl>
  </w:abstractNum>
  <w:abstractNum w:abstractNumId="54">
    <w:nsid w:val="3BC24A53"/>
    <w:multiLevelType w:val="hybridMultilevel"/>
    <w:tmpl w:val="23DC32FE"/>
    <w:lvl w:ilvl="0" w:tplc="041B0017">
      <w:start w:val="1"/>
      <w:numFmt w:val="lowerLetter"/>
      <w:lvlText w:val="%1)"/>
      <w:lvlJc w:val="left"/>
      <w:pPr>
        <w:ind w:left="5180"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55">
    <w:nsid w:val="3ED41420"/>
    <w:multiLevelType w:val="hybridMultilevel"/>
    <w:tmpl w:val="7A4E9DC2"/>
    <w:lvl w:ilvl="0" w:tplc="041B0019">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nsid w:val="3F7B055B"/>
    <w:multiLevelType w:val="multilevel"/>
    <w:tmpl w:val="04090025"/>
    <w:lvl w:ilvl="0">
      <w:start w:val="1"/>
      <w:numFmt w:val="decimal"/>
      <w:pStyle w:val="Nadpis1"/>
      <w:lvlText w:val="%1"/>
      <w:lvlJc w:val="left"/>
      <w:pPr>
        <w:ind w:left="574" w:hanging="432"/>
      </w:pPr>
    </w:lvl>
    <w:lvl w:ilvl="1">
      <w:start w:val="1"/>
      <w:numFmt w:val="decimal"/>
      <w:pStyle w:val="Nadpis2"/>
      <w:lvlText w:val="%1.%2"/>
      <w:lvlJc w:val="left"/>
      <w:pPr>
        <w:ind w:left="128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7">
    <w:nsid w:val="42F44F88"/>
    <w:multiLevelType w:val="hybridMultilevel"/>
    <w:tmpl w:val="A70CEEFE"/>
    <w:lvl w:ilvl="0" w:tplc="51580D3E">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8">
    <w:nsid w:val="43072652"/>
    <w:multiLevelType w:val="hybridMultilevel"/>
    <w:tmpl w:val="98BCFC5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43567613"/>
    <w:multiLevelType w:val="multilevel"/>
    <w:tmpl w:val="D4C2B502"/>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0">
    <w:nsid w:val="435B4577"/>
    <w:multiLevelType w:val="multilevel"/>
    <w:tmpl w:val="62389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4795538A"/>
    <w:multiLevelType w:val="hybridMultilevel"/>
    <w:tmpl w:val="DB54BA36"/>
    <w:lvl w:ilvl="0" w:tplc="04090001">
      <w:start w:val="1"/>
      <w:numFmt w:val="bullet"/>
      <w:lvlText w:val=""/>
      <w:lvlJc w:val="left"/>
      <w:pPr>
        <w:ind w:left="1800" w:hanging="360"/>
      </w:pPr>
      <w:rPr>
        <w:rFonts w:ascii="Symbol" w:hAnsi="Symbol" w:hint="default"/>
      </w:rPr>
    </w:lvl>
    <w:lvl w:ilvl="1" w:tplc="041B0001">
      <w:start w:val="1"/>
      <w:numFmt w:val="bullet"/>
      <w:lvlText w:val=""/>
      <w:lvlJc w:val="left"/>
      <w:pPr>
        <w:ind w:left="2520" w:hanging="360"/>
      </w:pPr>
      <w:rPr>
        <w:rFonts w:ascii="Symbol" w:hAnsi="Symbol"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62">
    <w:nsid w:val="479609F8"/>
    <w:multiLevelType w:val="hybridMultilevel"/>
    <w:tmpl w:val="6674DCA4"/>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3">
    <w:nsid w:val="49370D2C"/>
    <w:multiLevelType w:val="hybridMultilevel"/>
    <w:tmpl w:val="E8B27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4AA31CE7"/>
    <w:multiLevelType w:val="hybridMultilevel"/>
    <w:tmpl w:val="617C39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nsid w:val="4AEE3FF7"/>
    <w:multiLevelType w:val="hybridMultilevel"/>
    <w:tmpl w:val="639E0840"/>
    <w:lvl w:ilvl="0" w:tplc="041B001B">
      <w:start w:val="1"/>
      <w:numFmt w:val="lowerRoman"/>
      <w:lvlText w:val="%1."/>
      <w:lvlJc w:val="righ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66">
    <w:nsid w:val="4BFA70D7"/>
    <w:multiLevelType w:val="multilevel"/>
    <w:tmpl w:val="2BDC1B1A"/>
    <w:lvl w:ilvl="0">
      <w:start w:val="3"/>
      <w:numFmt w:val="decimal"/>
      <w:lvlText w:val="%1"/>
      <w:lvlJc w:val="left"/>
      <w:pPr>
        <w:ind w:left="360" w:hanging="360"/>
      </w:pPr>
      <w:rPr>
        <w:rFonts w:hint="default"/>
      </w:rPr>
    </w:lvl>
    <w:lvl w:ilvl="1">
      <w:start w:val="1"/>
      <w:numFmt w:val="bullet"/>
      <w:pStyle w:val="Bulletslevel1"/>
      <w:lvlText w:val=""/>
      <w:lvlJc w:val="left"/>
      <w:pPr>
        <w:ind w:left="1069" w:hanging="360"/>
      </w:pPr>
      <w:rPr>
        <w:rFonts w:ascii="Symbol" w:hAnsi="Symbol"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67">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68">
    <w:nsid w:val="4E915A99"/>
    <w:multiLevelType w:val="hybridMultilevel"/>
    <w:tmpl w:val="CF50DB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E944431"/>
    <w:multiLevelType w:val="hybridMultilevel"/>
    <w:tmpl w:val="BF0CBAFC"/>
    <w:lvl w:ilvl="0" w:tplc="041B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50E0608B"/>
    <w:multiLevelType w:val="hybridMultilevel"/>
    <w:tmpl w:val="161C83A4"/>
    <w:lvl w:ilvl="0" w:tplc="041B000B">
      <w:start w:val="1"/>
      <w:numFmt w:val="bullet"/>
      <w:lvlText w:val=""/>
      <w:lvlJc w:val="left"/>
      <w:pPr>
        <w:ind w:left="720" w:hanging="360"/>
      </w:pPr>
      <w:rPr>
        <w:rFonts w:ascii="Wingdings" w:hAnsi="Wingdings"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1">
    <w:nsid w:val="50F10009"/>
    <w:multiLevelType w:val="hybridMultilevel"/>
    <w:tmpl w:val="6BC60BB4"/>
    <w:lvl w:ilvl="0" w:tplc="56569CA2">
      <w:start w:val="1"/>
      <w:numFmt w:val="lowerLetter"/>
      <w:lvlText w:val="%1)"/>
      <w:lvlJc w:val="left"/>
      <w:pPr>
        <w:tabs>
          <w:tab w:val="num" w:pos="1756"/>
        </w:tabs>
        <w:ind w:left="1756" w:hanging="340"/>
      </w:pPr>
      <w:rPr>
        <w:rFonts w:hint="default"/>
        <w:color w:val="auto"/>
        <w:sz w:val="20"/>
        <w:szCs w:val="20"/>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72">
    <w:nsid w:val="51562676"/>
    <w:multiLevelType w:val="multilevel"/>
    <w:tmpl w:val="5916266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3">
    <w:nsid w:val="51574266"/>
    <w:multiLevelType w:val="hybridMultilevel"/>
    <w:tmpl w:val="1116C10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nsid w:val="51DB7C08"/>
    <w:multiLevelType w:val="hybridMultilevel"/>
    <w:tmpl w:val="0C3E054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5">
    <w:nsid w:val="53791FB9"/>
    <w:multiLevelType w:val="hybridMultilevel"/>
    <w:tmpl w:val="771E24E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6">
    <w:nsid w:val="537B6B70"/>
    <w:multiLevelType w:val="multilevel"/>
    <w:tmpl w:val="FAC61AF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7">
    <w:nsid w:val="53D839B1"/>
    <w:multiLevelType w:val="hybridMultilevel"/>
    <w:tmpl w:val="032E5BDA"/>
    <w:lvl w:ilvl="0" w:tplc="041B0015">
      <w:start w:val="1"/>
      <w:numFmt w:val="upperLetter"/>
      <w:lvlText w:val="%1."/>
      <w:lvlJc w:val="left"/>
      <w:pPr>
        <w:ind w:left="720" w:hanging="360"/>
      </w:pPr>
    </w:lvl>
    <w:lvl w:ilvl="1" w:tplc="328694C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nsid w:val="54FB639A"/>
    <w:multiLevelType w:val="hybridMultilevel"/>
    <w:tmpl w:val="D222172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79">
    <w:nsid w:val="55D62B8D"/>
    <w:multiLevelType w:val="hybridMultilevel"/>
    <w:tmpl w:val="D0306AE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nsid w:val="56C05CE3"/>
    <w:multiLevelType w:val="hybridMultilevel"/>
    <w:tmpl w:val="8040A5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1">
    <w:nsid w:val="571B0171"/>
    <w:multiLevelType w:val="hybridMultilevel"/>
    <w:tmpl w:val="08B4200E"/>
    <w:lvl w:ilvl="0" w:tplc="041B001B">
      <w:start w:val="1"/>
      <w:numFmt w:val="lowerRoman"/>
      <w:lvlText w:val="%1."/>
      <w:lvlJc w:val="right"/>
      <w:pPr>
        <w:ind w:left="720" w:hanging="360"/>
      </w:pPr>
      <w:rPr>
        <w:rFonts w:cs="Times New Roman" w:hint="default"/>
      </w:rPr>
    </w:lvl>
    <w:lvl w:ilvl="1" w:tplc="3A5C5330">
      <w:start w:val="1"/>
      <w:numFmt w:val="lowerLetter"/>
      <w:lvlText w:val="%2)"/>
      <w:lvlJc w:val="left"/>
      <w:pPr>
        <w:ind w:left="360" w:hanging="360"/>
      </w:pPr>
      <w:rPr>
        <w:rFonts w:hint="default"/>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2">
    <w:nsid w:val="58E22D6E"/>
    <w:multiLevelType w:val="hybridMultilevel"/>
    <w:tmpl w:val="2EAAB826"/>
    <w:lvl w:ilvl="0" w:tplc="00000001">
      <w:start w:val="1"/>
      <w:numFmt w:val="decimal"/>
      <w:lvlText w:val="%1."/>
      <w:lvlJc w:val="left"/>
      <w:pPr>
        <w:ind w:left="720" w:hanging="360"/>
      </w:pPr>
    </w:lvl>
    <w:lvl w:ilvl="1" w:tplc="041B0019">
      <w:start w:val="1"/>
      <w:numFmt w:val="lowerLetter"/>
      <w:lvlText w:val="%2)"/>
      <w:lvlJc w:val="left"/>
      <w:rPr>
        <w:rFont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3">
    <w:nsid w:val="59D917E0"/>
    <w:multiLevelType w:val="hybridMultilevel"/>
    <w:tmpl w:val="1F4C183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4">
    <w:nsid w:val="5E0476EB"/>
    <w:multiLevelType w:val="hybridMultilevel"/>
    <w:tmpl w:val="B220F056"/>
    <w:lvl w:ilvl="0" w:tplc="FE0CD610">
      <w:start w:val="1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5">
    <w:nsid w:val="5FA0587E"/>
    <w:multiLevelType w:val="hybridMultilevel"/>
    <w:tmpl w:val="42E2620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nsid w:val="5FFE69AF"/>
    <w:multiLevelType w:val="hybridMultilevel"/>
    <w:tmpl w:val="7CF89F3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7">
    <w:nsid w:val="6083573A"/>
    <w:multiLevelType w:val="hybridMultilevel"/>
    <w:tmpl w:val="C34E2C9A"/>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8">
    <w:nsid w:val="60D219D1"/>
    <w:multiLevelType w:val="hybridMultilevel"/>
    <w:tmpl w:val="7D442A22"/>
    <w:lvl w:ilvl="0" w:tplc="5A32CD86">
      <w:numFmt w:val="bullet"/>
      <w:lvlText w:val="-"/>
      <w:lvlJc w:val="left"/>
      <w:pPr>
        <w:ind w:left="501"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89">
    <w:nsid w:val="625769A8"/>
    <w:multiLevelType w:val="hybridMultilevel"/>
    <w:tmpl w:val="4F62E312"/>
    <w:lvl w:ilvl="0" w:tplc="AEE2A296">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0">
    <w:nsid w:val="62732FDA"/>
    <w:multiLevelType w:val="hybridMultilevel"/>
    <w:tmpl w:val="E02CAAE2"/>
    <w:lvl w:ilvl="0" w:tplc="041B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2">
    <w:nsid w:val="63726060"/>
    <w:multiLevelType w:val="hybridMultilevel"/>
    <w:tmpl w:val="92A8A666"/>
    <w:lvl w:ilvl="0" w:tplc="E1DE8B8A">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3CD7CB3"/>
    <w:multiLevelType w:val="hybridMultilevel"/>
    <w:tmpl w:val="8700861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4">
    <w:nsid w:val="649854CD"/>
    <w:multiLevelType w:val="hybridMultilevel"/>
    <w:tmpl w:val="C20A6B60"/>
    <w:lvl w:ilvl="0" w:tplc="41EA08E6">
      <w:start w:val="1"/>
      <w:numFmt w:val="bullet"/>
      <w:lvlText w:val="-"/>
      <w:lvlJc w:val="left"/>
      <w:pPr>
        <w:ind w:left="1080" w:hanging="360"/>
      </w:pPr>
      <w:rPr>
        <w:rFonts w:ascii="Times New Roman" w:eastAsiaTheme="minorHAnsi"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95">
    <w:nsid w:val="64F720CB"/>
    <w:multiLevelType w:val="multilevel"/>
    <w:tmpl w:val="63EA76A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6">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7">
    <w:nsid w:val="681251A8"/>
    <w:multiLevelType w:val="hybridMultilevel"/>
    <w:tmpl w:val="D42883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686829F4"/>
    <w:multiLevelType w:val="hybridMultilevel"/>
    <w:tmpl w:val="BE6A7B98"/>
    <w:lvl w:ilvl="0" w:tplc="041B0017">
      <w:start w:val="1"/>
      <w:numFmt w:val="lowerLetter"/>
      <w:lvlText w:val="%1)"/>
      <w:lvlJc w:val="left"/>
      <w:pPr>
        <w:ind w:left="644"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nsid w:val="68722BDC"/>
    <w:multiLevelType w:val="hybridMultilevel"/>
    <w:tmpl w:val="9432CA7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0">
    <w:nsid w:val="69511974"/>
    <w:multiLevelType w:val="hybridMultilevel"/>
    <w:tmpl w:val="16FE4C94"/>
    <w:lvl w:ilvl="0" w:tplc="5820498E">
      <w:start w:val="1"/>
      <w:numFmt w:val="decimal"/>
      <w:lvlText w:val="%1."/>
      <w:lvlJc w:val="left"/>
      <w:pPr>
        <w:tabs>
          <w:tab w:val="num" w:pos="360"/>
        </w:tabs>
        <w:ind w:left="360" w:hanging="360"/>
      </w:pPr>
      <w:rPr>
        <w:color w:val="auto"/>
      </w:rPr>
    </w:lvl>
    <w:lvl w:ilvl="1" w:tplc="041B0019">
      <w:start w:val="1"/>
      <w:numFmt w:val="lowerLetter"/>
      <w:lvlText w:val="%2."/>
      <w:lvlJc w:val="left"/>
      <w:pPr>
        <w:tabs>
          <w:tab w:val="num" w:pos="1080"/>
        </w:tabs>
        <w:ind w:left="1080" w:hanging="360"/>
      </w:pPr>
    </w:lvl>
    <w:lvl w:ilvl="2" w:tplc="2C366E6E">
      <w:start w:val="1"/>
      <w:numFmt w:val="bullet"/>
      <w:lvlText w:val="-"/>
      <w:lvlJc w:val="left"/>
      <w:pPr>
        <w:tabs>
          <w:tab w:val="num" w:pos="1980"/>
        </w:tabs>
        <w:ind w:left="1980" w:hanging="360"/>
      </w:pPr>
      <w:rPr>
        <w:rFonts w:ascii="Arial" w:hAnsi="Arial" w:cs="Times New Roman" w:hint="default"/>
      </w:rPr>
    </w:lvl>
    <w:lvl w:ilvl="3" w:tplc="041B000F">
      <w:start w:val="1"/>
      <w:numFmt w:val="decimal"/>
      <w:lvlText w:val="%4."/>
      <w:lvlJc w:val="left"/>
      <w:pPr>
        <w:tabs>
          <w:tab w:val="num" w:pos="2520"/>
        </w:tabs>
        <w:ind w:left="2520" w:hanging="360"/>
      </w:pPr>
    </w:lvl>
    <w:lvl w:ilvl="4" w:tplc="041B0019">
      <w:start w:val="1"/>
      <w:numFmt w:val="lowerLetter"/>
      <w:lvlText w:val="%5."/>
      <w:lvlJc w:val="left"/>
      <w:pPr>
        <w:tabs>
          <w:tab w:val="num" w:pos="3240"/>
        </w:tabs>
        <w:ind w:left="3240" w:hanging="360"/>
      </w:pPr>
    </w:lvl>
    <w:lvl w:ilvl="5" w:tplc="041B001B">
      <w:start w:val="1"/>
      <w:numFmt w:val="lowerRoman"/>
      <w:lvlText w:val="%6."/>
      <w:lvlJc w:val="right"/>
      <w:pPr>
        <w:tabs>
          <w:tab w:val="num" w:pos="3960"/>
        </w:tabs>
        <w:ind w:left="3960" w:hanging="180"/>
      </w:pPr>
    </w:lvl>
    <w:lvl w:ilvl="6" w:tplc="041B000F">
      <w:start w:val="1"/>
      <w:numFmt w:val="decimal"/>
      <w:lvlText w:val="%7."/>
      <w:lvlJc w:val="left"/>
      <w:pPr>
        <w:tabs>
          <w:tab w:val="num" w:pos="4680"/>
        </w:tabs>
        <w:ind w:left="4680" w:hanging="360"/>
      </w:pPr>
    </w:lvl>
    <w:lvl w:ilvl="7" w:tplc="041B0019">
      <w:start w:val="1"/>
      <w:numFmt w:val="lowerLetter"/>
      <w:lvlText w:val="%8."/>
      <w:lvlJc w:val="left"/>
      <w:pPr>
        <w:tabs>
          <w:tab w:val="num" w:pos="5400"/>
        </w:tabs>
        <w:ind w:left="5400" w:hanging="360"/>
      </w:pPr>
    </w:lvl>
    <w:lvl w:ilvl="8" w:tplc="041B001B">
      <w:start w:val="1"/>
      <w:numFmt w:val="lowerRoman"/>
      <w:lvlText w:val="%9."/>
      <w:lvlJc w:val="right"/>
      <w:pPr>
        <w:tabs>
          <w:tab w:val="num" w:pos="6120"/>
        </w:tabs>
        <w:ind w:left="6120" w:hanging="180"/>
      </w:pPr>
    </w:lvl>
  </w:abstractNum>
  <w:abstractNum w:abstractNumId="101">
    <w:nsid w:val="699075DE"/>
    <w:multiLevelType w:val="hybridMultilevel"/>
    <w:tmpl w:val="1598E00E"/>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2">
    <w:nsid w:val="6B572FF8"/>
    <w:multiLevelType w:val="hybridMultilevel"/>
    <w:tmpl w:val="0FB04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1B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nsid w:val="6BCC421B"/>
    <w:multiLevelType w:val="hybridMultilevel"/>
    <w:tmpl w:val="E85A57D6"/>
    <w:lvl w:ilvl="0" w:tplc="5A32CD86">
      <w:numFmt w:val="bullet"/>
      <w:lvlText w:val="-"/>
      <w:lvlJc w:val="left"/>
      <w:pPr>
        <w:ind w:left="501" w:hanging="360"/>
      </w:pPr>
      <w:rPr>
        <w:rFonts w:ascii="Times New Roman" w:eastAsia="Times New Roman" w:hAnsi="Times New Roman" w:cs="Times New Roman" w:hint="default"/>
      </w:rPr>
    </w:lvl>
    <w:lvl w:ilvl="1" w:tplc="6AA6E5F0">
      <w:numFmt w:val="bullet"/>
      <w:lvlText w:val="-"/>
      <w:lvlJc w:val="left"/>
      <w:pPr>
        <w:ind w:left="1440" w:hanging="360"/>
      </w:pPr>
      <w:rPr>
        <w:rFonts w:ascii="Arial Narrow" w:eastAsia="Times New Roman" w:hAnsi="Arial Narrow" w:cs="Mangal"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04">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nsid w:val="6D22115F"/>
    <w:multiLevelType w:val="hybridMultilevel"/>
    <w:tmpl w:val="4ECE878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6">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107">
    <w:nsid w:val="6F8B00E9"/>
    <w:multiLevelType w:val="hybridMultilevel"/>
    <w:tmpl w:val="68C0EA0C"/>
    <w:lvl w:ilvl="0" w:tplc="E708AF32">
      <w:start w:val="1"/>
      <w:numFmt w:val="upperLetter"/>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nsid w:val="701A5C41"/>
    <w:multiLevelType w:val="hybridMultilevel"/>
    <w:tmpl w:val="A542660E"/>
    <w:lvl w:ilvl="0" w:tplc="CF6A8A0E">
      <w:start w:val="110"/>
      <w:numFmt w:val="bullet"/>
      <w:lvlText w:val="-"/>
      <w:lvlJc w:val="left"/>
      <w:pPr>
        <w:ind w:left="720" w:hanging="360"/>
      </w:pPr>
      <w:rPr>
        <w:rFonts w:ascii="Times New Roman" w:eastAsia="Arial"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9">
    <w:nsid w:val="706F0F82"/>
    <w:multiLevelType w:val="hybridMultilevel"/>
    <w:tmpl w:val="36969F9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111">
    <w:nsid w:val="72132411"/>
    <w:multiLevelType w:val="hybridMultilevel"/>
    <w:tmpl w:val="95020678"/>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2">
    <w:nsid w:val="72EA57D1"/>
    <w:multiLevelType w:val="hybridMultilevel"/>
    <w:tmpl w:val="76B8EBB0"/>
    <w:lvl w:ilvl="0" w:tplc="6AA6E5F0">
      <w:numFmt w:val="bullet"/>
      <w:lvlText w:val="-"/>
      <w:lvlJc w:val="left"/>
      <w:pPr>
        <w:ind w:left="720" w:hanging="360"/>
      </w:pPr>
      <w:rPr>
        <w:rFonts w:ascii="Arial Narrow" w:eastAsia="Times New Roman" w:hAnsi="Arial Narrow" w:cs="Mang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3">
    <w:nsid w:val="72FA412F"/>
    <w:multiLevelType w:val="hybridMultilevel"/>
    <w:tmpl w:val="AEEACAC0"/>
    <w:lvl w:ilvl="0" w:tplc="041B0001">
      <w:start w:val="1"/>
      <w:numFmt w:val="bullet"/>
      <w:lvlText w:val=""/>
      <w:lvlJc w:val="left"/>
      <w:pPr>
        <w:ind w:left="2520" w:hanging="720"/>
      </w:pPr>
      <w:rPr>
        <w:rFonts w:ascii="Symbol" w:hAnsi="Symbol"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4">
    <w:nsid w:val="731A0C10"/>
    <w:multiLevelType w:val="hybridMultilevel"/>
    <w:tmpl w:val="E77404CA"/>
    <w:lvl w:ilvl="0" w:tplc="938A899E">
      <w:start w:val="1"/>
      <w:numFmt w:val="bullet"/>
      <w:lvlText w:val=""/>
      <w:lvlJc w:val="left"/>
      <w:pPr>
        <w:ind w:left="720" w:hanging="360"/>
      </w:pPr>
      <w:rPr>
        <w:rFonts w:ascii="Symbol" w:hAnsi="Symbol" w:hint="default"/>
        <w:b w:val="0"/>
        <w:i w:val="0"/>
        <w:sz w:val="19"/>
      </w:rPr>
    </w:lvl>
    <w:lvl w:ilvl="1" w:tplc="041B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74633833"/>
    <w:multiLevelType w:val="hybridMultilevel"/>
    <w:tmpl w:val="86FCFBD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6">
    <w:nsid w:val="7515744C"/>
    <w:multiLevelType w:val="hybridMultilevel"/>
    <w:tmpl w:val="6180F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nsid w:val="76061F31"/>
    <w:multiLevelType w:val="hybridMultilevel"/>
    <w:tmpl w:val="CA244374"/>
    <w:lvl w:ilvl="0" w:tplc="041B0017">
      <w:start w:val="1"/>
      <w:numFmt w:val="lowerLetter"/>
      <w:lvlText w:val="%1)"/>
      <w:lvlJc w:val="left"/>
      <w:pPr>
        <w:ind w:left="1785" w:hanging="360"/>
      </w:pPr>
    </w:lvl>
    <w:lvl w:ilvl="1" w:tplc="041B0019" w:tentative="1">
      <w:start w:val="1"/>
      <w:numFmt w:val="lowerLetter"/>
      <w:lvlText w:val="%2."/>
      <w:lvlJc w:val="left"/>
      <w:pPr>
        <w:ind w:left="2505" w:hanging="360"/>
      </w:pPr>
    </w:lvl>
    <w:lvl w:ilvl="2" w:tplc="041B001B" w:tentative="1">
      <w:start w:val="1"/>
      <w:numFmt w:val="lowerRoman"/>
      <w:lvlText w:val="%3."/>
      <w:lvlJc w:val="right"/>
      <w:pPr>
        <w:ind w:left="3225" w:hanging="180"/>
      </w:pPr>
    </w:lvl>
    <w:lvl w:ilvl="3" w:tplc="041B000F" w:tentative="1">
      <w:start w:val="1"/>
      <w:numFmt w:val="decimal"/>
      <w:lvlText w:val="%4."/>
      <w:lvlJc w:val="left"/>
      <w:pPr>
        <w:ind w:left="3945" w:hanging="360"/>
      </w:pPr>
    </w:lvl>
    <w:lvl w:ilvl="4" w:tplc="041B0019" w:tentative="1">
      <w:start w:val="1"/>
      <w:numFmt w:val="lowerLetter"/>
      <w:lvlText w:val="%5."/>
      <w:lvlJc w:val="left"/>
      <w:pPr>
        <w:ind w:left="4665" w:hanging="360"/>
      </w:pPr>
    </w:lvl>
    <w:lvl w:ilvl="5" w:tplc="041B001B" w:tentative="1">
      <w:start w:val="1"/>
      <w:numFmt w:val="lowerRoman"/>
      <w:lvlText w:val="%6."/>
      <w:lvlJc w:val="right"/>
      <w:pPr>
        <w:ind w:left="5385" w:hanging="180"/>
      </w:pPr>
    </w:lvl>
    <w:lvl w:ilvl="6" w:tplc="041B000F" w:tentative="1">
      <w:start w:val="1"/>
      <w:numFmt w:val="decimal"/>
      <w:lvlText w:val="%7."/>
      <w:lvlJc w:val="left"/>
      <w:pPr>
        <w:ind w:left="6105" w:hanging="360"/>
      </w:pPr>
    </w:lvl>
    <w:lvl w:ilvl="7" w:tplc="041B0019" w:tentative="1">
      <w:start w:val="1"/>
      <w:numFmt w:val="lowerLetter"/>
      <w:lvlText w:val="%8."/>
      <w:lvlJc w:val="left"/>
      <w:pPr>
        <w:ind w:left="6825" w:hanging="360"/>
      </w:pPr>
    </w:lvl>
    <w:lvl w:ilvl="8" w:tplc="041B001B" w:tentative="1">
      <w:start w:val="1"/>
      <w:numFmt w:val="lowerRoman"/>
      <w:lvlText w:val="%9."/>
      <w:lvlJc w:val="right"/>
      <w:pPr>
        <w:ind w:left="7545" w:hanging="180"/>
      </w:pPr>
    </w:lvl>
  </w:abstractNum>
  <w:abstractNum w:abstractNumId="118">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9">
    <w:nsid w:val="7A874FB6"/>
    <w:multiLevelType w:val="hybridMultilevel"/>
    <w:tmpl w:val="2578E322"/>
    <w:lvl w:ilvl="0" w:tplc="041B0017">
      <w:start w:val="1"/>
      <w:numFmt w:val="lowerLetter"/>
      <w:lvlText w:val="%1)"/>
      <w:lvlJc w:val="left"/>
      <w:pPr>
        <w:ind w:left="64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0">
    <w:nsid w:val="7BBE0A9D"/>
    <w:multiLevelType w:val="hybridMultilevel"/>
    <w:tmpl w:val="8FC6304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1">
    <w:nsid w:val="7FCD2310"/>
    <w:multiLevelType w:val="multilevel"/>
    <w:tmpl w:val="041B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56"/>
  </w:num>
  <w:num w:numId="2">
    <w:abstractNumId w:val="23"/>
  </w:num>
  <w:num w:numId="3">
    <w:abstractNumId w:val="91"/>
  </w:num>
  <w:num w:numId="4">
    <w:abstractNumId w:val="18"/>
  </w:num>
  <w:num w:numId="5">
    <w:abstractNumId w:val="41"/>
  </w:num>
  <w:num w:numId="6">
    <w:abstractNumId w:val="119"/>
  </w:num>
  <w:num w:numId="7">
    <w:abstractNumId w:val="118"/>
  </w:num>
  <w:num w:numId="8">
    <w:abstractNumId w:val="81"/>
  </w:num>
  <w:num w:numId="9">
    <w:abstractNumId w:val="98"/>
  </w:num>
  <w:num w:numId="10">
    <w:abstractNumId w:val="49"/>
  </w:num>
  <w:num w:numId="11">
    <w:abstractNumId w:val="78"/>
  </w:num>
  <w:num w:numId="12">
    <w:abstractNumId w:val="108"/>
  </w:num>
  <w:num w:numId="13">
    <w:abstractNumId w:val="1"/>
  </w:num>
  <w:num w:numId="14">
    <w:abstractNumId w:val="27"/>
  </w:num>
  <w:num w:numId="15">
    <w:abstractNumId w:val="59"/>
  </w:num>
  <w:num w:numId="16">
    <w:abstractNumId w:val="7"/>
  </w:num>
  <w:num w:numId="17">
    <w:abstractNumId w:val="8"/>
  </w:num>
  <w:num w:numId="18">
    <w:abstractNumId w:val="55"/>
  </w:num>
  <w:num w:numId="19">
    <w:abstractNumId w:val="82"/>
  </w:num>
  <w:num w:numId="20">
    <w:abstractNumId w:val="26"/>
  </w:num>
  <w:num w:numId="21">
    <w:abstractNumId w:val="57"/>
  </w:num>
  <w:num w:numId="22">
    <w:abstractNumId w:val="68"/>
  </w:num>
  <w:num w:numId="23">
    <w:abstractNumId w:val="92"/>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73"/>
  </w:num>
  <w:num w:numId="28">
    <w:abstractNumId w:val="71"/>
  </w:num>
  <w:num w:numId="29">
    <w:abstractNumId w:val="99"/>
  </w:num>
  <w:num w:numId="30">
    <w:abstractNumId w:val="79"/>
  </w:num>
  <w:num w:numId="31">
    <w:abstractNumId w:val="114"/>
  </w:num>
  <w:num w:numId="32">
    <w:abstractNumId w:val="96"/>
  </w:num>
  <w:num w:numId="33">
    <w:abstractNumId w:val="104"/>
  </w:num>
  <w:num w:numId="34">
    <w:abstractNumId w:val="110"/>
  </w:num>
  <w:num w:numId="35">
    <w:abstractNumId w:val="40"/>
  </w:num>
  <w:num w:numId="36">
    <w:abstractNumId w:val="48"/>
  </w:num>
  <w:num w:numId="37">
    <w:abstractNumId w:val="46"/>
  </w:num>
  <w:num w:numId="38">
    <w:abstractNumId w:val="54"/>
  </w:num>
  <w:num w:numId="39">
    <w:abstractNumId w:val="66"/>
  </w:num>
  <w:num w:numId="40">
    <w:abstractNumId w:val="113"/>
  </w:num>
  <w:num w:numId="41">
    <w:abstractNumId w:val="2"/>
  </w:num>
  <w:num w:numId="42">
    <w:abstractNumId w:val="51"/>
  </w:num>
  <w:num w:numId="43">
    <w:abstractNumId w:val="77"/>
  </w:num>
  <w:num w:numId="44">
    <w:abstractNumId w:val="5"/>
  </w:num>
  <w:num w:numId="45">
    <w:abstractNumId w:val="34"/>
  </w:num>
  <w:num w:numId="46">
    <w:abstractNumId w:val="88"/>
  </w:num>
  <w:num w:numId="47">
    <w:abstractNumId w:val="97"/>
  </w:num>
  <w:num w:numId="48">
    <w:abstractNumId w:val="50"/>
  </w:num>
  <w:num w:numId="49">
    <w:abstractNumId w:val="69"/>
  </w:num>
  <w:num w:numId="50">
    <w:abstractNumId w:val="109"/>
  </w:num>
  <w:num w:numId="51">
    <w:abstractNumId w:val="33"/>
  </w:num>
  <w:num w:numId="52">
    <w:abstractNumId w:val="19"/>
  </w:num>
  <w:num w:numId="53">
    <w:abstractNumId w:val="9"/>
  </w:num>
  <w:num w:numId="54">
    <w:abstractNumId w:val="36"/>
  </w:num>
  <w:num w:numId="55">
    <w:abstractNumId w:val="24"/>
  </w:num>
  <w:num w:numId="56">
    <w:abstractNumId w:val="37"/>
  </w:num>
  <w:num w:numId="57">
    <w:abstractNumId w:val="16"/>
  </w:num>
  <w:num w:numId="58">
    <w:abstractNumId w:val="75"/>
  </w:num>
  <w:num w:numId="59">
    <w:abstractNumId w:val="52"/>
  </w:num>
  <w:num w:numId="60">
    <w:abstractNumId w:val="42"/>
  </w:num>
  <w:num w:numId="61">
    <w:abstractNumId w:val="85"/>
  </w:num>
  <w:num w:numId="62">
    <w:abstractNumId w:val="93"/>
  </w:num>
  <w:num w:numId="63">
    <w:abstractNumId w:val="63"/>
  </w:num>
  <w:num w:numId="64">
    <w:abstractNumId w:val="6"/>
  </w:num>
  <w:num w:numId="65">
    <w:abstractNumId w:val="32"/>
  </w:num>
  <w:num w:numId="66">
    <w:abstractNumId w:val="38"/>
  </w:num>
  <w:num w:numId="67">
    <w:abstractNumId w:val="15"/>
  </w:num>
  <w:num w:numId="68">
    <w:abstractNumId w:val="74"/>
  </w:num>
  <w:num w:numId="69">
    <w:abstractNumId w:val="17"/>
  </w:num>
  <w:num w:numId="70">
    <w:abstractNumId w:val="111"/>
  </w:num>
  <w:num w:numId="71">
    <w:abstractNumId w:val="58"/>
  </w:num>
  <w:num w:numId="72">
    <w:abstractNumId w:val="30"/>
  </w:num>
  <w:num w:numId="73">
    <w:abstractNumId w:val="105"/>
  </w:num>
  <w:num w:numId="74">
    <w:abstractNumId w:val="13"/>
  </w:num>
  <w:num w:numId="75">
    <w:abstractNumId w:val="116"/>
  </w:num>
  <w:num w:numId="76">
    <w:abstractNumId w:val="20"/>
  </w:num>
  <w:num w:numId="77">
    <w:abstractNumId w:val="115"/>
  </w:num>
  <w:num w:numId="78">
    <w:abstractNumId w:val="43"/>
  </w:num>
  <w:num w:numId="79">
    <w:abstractNumId w:val="120"/>
  </w:num>
  <w:num w:numId="80">
    <w:abstractNumId w:val="44"/>
  </w:num>
  <w:num w:numId="81">
    <w:abstractNumId w:val="28"/>
  </w:num>
  <w:num w:numId="82">
    <w:abstractNumId w:val="102"/>
  </w:num>
  <w:num w:numId="83">
    <w:abstractNumId w:val="61"/>
  </w:num>
  <w:num w:numId="84">
    <w:abstractNumId w:val="10"/>
  </w:num>
  <w:num w:numId="85">
    <w:abstractNumId w:val="31"/>
  </w:num>
  <w:num w:numId="86">
    <w:abstractNumId w:val="22"/>
  </w:num>
  <w:num w:numId="87">
    <w:abstractNumId w:val="80"/>
  </w:num>
  <w:num w:numId="88">
    <w:abstractNumId w:val="60"/>
  </w:num>
  <w:num w:numId="89">
    <w:abstractNumId w:val="35"/>
  </w:num>
  <w:num w:numId="90">
    <w:abstractNumId w:val="3"/>
  </w:num>
  <w:num w:numId="91">
    <w:abstractNumId w:val="112"/>
  </w:num>
  <w:num w:numId="92">
    <w:abstractNumId w:val="12"/>
  </w:num>
  <w:num w:numId="93">
    <w:abstractNumId w:val="47"/>
  </w:num>
  <w:num w:numId="94">
    <w:abstractNumId w:val="89"/>
  </w:num>
  <w:num w:numId="95">
    <w:abstractNumId w:val="84"/>
  </w:num>
  <w:num w:numId="96">
    <w:abstractNumId w:val="45"/>
  </w:num>
  <w:num w:numId="97">
    <w:abstractNumId w:val="67"/>
  </w:num>
  <w:num w:numId="98">
    <w:abstractNumId w:val="4"/>
  </w:num>
  <w:num w:numId="99">
    <w:abstractNumId w:val="70"/>
  </w:num>
  <w:num w:numId="100">
    <w:abstractNumId w:val="103"/>
  </w:num>
  <w:num w:numId="101">
    <w:abstractNumId w:val="90"/>
  </w:num>
  <w:num w:numId="102">
    <w:abstractNumId w:val="11"/>
  </w:num>
  <w:num w:numId="103">
    <w:abstractNumId w:val="64"/>
  </w:num>
  <w:num w:numId="104">
    <w:abstractNumId w:val="117"/>
  </w:num>
  <w:num w:numId="105">
    <w:abstractNumId w:val="62"/>
  </w:num>
  <w:num w:numId="106">
    <w:abstractNumId w:val="94"/>
  </w:num>
  <w:num w:numId="107">
    <w:abstractNumId w:val="83"/>
  </w:num>
  <w:num w:numId="108">
    <w:abstractNumId w:val="95"/>
  </w:num>
  <w:num w:numId="109">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76"/>
  </w:num>
  <w:num w:numId="119">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72"/>
  </w:num>
  <w:num w:numId="122">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121"/>
  </w:num>
  <w:num w:numId="124">
    <w:abstractNumId w:val="39"/>
  </w:num>
  <w:num w:numId="125">
    <w:abstractNumId w:val="65"/>
  </w:num>
  <w:num w:numId="126">
    <w:abstractNumId w:val="100"/>
  </w:num>
  <w:num w:numId="127">
    <w:abstractNumId w:val="29"/>
  </w:num>
  <w:num w:numId="128">
    <w:abstractNumId w:val="87"/>
  </w:num>
  <w:num w:numId="129">
    <w:abstractNumId w:val="25"/>
  </w:num>
  <w:num w:numId="130">
    <w:abstractNumId w:val="107"/>
  </w:num>
  <w:num w:numId="131">
    <w:abstractNumId w:val="14"/>
  </w:num>
  <w:num w:numId="132">
    <w:abstractNumId w:val="101"/>
  </w:num>
  <w:num w:numId="133">
    <w:abstractNumId w:val="53"/>
  </w:num>
  <w:numIdMacAtCleanup w:val="1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5A8F"/>
    <w:rsid w:val="0000081D"/>
    <w:rsid w:val="00000DDF"/>
    <w:rsid w:val="00000F50"/>
    <w:rsid w:val="00001004"/>
    <w:rsid w:val="000013D4"/>
    <w:rsid w:val="000016A5"/>
    <w:rsid w:val="000018C3"/>
    <w:rsid w:val="0000193D"/>
    <w:rsid w:val="00001B85"/>
    <w:rsid w:val="00002262"/>
    <w:rsid w:val="00003B20"/>
    <w:rsid w:val="00003B82"/>
    <w:rsid w:val="000044DF"/>
    <w:rsid w:val="00004CD8"/>
    <w:rsid w:val="00004F58"/>
    <w:rsid w:val="00005011"/>
    <w:rsid w:val="00005C8D"/>
    <w:rsid w:val="000064C7"/>
    <w:rsid w:val="000067C4"/>
    <w:rsid w:val="00006D7F"/>
    <w:rsid w:val="00006FBC"/>
    <w:rsid w:val="00007692"/>
    <w:rsid w:val="00007FF4"/>
    <w:rsid w:val="0001101D"/>
    <w:rsid w:val="0001103D"/>
    <w:rsid w:val="00011F21"/>
    <w:rsid w:val="000124A2"/>
    <w:rsid w:val="00012D16"/>
    <w:rsid w:val="000142E2"/>
    <w:rsid w:val="00014B19"/>
    <w:rsid w:val="00014E9C"/>
    <w:rsid w:val="00016775"/>
    <w:rsid w:val="000168FF"/>
    <w:rsid w:val="000172F9"/>
    <w:rsid w:val="000176A5"/>
    <w:rsid w:val="00017B24"/>
    <w:rsid w:val="00017C8D"/>
    <w:rsid w:val="00017EC2"/>
    <w:rsid w:val="000201F9"/>
    <w:rsid w:val="00020216"/>
    <w:rsid w:val="00020290"/>
    <w:rsid w:val="00020660"/>
    <w:rsid w:val="0002069E"/>
    <w:rsid w:val="00020A5B"/>
    <w:rsid w:val="00020BC8"/>
    <w:rsid w:val="00020F84"/>
    <w:rsid w:val="00021776"/>
    <w:rsid w:val="000223B8"/>
    <w:rsid w:val="00022C78"/>
    <w:rsid w:val="00023313"/>
    <w:rsid w:val="00023A70"/>
    <w:rsid w:val="00023BC6"/>
    <w:rsid w:val="00023F39"/>
    <w:rsid w:val="000249E4"/>
    <w:rsid w:val="00024BF3"/>
    <w:rsid w:val="0002539A"/>
    <w:rsid w:val="00025457"/>
    <w:rsid w:val="00025B00"/>
    <w:rsid w:val="000269FB"/>
    <w:rsid w:val="00026A63"/>
    <w:rsid w:val="00026AF7"/>
    <w:rsid w:val="00026F3B"/>
    <w:rsid w:val="000271FC"/>
    <w:rsid w:val="00027286"/>
    <w:rsid w:val="00027461"/>
    <w:rsid w:val="00027AB5"/>
    <w:rsid w:val="000303FB"/>
    <w:rsid w:val="00030C0A"/>
    <w:rsid w:val="00030C5B"/>
    <w:rsid w:val="000310F7"/>
    <w:rsid w:val="00031457"/>
    <w:rsid w:val="000314F5"/>
    <w:rsid w:val="00032219"/>
    <w:rsid w:val="00032417"/>
    <w:rsid w:val="00032465"/>
    <w:rsid w:val="00033016"/>
    <w:rsid w:val="00033319"/>
    <w:rsid w:val="00033F4A"/>
    <w:rsid w:val="00034716"/>
    <w:rsid w:val="00034A36"/>
    <w:rsid w:val="00034E03"/>
    <w:rsid w:val="0003557C"/>
    <w:rsid w:val="0003598D"/>
    <w:rsid w:val="00035D7A"/>
    <w:rsid w:val="0003642D"/>
    <w:rsid w:val="00036BD8"/>
    <w:rsid w:val="00036C37"/>
    <w:rsid w:val="00036DB2"/>
    <w:rsid w:val="00036E4D"/>
    <w:rsid w:val="000370EE"/>
    <w:rsid w:val="00037CF2"/>
    <w:rsid w:val="00037E1B"/>
    <w:rsid w:val="000400B6"/>
    <w:rsid w:val="00040457"/>
    <w:rsid w:val="00040847"/>
    <w:rsid w:val="00040B88"/>
    <w:rsid w:val="00040BA7"/>
    <w:rsid w:val="00040E9F"/>
    <w:rsid w:val="00041D2E"/>
    <w:rsid w:val="000434BC"/>
    <w:rsid w:val="00043A75"/>
    <w:rsid w:val="00043AA9"/>
    <w:rsid w:val="00044188"/>
    <w:rsid w:val="00044512"/>
    <w:rsid w:val="00044B59"/>
    <w:rsid w:val="000451D4"/>
    <w:rsid w:val="00045270"/>
    <w:rsid w:val="0004560B"/>
    <w:rsid w:val="00045CFC"/>
    <w:rsid w:val="00046039"/>
    <w:rsid w:val="00046CD7"/>
    <w:rsid w:val="00046F0A"/>
    <w:rsid w:val="000508B0"/>
    <w:rsid w:val="00050F84"/>
    <w:rsid w:val="000512FF"/>
    <w:rsid w:val="00051598"/>
    <w:rsid w:val="00051A82"/>
    <w:rsid w:val="00052155"/>
    <w:rsid w:val="000524BE"/>
    <w:rsid w:val="00052951"/>
    <w:rsid w:val="000534D6"/>
    <w:rsid w:val="000538A0"/>
    <w:rsid w:val="00054333"/>
    <w:rsid w:val="000543D6"/>
    <w:rsid w:val="00055486"/>
    <w:rsid w:val="00055BC3"/>
    <w:rsid w:val="00056BC3"/>
    <w:rsid w:val="00056E8E"/>
    <w:rsid w:val="000573B5"/>
    <w:rsid w:val="00057969"/>
    <w:rsid w:val="0005799D"/>
    <w:rsid w:val="00057DD1"/>
    <w:rsid w:val="00060426"/>
    <w:rsid w:val="00060C6C"/>
    <w:rsid w:val="00060D25"/>
    <w:rsid w:val="00061BA9"/>
    <w:rsid w:val="000627E6"/>
    <w:rsid w:val="00062854"/>
    <w:rsid w:val="00062F88"/>
    <w:rsid w:val="00063A25"/>
    <w:rsid w:val="00063DFD"/>
    <w:rsid w:val="000643D3"/>
    <w:rsid w:val="000647EC"/>
    <w:rsid w:val="00064894"/>
    <w:rsid w:val="00064DDF"/>
    <w:rsid w:val="000653DA"/>
    <w:rsid w:val="00065B6C"/>
    <w:rsid w:val="00065C76"/>
    <w:rsid w:val="00066651"/>
    <w:rsid w:val="00066941"/>
    <w:rsid w:val="00066CB2"/>
    <w:rsid w:val="00066E17"/>
    <w:rsid w:val="00066EF9"/>
    <w:rsid w:val="0006754E"/>
    <w:rsid w:val="000676E5"/>
    <w:rsid w:val="00067B0A"/>
    <w:rsid w:val="00067CDC"/>
    <w:rsid w:val="00067D7F"/>
    <w:rsid w:val="00067F0D"/>
    <w:rsid w:val="000705BD"/>
    <w:rsid w:val="00070FC4"/>
    <w:rsid w:val="00071987"/>
    <w:rsid w:val="0007255C"/>
    <w:rsid w:val="00072BED"/>
    <w:rsid w:val="00073209"/>
    <w:rsid w:val="000733AD"/>
    <w:rsid w:val="00073471"/>
    <w:rsid w:val="000735FD"/>
    <w:rsid w:val="00073791"/>
    <w:rsid w:val="000743C8"/>
    <w:rsid w:val="00074543"/>
    <w:rsid w:val="0007494C"/>
    <w:rsid w:val="00074D2F"/>
    <w:rsid w:val="00074E7D"/>
    <w:rsid w:val="000751E9"/>
    <w:rsid w:val="000754B9"/>
    <w:rsid w:val="0007555C"/>
    <w:rsid w:val="00075C1E"/>
    <w:rsid w:val="000765C3"/>
    <w:rsid w:val="00076EC0"/>
    <w:rsid w:val="000777A9"/>
    <w:rsid w:val="00077FB0"/>
    <w:rsid w:val="0008051F"/>
    <w:rsid w:val="00080933"/>
    <w:rsid w:val="00080E75"/>
    <w:rsid w:val="00081220"/>
    <w:rsid w:val="000818F8"/>
    <w:rsid w:val="00081B61"/>
    <w:rsid w:val="00081D9F"/>
    <w:rsid w:val="00081FC1"/>
    <w:rsid w:val="000822CA"/>
    <w:rsid w:val="000824D7"/>
    <w:rsid w:val="00082BA9"/>
    <w:rsid w:val="00083000"/>
    <w:rsid w:val="00083192"/>
    <w:rsid w:val="000834A4"/>
    <w:rsid w:val="00083C26"/>
    <w:rsid w:val="0008428B"/>
    <w:rsid w:val="00084575"/>
    <w:rsid w:val="00084681"/>
    <w:rsid w:val="00085070"/>
    <w:rsid w:val="00085367"/>
    <w:rsid w:val="000854D0"/>
    <w:rsid w:val="00085554"/>
    <w:rsid w:val="0008794A"/>
    <w:rsid w:val="00090D59"/>
    <w:rsid w:val="0009110C"/>
    <w:rsid w:val="00091A23"/>
    <w:rsid w:val="00091E4F"/>
    <w:rsid w:val="000922B4"/>
    <w:rsid w:val="0009249B"/>
    <w:rsid w:val="0009277D"/>
    <w:rsid w:val="00093A3C"/>
    <w:rsid w:val="000940F9"/>
    <w:rsid w:val="000941E5"/>
    <w:rsid w:val="0009441E"/>
    <w:rsid w:val="00094584"/>
    <w:rsid w:val="00094932"/>
    <w:rsid w:val="000949AC"/>
    <w:rsid w:val="00094FA4"/>
    <w:rsid w:val="00095577"/>
    <w:rsid w:val="00095956"/>
    <w:rsid w:val="00095FE3"/>
    <w:rsid w:val="000963E5"/>
    <w:rsid w:val="0009675A"/>
    <w:rsid w:val="00096EC5"/>
    <w:rsid w:val="00097054"/>
    <w:rsid w:val="000970B7"/>
    <w:rsid w:val="00097124"/>
    <w:rsid w:val="00097AE7"/>
    <w:rsid w:val="000A1906"/>
    <w:rsid w:val="000A1912"/>
    <w:rsid w:val="000A25AE"/>
    <w:rsid w:val="000A2AD4"/>
    <w:rsid w:val="000A3642"/>
    <w:rsid w:val="000A3664"/>
    <w:rsid w:val="000A3690"/>
    <w:rsid w:val="000A3ABA"/>
    <w:rsid w:val="000A3DD4"/>
    <w:rsid w:val="000A3EA9"/>
    <w:rsid w:val="000A3F94"/>
    <w:rsid w:val="000A44EA"/>
    <w:rsid w:val="000A48D2"/>
    <w:rsid w:val="000A541F"/>
    <w:rsid w:val="000A57EE"/>
    <w:rsid w:val="000A6538"/>
    <w:rsid w:val="000A667B"/>
    <w:rsid w:val="000A6B83"/>
    <w:rsid w:val="000A709E"/>
    <w:rsid w:val="000A70DC"/>
    <w:rsid w:val="000A74CB"/>
    <w:rsid w:val="000A788E"/>
    <w:rsid w:val="000B024D"/>
    <w:rsid w:val="000B0A1D"/>
    <w:rsid w:val="000B0BB1"/>
    <w:rsid w:val="000B1D63"/>
    <w:rsid w:val="000B1E6A"/>
    <w:rsid w:val="000B36A9"/>
    <w:rsid w:val="000B3D21"/>
    <w:rsid w:val="000B3DA3"/>
    <w:rsid w:val="000B4445"/>
    <w:rsid w:val="000B448F"/>
    <w:rsid w:val="000B47CC"/>
    <w:rsid w:val="000B4C3F"/>
    <w:rsid w:val="000B4DEF"/>
    <w:rsid w:val="000B520F"/>
    <w:rsid w:val="000B5E70"/>
    <w:rsid w:val="000B61B5"/>
    <w:rsid w:val="000B669E"/>
    <w:rsid w:val="000B66A1"/>
    <w:rsid w:val="000B6D6B"/>
    <w:rsid w:val="000B701E"/>
    <w:rsid w:val="000B7161"/>
    <w:rsid w:val="000B7751"/>
    <w:rsid w:val="000B7965"/>
    <w:rsid w:val="000B7E76"/>
    <w:rsid w:val="000C000D"/>
    <w:rsid w:val="000C0542"/>
    <w:rsid w:val="000C05C2"/>
    <w:rsid w:val="000C07D2"/>
    <w:rsid w:val="000C0A2A"/>
    <w:rsid w:val="000C0D03"/>
    <w:rsid w:val="000C1179"/>
    <w:rsid w:val="000C1453"/>
    <w:rsid w:val="000C1DCB"/>
    <w:rsid w:val="000C2317"/>
    <w:rsid w:val="000C26E9"/>
    <w:rsid w:val="000C3743"/>
    <w:rsid w:val="000C385D"/>
    <w:rsid w:val="000C3EAE"/>
    <w:rsid w:val="000C4B3E"/>
    <w:rsid w:val="000C4D3E"/>
    <w:rsid w:val="000C50D7"/>
    <w:rsid w:val="000C5177"/>
    <w:rsid w:val="000C520E"/>
    <w:rsid w:val="000C522E"/>
    <w:rsid w:val="000C5740"/>
    <w:rsid w:val="000C5D42"/>
    <w:rsid w:val="000C6018"/>
    <w:rsid w:val="000C618D"/>
    <w:rsid w:val="000C63F2"/>
    <w:rsid w:val="000C683F"/>
    <w:rsid w:val="000C6DD9"/>
    <w:rsid w:val="000C6E3D"/>
    <w:rsid w:val="000C730D"/>
    <w:rsid w:val="000C73ED"/>
    <w:rsid w:val="000C7A5D"/>
    <w:rsid w:val="000D0257"/>
    <w:rsid w:val="000D046E"/>
    <w:rsid w:val="000D06A7"/>
    <w:rsid w:val="000D0B21"/>
    <w:rsid w:val="000D0D07"/>
    <w:rsid w:val="000D0EA0"/>
    <w:rsid w:val="000D1069"/>
    <w:rsid w:val="000D12F0"/>
    <w:rsid w:val="000D1B0E"/>
    <w:rsid w:val="000D2025"/>
    <w:rsid w:val="000D22CB"/>
    <w:rsid w:val="000D2728"/>
    <w:rsid w:val="000D285C"/>
    <w:rsid w:val="000D28F2"/>
    <w:rsid w:val="000D305A"/>
    <w:rsid w:val="000D3984"/>
    <w:rsid w:val="000D3E9A"/>
    <w:rsid w:val="000D49B0"/>
    <w:rsid w:val="000D4EAA"/>
    <w:rsid w:val="000D5517"/>
    <w:rsid w:val="000D5577"/>
    <w:rsid w:val="000D604B"/>
    <w:rsid w:val="000D64B3"/>
    <w:rsid w:val="000D680B"/>
    <w:rsid w:val="000D7C5D"/>
    <w:rsid w:val="000D7DB9"/>
    <w:rsid w:val="000E0C7E"/>
    <w:rsid w:val="000E0DE2"/>
    <w:rsid w:val="000E12B3"/>
    <w:rsid w:val="000E14C2"/>
    <w:rsid w:val="000E2751"/>
    <w:rsid w:val="000E35D3"/>
    <w:rsid w:val="000E3D7A"/>
    <w:rsid w:val="000E3F62"/>
    <w:rsid w:val="000E461E"/>
    <w:rsid w:val="000E468E"/>
    <w:rsid w:val="000E4B0E"/>
    <w:rsid w:val="000E4CA4"/>
    <w:rsid w:val="000E5038"/>
    <w:rsid w:val="000E5380"/>
    <w:rsid w:val="000E5863"/>
    <w:rsid w:val="000E6B0B"/>
    <w:rsid w:val="000E6C6C"/>
    <w:rsid w:val="000E7086"/>
    <w:rsid w:val="000E7448"/>
    <w:rsid w:val="000E7465"/>
    <w:rsid w:val="000E7A01"/>
    <w:rsid w:val="000E7C3B"/>
    <w:rsid w:val="000E7E42"/>
    <w:rsid w:val="000F029A"/>
    <w:rsid w:val="000F0479"/>
    <w:rsid w:val="000F050C"/>
    <w:rsid w:val="000F08C8"/>
    <w:rsid w:val="000F1488"/>
    <w:rsid w:val="000F2203"/>
    <w:rsid w:val="000F2BEF"/>
    <w:rsid w:val="000F30D8"/>
    <w:rsid w:val="000F4B74"/>
    <w:rsid w:val="000F5174"/>
    <w:rsid w:val="000F5700"/>
    <w:rsid w:val="000F5FC0"/>
    <w:rsid w:val="000F620B"/>
    <w:rsid w:val="000F684D"/>
    <w:rsid w:val="000F6D86"/>
    <w:rsid w:val="000F7236"/>
    <w:rsid w:val="000F7397"/>
    <w:rsid w:val="000F78B5"/>
    <w:rsid w:val="00100931"/>
    <w:rsid w:val="00100F1D"/>
    <w:rsid w:val="00101B6F"/>
    <w:rsid w:val="00101F35"/>
    <w:rsid w:val="001020BC"/>
    <w:rsid w:val="00102208"/>
    <w:rsid w:val="0010260B"/>
    <w:rsid w:val="00103054"/>
    <w:rsid w:val="00103131"/>
    <w:rsid w:val="001033DC"/>
    <w:rsid w:val="0010354E"/>
    <w:rsid w:val="001038CE"/>
    <w:rsid w:val="00103C32"/>
    <w:rsid w:val="001041DD"/>
    <w:rsid w:val="00104E2D"/>
    <w:rsid w:val="00105500"/>
    <w:rsid w:val="00105A43"/>
    <w:rsid w:val="00105CAF"/>
    <w:rsid w:val="001061DC"/>
    <w:rsid w:val="00106380"/>
    <w:rsid w:val="00106510"/>
    <w:rsid w:val="001072C6"/>
    <w:rsid w:val="001072D3"/>
    <w:rsid w:val="0010743E"/>
    <w:rsid w:val="00110014"/>
    <w:rsid w:val="001107FE"/>
    <w:rsid w:val="00110B85"/>
    <w:rsid w:val="00111724"/>
    <w:rsid w:val="00112CCE"/>
    <w:rsid w:val="00112D38"/>
    <w:rsid w:val="001144FB"/>
    <w:rsid w:val="0011528C"/>
    <w:rsid w:val="001155EE"/>
    <w:rsid w:val="00115CEF"/>
    <w:rsid w:val="001165FB"/>
    <w:rsid w:val="0011692E"/>
    <w:rsid w:val="0011695F"/>
    <w:rsid w:val="00117BF4"/>
    <w:rsid w:val="001201C0"/>
    <w:rsid w:val="001206DF"/>
    <w:rsid w:val="00120A50"/>
    <w:rsid w:val="00120B9A"/>
    <w:rsid w:val="00120FED"/>
    <w:rsid w:val="001212D6"/>
    <w:rsid w:val="00121570"/>
    <w:rsid w:val="001217D9"/>
    <w:rsid w:val="00121938"/>
    <w:rsid w:val="00121A92"/>
    <w:rsid w:val="00121BF8"/>
    <w:rsid w:val="00121EBC"/>
    <w:rsid w:val="00122865"/>
    <w:rsid w:val="00122CEF"/>
    <w:rsid w:val="00123250"/>
    <w:rsid w:val="0012336B"/>
    <w:rsid w:val="00123D3D"/>
    <w:rsid w:val="00123F3F"/>
    <w:rsid w:val="00123F5E"/>
    <w:rsid w:val="00124228"/>
    <w:rsid w:val="001244B0"/>
    <w:rsid w:val="00124E6D"/>
    <w:rsid w:val="00124F19"/>
    <w:rsid w:val="0012580E"/>
    <w:rsid w:val="00125B3D"/>
    <w:rsid w:val="00125C24"/>
    <w:rsid w:val="001276C5"/>
    <w:rsid w:val="00127A89"/>
    <w:rsid w:val="00130936"/>
    <w:rsid w:val="00130AD9"/>
    <w:rsid w:val="00130CFA"/>
    <w:rsid w:val="00130FFA"/>
    <w:rsid w:val="00132055"/>
    <w:rsid w:val="001325C0"/>
    <w:rsid w:val="0013262C"/>
    <w:rsid w:val="00132F37"/>
    <w:rsid w:val="00133697"/>
    <w:rsid w:val="00133741"/>
    <w:rsid w:val="0013383C"/>
    <w:rsid w:val="00133886"/>
    <w:rsid w:val="00133A51"/>
    <w:rsid w:val="00134616"/>
    <w:rsid w:val="00134645"/>
    <w:rsid w:val="00134C92"/>
    <w:rsid w:val="00135A01"/>
    <w:rsid w:val="00135D12"/>
    <w:rsid w:val="00137153"/>
    <w:rsid w:val="001371DA"/>
    <w:rsid w:val="00137558"/>
    <w:rsid w:val="0013764A"/>
    <w:rsid w:val="00137817"/>
    <w:rsid w:val="00137B33"/>
    <w:rsid w:val="0014042C"/>
    <w:rsid w:val="001407FE"/>
    <w:rsid w:val="00140CE3"/>
    <w:rsid w:val="00141B0E"/>
    <w:rsid w:val="001420EC"/>
    <w:rsid w:val="0014261F"/>
    <w:rsid w:val="001429B2"/>
    <w:rsid w:val="001429D0"/>
    <w:rsid w:val="001430EB"/>
    <w:rsid w:val="00143AD7"/>
    <w:rsid w:val="00144248"/>
    <w:rsid w:val="0014439F"/>
    <w:rsid w:val="00144C4E"/>
    <w:rsid w:val="001452B6"/>
    <w:rsid w:val="001456CE"/>
    <w:rsid w:val="001463A1"/>
    <w:rsid w:val="00146657"/>
    <w:rsid w:val="0014799B"/>
    <w:rsid w:val="00147E0C"/>
    <w:rsid w:val="001509EB"/>
    <w:rsid w:val="00151D4D"/>
    <w:rsid w:val="00152083"/>
    <w:rsid w:val="0015249A"/>
    <w:rsid w:val="00152AF4"/>
    <w:rsid w:val="001532F6"/>
    <w:rsid w:val="001536FA"/>
    <w:rsid w:val="0015434D"/>
    <w:rsid w:val="001560DF"/>
    <w:rsid w:val="001562AB"/>
    <w:rsid w:val="00156F31"/>
    <w:rsid w:val="00157290"/>
    <w:rsid w:val="001577F1"/>
    <w:rsid w:val="00157A59"/>
    <w:rsid w:val="00157A97"/>
    <w:rsid w:val="00157BB3"/>
    <w:rsid w:val="00157F6A"/>
    <w:rsid w:val="00157FD2"/>
    <w:rsid w:val="0016005E"/>
    <w:rsid w:val="0016030D"/>
    <w:rsid w:val="00160BA5"/>
    <w:rsid w:val="00160CE0"/>
    <w:rsid w:val="001611AE"/>
    <w:rsid w:val="0016162A"/>
    <w:rsid w:val="00161D13"/>
    <w:rsid w:val="001626D3"/>
    <w:rsid w:val="00162FFA"/>
    <w:rsid w:val="00163695"/>
    <w:rsid w:val="00163733"/>
    <w:rsid w:val="00164D9A"/>
    <w:rsid w:val="00164E19"/>
    <w:rsid w:val="00166989"/>
    <w:rsid w:val="001669C6"/>
    <w:rsid w:val="00166D35"/>
    <w:rsid w:val="0016704B"/>
    <w:rsid w:val="00167090"/>
    <w:rsid w:val="00167288"/>
    <w:rsid w:val="0016783A"/>
    <w:rsid w:val="0017048A"/>
    <w:rsid w:val="001704AB"/>
    <w:rsid w:val="001705F3"/>
    <w:rsid w:val="00170BDB"/>
    <w:rsid w:val="00170C82"/>
    <w:rsid w:val="00170D3E"/>
    <w:rsid w:val="00170E77"/>
    <w:rsid w:val="001716AD"/>
    <w:rsid w:val="001718FA"/>
    <w:rsid w:val="0017198C"/>
    <w:rsid w:val="00171B3B"/>
    <w:rsid w:val="00171BF6"/>
    <w:rsid w:val="0017266A"/>
    <w:rsid w:val="00173067"/>
    <w:rsid w:val="0017330F"/>
    <w:rsid w:val="00174118"/>
    <w:rsid w:val="00174AFE"/>
    <w:rsid w:val="00175802"/>
    <w:rsid w:val="001758AC"/>
    <w:rsid w:val="001758DF"/>
    <w:rsid w:val="001759EA"/>
    <w:rsid w:val="00175DF3"/>
    <w:rsid w:val="00176343"/>
    <w:rsid w:val="0017656A"/>
    <w:rsid w:val="00176D7E"/>
    <w:rsid w:val="0017789F"/>
    <w:rsid w:val="00177B63"/>
    <w:rsid w:val="00180AAE"/>
    <w:rsid w:val="00181671"/>
    <w:rsid w:val="001818D2"/>
    <w:rsid w:val="00182536"/>
    <w:rsid w:val="00182989"/>
    <w:rsid w:val="00182C05"/>
    <w:rsid w:val="00182CBF"/>
    <w:rsid w:val="0018303A"/>
    <w:rsid w:val="001837F9"/>
    <w:rsid w:val="00184031"/>
    <w:rsid w:val="00184791"/>
    <w:rsid w:val="0018559D"/>
    <w:rsid w:val="001855FA"/>
    <w:rsid w:val="00185BD2"/>
    <w:rsid w:val="00185EA4"/>
    <w:rsid w:val="00186BF1"/>
    <w:rsid w:val="00186CD8"/>
    <w:rsid w:val="001874BF"/>
    <w:rsid w:val="001874C5"/>
    <w:rsid w:val="00187D4D"/>
    <w:rsid w:val="00187DE6"/>
    <w:rsid w:val="00187E2D"/>
    <w:rsid w:val="00190006"/>
    <w:rsid w:val="00190B4D"/>
    <w:rsid w:val="00191392"/>
    <w:rsid w:val="001917F5"/>
    <w:rsid w:val="00193CB6"/>
    <w:rsid w:val="0019433E"/>
    <w:rsid w:val="00194ACF"/>
    <w:rsid w:val="00195603"/>
    <w:rsid w:val="00195FBB"/>
    <w:rsid w:val="00196D66"/>
    <w:rsid w:val="00197D86"/>
    <w:rsid w:val="00197E35"/>
    <w:rsid w:val="001A0863"/>
    <w:rsid w:val="001A0E58"/>
    <w:rsid w:val="001A1872"/>
    <w:rsid w:val="001A19F7"/>
    <w:rsid w:val="001A22E8"/>
    <w:rsid w:val="001A3026"/>
    <w:rsid w:val="001A33B4"/>
    <w:rsid w:val="001A3801"/>
    <w:rsid w:val="001A3939"/>
    <w:rsid w:val="001A397C"/>
    <w:rsid w:val="001A3AD2"/>
    <w:rsid w:val="001A411A"/>
    <w:rsid w:val="001A429C"/>
    <w:rsid w:val="001A42C2"/>
    <w:rsid w:val="001A4B95"/>
    <w:rsid w:val="001A4E24"/>
    <w:rsid w:val="001A4FE8"/>
    <w:rsid w:val="001A5528"/>
    <w:rsid w:val="001A58B7"/>
    <w:rsid w:val="001A5F29"/>
    <w:rsid w:val="001A6747"/>
    <w:rsid w:val="001A6BC9"/>
    <w:rsid w:val="001A6E82"/>
    <w:rsid w:val="001A7974"/>
    <w:rsid w:val="001A7C8D"/>
    <w:rsid w:val="001B0812"/>
    <w:rsid w:val="001B09EA"/>
    <w:rsid w:val="001B142C"/>
    <w:rsid w:val="001B1708"/>
    <w:rsid w:val="001B190A"/>
    <w:rsid w:val="001B1936"/>
    <w:rsid w:val="001B1C19"/>
    <w:rsid w:val="001B2121"/>
    <w:rsid w:val="001B2531"/>
    <w:rsid w:val="001B295E"/>
    <w:rsid w:val="001B2D6D"/>
    <w:rsid w:val="001B3120"/>
    <w:rsid w:val="001B3386"/>
    <w:rsid w:val="001B42EC"/>
    <w:rsid w:val="001B46EA"/>
    <w:rsid w:val="001B4C46"/>
    <w:rsid w:val="001B5626"/>
    <w:rsid w:val="001B56EE"/>
    <w:rsid w:val="001B57D6"/>
    <w:rsid w:val="001B6925"/>
    <w:rsid w:val="001B6E17"/>
    <w:rsid w:val="001B717B"/>
    <w:rsid w:val="001B74CF"/>
    <w:rsid w:val="001C08A1"/>
    <w:rsid w:val="001C0D3F"/>
    <w:rsid w:val="001C1B30"/>
    <w:rsid w:val="001C1F0B"/>
    <w:rsid w:val="001C21D3"/>
    <w:rsid w:val="001C28BD"/>
    <w:rsid w:val="001C2EF4"/>
    <w:rsid w:val="001C3332"/>
    <w:rsid w:val="001C3382"/>
    <w:rsid w:val="001C3BB0"/>
    <w:rsid w:val="001C3C2F"/>
    <w:rsid w:val="001C44CA"/>
    <w:rsid w:val="001C46CF"/>
    <w:rsid w:val="001C47DE"/>
    <w:rsid w:val="001C5031"/>
    <w:rsid w:val="001C578C"/>
    <w:rsid w:val="001C5A8D"/>
    <w:rsid w:val="001C5F00"/>
    <w:rsid w:val="001C68A3"/>
    <w:rsid w:val="001C6962"/>
    <w:rsid w:val="001C6D1C"/>
    <w:rsid w:val="001C782A"/>
    <w:rsid w:val="001C7C81"/>
    <w:rsid w:val="001D08FF"/>
    <w:rsid w:val="001D0B65"/>
    <w:rsid w:val="001D0BA9"/>
    <w:rsid w:val="001D0CE5"/>
    <w:rsid w:val="001D22A8"/>
    <w:rsid w:val="001D27DC"/>
    <w:rsid w:val="001D3A7D"/>
    <w:rsid w:val="001D3CAE"/>
    <w:rsid w:val="001D431B"/>
    <w:rsid w:val="001D4D5C"/>
    <w:rsid w:val="001D519D"/>
    <w:rsid w:val="001D5650"/>
    <w:rsid w:val="001D62DB"/>
    <w:rsid w:val="001D6639"/>
    <w:rsid w:val="001D6817"/>
    <w:rsid w:val="001D6C8C"/>
    <w:rsid w:val="001D70A3"/>
    <w:rsid w:val="001D76D4"/>
    <w:rsid w:val="001D7FBA"/>
    <w:rsid w:val="001E046B"/>
    <w:rsid w:val="001E0502"/>
    <w:rsid w:val="001E05E2"/>
    <w:rsid w:val="001E0F6D"/>
    <w:rsid w:val="001E143A"/>
    <w:rsid w:val="001E1E0A"/>
    <w:rsid w:val="001E30B3"/>
    <w:rsid w:val="001E3710"/>
    <w:rsid w:val="001E3C46"/>
    <w:rsid w:val="001E43BE"/>
    <w:rsid w:val="001E445D"/>
    <w:rsid w:val="001E473C"/>
    <w:rsid w:val="001E4B56"/>
    <w:rsid w:val="001E6748"/>
    <w:rsid w:val="001E6863"/>
    <w:rsid w:val="001E69FC"/>
    <w:rsid w:val="001E799E"/>
    <w:rsid w:val="001F0C13"/>
    <w:rsid w:val="001F240A"/>
    <w:rsid w:val="001F2A24"/>
    <w:rsid w:val="001F303B"/>
    <w:rsid w:val="001F364C"/>
    <w:rsid w:val="001F3C6B"/>
    <w:rsid w:val="001F3CA3"/>
    <w:rsid w:val="001F3DF5"/>
    <w:rsid w:val="001F4430"/>
    <w:rsid w:val="001F5146"/>
    <w:rsid w:val="001F60D9"/>
    <w:rsid w:val="001F66B1"/>
    <w:rsid w:val="001F6709"/>
    <w:rsid w:val="001F6828"/>
    <w:rsid w:val="001F6E20"/>
    <w:rsid w:val="001F6FFC"/>
    <w:rsid w:val="001F73A1"/>
    <w:rsid w:val="001F7AAE"/>
    <w:rsid w:val="001F7B91"/>
    <w:rsid w:val="001F7F84"/>
    <w:rsid w:val="00200264"/>
    <w:rsid w:val="00200780"/>
    <w:rsid w:val="00200C61"/>
    <w:rsid w:val="002016D2"/>
    <w:rsid w:val="0020194A"/>
    <w:rsid w:val="00201F84"/>
    <w:rsid w:val="002025F9"/>
    <w:rsid w:val="00202AA7"/>
    <w:rsid w:val="00204380"/>
    <w:rsid w:val="00204650"/>
    <w:rsid w:val="00204DF2"/>
    <w:rsid w:val="00204FD4"/>
    <w:rsid w:val="002055DC"/>
    <w:rsid w:val="0020630C"/>
    <w:rsid w:val="002066F3"/>
    <w:rsid w:val="00206919"/>
    <w:rsid w:val="002072C3"/>
    <w:rsid w:val="00207D7C"/>
    <w:rsid w:val="00207FCC"/>
    <w:rsid w:val="002102B1"/>
    <w:rsid w:val="002102BC"/>
    <w:rsid w:val="00210C02"/>
    <w:rsid w:val="00210E5E"/>
    <w:rsid w:val="0021123E"/>
    <w:rsid w:val="00211BF6"/>
    <w:rsid w:val="00211E36"/>
    <w:rsid w:val="0021200F"/>
    <w:rsid w:val="0021247D"/>
    <w:rsid w:val="00213203"/>
    <w:rsid w:val="0021355F"/>
    <w:rsid w:val="00215466"/>
    <w:rsid w:val="00215C00"/>
    <w:rsid w:val="00215D0B"/>
    <w:rsid w:val="00216302"/>
    <w:rsid w:val="002164B9"/>
    <w:rsid w:val="00216A51"/>
    <w:rsid w:val="00217115"/>
    <w:rsid w:val="002171BB"/>
    <w:rsid w:val="00217AA1"/>
    <w:rsid w:val="00220042"/>
    <w:rsid w:val="00220277"/>
    <w:rsid w:val="0022055C"/>
    <w:rsid w:val="002205F8"/>
    <w:rsid w:val="002207DD"/>
    <w:rsid w:val="00220928"/>
    <w:rsid w:val="00220D89"/>
    <w:rsid w:val="00221CEF"/>
    <w:rsid w:val="0022207D"/>
    <w:rsid w:val="00222884"/>
    <w:rsid w:val="00222952"/>
    <w:rsid w:val="00223438"/>
    <w:rsid w:val="00224304"/>
    <w:rsid w:val="002244BF"/>
    <w:rsid w:val="002245BB"/>
    <w:rsid w:val="00224796"/>
    <w:rsid w:val="00224AEA"/>
    <w:rsid w:val="00224D4D"/>
    <w:rsid w:val="00224E8A"/>
    <w:rsid w:val="002255A5"/>
    <w:rsid w:val="002255EE"/>
    <w:rsid w:val="00226396"/>
    <w:rsid w:val="002265D1"/>
    <w:rsid w:val="00227757"/>
    <w:rsid w:val="00227E16"/>
    <w:rsid w:val="00227EDD"/>
    <w:rsid w:val="002300CB"/>
    <w:rsid w:val="002304E6"/>
    <w:rsid w:val="002317C7"/>
    <w:rsid w:val="0023193D"/>
    <w:rsid w:val="00231C06"/>
    <w:rsid w:val="00232B3A"/>
    <w:rsid w:val="00232BCC"/>
    <w:rsid w:val="00232E50"/>
    <w:rsid w:val="00232F37"/>
    <w:rsid w:val="00233419"/>
    <w:rsid w:val="002335B6"/>
    <w:rsid w:val="002335F1"/>
    <w:rsid w:val="002336A1"/>
    <w:rsid w:val="00233889"/>
    <w:rsid w:val="00234125"/>
    <w:rsid w:val="002344C5"/>
    <w:rsid w:val="00234C70"/>
    <w:rsid w:val="00235D74"/>
    <w:rsid w:val="0023611D"/>
    <w:rsid w:val="00236144"/>
    <w:rsid w:val="00236A86"/>
    <w:rsid w:val="002373FB"/>
    <w:rsid w:val="00237752"/>
    <w:rsid w:val="00237DEE"/>
    <w:rsid w:val="00240271"/>
    <w:rsid w:val="00240C75"/>
    <w:rsid w:val="00240FC0"/>
    <w:rsid w:val="00241017"/>
    <w:rsid w:val="002413C3"/>
    <w:rsid w:val="0024143B"/>
    <w:rsid w:val="00241627"/>
    <w:rsid w:val="0024197E"/>
    <w:rsid w:val="00244626"/>
    <w:rsid w:val="0024484F"/>
    <w:rsid w:val="002452B7"/>
    <w:rsid w:val="0024576C"/>
    <w:rsid w:val="0024615E"/>
    <w:rsid w:val="00246358"/>
    <w:rsid w:val="00246530"/>
    <w:rsid w:val="0024660C"/>
    <w:rsid w:val="00246A18"/>
    <w:rsid w:val="00247155"/>
    <w:rsid w:val="00247852"/>
    <w:rsid w:val="00247F9D"/>
    <w:rsid w:val="0025058F"/>
    <w:rsid w:val="00250DB3"/>
    <w:rsid w:val="002510F3"/>
    <w:rsid w:val="0025131A"/>
    <w:rsid w:val="0025146A"/>
    <w:rsid w:val="00251889"/>
    <w:rsid w:val="002526AA"/>
    <w:rsid w:val="00252807"/>
    <w:rsid w:val="00252BE0"/>
    <w:rsid w:val="00252D59"/>
    <w:rsid w:val="002531E0"/>
    <w:rsid w:val="00253675"/>
    <w:rsid w:val="00253BF6"/>
    <w:rsid w:val="00253DEB"/>
    <w:rsid w:val="002548F4"/>
    <w:rsid w:val="0025493F"/>
    <w:rsid w:val="00254B54"/>
    <w:rsid w:val="002550C1"/>
    <w:rsid w:val="002557C9"/>
    <w:rsid w:val="00255D9C"/>
    <w:rsid w:val="002560F9"/>
    <w:rsid w:val="0025703F"/>
    <w:rsid w:val="0025748E"/>
    <w:rsid w:val="002578D9"/>
    <w:rsid w:val="00257DC0"/>
    <w:rsid w:val="002600B0"/>
    <w:rsid w:val="00260A1D"/>
    <w:rsid w:val="00260B27"/>
    <w:rsid w:val="00260EC5"/>
    <w:rsid w:val="00261448"/>
    <w:rsid w:val="002621CD"/>
    <w:rsid w:val="00262267"/>
    <w:rsid w:val="00263750"/>
    <w:rsid w:val="00264002"/>
    <w:rsid w:val="00264363"/>
    <w:rsid w:val="002647D2"/>
    <w:rsid w:val="00264D1C"/>
    <w:rsid w:val="00264FE0"/>
    <w:rsid w:val="00266507"/>
    <w:rsid w:val="00266E0A"/>
    <w:rsid w:val="00266E1F"/>
    <w:rsid w:val="00267484"/>
    <w:rsid w:val="00267952"/>
    <w:rsid w:val="00267EF8"/>
    <w:rsid w:val="002703A8"/>
    <w:rsid w:val="002706D6"/>
    <w:rsid w:val="00270716"/>
    <w:rsid w:val="00270992"/>
    <w:rsid w:val="002709D2"/>
    <w:rsid w:val="00270C89"/>
    <w:rsid w:val="002710A1"/>
    <w:rsid w:val="002721C8"/>
    <w:rsid w:val="00272DDD"/>
    <w:rsid w:val="00272EE5"/>
    <w:rsid w:val="00273108"/>
    <w:rsid w:val="00273E39"/>
    <w:rsid w:val="00273E7B"/>
    <w:rsid w:val="0027405B"/>
    <w:rsid w:val="002746F7"/>
    <w:rsid w:val="00274E01"/>
    <w:rsid w:val="00274E05"/>
    <w:rsid w:val="00274ECC"/>
    <w:rsid w:val="002754D1"/>
    <w:rsid w:val="00275E00"/>
    <w:rsid w:val="00276090"/>
    <w:rsid w:val="002763AB"/>
    <w:rsid w:val="002763BD"/>
    <w:rsid w:val="002771FC"/>
    <w:rsid w:val="00277213"/>
    <w:rsid w:val="00277273"/>
    <w:rsid w:val="002779D9"/>
    <w:rsid w:val="00277B9E"/>
    <w:rsid w:val="00277C68"/>
    <w:rsid w:val="00280722"/>
    <w:rsid w:val="00280A28"/>
    <w:rsid w:val="00280C33"/>
    <w:rsid w:val="00281143"/>
    <w:rsid w:val="002811F2"/>
    <w:rsid w:val="00281B3D"/>
    <w:rsid w:val="00281B8F"/>
    <w:rsid w:val="0028248E"/>
    <w:rsid w:val="00282591"/>
    <w:rsid w:val="00282CAB"/>
    <w:rsid w:val="00282F65"/>
    <w:rsid w:val="002835FF"/>
    <w:rsid w:val="00283AD7"/>
    <w:rsid w:val="00283B03"/>
    <w:rsid w:val="00284048"/>
    <w:rsid w:val="00284061"/>
    <w:rsid w:val="00284255"/>
    <w:rsid w:val="002846B1"/>
    <w:rsid w:val="00284B27"/>
    <w:rsid w:val="00285265"/>
    <w:rsid w:val="002853F8"/>
    <w:rsid w:val="00285EAC"/>
    <w:rsid w:val="002865E7"/>
    <w:rsid w:val="00286952"/>
    <w:rsid w:val="00286F1F"/>
    <w:rsid w:val="00287265"/>
    <w:rsid w:val="00287819"/>
    <w:rsid w:val="00287A77"/>
    <w:rsid w:val="00287F26"/>
    <w:rsid w:val="00290CC2"/>
    <w:rsid w:val="00290DAA"/>
    <w:rsid w:val="002913A3"/>
    <w:rsid w:val="00292482"/>
    <w:rsid w:val="00292487"/>
    <w:rsid w:val="002924ED"/>
    <w:rsid w:val="00292BD2"/>
    <w:rsid w:val="00293533"/>
    <w:rsid w:val="002938B2"/>
    <w:rsid w:val="00293A94"/>
    <w:rsid w:val="00293C4A"/>
    <w:rsid w:val="0029575D"/>
    <w:rsid w:val="0029599A"/>
    <w:rsid w:val="002961A6"/>
    <w:rsid w:val="0029660B"/>
    <w:rsid w:val="00296693"/>
    <w:rsid w:val="00296766"/>
    <w:rsid w:val="00296BB9"/>
    <w:rsid w:val="002979F9"/>
    <w:rsid w:val="00297C08"/>
    <w:rsid w:val="002A053C"/>
    <w:rsid w:val="002A0EA7"/>
    <w:rsid w:val="002A1482"/>
    <w:rsid w:val="002A1774"/>
    <w:rsid w:val="002A19B4"/>
    <w:rsid w:val="002A1C28"/>
    <w:rsid w:val="002A227E"/>
    <w:rsid w:val="002A22B1"/>
    <w:rsid w:val="002A2509"/>
    <w:rsid w:val="002A2D62"/>
    <w:rsid w:val="002A3B04"/>
    <w:rsid w:val="002A4AF5"/>
    <w:rsid w:val="002A57AB"/>
    <w:rsid w:val="002A58D6"/>
    <w:rsid w:val="002A5EF9"/>
    <w:rsid w:val="002A64E9"/>
    <w:rsid w:val="002A6563"/>
    <w:rsid w:val="002A668F"/>
    <w:rsid w:val="002A6F9F"/>
    <w:rsid w:val="002A7699"/>
    <w:rsid w:val="002A795B"/>
    <w:rsid w:val="002A7C84"/>
    <w:rsid w:val="002A7FA5"/>
    <w:rsid w:val="002B1708"/>
    <w:rsid w:val="002B28DF"/>
    <w:rsid w:val="002B3245"/>
    <w:rsid w:val="002B35C9"/>
    <w:rsid w:val="002B374B"/>
    <w:rsid w:val="002B3D3B"/>
    <w:rsid w:val="002B4167"/>
    <w:rsid w:val="002B42F3"/>
    <w:rsid w:val="002B4F7B"/>
    <w:rsid w:val="002B537F"/>
    <w:rsid w:val="002B617B"/>
    <w:rsid w:val="002B6307"/>
    <w:rsid w:val="002B64DE"/>
    <w:rsid w:val="002B687A"/>
    <w:rsid w:val="002B6E2E"/>
    <w:rsid w:val="002B7065"/>
    <w:rsid w:val="002B7154"/>
    <w:rsid w:val="002B7510"/>
    <w:rsid w:val="002B75FF"/>
    <w:rsid w:val="002B7A67"/>
    <w:rsid w:val="002B7DDF"/>
    <w:rsid w:val="002B7E0E"/>
    <w:rsid w:val="002C00C9"/>
    <w:rsid w:val="002C07C6"/>
    <w:rsid w:val="002C0F7B"/>
    <w:rsid w:val="002C1076"/>
    <w:rsid w:val="002C10FA"/>
    <w:rsid w:val="002C2805"/>
    <w:rsid w:val="002C4761"/>
    <w:rsid w:val="002C4820"/>
    <w:rsid w:val="002C4B39"/>
    <w:rsid w:val="002C5347"/>
    <w:rsid w:val="002C5964"/>
    <w:rsid w:val="002C5990"/>
    <w:rsid w:val="002C5B49"/>
    <w:rsid w:val="002C5BC4"/>
    <w:rsid w:val="002C5C42"/>
    <w:rsid w:val="002C5D43"/>
    <w:rsid w:val="002C66B3"/>
    <w:rsid w:val="002D0286"/>
    <w:rsid w:val="002D0624"/>
    <w:rsid w:val="002D066D"/>
    <w:rsid w:val="002D17E5"/>
    <w:rsid w:val="002D186E"/>
    <w:rsid w:val="002D19E8"/>
    <w:rsid w:val="002D1B05"/>
    <w:rsid w:val="002D44E2"/>
    <w:rsid w:val="002D46A4"/>
    <w:rsid w:val="002D4CB0"/>
    <w:rsid w:val="002D4DD9"/>
    <w:rsid w:val="002D5972"/>
    <w:rsid w:val="002D5FCD"/>
    <w:rsid w:val="002D6509"/>
    <w:rsid w:val="002D6559"/>
    <w:rsid w:val="002D6FF0"/>
    <w:rsid w:val="002D7107"/>
    <w:rsid w:val="002D754D"/>
    <w:rsid w:val="002D7602"/>
    <w:rsid w:val="002D7680"/>
    <w:rsid w:val="002D76F3"/>
    <w:rsid w:val="002D7801"/>
    <w:rsid w:val="002E06B3"/>
    <w:rsid w:val="002E082D"/>
    <w:rsid w:val="002E0980"/>
    <w:rsid w:val="002E0A41"/>
    <w:rsid w:val="002E10B1"/>
    <w:rsid w:val="002E17A0"/>
    <w:rsid w:val="002E1D0D"/>
    <w:rsid w:val="002E1D57"/>
    <w:rsid w:val="002E20FE"/>
    <w:rsid w:val="002E2446"/>
    <w:rsid w:val="002E2481"/>
    <w:rsid w:val="002E278D"/>
    <w:rsid w:val="002E2814"/>
    <w:rsid w:val="002E28CE"/>
    <w:rsid w:val="002E32BC"/>
    <w:rsid w:val="002E351D"/>
    <w:rsid w:val="002E3CCD"/>
    <w:rsid w:val="002E410E"/>
    <w:rsid w:val="002E4316"/>
    <w:rsid w:val="002E49D4"/>
    <w:rsid w:val="002E4B5C"/>
    <w:rsid w:val="002E4C40"/>
    <w:rsid w:val="002E4E50"/>
    <w:rsid w:val="002E4E93"/>
    <w:rsid w:val="002E4FDE"/>
    <w:rsid w:val="002E54DD"/>
    <w:rsid w:val="002E56C8"/>
    <w:rsid w:val="002E5BAC"/>
    <w:rsid w:val="002E6B80"/>
    <w:rsid w:val="002E7084"/>
    <w:rsid w:val="002E7650"/>
    <w:rsid w:val="002E7EC9"/>
    <w:rsid w:val="002F0121"/>
    <w:rsid w:val="002F0881"/>
    <w:rsid w:val="002F0C44"/>
    <w:rsid w:val="002F0ECE"/>
    <w:rsid w:val="002F11F2"/>
    <w:rsid w:val="002F183D"/>
    <w:rsid w:val="002F1973"/>
    <w:rsid w:val="002F1D77"/>
    <w:rsid w:val="002F2349"/>
    <w:rsid w:val="002F293D"/>
    <w:rsid w:val="002F2C9F"/>
    <w:rsid w:val="002F2F50"/>
    <w:rsid w:val="002F31F2"/>
    <w:rsid w:val="002F32E4"/>
    <w:rsid w:val="002F37F2"/>
    <w:rsid w:val="002F3D38"/>
    <w:rsid w:val="002F4010"/>
    <w:rsid w:val="002F505B"/>
    <w:rsid w:val="002F5899"/>
    <w:rsid w:val="002F5B22"/>
    <w:rsid w:val="002F5EAE"/>
    <w:rsid w:val="002F693B"/>
    <w:rsid w:val="002F6B9D"/>
    <w:rsid w:val="002F709C"/>
    <w:rsid w:val="002F7372"/>
    <w:rsid w:val="002F7DED"/>
    <w:rsid w:val="002F7F31"/>
    <w:rsid w:val="00301D4D"/>
    <w:rsid w:val="00302881"/>
    <w:rsid w:val="00302991"/>
    <w:rsid w:val="003029B2"/>
    <w:rsid w:val="00302A5F"/>
    <w:rsid w:val="00302BC5"/>
    <w:rsid w:val="00302F97"/>
    <w:rsid w:val="003033D8"/>
    <w:rsid w:val="003038D5"/>
    <w:rsid w:val="00303CC8"/>
    <w:rsid w:val="00303DE5"/>
    <w:rsid w:val="0030423E"/>
    <w:rsid w:val="003048C9"/>
    <w:rsid w:val="0030581F"/>
    <w:rsid w:val="00305BFA"/>
    <w:rsid w:val="003063CA"/>
    <w:rsid w:val="003067EB"/>
    <w:rsid w:val="0030790D"/>
    <w:rsid w:val="00307D8F"/>
    <w:rsid w:val="00307DD9"/>
    <w:rsid w:val="00310173"/>
    <w:rsid w:val="00310A76"/>
    <w:rsid w:val="0031134D"/>
    <w:rsid w:val="00311D40"/>
    <w:rsid w:val="00312317"/>
    <w:rsid w:val="00312331"/>
    <w:rsid w:val="00313667"/>
    <w:rsid w:val="0031390F"/>
    <w:rsid w:val="00314BAF"/>
    <w:rsid w:val="003154B1"/>
    <w:rsid w:val="00315559"/>
    <w:rsid w:val="00315570"/>
    <w:rsid w:val="0031599A"/>
    <w:rsid w:val="00315B7A"/>
    <w:rsid w:val="003179F4"/>
    <w:rsid w:val="00317A6B"/>
    <w:rsid w:val="00317C99"/>
    <w:rsid w:val="00320085"/>
    <w:rsid w:val="003202A9"/>
    <w:rsid w:val="00320FAE"/>
    <w:rsid w:val="00321074"/>
    <w:rsid w:val="003212C6"/>
    <w:rsid w:val="00321A41"/>
    <w:rsid w:val="00321C03"/>
    <w:rsid w:val="00321FF8"/>
    <w:rsid w:val="00322106"/>
    <w:rsid w:val="00322BF3"/>
    <w:rsid w:val="00323228"/>
    <w:rsid w:val="003238F9"/>
    <w:rsid w:val="00324999"/>
    <w:rsid w:val="003249AF"/>
    <w:rsid w:val="00324F88"/>
    <w:rsid w:val="00325568"/>
    <w:rsid w:val="00325AB9"/>
    <w:rsid w:val="00325B26"/>
    <w:rsid w:val="00325F6E"/>
    <w:rsid w:val="0032670F"/>
    <w:rsid w:val="00326847"/>
    <w:rsid w:val="003268FA"/>
    <w:rsid w:val="00327003"/>
    <w:rsid w:val="00330366"/>
    <w:rsid w:val="0033144E"/>
    <w:rsid w:val="003314F6"/>
    <w:rsid w:val="00331AA2"/>
    <w:rsid w:val="00331B5B"/>
    <w:rsid w:val="003324C5"/>
    <w:rsid w:val="00332A61"/>
    <w:rsid w:val="00332C62"/>
    <w:rsid w:val="003332EF"/>
    <w:rsid w:val="003342EC"/>
    <w:rsid w:val="00334CCD"/>
    <w:rsid w:val="0033513C"/>
    <w:rsid w:val="00335685"/>
    <w:rsid w:val="00335736"/>
    <w:rsid w:val="00335968"/>
    <w:rsid w:val="00335D1C"/>
    <w:rsid w:val="0033601B"/>
    <w:rsid w:val="0033642D"/>
    <w:rsid w:val="00336A1C"/>
    <w:rsid w:val="003371D6"/>
    <w:rsid w:val="003375AB"/>
    <w:rsid w:val="00337EBD"/>
    <w:rsid w:val="00337F5D"/>
    <w:rsid w:val="00337F7D"/>
    <w:rsid w:val="00340D5E"/>
    <w:rsid w:val="003415A5"/>
    <w:rsid w:val="00341C78"/>
    <w:rsid w:val="00341E79"/>
    <w:rsid w:val="003424EA"/>
    <w:rsid w:val="00342A84"/>
    <w:rsid w:val="00342CDE"/>
    <w:rsid w:val="00342D37"/>
    <w:rsid w:val="00344FDD"/>
    <w:rsid w:val="0034546E"/>
    <w:rsid w:val="003457B8"/>
    <w:rsid w:val="003458F7"/>
    <w:rsid w:val="00345EA5"/>
    <w:rsid w:val="00345EF7"/>
    <w:rsid w:val="00346752"/>
    <w:rsid w:val="00346985"/>
    <w:rsid w:val="00346DA0"/>
    <w:rsid w:val="00347136"/>
    <w:rsid w:val="00347194"/>
    <w:rsid w:val="00347239"/>
    <w:rsid w:val="003472BD"/>
    <w:rsid w:val="00347388"/>
    <w:rsid w:val="00347407"/>
    <w:rsid w:val="00347C45"/>
    <w:rsid w:val="00350973"/>
    <w:rsid w:val="00350D93"/>
    <w:rsid w:val="00350DAC"/>
    <w:rsid w:val="003512CD"/>
    <w:rsid w:val="00351D2B"/>
    <w:rsid w:val="00351E13"/>
    <w:rsid w:val="00352C25"/>
    <w:rsid w:val="00352E8D"/>
    <w:rsid w:val="00352EEF"/>
    <w:rsid w:val="003530AF"/>
    <w:rsid w:val="00353929"/>
    <w:rsid w:val="0035422B"/>
    <w:rsid w:val="00354650"/>
    <w:rsid w:val="0035493E"/>
    <w:rsid w:val="00354E64"/>
    <w:rsid w:val="00355C29"/>
    <w:rsid w:val="00355CD9"/>
    <w:rsid w:val="003562A0"/>
    <w:rsid w:val="003566EA"/>
    <w:rsid w:val="00357753"/>
    <w:rsid w:val="00357851"/>
    <w:rsid w:val="0035794D"/>
    <w:rsid w:val="0036009D"/>
    <w:rsid w:val="003601E6"/>
    <w:rsid w:val="00360EB6"/>
    <w:rsid w:val="0036236B"/>
    <w:rsid w:val="00362839"/>
    <w:rsid w:val="00362BC5"/>
    <w:rsid w:val="00362F83"/>
    <w:rsid w:val="003631CC"/>
    <w:rsid w:val="00363781"/>
    <w:rsid w:val="003639C7"/>
    <w:rsid w:val="00363B7E"/>
    <w:rsid w:val="00363FEA"/>
    <w:rsid w:val="003649F8"/>
    <w:rsid w:val="0036563C"/>
    <w:rsid w:val="00365850"/>
    <w:rsid w:val="00365975"/>
    <w:rsid w:val="00365F6D"/>
    <w:rsid w:val="003669AF"/>
    <w:rsid w:val="00366D80"/>
    <w:rsid w:val="003672C3"/>
    <w:rsid w:val="00367544"/>
    <w:rsid w:val="00367928"/>
    <w:rsid w:val="00367E6F"/>
    <w:rsid w:val="00367EF8"/>
    <w:rsid w:val="00367F27"/>
    <w:rsid w:val="00370739"/>
    <w:rsid w:val="003716E4"/>
    <w:rsid w:val="00371A51"/>
    <w:rsid w:val="003724F2"/>
    <w:rsid w:val="0037267D"/>
    <w:rsid w:val="00372AD7"/>
    <w:rsid w:val="00372DDC"/>
    <w:rsid w:val="003734BD"/>
    <w:rsid w:val="003735F0"/>
    <w:rsid w:val="00373D00"/>
    <w:rsid w:val="00373E26"/>
    <w:rsid w:val="00374171"/>
    <w:rsid w:val="00374347"/>
    <w:rsid w:val="003743A7"/>
    <w:rsid w:val="00374862"/>
    <w:rsid w:val="00374D29"/>
    <w:rsid w:val="00375271"/>
    <w:rsid w:val="003754B1"/>
    <w:rsid w:val="00375C69"/>
    <w:rsid w:val="00376C28"/>
    <w:rsid w:val="003777E5"/>
    <w:rsid w:val="00377836"/>
    <w:rsid w:val="003778ED"/>
    <w:rsid w:val="00377C90"/>
    <w:rsid w:val="00377D3B"/>
    <w:rsid w:val="00380CB2"/>
    <w:rsid w:val="00380E73"/>
    <w:rsid w:val="00380F77"/>
    <w:rsid w:val="00381206"/>
    <w:rsid w:val="0038216F"/>
    <w:rsid w:val="003825A5"/>
    <w:rsid w:val="0038263D"/>
    <w:rsid w:val="00382936"/>
    <w:rsid w:val="00383C79"/>
    <w:rsid w:val="0038462D"/>
    <w:rsid w:val="00384FFC"/>
    <w:rsid w:val="003857C2"/>
    <w:rsid w:val="003859BF"/>
    <w:rsid w:val="00386E21"/>
    <w:rsid w:val="00387590"/>
    <w:rsid w:val="00387966"/>
    <w:rsid w:val="00387C2C"/>
    <w:rsid w:val="003902B5"/>
    <w:rsid w:val="00390509"/>
    <w:rsid w:val="003911A6"/>
    <w:rsid w:val="00391C3C"/>
    <w:rsid w:val="00391F1C"/>
    <w:rsid w:val="00392286"/>
    <w:rsid w:val="0039294A"/>
    <w:rsid w:val="00392AFA"/>
    <w:rsid w:val="00392F8B"/>
    <w:rsid w:val="00392FE4"/>
    <w:rsid w:val="00393C33"/>
    <w:rsid w:val="00393DBE"/>
    <w:rsid w:val="0039421B"/>
    <w:rsid w:val="003942B5"/>
    <w:rsid w:val="003944E1"/>
    <w:rsid w:val="00394A19"/>
    <w:rsid w:val="00394BCE"/>
    <w:rsid w:val="00394C79"/>
    <w:rsid w:val="00394FFD"/>
    <w:rsid w:val="00395F43"/>
    <w:rsid w:val="003960F5"/>
    <w:rsid w:val="003966DC"/>
    <w:rsid w:val="0039678C"/>
    <w:rsid w:val="00396871"/>
    <w:rsid w:val="003970BD"/>
    <w:rsid w:val="003971FC"/>
    <w:rsid w:val="00397346"/>
    <w:rsid w:val="003973BD"/>
    <w:rsid w:val="003977EF"/>
    <w:rsid w:val="003978EC"/>
    <w:rsid w:val="003978FD"/>
    <w:rsid w:val="003979B2"/>
    <w:rsid w:val="00397D35"/>
    <w:rsid w:val="003A03C0"/>
    <w:rsid w:val="003A0C3B"/>
    <w:rsid w:val="003A1398"/>
    <w:rsid w:val="003A1CE9"/>
    <w:rsid w:val="003A1E7D"/>
    <w:rsid w:val="003A20F5"/>
    <w:rsid w:val="003A24AC"/>
    <w:rsid w:val="003A2A3E"/>
    <w:rsid w:val="003A2A71"/>
    <w:rsid w:val="003A3032"/>
    <w:rsid w:val="003A38C8"/>
    <w:rsid w:val="003A42C2"/>
    <w:rsid w:val="003A4B43"/>
    <w:rsid w:val="003A5868"/>
    <w:rsid w:val="003A6390"/>
    <w:rsid w:val="003A7345"/>
    <w:rsid w:val="003A7DC4"/>
    <w:rsid w:val="003B02BE"/>
    <w:rsid w:val="003B0429"/>
    <w:rsid w:val="003B054B"/>
    <w:rsid w:val="003B074A"/>
    <w:rsid w:val="003B1566"/>
    <w:rsid w:val="003B1983"/>
    <w:rsid w:val="003B1C43"/>
    <w:rsid w:val="003B27EC"/>
    <w:rsid w:val="003B28B1"/>
    <w:rsid w:val="003B2A65"/>
    <w:rsid w:val="003B2E8B"/>
    <w:rsid w:val="003B3EF8"/>
    <w:rsid w:val="003B46BF"/>
    <w:rsid w:val="003B4868"/>
    <w:rsid w:val="003B55C6"/>
    <w:rsid w:val="003B564C"/>
    <w:rsid w:val="003B5B43"/>
    <w:rsid w:val="003B61E9"/>
    <w:rsid w:val="003B6F5E"/>
    <w:rsid w:val="003B791E"/>
    <w:rsid w:val="003B7AD8"/>
    <w:rsid w:val="003B7CBB"/>
    <w:rsid w:val="003B7EE7"/>
    <w:rsid w:val="003C0922"/>
    <w:rsid w:val="003C0A8F"/>
    <w:rsid w:val="003C0B55"/>
    <w:rsid w:val="003C0EFA"/>
    <w:rsid w:val="003C1900"/>
    <w:rsid w:val="003C1B4F"/>
    <w:rsid w:val="003C1CB1"/>
    <w:rsid w:val="003C1D0B"/>
    <w:rsid w:val="003C286B"/>
    <w:rsid w:val="003C2E2F"/>
    <w:rsid w:val="003C328F"/>
    <w:rsid w:val="003C3480"/>
    <w:rsid w:val="003C372A"/>
    <w:rsid w:val="003C3869"/>
    <w:rsid w:val="003C38A4"/>
    <w:rsid w:val="003C3AAC"/>
    <w:rsid w:val="003C5086"/>
    <w:rsid w:val="003C5746"/>
    <w:rsid w:val="003C5FDB"/>
    <w:rsid w:val="003C6377"/>
    <w:rsid w:val="003C6AFC"/>
    <w:rsid w:val="003C6E8B"/>
    <w:rsid w:val="003D04C8"/>
    <w:rsid w:val="003D0A0B"/>
    <w:rsid w:val="003D0A59"/>
    <w:rsid w:val="003D0ECB"/>
    <w:rsid w:val="003D1052"/>
    <w:rsid w:val="003D1376"/>
    <w:rsid w:val="003D140B"/>
    <w:rsid w:val="003D1609"/>
    <w:rsid w:val="003D162B"/>
    <w:rsid w:val="003D19D7"/>
    <w:rsid w:val="003D1C71"/>
    <w:rsid w:val="003D1C82"/>
    <w:rsid w:val="003D1EA3"/>
    <w:rsid w:val="003D1FE8"/>
    <w:rsid w:val="003D2459"/>
    <w:rsid w:val="003D2976"/>
    <w:rsid w:val="003D2B51"/>
    <w:rsid w:val="003D2CE8"/>
    <w:rsid w:val="003D2CF8"/>
    <w:rsid w:val="003D2D61"/>
    <w:rsid w:val="003D40DF"/>
    <w:rsid w:val="003D424B"/>
    <w:rsid w:val="003D436C"/>
    <w:rsid w:val="003D4B0D"/>
    <w:rsid w:val="003D4BC3"/>
    <w:rsid w:val="003D4F93"/>
    <w:rsid w:val="003D50B6"/>
    <w:rsid w:val="003D5302"/>
    <w:rsid w:val="003D53DD"/>
    <w:rsid w:val="003D5844"/>
    <w:rsid w:val="003D5A0D"/>
    <w:rsid w:val="003D6254"/>
    <w:rsid w:val="003D6630"/>
    <w:rsid w:val="003D67D9"/>
    <w:rsid w:val="003D6AF4"/>
    <w:rsid w:val="003D6D42"/>
    <w:rsid w:val="003D7597"/>
    <w:rsid w:val="003E050D"/>
    <w:rsid w:val="003E06ED"/>
    <w:rsid w:val="003E07AA"/>
    <w:rsid w:val="003E0ABD"/>
    <w:rsid w:val="003E1348"/>
    <w:rsid w:val="003E1FFC"/>
    <w:rsid w:val="003E245B"/>
    <w:rsid w:val="003E2E6B"/>
    <w:rsid w:val="003E2F47"/>
    <w:rsid w:val="003E33A9"/>
    <w:rsid w:val="003E37B5"/>
    <w:rsid w:val="003E4866"/>
    <w:rsid w:val="003E4BC1"/>
    <w:rsid w:val="003E4CCB"/>
    <w:rsid w:val="003E6203"/>
    <w:rsid w:val="003E6CC2"/>
    <w:rsid w:val="003E74DE"/>
    <w:rsid w:val="003E74FA"/>
    <w:rsid w:val="003E75C2"/>
    <w:rsid w:val="003E775E"/>
    <w:rsid w:val="003E7C84"/>
    <w:rsid w:val="003F036D"/>
    <w:rsid w:val="003F0555"/>
    <w:rsid w:val="003F06E8"/>
    <w:rsid w:val="003F0A8F"/>
    <w:rsid w:val="003F0B10"/>
    <w:rsid w:val="003F13B2"/>
    <w:rsid w:val="003F18CD"/>
    <w:rsid w:val="003F1ECA"/>
    <w:rsid w:val="003F22DC"/>
    <w:rsid w:val="003F30FC"/>
    <w:rsid w:val="003F3124"/>
    <w:rsid w:val="003F318B"/>
    <w:rsid w:val="003F321D"/>
    <w:rsid w:val="003F3BF9"/>
    <w:rsid w:val="003F40DA"/>
    <w:rsid w:val="003F4522"/>
    <w:rsid w:val="003F4693"/>
    <w:rsid w:val="003F490B"/>
    <w:rsid w:val="003F548D"/>
    <w:rsid w:val="003F54AC"/>
    <w:rsid w:val="003F5736"/>
    <w:rsid w:val="003F601C"/>
    <w:rsid w:val="003F626E"/>
    <w:rsid w:val="003F672D"/>
    <w:rsid w:val="003F6A6C"/>
    <w:rsid w:val="003F76F4"/>
    <w:rsid w:val="004016F0"/>
    <w:rsid w:val="00401899"/>
    <w:rsid w:val="0040246A"/>
    <w:rsid w:val="004025BA"/>
    <w:rsid w:val="00402DEA"/>
    <w:rsid w:val="0040309B"/>
    <w:rsid w:val="004036F6"/>
    <w:rsid w:val="00403E06"/>
    <w:rsid w:val="00403E86"/>
    <w:rsid w:val="00403F3B"/>
    <w:rsid w:val="004040B0"/>
    <w:rsid w:val="004044A4"/>
    <w:rsid w:val="00404A2A"/>
    <w:rsid w:val="00404BD0"/>
    <w:rsid w:val="00405978"/>
    <w:rsid w:val="00405A32"/>
    <w:rsid w:val="00405EED"/>
    <w:rsid w:val="004063F2"/>
    <w:rsid w:val="00406757"/>
    <w:rsid w:val="004068CA"/>
    <w:rsid w:val="00406FD8"/>
    <w:rsid w:val="004077C4"/>
    <w:rsid w:val="00407A10"/>
    <w:rsid w:val="00407CF7"/>
    <w:rsid w:val="00410160"/>
    <w:rsid w:val="00410C6B"/>
    <w:rsid w:val="00410D56"/>
    <w:rsid w:val="00411D74"/>
    <w:rsid w:val="00411D87"/>
    <w:rsid w:val="00412726"/>
    <w:rsid w:val="004127EC"/>
    <w:rsid w:val="00412A84"/>
    <w:rsid w:val="004132E7"/>
    <w:rsid w:val="004138A6"/>
    <w:rsid w:val="00413EB8"/>
    <w:rsid w:val="00414167"/>
    <w:rsid w:val="004145D0"/>
    <w:rsid w:val="00414842"/>
    <w:rsid w:val="00414B07"/>
    <w:rsid w:val="00414B4F"/>
    <w:rsid w:val="00415079"/>
    <w:rsid w:val="00415FC3"/>
    <w:rsid w:val="0041610A"/>
    <w:rsid w:val="00416460"/>
    <w:rsid w:val="004164D6"/>
    <w:rsid w:val="0041655A"/>
    <w:rsid w:val="0041676B"/>
    <w:rsid w:val="004169EC"/>
    <w:rsid w:val="0041707C"/>
    <w:rsid w:val="004173D0"/>
    <w:rsid w:val="004178CD"/>
    <w:rsid w:val="0041791C"/>
    <w:rsid w:val="00417B5B"/>
    <w:rsid w:val="004206D2"/>
    <w:rsid w:val="00420F96"/>
    <w:rsid w:val="0042148A"/>
    <w:rsid w:val="00421D77"/>
    <w:rsid w:val="00421DB4"/>
    <w:rsid w:val="004221C7"/>
    <w:rsid w:val="004229DA"/>
    <w:rsid w:val="00422ECD"/>
    <w:rsid w:val="00422F8C"/>
    <w:rsid w:val="004235B0"/>
    <w:rsid w:val="0042368D"/>
    <w:rsid w:val="00424082"/>
    <w:rsid w:val="0042442A"/>
    <w:rsid w:val="00424EF7"/>
    <w:rsid w:val="004257D7"/>
    <w:rsid w:val="00425CD2"/>
    <w:rsid w:val="0042644A"/>
    <w:rsid w:val="00426AC3"/>
    <w:rsid w:val="0042793D"/>
    <w:rsid w:val="00427FEF"/>
    <w:rsid w:val="004306B9"/>
    <w:rsid w:val="004306BE"/>
    <w:rsid w:val="00430AE4"/>
    <w:rsid w:val="00430F03"/>
    <w:rsid w:val="00431254"/>
    <w:rsid w:val="0043146E"/>
    <w:rsid w:val="0043198F"/>
    <w:rsid w:val="00432304"/>
    <w:rsid w:val="004327C6"/>
    <w:rsid w:val="004328C2"/>
    <w:rsid w:val="004328E4"/>
    <w:rsid w:val="00433EE7"/>
    <w:rsid w:val="00434257"/>
    <w:rsid w:val="00434B5D"/>
    <w:rsid w:val="00434F2E"/>
    <w:rsid w:val="0043548F"/>
    <w:rsid w:val="00435D45"/>
    <w:rsid w:val="00436121"/>
    <w:rsid w:val="00436526"/>
    <w:rsid w:val="00436D66"/>
    <w:rsid w:val="0044060D"/>
    <w:rsid w:val="00440F9B"/>
    <w:rsid w:val="0044155C"/>
    <w:rsid w:val="00441561"/>
    <w:rsid w:val="00441746"/>
    <w:rsid w:val="004418D0"/>
    <w:rsid w:val="00442403"/>
    <w:rsid w:val="00442478"/>
    <w:rsid w:val="00442FDB"/>
    <w:rsid w:val="00443644"/>
    <w:rsid w:val="0044377D"/>
    <w:rsid w:val="00444424"/>
    <w:rsid w:val="004445E7"/>
    <w:rsid w:val="00445661"/>
    <w:rsid w:val="004456DC"/>
    <w:rsid w:val="00445B9F"/>
    <w:rsid w:val="00445CC0"/>
    <w:rsid w:val="004473BF"/>
    <w:rsid w:val="0044761F"/>
    <w:rsid w:val="004503DA"/>
    <w:rsid w:val="00450647"/>
    <w:rsid w:val="004506D5"/>
    <w:rsid w:val="004508B6"/>
    <w:rsid w:val="00450CAD"/>
    <w:rsid w:val="00450EC1"/>
    <w:rsid w:val="00451F72"/>
    <w:rsid w:val="004539AA"/>
    <w:rsid w:val="00453E4C"/>
    <w:rsid w:val="0045429D"/>
    <w:rsid w:val="00454946"/>
    <w:rsid w:val="0045514B"/>
    <w:rsid w:val="00455529"/>
    <w:rsid w:val="00455C50"/>
    <w:rsid w:val="00455D65"/>
    <w:rsid w:val="004562EE"/>
    <w:rsid w:val="00456D94"/>
    <w:rsid w:val="00457A73"/>
    <w:rsid w:val="0046005C"/>
    <w:rsid w:val="004602D7"/>
    <w:rsid w:val="00460337"/>
    <w:rsid w:val="00460483"/>
    <w:rsid w:val="00460E83"/>
    <w:rsid w:val="0046138F"/>
    <w:rsid w:val="00462B66"/>
    <w:rsid w:val="00462D28"/>
    <w:rsid w:val="00463533"/>
    <w:rsid w:val="0046377D"/>
    <w:rsid w:val="00463D71"/>
    <w:rsid w:val="00464551"/>
    <w:rsid w:val="00464629"/>
    <w:rsid w:val="004653A4"/>
    <w:rsid w:val="00465766"/>
    <w:rsid w:val="00465EE5"/>
    <w:rsid w:val="00466405"/>
    <w:rsid w:val="00466A54"/>
    <w:rsid w:val="0046756F"/>
    <w:rsid w:val="00467728"/>
    <w:rsid w:val="004678A9"/>
    <w:rsid w:val="0046791B"/>
    <w:rsid w:val="00467D01"/>
    <w:rsid w:val="00471968"/>
    <w:rsid w:val="00471C24"/>
    <w:rsid w:val="00471EA7"/>
    <w:rsid w:val="00472AF4"/>
    <w:rsid w:val="00472BC4"/>
    <w:rsid w:val="00472C88"/>
    <w:rsid w:val="00472F18"/>
    <w:rsid w:val="004739EF"/>
    <w:rsid w:val="00473C8F"/>
    <w:rsid w:val="00474527"/>
    <w:rsid w:val="004745AF"/>
    <w:rsid w:val="004747D4"/>
    <w:rsid w:val="00474A8C"/>
    <w:rsid w:val="004751E9"/>
    <w:rsid w:val="00475892"/>
    <w:rsid w:val="00475E48"/>
    <w:rsid w:val="0047601B"/>
    <w:rsid w:val="0047616A"/>
    <w:rsid w:val="00476AA0"/>
    <w:rsid w:val="00477641"/>
    <w:rsid w:val="004779C2"/>
    <w:rsid w:val="00477CCC"/>
    <w:rsid w:val="00480327"/>
    <w:rsid w:val="00480471"/>
    <w:rsid w:val="00480ACD"/>
    <w:rsid w:val="00480D9E"/>
    <w:rsid w:val="00481880"/>
    <w:rsid w:val="00481C12"/>
    <w:rsid w:val="00481EA2"/>
    <w:rsid w:val="0048247A"/>
    <w:rsid w:val="004824EA"/>
    <w:rsid w:val="004847D0"/>
    <w:rsid w:val="004850EE"/>
    <w:rsid w:val="00485137"/>
    <w:rsid w:val="00485275"/>
    <w:rsid w:val="00485912"/>
    <w:rsid w:val="004859A9"/>
    <w:rsid w:val="00486549"/>
    <w:rsid w:val="00486552"/>
    <w:rsid w:val="0048666F"/>
    <w:rsid w:val="00486702"/>
    <w:rsid w:val="004868DE"/>
    <w:rsid w:val="00486C6A"/>
    <w:rsid w:val="00487616"/>
    <w:rsid w:val="00487653"/>
    <w:rsid w:val="0048789B"/>
    <w:rsid w:val="004900F6"/>
    <w:rsid w:val="00490135"/>
    <w:rsid w:val="00490F38"/>
    <w:rsid w:val="00491510"/>
    <w:rsid w:val="00492025"/>
    <w:rsid w:val="00492E5D"/>
    <w:rsid w:val="004937D2"/>
    <w:rsid w:val="00494389"/>
    <w:rsid w:val="00494640"/>
    <w:rsid w:val="00495033"/>
    <w:rsid w:val="00495213"/>
    <w:rsid w:val="004952A7"/>
    <w:rsid w:val="00495A68"/>
    <w:rsid w:val="00495F2B"/>
    <w:rsid w:val="00496010"/>
    <w:rsid w:val="0049605A"/>
    <w:rsid w:val="00496B11"/>
    <w:rsid w:val="00496CE1"/>
    <w:rsid w:val="00497046"/>
    <w:rsid w:val="004973D7"/>
    <w:rsid w:val="00497425"/>
    <w:rsid w:val="00497CFC"/>
    <w:rsid w:val="00497D19"/>
    <w:rsid w:val="004A049A"/>
    <w:rsid w:val="004A1434"/>
    <w:rsid w:val="004A1D06"/>
    <w:rsid w:val="004A1F79"/>
    <w:rsid w:val="004A2007"/>
    <w:rsid w:val="004A2034"/>
    <w:rsid w:val="004A298B"/>
    <w:rsid w:val="004A3B24"/>
    <w:rsid w:val="004A3CBA"/>
    <w:rsid w:val="004A4041"/>
    <w:rsid w:val="004A46CC"/>
    <w:rsid w:val="004A4911"/>
    <w:rsid w:val="004A49B9"/>
    <w:rsid w:val="004A4C61"/>
    <w:rsid w:val="004A5140"/>
    <w:rsid w:val="004A531E"/>
    <w:rsid w:val="004A54D4"/>
    <w:rsid w:val="004A54D7"/>
    <w:rsid w:val="004A5679"/>
    <w:rsid w:val="004A5C0C"/>
    <w:rsid w:val="004A5E11"/>
    <w:rsid w:val="004A606F"/>
    <w:rsid w:val="004A616F"/>
    <w:rsid w:val="004A618F"/>
    <w:rsid w:val="004A6466"/>
    <w:rsid w:val="004A6C86"/>
    <w:rsid w:val="004A6CE4"/>
    <w:rsid w:val="004A7C03"/>
    <w:rsid w:val="004A7CB6"/>
    <w:rsid w:val="004B110F"/>
    <w:rsid w:val="004B11AB"/>
    <w:rsid w:val="004B12B7"/>
    <w:rsid w:val="004B14A6"/>
    <w:rsid w:val="004B173C"/>
    <w:rsid w:val="004B180C"/>
    <w:rsid w:val="004B1F1F"/>
    <w:rsid w:val="004B38EE"/>
    <w:rsid w:val="004B4384"/>
    <w:rsid w:val="004B4FFD"/>
    <w:rsid w:val="004B53E6"/>
    <w:rsid w:val="004B6310"/>
    <w:rsid w:val="004B64F6"/>
    <w:rsid w:val="004B67CC"/>
    <w:rsid w:val="004B6A26"/>
    <w:rsid w:val="004B6A9B"/>
    <w:rsid w:val="004B6D62"/>
    <w:rsid w:val="004B73FD"/>
    <w:rsid w:val="004B7995"/>
    <w:rsid w:val="004B7AF5"/>
    <w:rsid w:val="004C0023"/>
    <w:rsid w:val="004C06C8"/>
    <w:rsid w:val="004C0726"/>
    <w:rsid w:val="004C08E8"/>
    <w:rsid w:val="004C1000"/>
    <w:rsid w:val="004C1428"/>
    <w:rsid w:val="004C1E53"/>
    <w:rsid w:val="004C2130"/>
    <w:rsid w:val="004C23A3"/>
    <w:rsid w:val="004C2448"/>
    <w:rsid w:val="004C257C"/>
    <w:rsid w:val="004C26FA"/>
    <w:rsid w:val="004C31E4"/>
    <w:rsid w:val="004C3E6E"/>
    <w:rsid w:val="004C45AE"/>
    <w:rsid w:val="004C46E4"/>
    <w:rsid w:val="004C504B"/>
    <w:rsid w:val="004C539A"/>
    <w:rsid w:val="004C549F"/>
    <w:rsid w:val="004C65E2"/>
    <w:rsid w:val="004C66CE"/>
    <w:rsid w:val="004C6B89"/>
    <w:rsid w:val="004C75BD"/>
    <w:rsid w:val="004D0353"/>
    <w:rsid w:val="004D0994"/>
    <w:rsid w:val="004D0C97"/>
    <w:rsid w:val="004D0E2A"/>
    <w:rsid w:val="004D0F3D"/>
    <w:rsid w:val="004D123B"/>
    <w:rsid w:val="004D1328"/>
    <w:rsid w:val="004D1383"/>
    <w:rsid w:val="004D1E44"/>
    <w:rsid w:val="004D282A"/>
    <w:rsid w:val="004D2DF9"/>
    <w:rsid w:val="004D32BA"/>
    <w:rsid w:val="004D3866"/>
    <w:rsid w:val="004D412F"/>
    <w:rsid w:val="004D499E"/>
    <w:rsid w:val="004D54C1"/>
    <w:rsid w:val="004D5DEE"/>
    <w:rsid w:val="004D62B7"/>
    <w:rsid w:val="004D6521"/>
    <w:rsid w:val="004D6553"/>
    <w:rsid w:val="004D6681"/>
    <w:rsid w:val="004D6FDB"/>
    <w:rsid w:val="004D79E2"/>
    <w:rsid w:val="004E001D"/>
    <w:rsid w:val="004E01E7"/>
    <w:rsid w:val="004E0A5E"/>
    <w:rsid w:val="004E0FC1"/>
    <w:rsid w:val="004E10FB"/>
    <w:rsid w:val="004E2ACA"/>
    <w:rsid w:val="004E2E28"/>
    <w:rsid w:val="004E2F98"/>
    <w:rsid w:val="004E30E9"/>
    <w:rsid w:val="004E33E6"/>
    <w:rsid w:val="004E3753"/>
    <w:rsid w:val="004E3FB2"/>
    <w:rsid w:val="004E4504"/>
    <w:rsid w:val="004E46A2"/>
    <w:rsid w:val="004E48E8"/>
    <w:rsid w:val="004E4BC0"/>
    <w:rsid w:val="004E5184"/>
    <w:rsid w:val="004E5198"/>
    <w:rsid w:val="004E56EC"/>
    <w:rsid w:val="004E646D"/>
    <w:rsid w:val="004E6612"/>
    <w:rsid w:val="004E6B28"/>
    <w:rsid w:val="004E6C80"/>
    <w:rsid w:val="004E73ED"/>
    <w:rsid w:val="004E7690"/>
    <w:rsid w:val="004F0270"/>
    <w:rsid w:val="004F0568"/>
    <w:rsid w:val="004F09D2"/>
    <w:rsid w:val="004F0AD6"/>
    <w:rsid w:val="004F14B2"/>
    <w:rsid w:val="004F18FF"/>
    <w:rsid w:val="004F28ED"/>
    <w:rsid w:val="004F3504"/>
    <w:rsid w:val="004F37D4"/>
    <w:rsid w:val="004F5296"/>
    <w:rsid w:val="004F6E61"/>
    <w:rsid w:val="004F71A2"/>
    <w:rsid w:val="004F7641"/>
    <w:rsid w:val="004F7D7A"/>
    <w:rsid w:val="004F7EB5"/>
    <w:rsid w:val="004F7F59"/>
    <w:rsid w:val="004F7F92"/>
    <w:rsid w:val="00502648"/>
    <w:rsid w:val="005028A6"/>
    <w:rsid w:val="00502A77"/>
    <w:rsid w:val="0050343D"/>
    <w:rsid w:val="005035DD"/>
    <w:rsid w:val="0050375E"/>
    <w:rsid w:val="00504ECA"/>
    <w:rsid w:val="00505140"/>
    <w:rsid w:val="0050522F"/>
    <w:rsid w:val="00505422"/>
    <w:rsid w:val="005057DE"/>
    <w:rsid w:val="00505FF4"/>
    <w:rsid w:val="005066FB"/>
    <w:rsid w:val="00506C97"/>
    <w:rsid w:val="00507711"/>
    <w:rsid w:val="00507DEF"/>
    <w:rsid w:val="00507FC9"/>
    <w:rsid w:val="0051012E"/>
    <w:rsid w:val="005106EC"/>
    <w:rsid w:val="0051084F"/>
    <w:rsid w:val="00510A70"/>
    <w:rsid w:val="00510EBA"/>
    <w:rsid w:val="0051119D"/>
    <w:rsid w:val="00511B48"/>
    <w:rsid w:val="005122B5"/>
    <w:rsid w:val="00512FE0"/>
    <w:rsid w:val="00513960"/>
    <w:rsid w:val="00513A1A"/>
    <w:rsid w:val="00513A25"/>
    <w:rsid w:val="005140D9"/>
    <w:rsid w:val="00514221"/>
    <w:rsid w:val="005153BC"/>
    <w:rsid w:val="00515B75"/>
    <w:rsid w:val="00515E23"/>
    <w:rsid w:val="0051642E"/>
    <w:rsid w:val="0051655E"/>
    <w:rsid w:val="00516943"/>
    <w:rsid w:val="00517E0F"/>
    <w:rsid w:val="00520A16"/>
    <w:rsid w:val="00521CFB"/>
    <w:rsid w:val="0052260B"/>
    <w:rsid w:val="005229BB"/>
    <w:rsid w:val="00523433"/>
    <w:rsid w:val="005234CC"/>
    <w:rsid w:val="00523595"/>
    <w:rsid w:val="005238C1"/>
    <w:rsid w:val="005238D3"/>
    <w:rsid w:val="005241CB"/>
    <w:rsid w:val="005244A0"/>
    <w:rsid w:val="0052450D"/>
    <w:rsid w:val="00524982"/>
    <w:rsid w:val="00525644"/>
    <w:rsid w:val="00525654"/>
    <w:rsid w:val="00525A9D"/>
    <w:rsid w:val="00525BD3"/>
    <w:rsid w:val="00525D08"/>
    <w:rsid w:val="005260D8"/>
    <w:rsid w:val="005263F5"/>
    <w:rsid w:val="00526B00"/>
    <w:rsid w:val="00526C31"/>
    <w:rsid w:val="00526EBE"/>
    <w:rsid w:val="0052720E"/>
    <w:rsid w:val="0052795D"/>
    <w:rsid w:val="00527CD4"/>
    <w:rsid w:val="00530526"/>
    <w:rsid w:val="005309BA"/>
    <w:rsid w:val="00530F71"/>
    <w:rsid w:val="0053139E"/>
    <w:rsid w:val="00531D01"/>
    <w:rsid w:val="00531F46"/>
    <w:rsid w:val="0053243A"/>
    <w:rsid w:val="00532990"/>
    <w:rsid w:val="00532D0A"/>
    <w:rsid w:val="00532F49"/>
    <w:rsid w:val="0053370E"/>
    <w:rsid w:val="005338B3"/>
    <w:rsid w:val="00533BB6"/>
    <w:rsid w:val="00533D7E"/>
    <w:rsid w:val="00534074"/>
    <w:rsid w:val="00534116"/>
    <w:rsid w:val="00534B87"/>
    <w:rsid w:val="00534E60"/>
    <w:rsid w:val="00536187"/>
    <w:rsid w:val="005374BC"/>
    <w:rsid w:val="0054011F"/>
    <w:rsid w:val="00540D68"/>
    <w:rsid w:val="00541144"/>
    <w:rsid w:val="00541423"/>
    <w:rsid w:val="005414F9"/>
    <w:rsid w:val="00541821"/>
    <w:rsid w:val="00541C65"/>
    <w:rsid w:val="00541EA6"/>
    <w:rsid w:val="0054244F"/>
    <w:rsid w:val="00542AC3"/>
    <w:rsid w:val="005431F4"/>
    <w:rsid w:val="005431FA"/>
    <w:rsid w:val="005437A9"/>
    <w:rsid w:val="005439A0"/>
    <w:rsid w:val="00543EF9"/>
    <w:rsid w:val="00544DA0"/>
    <w:rsid w:val="0054520F"/>
    <w:rsid w:val="00545FA8"/>
    <w:rsid w:val="00546218"/>
    <w:rsid w:val="0054641F"/>
    <w:rsid w:val="00546843"/>
    <w:rsid w:val="00546E11"/>
    <w:rsid w:val="005502D1"/>
    <w:rsid w:val="005507D4"/>
    <w:rsid w:val="00550803"/>
    <w:rsid w:val="005508C0"/>
    <w:rsid w:val="00550E13"/>
    <w:rsid w:val="00550EF1"/>
    <w:rsid w:val="0055101C"/>
    <w:rsid w:val="0055114F"/>
    <w:rsid w:val="00551917"/>
    <w:rsid w:val="00552D97"/>
    <w:rsid w:val="00552EAD"/>
    <w:rsid w:val="00552FC4"/>
    <w:rsid w:val="005534C7"/>
    <w:rsid w:val="005539ED"/>
    <w:rsid w:val="0055404E"/>
    <w:rsid w:val="005544A4"/>
    <w:rsid w:val="00554970"/>
    <w:rsid w:val="005557D5"/>
    <w:rsid w:val="005557FA"/>
    <w:rsid w:val="00555E6F"/>
    <w:rsid w:val="00556189"/>
    <w:rsid w:val="0055628F"/>
    <w:rsid w:val="005563BC"/>
    <w:rsid w:val="00556C5C"/>
    <w:rsid w:val="00556EB0"/>
    <w:rsid w:val="00556EBF"/>
    <w:rsid w:val="00557D2C"/>
    <w:rsid w:val="00557F72"/>
    <w:rsid w:val="00560229"/>
    <w:rsid w:val="005602D1"/>
    <w:rsid w:val="00560345"/>
    <w:rsid w:val="005609A6"/>
    <w:rsid w:val="00560AB1"/>
    <w:rsid w:val="00560FD0"/>
    <w:rsid w:val="0056123B"/>
    <w:rsid w:val="00561314"/>
    <w:rsid w:val="00562B26"/>
    <w:rsid w:val="00562E90"/>
    <w:rsid w:val="005631BB"/>
    <w:rsid w:val="00563241"/>
    <w:rsid w:val="00563905"/>
    <w:rsid w:val="00564152"/>
    <w:rsid w:val="005641FB"/>
    <w:rsid w:val="00564C0A"/>
    <w:rsid w:val="0056520A"/>
    <w:rsid w:val="005652B0"/>
    <w:rsid w:val="005655F8"/>
    <w:rsid w:val="00565CAE"/>
    <w:rsid w:val="005668B8"/>
    <w:rsid w:val="00566C38"/>
    <w:rsid w:val="00567ACF"/>
    <w:rsid w:val="00567B0A"/>
    <w:rsid w:val="00567BFD"/>
    <w:rsid w:val="00567E07"/>
    <w:rsid w:val="00570775"/>
    <w:rsid w:val="00570A3C"/>
    <w:rsid w:val="00570AE1"/>
    <w:rsid w:val="00570C84"/>
    <w:rsid w:val="00570FA4"/>
    <w:rsid w:val="005710B4"/>
    <w:rsid w:val="00571126"/>
    <w:rsid w:val="00571C9A"/>
    <w:rsid w:val="005722A1"/>
    <w:rsid w:val="005722E2"/>
    <w:rsid w:val="0057239C"/>
    <w:rsid w:val="005724A6"/>
    <w:rsid w:val="0057284A"/>
    <w:rsid w:val="00572B5D"/>
    <w:rsid w:val="00573D9A"/>
    <w:rsid w:val="00573EA6"/>
    <w:rsid w:val="005743DA"/>
    <w:rsid w:val="00574752"/>
    <w:rsid w:val="00574AC5"/>
    <w:rsid w:val="00574D00"/>
    <w:rsid w:val="005752B8"/>
    <w:rsid w:val="005752E0"/>
    <w:rsid w:val="00575791"/>
    <w:rsid w:val="005757A2"/>
    <w:rsid w:val="00576253"/>
    <w:rsid w:val="005764B4"/>
    <w:rsid w:val="00576AFA"/>
    <w:rsid w:val="00577329"/>
    <w:rsid w:val="00577450"/>
    <w:rsid w:val="0057766C"/>
    <w:rsid w:val="005776D0"/>
    <w:rsid w:val="005779A5"/>
    <w:rsid w:val="00577A62"/>
    <w:rsid w:val="00577C36"/>
    <w:rsid w:val="00580EE1"/>
    <w:rsid w:val="0058112B"/>
    <w:rsid w:val="00581427"/>
    <w:rsid w:val="0058162C"/>
    <w:rsid w:val="00581694"/>
    <w:rsid w:val="0058182D"/>
    <w:rsid w:val="00581844"/>
    <w:rsid w:val="00582010"/>
    <w:rsid w:val="0058241D"/>
    <w:rsid w:val="00582696"/>
    <w:rsid w:val="00582B72"/>
    <w:rsid w:val="00582BC4"/>
    <w:rsid w:val="00582BDE"/>
    <w:rsid w:val="0058469A"/>
    <w:rsid w:val="00584EAE"/>
    <w:rsid w:val="00585552"/>
    <w:rsid w:val="0058614F"/>
    <w:rsid w:val="005867F1"/>
    <w:rsid w:val="00586BA1"/>
    <w:rsid w:val="00586BEF"/>
    <w:rsid w:val="00586C81"/>
    <w:rsid w:val="00587015"/>
    <w:rsid w:val="005875D9"/>
    <w:rsid w:val="005879C9"/>
    <w:rsid w:val="00587F64"/>
    <w:rsid w:val="00590020"/>
    <w:rsid w:val="00590391"/>
    <w:rsid w:val="005907EF"/>
    <w:rsid w:val="0059089A"/>
    <w:rsid w:val="005908C6"/>
    <w:rsid w:val="00592859"/>
    <w:rsid w:val="00592FE0"/>
    <w:rsid w:val="005935F3"/>
    <w:rsid w:val="005936FF"/>
    <w:rsid w:val="005940A7"/>
    <w:rsid w:val="0059478B"/>
    <w:rsid w:val="00594863"/>
    <w:rsid w:val="005949E2"/>
    <w:rsid w:val="00594C0C"/>
    <w:rsid w:val="005951B6"/>
    <w:rsid w:val="00596582"/>
    <w:rsid w:val="00596796"/>
    <w:rsid w:val="00597199"/>
    <w:rsid w:val="00597885"/>
    <w:rsid w:val="005979B7"/>
    <w:rsid w:val="005979E1"/>
    <w:rsid w:val="005A0664"/>
    <w:rsid w:val="005A0CB8"/>
    <w:rsid w:val="005A1152"/>
    <w:rsid w:val="005A1257"/>
    <w:rsid w:val="005A12D1"/>
    <w:rsid w:val="005A1806"/>
    <w:rsid w:val="005A1D2F"/>
    <w:rsid w:val="005A1D95"/>
    <w:rsid w:val="005A236A"/>
    <w:rsid w:val="005A2676"/>
    <w:rsid w:val="005A28B2"/>
    <w:rsid w:val="005A2A18"/>
    <w:rsid w:val="005A43F3"/>
    <w:rsid w:val="005A4DDB"/>
    <w:rsid w:val="005A5274"/>
    <w:rsid w:val="005A555C"/>
    <w:rsid w:val="005A601A"/>
    <w:rsid w:val="005A62FE"/>
    <w:rsid w:val="005A6BCC"/>
    <w:rsid w:val="005A6D66"/>
    <w:rsid w:val="005A72AB"/>
    <w:rsid w:val="005A750C"/>
    <w:rsid w:val="005A7D62"/>
    <w:rsid w:val="005A7EC1"/>
    <w:rsid w:val="005B01BB"/>
    <w:rsid w:val="005B08A1"/>
    <w:rsid w:val="005B1215"/>
    <w:rsid w:val="005B13D4"/>
    <w:rsid w:val="005B15B7"/>
    <w:rsid w:val="005B18CF"/>
    <w:rsid w:val="005B19C6"/>
    <w:rsid w:val="005B1A8B"/>
    <w:rsid w:val="005B203E"/>
    <w:rsid w:val="005B2493"/>
    <w:rsid w:val="005B2575"/>
    <w:rsid w:val="005B3E66"/>
    <w:rsid w:val="005B4CAD"/>
    <w:rsid w:val="005B4CBA"/>
    <w:rsid w:val="005B4E16"/>
    <w:rsid w:val="005B5500"/>
    <w:rsid w:val="005B57ED"/>
    <w:rsid w:val="005B5A86"/>
    <w:rsid w:val="005B5C10"/>
    <w:rsid w:val="005B63EF"/>
    <w:rsid w:val="005B658C"/>
    <w:rsid w:val="005B78C9"/>
    <w:rsid w:val="005B7D91"/>
    <w:rsid w:val="005B7DE0"/>
    <w:rsid w:val="005C00EC"/>
    <w:rsid w:val="005C0191"/>
    <w:rsid w:val="005C03B5"/>
    <w:rsid w:val="005C056B"/>
    <w:rsid w:val="005C0626"/>
    <w:rsid w:val="005C0840"/>
    <w:rsid w:val="005C09A6"/>
    <w:rsid w:val="005C0C63"/>
    <w:rsid w:val="005C0EAF"/>
    <w:rsid w:val="005C0EE4"/>
    <w:rsid w:val="005C10F8"/>
    <w:rsid w:val="005C1B77"/>
    <w:rsid w:val="005C1F1A"/>
    <w:rsid w:val="005C38CB"/>
    <w:rsid w:val="005C3923"/>
    <w:rsid w:val="005C3D6C"/>
    <w:rsid w:val="005C3DC3"/>
    <w:rsid w:val="005C4127"/>
    <w:rsid w:val="005C433D"/>
    <w:rsid w:val="005C47C8"/>
    <w:rsid w:val="005C50A4"/>
    <w:rsid w:val="005C5C0B"/>
    <w:rsid w:val="005C5DDC"/>
    <w:rsid w:val="005C64E2"/>
    <w:rsid w:val="005C67A9"/>
    <w:rsid w:val="005C6D3B"/>
    <w:rsid w:val="005C6EC6"/>
    <w:rsid w:val="005C766A"/>
    <w:rsid w:val="005C7EAB"/>
    <w:rsid w:val="005D0624"/>
    <w:rsid w:val="005D0A4F"/>
    <w:rsid w:val="005D314F"/>
    <w:rsid w:val="005D4B2D"/>
    <w:rsid w:val="005D4EE3"/>
    <w:rsid w:val="005D51D9"/>
    <w:rsid w:val="005D5451"/>
    <w:rsid w:val="005D6000"/>
    <w:rsid w:val="005D604F"/>
    <w:rsid w:val="005D670E"/>
    <w:rsid w:val="005D70A1"/>
    <w:rsid w:val="005D7B9B"/>
    <w:rsid w:val="005E02F1"/>
    <w:rsid w:val="005E051A"/>
    <w:rsid w:val="005E0D17"/>
    <w:rsid w:val="005E1B57"/>
    <w:rsid w:val="005E215D"/>
    <w:rsid w:val="005E3330"/>
    <w:rsid w:val="005E37DE"/>
    <w:rsid w:val="005E421D"/>
    <w:rsid w:val="005E44E8"/>
    <w:rsid w:val="005E4740"/>
    <w:rsid w:val="005E5BF8"/>
    <w:rsid w:val="005E5E18"/>
    <w:rsid w:val="005E6061"/>
    <w:rsid w:val="005E6319"/>
    <w:rsid w:val="005E643E"/>
    <w:rsid w:val="005E6851"/>
    <w:rsid w:val="005E6C97"/>
    <w:rsid w:val="005E6F58"/>
    <w:rsid w:val="005E7D55"/>
    <w:rsid w:val="005F0693"/>
    <w:rsid w:val="005F1143"/>
    <w:rsid w:val="005F12FA"/>
    <w:rsid w:val="005F16AB"/>
    <w:rsid w:val="005F1AB2"/>
    <w:rsid w:val="005F1E04"/>
    <w:rsid w:val="005F243B"/>
    <w:rsid w:val="005F2C73"/>
    <w:rsid w:val="005F3291"/>
    <w:rsid w:val="005F3BBA"/>
    <w:rsid w:val="005F3C3C"/>
    <w:rsid w:val="005F429B"/>
    <w:rsid w:val="005F4D43"/>
    <w:rsid w:val="005F4F3D"/>
    <w:rsid w:val="005F5C6C"/>
    <w:rsid w:val="005F5EA3"/>
    <w:rsid w:val="005F775A"/>
    <w:rsid w:val="005F7D1A"/>
    <w:rsid w:val="005F7F64"/>
    <w:rsid w:val="005F7F8E"/>
    <w:rsid w:val="00600867"/>
    <w:rsid w:val="006008A0"/>
    <w:rsid w:val="006008AF"/>
    <w:rsid w:val="00600C9F"/>
    <w:rsid w:val="00601351"/>
    <w:rsid w:val="006017E0"/>
    <w:rsid w:val="00602261"/>
    <w:rsid w:val="0060226D"/>
    <w:rsid w:val="006022F1"/>
    <w:rsid w:val="00602CB7"/>
    <w:rsid w:val="00602F9D"/>
    <w:rsid w:val="006038C1"/>
    <w:rsid w:val="0060536C"/>
    <w:rsid w:val="00605F7E"/>
    <w:rsid w:val="006062A4"/>
    <w:rsid w:val="006062DF"/>
    <w:rsid w:val="00606405"/>
    <w:rsid w:val="00606A3A"/>
    <w:rsid w:val="00606BC7"/>
    <w:rsid w:val="00607315"/>
    <w:rsid w:val="006073E6"/>
    <w:rsid w:val="006075AD"/>
    <w:rsid w:val="006077B1"/>
    <w:rsid w:val="0060788D"/>
    <w:rsid w:val="00607F3A"/>
    <w:rsid w:val="00610E17"/>
    <w:rsid w:val="00610EEA"/>
    <w:rsid w:val="006112F2"/>
    <w:rsid w:val="006114E9"/>
    <w:rsid w:val="006115B5"/>
    <w:rsid w:val="006115F9"/>
    <w:rsid w:val="00611CAA"/>
    <w:rsid w:val="00611E51"/>
    <w:rsid w:val="0061250D"/>
    <w:rsid w:val="00612704"/>
    <w:rsid w:val="0061357E"/>
    <w:rsid w:val="006140FA"/>
    <w:rsid w:val="00614307"/>
    <w:rsid w:val="00614746"/>
    <w:rsid w:val="006147A3"/>
    <w:rsid w:val="006147C5"/>
    <w:rsid w:val="00614BFC"/>
    <w:rsid w:val="006159D2"/>
    <w:rsid w:val="00615AC7"/>
    <w:rsid w:val="00615B2D"/>
    <w:rsid w:val="00615C3A"/>
    <w:rsid w:val="00616CE3"/>
    <w:rsid w:val="00616F42"/>
    <w:rsid w:val="00617706"/>
    <w:rsid w:val="00621251"/>
    <w:rsid w:val="006218BD"/>
    <w:rsid w:val="00621957"/>
    <w:rsid w:val="00621B55"/>
    <w:rsid w:val="00621D47"/>
    <w:rsid w:val="00622224"/>
    <w:rsid w:val="006228C0"/>
    <w:rsid w:val="00622962"/>
    <w:rsid w:val="00623209"/>
    <w:rsid w:val="006236CF"/>
    <w:rsid w:val="00623704"/>
    <w:rsid w:val="00623D70"/>
    <w:rsid w:val="0062459E"/>
    <w:rsid w:val="00624A78"/>
    <w:rsid w:val="00624B0B"/>
    <w:rsid w:val="00624DC2"/>
    <w:rsid w:val="00624E18"/>
    <w:rsid w:val="006255F4"/>
    <w:rsid w:val="00625919"/>
    <w:rsid w:val="00625C2A"/>
    <w:rsid w:val="00626463"/>
    <w:rsid w:val="006266E4"/>
    <w:rsid w:val="0062736D"/>
    <w:rsid w:val="00627B35"/>
    <w:rsid w:val="00627C7E"/>
    <w:rsid w:val="00630662"/>
    <w:rsid w:val="00631B15"/>
    <w:rsid w:val="00631C47"/>
    <w:rsid w:val="00631EA1"/>
    <w:rsid w:val="0063226E"/>
    <w:rsid w:val="006325AF"/>
    <w:rsid w:val="006327CF"/>
    <w:rsid w:val="006327E6"/>
    <w:rsid w:val="006328F5"/>
    <w:rsid w:val="006329AE"/>
    <w:rsid w:val="006329C7"/>
    <w:rsid w:val="00633B83"/>
    <w:rsid w:val="00633DAC"/>
    <w:rsid w:val="00634987"/>
    <w:rsid w:val="00634E49"/>
    <w:rsid w:val="006357A9"/>
    <w:rsid w:val="00635B64"/>
    <w:rsid w:val="00635D33"/>
    <w:rsid w:val="006368D7"/>
    <w:rsid w:val="0063694E"/>
    <w:rsid w:val="00636BED"/>
    <w:rsid w:val="00636C0F"/>
    <w:rsid w:val="006375FE"/>
    <w:rsid w:val="00637A59"/>
    <w:rsid w:val="00637DE4"/>
    <w:rsid w:val="006401E5"/>
    <w:rsid w:val="00640205"/>
    <w:rsid w:val="00640289"/>
    <w:rsid w:val="00640326"/>
    <w:rsid w:val="00640413"/>
    <w:rsid w:val="006405AA"/>
    <w:rsid w:val="00640A58"/>
    <w:rsid w:val="0064173D"/>
    <w:rsid w:val="0064241F"/>
    <w:rsid w:val="006424D6"/>
    <w:rsid w:val="00642A8B"/>
    <w:rsid w:val="00642FB0"/>
    <w:rsid w:val="006433ED"/>
    <w:rsid w:val="00643753"/>
    <w:rsid w:val="006438A6"/>
    <w:rsid w:val="00644A67"/>
    <w:rsid w:val="00644FA4"/>
    <w:rsid w:val="006451E8"/>
    <w:rsid w:val="006457E8"/>
    <w:rsid w:val="00645BD2"/>
    <w:rsid w:val="00646FF6"/>
    <w:rsid w:val="0064768F"/>
    <w:rsid w:val="00647715"/>
    <w:rsid w:val="0064775B"/>
    <w:rsid w:val="0065135E"/>
    <w:rsid w:val="0065174C"/>
    <w:rsid w:val="00652463"/>
    <w:rsid w:val="00652B82"/>
    <w:rsid w:val="00652CEC"/>
    <w:rsid w:val="00652E37"/>
    <w:rsid w:val="00653204"/>
    <w:rsid w:val="0065389F"/>
    <w:rsid w:val="00653C36"/>
    <w:rsid w:val="00653DCB"/>
    <w:rsid w:val="006545A0"/>
    <w:rsid w:val="006552A6"/>
    <w:rsid w:val="0065534E"/>
    <w:rsid w:val="00655BF0"/>
    <w:rsid w:val="006560A9"/>
    <w:rsid w:val="00656971"/>
    <w:rsid w:val="00656D55"/>
    <w:rsid w:val="006572A3"/>
    <w:rsid w:val="0065738A"/>
    <w:rsid w:val="006577A2"/>
    <w:rsid w:val="006600BF"/>
    <w:rsid w:val="00660B38"/>
    <w:rsid w:val="00660F15"/>
    <w:rsid w:val="006620EF"/>
    <w:rsid w:val="006621C0"/>
    <w:rsid w:val="006623B0"/>
    <w:rsid w:val="00662B41"/>
    <w:rsid w:val="00662CF6"/>
    <w:rsid w:val="006639B8"/>
    <w:rsid w:val="00664561"/>
    <w:rsid w:val="00664641"/>
    <w:rsid w:val="0066562F"/>
    <w:rsid w:val="00665FF9"/>
    <w:rsid w:val="00666AC8"/>
    <w:rsid w:val="00667313"/>
    <w:rsid w:val="006678DA"/>
    <w:rsid w:val="00667A53"/>
    <w:rsid w:val="00670284"/>
    <w:rsid w:val="006705A5"/>
    <w:rsid w:val="0067095A"/>
    <w:rsid w:val="0067100F"/>
    <w:rsid w:val="006716B6"/>
    <w:rsid w:val="006719C8"/>
    <w:rsid w:val="00671D4D"/>
    <w:rsid w:val="0067210F"/>
    <w:rsid w:val="00672FF6"/>
    <w:rsid w:val="00673478"/>
    <w:rsid w:val="006739C3"/>
    <w:rsid w:val="00673AFE"/>
    <w:rsid w:val="0067438F"/>
    <w:rsid w:val="00674670"/>
    <w:rsid w:val="00674BCE"/>
    <w:rsid w:val="00674FB6"/>
    <w:rsid w:val="00675571"/>
    <w:rsid w:val="00676BCF"/>
    <w:rsid w:val="00676BDC"/>
    <w:rsid w:val="00676C50"/>
    <w:rsid w:val="00676D26"/>
    <w:rsid w:val="00676E31"/>
    <w:rsid w:val="00676F77"/>
    <w:rsid w:val="006770B3"/>
    <w:rsid w:val="0067737B"/>
    <w:rsid w:val="00677767"/>
    <w:rsid w:val="00680A98"/>
    <w:rsid w:val="00680C8B"/>
    <w:rsid w:val="00680D0B"/>
    <w:rsid w:val="00680E39"/>
    <w:rsid w:val="00681189"/>
    <w:rsid w:val="0068166A"/>
    <w:rsid w:val="00681BA3"/>
    <w:rsid w:val="00682DBF"/>
    <w:rsid w:val="00683D6C"/>
    <w:rsid w:val="00683F31"/>
    <w:rsid w:val="006844AE"/>
    <w:rsid w:val="0068463D"/>
    <w:rsid w:val="00684752"/>
    <w:rsid w:val="006849CA"/>
    <w:rsid w:val="00684FFD"/>
    <w:rsid w:val="006853DD"/>
    <w:rsid w:val="006859B7"/>
    <w:rsid w:val="00685B52"/>
    <w:rsid w:val="00686662"/>
    <w:rsid w:val="00686855"/>
    <w:rsid w:val="00686CDA"/>
    <w:rsid w:val="00687044"/>
    <w:rsid w:val="00687B34"/>
    <w:rsid w:val="00690169"/>
    <w:rsid w:val="006902C5"/>
    <w:rsid w:val="006905E9"/>
    <w:rsid w:val="0069163C"/>
    <w:rsid w:val="00691BCB"/>
    <w:rsid w:val="006923CE"/>
    <w:rsid w:val="00692491"/>
    <w:rsid w:val="0069277A"/>
    <w:rsid w:val="006928BC"/>
    <w:rsid w:val="00692BBE"/>
    <w:rsid w:val="00692C3D"/>
    <w:rsid w:val="00692C86"/>
    <w:rsid w:val="00692DD1"/>
    <w:rsid w:val="00692EEF"/>
    <w:rsid w:val="00693310"/>
    <w:rsid w:val="006939A5"/>
    <w:rsid w:val="0069425A"/>
    <w:rsid w:val="00694363"/>
    <w:rsid w:val="00694375"/>
    <w:rsid w:val="00694449"/>
    <w:rsid w:val="006945CA"/>
    <w:rsid w:val="006945CD"/>
    <w:rsid w:val="00694A32"/>
    <w:rsid w:val="0069512A"/>
    <w:rsid w:val="00695D78"/>
    <w:rsid w:val="00695F9E"/>
    <w:rsid w:val="00696B30"/>
    <w:rsid w:val="00696D46"/>
    <w:rsid w:val="00696EC9"/>
    <w:rsid w:val="006972A2"/>
    <w:rsid w:val="00697310"/>
    <w:rsid w:val="006977B2"/>
    <w:rsid w:val="00697E52"/>
    <w:rsid w:val="006A044E"/>
    <w:rsid w:val="006A050F"/>
    <w:rsid w:val="006A06A4"/>
    <w:rsid w:val="006A09D3"/>
    <w:rsid w:val="006A0B17"/>
    <w:rsid w:val="006A0CA0"/>
    <w:rsid w:val="006A0F6E"/>
    <w:rsid w:val="006A185F"/>
    <w:rsid w:val="006A2332"/>
    <w:rsid w:val="006A2C84"/>
    <w:rsid w:val="006A3280"/>
    <w:rsid w:val="006A3931"/>
    <w:rsid w:val="006A3BBA"/>
    <w:rsid w:val="006A3FA6"/>
    <w:rsid w:val="006A494E"/>
    <w:rsid w:val="006A4AF5"/>
    <w:rsid w:val="006A5612"/>
    <w:rsid w:val="006A58DC"/>
    <w:rsid w:val="006A65BF"/>
    <w:rsid w:val="006A75CB"/>
    <w:rsid w:val="006A7611"/>
    <w:rsid w:val="006A7705"/>
    <w:rsid w:val="006A7B9C"/>
    <w:rsid w:val="006B033F"/>
    <w:rsid w:val="006B0728"/>
    <w:rsid w:val="006B081B"/>
    <w:rsid w:val="006B099D"/>
    <w:rsid w:val="006B19E4"/>
    <w:rsid w:val="006B1F58"/>
    <w:rsid w:val="006B227E"/>
    <w:rsid w:val="006B280D"/>
    <w:rsid w:val="006B2B96"/>
    <w:rsid w:val="006B317A"/>
    <w:rsid w:val="006B33FB"/>
    <w:rsid w:val="006B360C"/>
    <w:rsid w:val="006B39DB"/>
    <w:rsid w:val="006B3CC6"/>
    <w:rsid w:val="006B3F51"/>
    <w:rsid w:val="006B41B2"/>
    <w:rsid w:val="006B41BD"/>
    <w:rsid w:val="006B480D"/>
    <w:rsid w:val="006B5CAE"/>
    <w:rsid w:val="006B5F3E"/>
    <w:rsid w:val="006B672E"/>
    <w:rsid w:val="006B7BC3"/>
    <w:rsid w:val="006B7BE8"/>
    <w:rsid w:val="006B7CFE"/>
    <w:rsid w:val="006C050E"/>
    <w:rsid w:val="006C069C"/>
    <w:rsid w:val="006C07EF"/>
    <w:rsid w:val="006C0CE6"/>
    <w:rsid w:val="006C0FBC"/>
    <w:rsid w:val="006C12E3"/>
    <w:rsid w:val="006C167D"/>
    <w:rsid w:val="006C1BEC"/>
    <w:rsid w:val="006C1E79"/>
    <w:rsid w:val="006C1E8E"/>
    <w:rsid w:val="006C206A"/>
    <w:rsid w:val="006C2645"/>
    <w:rsid w:val="006C279E"/>
    <w:rsid w:val="006C296C"/>
    <w:rsid w:val="006C2CD9"/>
    <w:rsid w:val="006C2F09"/>
    <w:rsid w:val="006C2F11"/>
    <w:rsid w:val="006C2F72"/>
    <w:rsid w:val="006C31B7"/>
    <w:rsid w:val="006C36F7"/>
    <w:rsid w:val="006C3826"/>
    <w:rsid w:val="006C3D49"/>
    <w:rsid w:val="006C44C7"/>
    <w:rsid w:val="006C4985"/>
    <w:rsid w:val="006C5301"/>
    <w:rsid w:val="006C693A"/>
    <w:rsid w:val="006C7043"/>
    <w:rsid w:val="006C75BB"/>
    <w:rsid w:val="006C7A4C"/>
    <w:rsid w:val="006C7FDB"/>
    <w:rsid w:val="006D026A"/>
    <w:rsid w:val="006D02FC"/>
    <w:rsid w:val="006D0381"/>
    <w:rsid w:val="006D05D4"/>
    <w:rsid w:val="006D062B"/>
    <w:rsid w:val="006D1787"/>
    <w:rsid w:val="006D17A6"/>
    <w:rsid w:val="006D1938"/>
    <w:rsid w:val="006D1D9C"/>
    <w:rsid w:val="006D2330"/>
    <w:rsid w:val="006D2BCA"/>
    <w:rsid w:val="006D2E1C"/>
    <w:rsid w:val="006D2F8B"/>
    <w:rsid w:val="006D3B5E"/>
    <w:rsid w:val="006D482A"/>
    <w:rsid w:val="006D4D04"/>
    <w:rsid w:val="006D4FE2"/>
    <w:rsid w:val="006D565B"/>
    <w:rsid w:val="006D6107"/>
    <w:rsid w:val="006D6176"/>
    <w:rsid w:val="006D619A"/>
    <w:rsid w:val="006D65D0"/>
    <w:rsid w:val="006D6B9C"/>
    <w:rsid w:val="006D6FE6"/>
    <w:rsid w:val="006D7433"/>
    <w:rsid w:val="006D769C"/>
    <w:rsid w:val="006E0351"/>
    <w:rsid w:val="006E0405"/>
    <w:rsid w:val="006E0DE5"/>
    <w:rsid w:val="006E114F"/>
    <w:rsid w:val="006E15B7"/>
    <w:rsid w:val="006E16DD"/>
    <w:rsid w:val="006E22FD"/>
    <w:rsid w:val="006E23E0"/>
    <w:rsid w:val="006E2435"/>
    <w:rsid w:val="006E2C01"/>
    <w:rsid w:val="006E2CE0"/>
    <w:rsid w:val="006E3806"/>
    <w:rsid w:val="006E3E6C"/>
    <w:rsid w:val="006E419D"/>
    <w:rsid w:val="006E466C"/>
    <w:rsid w:val="006E479D"/>
    <w:rsid w:val="006E4B36"/>
    <w:rsid w:val="006E4DBE"/>
    <w:rsid w:val="006E4FF0"/>
    <w:rsid w:val="006E531D"/>
    <w:rsid w:val="006E64A2"/>
    <w:rsid w:val="006E6C06"/>
    <w:rsid w:val="006E7454"/>
    <w:rsid w:val="006E753F"/>
    <w:rsid w:val="006E76EE"/>
    <w:rsid w:val="006E7A2C"/>
    <w:rsid w:val="006E7AFE"/>
    <w:rsid w:val="006E7C56"/>
    <w:rsid w:val="006F0C86"/>
    <w:rsid w:val="006F0E7A"/>
    <w:rsid w:val="006F10E8"/>
    <w:rsid w:val="006F183C"/>
    <w:rsid w:val="006F1F1D"/>
    <w:rsid w:val="006F24DA"/>
    <w:rsid w:val="006F2520"/>
    <w:rsid w:val="006F273A"/>
    <w:rsid w:val="006F2C90"/>
    <w:rsid w:val="006F35E8"/>
    <w:rsid w:val="006F3981"/>
    <w:rsid w:val="006F3CE3"/>
    <w:rsid w:val="006F3F87"/>
    <w:rsid w:val="006F42EB"/>
    <w:rsid w:val="006F4668"/>
    <w:rsid w:val="006F4A2D"/>
    <w:rsid w:val="006F4D58"/>
    <w:rsid w:val="006F5007"/>
    <w:rsid w:val="006F5124"/>
    <w:rsid w:val="006F54F2"/>
    <w:rsid w:val="006F57FC"/>
    <w:rsid w:val="006F58BF"/>
    <w:rsid w:val="006F5DF9"/>
    <w:rsid w:val="006F5FF1"/>
    <w:rsid w:val="006F6166"/>
    <w:rsid w:val="006F6424"/>
    <w:rsid w:val="006F656E"/>
    <w:rsid w:val="006F6C05"/>
    <w:rsid w:val="006F6F5B"/>
    <w:rsid w:val="006F71E5"/>
    <w:rsid w:val="006F77CE"/>
    <w:rsid w:val="006F7929"/>
    <w:rsid w:val="006F79C0"/>
    <w:rsid w:val="006F7CC3"/>
    <w:rsid w:val="006F7F89"/>
    <w:rsid w:val="00700586"/>
    <w:rsid w:val="00700B24"/>
    <w:rsid w:val="00701911"/>
    <w:rsid w:val="007021D8"/>
    <w:rsid w:val="00702401"/>
    <w:rsid w:val="00702A08"/>
    <w:rsid w:val="0070385A"/>
    <w:rsid w:val="007039BD"/>
    <w:rsid w:val="00703AFF"/>
    <w:rsid w:val="0070419D"/>
    <w:rsid w:val="0070581C"/>
    <w:rsid w:val="007064CF"/>
    <w:rsid w:val="00706517"/>
    <w:rsid w:val="00706771"/>
    <w:rsid w:val="00706A47"/>
    <w:rsid w:val="00706B7C"/>
    <w:rsid w:val="0070742A"/>
    <w:rsid w:val="00707447"/>
    <w:rsid w:val="00707654"/>
    <w:rsid w:val="00710242"/>
    <w:rsid w:val="00710705"/>
    <w:rsid w:val="00710C75"/>
    <w:rsid w:val="00711003"/>
    <w:rsid w:val="00711905"/>
    <w:rsid w:val="00711B63"/>
    <w:rsid w:val="00711CB5"/>
    <w:rsid w:val="00711EB6"/>
    <w:rsid w:val="007121EF"/>
    <w:rsid w:val="007122CF"/>
    <w:rsid w:val="00712361"/>
    <w:rsid w:val="007123BC"/>
    <w:rsid w:val="00712531"/>
    <w:rsid w:val="00713278"/>
    <w:rsid w:val="00713EF7"/>
    <w:rsid w:val="00713FBA"/>
    <w:rsid w:val="007151CF"/>
    <w:rsid w:val="007156C6"/>
    <w:rsid w:val="007156E3"/>
    <w:rsid w:val="007158DD"/>
    <w:rsid w:val="007166AE"/>
    <w:rsid w:val="00717328"/>
    <w:rsid w:val="00720C57"/>
    <w:rsid w:val="00720E90"/>
    <w:rsid w:val="00721741"/>
    <w:rsid w:val="0072184C"/>
    <w:rsid w:val="00721EF6"/>
    <w:rsid w:val="00722340"/>
    <w:rsid w:val="007223B7"/>
    <w:rsid w:val="007228D4"/>
    <w:rsid w:val="00723679"/>
    <w:rsid w:val="00723D18"/>
    <w:rsid w:val="0072500F"/>
    <w:rsid w:val="00725383"/>
    <w:rsid w:val="00725443"/>
    <w:rsid w:val="007258BB"/>
    <w:rsid w:val="0072595F"/>
    <w:rsid w:val="00725F3A"/>
    <w:rsid w:val="00726878"/>
    <w:rsid w:val="0072690A"/>
    <w:rsid w:val="00726ADC"/>
    <w:rsid w:val="00726BA3"/>
    <w:rsid w:val="00726CE6"/>
    <w:rsid w:val="00726F1A"/>
    <w:rsid w:val="00726F80"/>
    <w:rsid w:val="00726FE1"/>
    <w:rsid w:val="0072750C"/>
    <w:rsid w:val="00727877"/>
    <w:rsid w:val="00727C45"/>
    <w:rsid w:val="00727D63"/>
    <w:rsid w:val="007309F1"/>
    <w:rsid w:val="00730C7E"/>
    <w:rsid w:val="00731280"/>
    <w:rsid w:val="00732626"/>
    <w:rsid w:val="00732EDD"/>
    <w:rsid w:val="0073389C"/>
    <w:rsid w:val="00733BAF"/>
    <w:rsid w:val="00733DFB"/>
    <w:rsid w:val="0073418C"/>
    <w:rsid w:val="00734E0B"/>
    <w:rsid w:val="007352BE"/>
    <w:rsid w:val="007355D0"/>
    <w:rsid w:val="00736511"/>
    <w:rsid w:val="00736D4F"/>
    <w:rsid w:val="00736F83"/>
    <w:rsid w:val="00736FD4"/>
    <w:rsid w:val="00737589"/>
    <w:rsid w:val="00737592"/>
    <w:rsid w:val="00737A7E"/>
    <w:rsid w:val="00737DD2"/>
    <w:rsid w:val="007403EA"/>
    <w:rsid w:val="0074051A"/>
    <w:rsid w:val="00740565"/>
    <w:rsid w:val="0074076F"/>
    <w:rsid w:val="0074082C"/>
    <w:rsid w:val="00740B7A"/>
    <w:rsid w:val="0074146A"/>
    <w:rsid w:val="00741583"/>
    <w:rsid w:val="00742256"/>
    <w:rsid w:val="0074280D"/>
    <w:rsid w:val="00742CF3"/>
    <w:rsid w:val="00743316"/>
    <w:rsid w:val="00743C38"/>
    <w:rsid w:val="00744070"/>
    <w:rsid w:val="007440D5"/>
    <w:rsid w:val="00744155"/>
    <w:rsid w:val="0074460B"/>
    <w:rsid w:val="007447EB"/>
    <w:rsid w:val="007448DF"/>
    <w:rsid w:val="00744E05"/>
    <w:rsid w:val="00745CE7"/>
    <w:rsid w:val="00745F4B"/>
    <w:rsid w:val="007461FA"/>
    <w:rsid w:val="007466F9"/>
    <w:rsid w:val="00746F0F"/>
    <w:rsid w:val="00747E72"/>
    <w:rsid w:val="00747F97"/>
    <w:rsid w:val="00750258"/>
    <w:rsid w:val="007502CA"/>
    <w:rsid w:val="0075033C"/>
    <w:rsid w:val="00750341"/>
    <w:rsid w:val="00750EA4"/>
    <w:rsid w:val="007511F8"/>
    <w:rsid w:val="0075137F"/>
    <w:rsid w:val="00751C91"/>
    <w:rsid w:val="00752289"/>
    <w:rsid w:val="00752BD0"/>
    <w:rsid w:val="00752E41"/>
    <w:rsid w:val="00753A70"/>
    <w:rsid w:val="00753B05"/>
    <w:rsid w:val="00753F0D"/>
    <w:rsid w:val="00754599"/>
    <w:rsid w:val="0075469C"/>
    <w:rsid w:val="00754903"/>
    <w:rsid w:val="00754FE6"/>
    <w:rsid w:val="00755063"/>
    <w:rsid w:val="007554D4"/>
    <w:rsid w:val="007556CE"/>
    <w:rsid w:val="00755CCA"/>
    <w:rsid w:val="0075678A"/>
    <w:rsid w:val="007578C5"/>
    <w:rsid w:val="00757F37"/>
    <w:rsid w:val="0076012A"/>
    <w:rsid w:val="00760222"/>
    <w:rsid w:val="0076046E"/>
    <w:rsid w:val="0076110D"/>
    <w:rsid w:val="0076115B"/>
    <w:rsid w:val="00761383"/>
    <w:rsid w:val="00761C4C"/>
    <w:rsid w:val="00761F07"/>
    <w:rsid w:val="00762353"/>
    <w:rsid w:val="00762C5E"/>
    <w:rsid w:val="00762DB4"/>
    <w:rsid w:val="0076410A"/>
    <w:rsid w:val="007641A6"/>
    <w:rsid w:val="00764B78"/>
    <w:rsid w:val="00764B9A"/>
    <w:rsid w:val="00765B0C"/>
    <w:rsid w:val="00765BFD"/>
    <w:rsid w:val="00766068"/>
    <w:rsid w:val="00767576"/>
    <w:rsid w:val="00767B44"/>
    <w:rsid w:val="00767D9D"/>
    <w:rsid w:val="00770133"/>
    <w:rsid w:val="00770F02"/>
    <w:rsid w:val="0077136E"/>
    <w:rsid w:val="00771421"/>
    <w:rsid w:val="007714AD"/>
    <w:rsid w:val="007714EE"/>
    <w:rsid w:val="0077163E"/>
    <w:rsid w:val="00771817"/>
    <w:rsid w:val="00771D73"/>
    <w:rsid w:val="007720E6"/>
    <w:rsid w:val="00772344"/>
    <w:rsid w:val="007725CE"/>
    <w:rsid w:val="00772F95"/>
    <w:rsid w:val="007738BC"/>
    <w:rsid w:val="00773E5D"/>
    <w:rsid w:val="0077462E"/>
    <w:rsid w:val="00774EA9"/>
    <w:rsid w:val="00775636"/>
    <w:rsid w:val="00775CFE"/>
    <w:rsid w:val="007763FE"/>
    <w:rsid w:val="007765C4"/>
    <w:rsid w:val="00776697"/>
    <w:rsid w:val="00777423"/>
    <w:rsid w:val="0077771C"/>
    <w:rsid w:val="00777B34"/>
    <w:rsid w:val="00777E6E"/>
    <w:rsid w:val="007809CA"/>
    <w:rsid w:val="00780D9E"/>
    <w:rsid w:val="00780F98"/>
    <w:rsid w:val="007817BD"/>
    <w:rsid w:val="00781B17"/>
    <w:rsid w:val="0078250C"/>
    <w:rsid w:val="0078296F"/>
    <w:rsid w:val="00782C97"/>
    <w:rsid w:val="00782E16"/>
    <w:rsid w:val="00783127"/>
    <w:rsid w:val="00783A20"/>
    <w:rsid w:val="00783DEF"/>
    <w:rsid w:val="00784165"/>
    <w:rsid w:val="007846A8"/>
    <w:rsid w:val="007853DB"/>
    <w:rsid w:val="007855AB"/>
    <w:rsid w:val="00785730"/>
    <w:rsid w:val="007858E2"/>
    <w:rsid w:val="00785CF8"/>
    <w:rsid w:val="00785D23"/>
    <w:rsid w:val="00786243"/>
    <w:rsid w:val="00786470"/>
    <w:rsid w:val="00786BCD"/>
    <w:rsid w:val="00786C23"/>
    <w:rsid w:val="007870A8"/>
    <w:rsid w:val="007877D4"/>
    <w:rsid w:val="00787DA7"/>
    <w:rsid w:val="00787EEA"/>
    <w:rsid w:val="00787F3A"/>
    <w:rsid w:val="00787FDB"/>
    <w:rsid w:val="007908BD"/>
    <w:rsid w:val="00790967"/>
    <w:rsid w:val="00791153"/>
    <w:rsid w:val="00791328"/>
    <w:rsid w:val="0079172C"/>
    <w:rsid w:val="00791BA8"/>
    <w:rsid w:val="00791EA1"/>
    <w:rsid w:val="0079229B"/>
    <w:rsid w:val="0079357A"/>
    <w:rsid w:val="00793D6D"/>
    <w:rsid w:val="00794BA1"/>
    <w:rsid w:val="007950AF"/>
    <w:rsid w:val="007954E3"/>
    <w:rsid w:val="007956A9"/>
    <w:rsid w:val="007957E1"/>
    <w:rsid w:val="0079594D"/>
    <w:rsid w:val="00795A52"/>
    <w:rsid w:val="00796597"/>
    <w:rsid w:val="00797CA5"/>
    <w:rsid w:val="007A0459"/>
    <w:rsid w:val="007A0798"/>
    <w:rsid w:val="007A0A13"/>
    <w:rsid w:val="007A1253"/>
    <w:rsid w:val="007A1AEE"/>
    <w:rsid w:val="007A1C3C"/>
    <w:rsid w:val="007A1F5B"/>
    <w:rsid w:val="007A2C93"/>
    <w:rsid w:val="007A2F6F"/>
    <w:rsid w:val="007A2FE6"/>
    <w:rsid w:val="007A3F8D"/>
    <w:rsid w:val="007A3FF0"/>
    <w:rsid w:val="007A42F0"/>
    <w:rsid w:val="007A44D3"/>
    <w:rsid w:val="007A4E8A"/>
    <w:rsid w:val="007A5186"/>
    <w:rsid w:val="007A58F6"/>
    <w:rsid w:val="007A59C2"/>
    <w:rsid w:val="007A6325"/>
    <w:rsid w:val="007A65A7"/>
    <w:rsid w:val="007A660E"/>
    <w:rsid w:val="007A6C13"/>
    <w:rsid w:val="007B0026"/>
    <w:rsid w:val="007B0464"/>
    <w:rsid w:val="007B0759"/>
    <w:rsid w:val="007B14FA"/>
    <w:rsid w:val="007B1C86"/>
    <w:rsid w:val="007B2216"/>
    <w:rsid w:val="007B2419"/>
    <w:rsid w:val="007B29C4"/>
    <w:rsid w:val="007B3007"/>
    <w:rsid w:val="007B32CB"/>
    <w:rsid w:val="007B3C6E"/>
    <w:rsid w:val="007B415D"/>
    <w:rsid w:val="007B4165"/>
    <w:rsid w:val="007B41D3"/>
    <w:rsid w:val="007B44B0"/>
    <w:rsid w:val="007B47DA"/>
    <w:rsid w:val="007B520F"/>
    <w:rsid w:val="007B5322"/>
    <w:rsid w:val="007B559B"/>
    <w:rsid w:val="007B5A32"/>
    <w:rsid w:val="007B5DF6"/>
    <w:rsid w:val="007B5E5B"/>
    <w:rsid w:val="007B5F7C"/>
    <w:rsid w:val="007B605E"/>
    <w:rsid w:val="007B6DEA"/>
    <w:rsid w:val="007B7551"/>
    <w:rsid w:val="007B75F6"/>
    <w:rsid w:val="007B77CC"/>
    <w:rsid w:val="007C00B1"/>
    <w:rsid w:val="007C0277"/>
    <w:rsid w:val="007C0AF5"/>
    <w:rsid w:val="007C0EC3"/>
    <w:rsid w:val="007C0F76"/>
    <w:rsid w:val="007C13BB"/>
    <w:rsid w:val="007C1980"/>
    <w:rsid w:val="007C1B0C"/>
    <w:rsid w:val="007C245A"/>
    <w:rsid w:val="007C2AED"/>
    <w:rsid w:val="007C5280"/>
    <w:rsid w:val="007C54CA"/>
    <w:rsid w:val="007C6247"/>
    <w:rsid w:val="007C6461"/>
    <w:rsid w:val="007C6E0E"/>
    <w:rsid w:val="007C6E79"/>
    <w:rsid w:val="007C7071"/>
    <w:rsid w:val="007C7A30"/>
    <w:rsid w:val="007D04CA"/>
    <w:rsid w:val="007D09BA"/>
    <w:rsid w:val="007D0F87"/>
    <w:rsid w:val="007D1052"/>
    <w:rsid w:val="007D11DA"/>
    <w:rsid w:val="007D1B5A"/>
    <w:rsid w:val="007D1E40"/>
    <w:rsid w:val="007D22CE"/>
    <w:rsid w:val="007D2598"/>
    <w:rsid w:val="007D3B89"/>
    <w:rsid w:val="007D4021"/>
    <w:rsid w:val="007D43BF"/>
    <w:rsid w:val="007D4496"/>
    <w:rsid w:val="007D480B"/>
    <w:rsid w:val="007D4E7A"/>
    <w:rsid w:val="007D4FED"/>
    <w:rsid w:val="007D5041"/>
    <w:rsid w:val="007D54BB"/>
    <w:rsid w:val="007D58F8"/>
    <w:rsid w:val="007D5930"/>
    <w:rsid w:val="007D5C2B"/>
    <w:rsid w:val="007D5D14"/>
    <w:rsid w:val="007D5EF0"/>
    <w:rsid w:val="007D6010"/>
    <w:rsid w:val="007D62A1"/>
    <w:rsid w:val="007D6B84"/>
    <w:rsid w:val="007D6C43"/>
    <w:rsid w:val="007D6D19"/>
    <w:rsid w:val="007D7991"/>
    <w:rsid w:val="007E01AC"/>
    <w:rsid w:val="007E0F10"/>
    <w:rsid w:val="007E1CD7"/>
    <w:rsid w:val="007E1EA9"/>
    <w:rsid w:val="007E216F"/>
    <w:rsid w:val="007E243E"/>
    <w:rsid w:val="007E247B"/>
    <w:rsid w:val="007E2E5E"/>
    <w:rsid w:val="007E3782"/>
    <w:rsid w:val="007E37BB"/>
    <w:rsid w:val="007E3869"/>
    <w:rsid w:val="007E436B"/>
    <w:rsid w:val="007E5D8D"/>
    <w:rsid w:val="007E6877"/>
    <w:rsid w:val="007E7D6C"/>
    <w:rsid w:val="007F00D1"/>
    <w:rsid w:val="007F01C4"/>
    <w:rsid w:val="007F11EE"/>
    <w:rsid w:val="007F133F"/>
    <w:rsid w:val="007F17A2"/>
    <w:rsid w:val="007F24A3"/>
    <w:rsid w:val="007F2BF8"/>
    <w:rsid w:val="007F3A23"/>
    <w:rsid w:val="007F3C02"/>
    <w:rsid w:val="007F3D71"/>
    <w:rsid w:val="007F4089"/>
    <w:rsid w:val="007F429B"/>
    <w:rsid w:val="007F4E20"/>
    <w:rsid w:val="007F4EB6"/>
    <w:rsid w:val="007F4F78"/>
    <w:rsid w:val="007F52F7"/>
    <w:rsid w:val="007F558C"/>
    <w:rsid w:val="007F60A4"/>
    <w:rsid w:val="007F6594"/>
    <w:rsid w:val="007F66C3"/>
    <w:rsid w:val="007F6E8C"/>
    <w:rsid w:val="007F7219"/>
    <w:rsid w:val="007F77C1"/>
    <w:rsid w:val="007F7A00"/>
    <w:rsid w:val="007F7D12"/>
    <w:rsid w:val="007F7FBF"/>
    <w:rsid w:val="008002A1"/>
    <w:rsid w:val="008009FF"/>
    <w:rsid w:val="0080116A"/>
    <w:rsid w:val="008011E2"/>
    <w:rsid w:val="00801743"/>
    <w:rsid w:val="00802C4F"/>
    <w:rsid w:val="0080361F"/>
    <w:rsid w:val="00803F1A"/>
    <w:rsid w:val="0080412D"/>
    <w:rsid w:val="00804576"/>
    <w:rsid w:val="008047B2"/>
    <w:rsid w:val="008049F1"/>
    <w:rsid w:val="00804FB6"/>
    <w:rsid w:val="00805823"/>
    <w:rsid w:val="00805AAA"/>
    <w:rsid w:val="00805BA0"/>
    <w:rsid w:val="00805DD9"/>
    <w:rsid w:val="00805F39"/>
    <w:rsid w:val="00805F91"/>
    <w:rsid w:val="0080651F"/>
    <w:rsid w:val="008067C4"/>
    <w:rsid w:val="00806812"/>
    <w:rsid w:val="00806C53"/>
    <w:rsid w:val="00806FD0"/>
    <w:rsid w:val="00807BB1"/>
    <w:rsid w:val="00807BF7"/>
    <w:rsid w:val="00810201"/>
    <w:rsid w:val="00810AC0"/>
    <w:rsid w:val="00811FC2"/>
    <w:rsid w:val="008121D0"/>
    <w:rsid w:val="00812984"/>
    <w:rsid w:val="00812B59"/>
    <w:rsid w:val="00813C9C"/>
    <w:rsid w:val="0081409F"/>
    <w:rsid w:val="00814670"/>
    <w:rsid w:val="0081492E"/>
    <w:rsid w:val="00814B1D"/>
    <w:rsid w:val="00814BFC"/>
    <w:rsid w:val="00815470"/>
    <w:rsid w:val="00815A40"/>
    <w:rsid w:val="00817D0D"/>
    <w:rsid w:val="0082019F"/>
    <w:rsid w:val="008201A2"/>
    <w:rsid w:val="00820318"/>
    <w:rsid w:val="00820CA3"/>
    <w:rsid w:val="00820DED"/>
    <w:rsid w:val="00821A36"/>
    <w:rsid w:val="00821B5D"/>
    <w:rsid w:val="0082258E"/>
    <w:rsid w:val="00822655"/>
    <w:rsid w:val="00823396"/>
    <w:rsid w:val="00824614"/>
    <w:rsid w:val="008247DD"/>
    <w:rsid w:val="00825E27"/>
    <w:rsid w:val="0082781E"/>
    <w:rsid w:val="0083151D"/>
    <w:rsid w:val="00831824"/>
    <w:rsid w:val="00831FF3"/>
    <w:rsid w:val="008324CE"/>
    <w:rsid w:val="0083263F"/>
    <w:rsid w:val="00832ED6"/>
    <w:rsid w:val="00832FAC"/>
    <w:rsid w:val="00833A5F"/>
    <w:rsid w:val="00833C33"/>
    <w:rsid w:val="008350B5"/>
    <w:rsid w:val="0083514B"/>
    <w:rsid w:val="00836462"/>
    <w:rsid w:val="00836835"/>
    <w:rsid w:val="008368CE"/>
    <w:rsid w:val="00836B04"/>
    <w:rsid w:val="00837135"/>
    <w:rsid w:val="0083730A"/>
    <w:rsid w:val="00837FA0"/>
    <w:rsid w:val="008400AB"/>
    <w:rsid w:val="008404E8"/>
    <w:rsid w:val="008416F1"/>
    <w:rsid w:val="00842275"/>
    <w:rsid w:val="00842524"/>
    <w:rsid w:val="00842833"/>
    <w:rsid w:val="00842A00"/>
    <w:rsid w:val="00842B68"/>
    <w:rsid w:val="00843A9C"/>
    <w:rsid w:val="00843B20"/>
    <w:rsid w:val="0084408F"/>
    <w:rsid w:val="008440AB"/>
    <w:rsid w:val="0084426E"/>
    <w:rsid w:val="0084545B"/>
    <w:rsid w:val="00845789"/>
    <w:rsid w:val="0084578B"/>
    <w:rsid w:val="00845F73"/>
    <w:rsid w:val="0084621D"/>
    <w:rsid w:val="00846426"/>
    <w:rsid w:val="00846844"/>
    <w:rsid w:val="00847181"/>
    <w:rsid w:val="00847CA7"/>
    <w:rsid w:val="00847D0D"/>
    <w:rsid w:val="00847D5C"/>
    <w:rsid w:val="008502C7"/>
    <w:rsid w:val="008503A8"/>
    <w:rsid w:val="00850EDD"/>
    <w:rsid w:val="00850FA2"/>
    <w:rsid w:val="008510AB"/>
    <w:rsid w:val="00851E5C"/>
    <w:rsid w:val="00852922"/>
    <w:rsid w:val="00853898"/>
    <w:rsid w:val="008545F0"/>
    <w:rsid w:val="00854B03"/>
    <w:rsid w:val="00855DDD"/>
    <w:rsid w:val="00855FBF"/>
    <w:rsid w:val="0085627A"/>
    <w:rsid w:val="0085674B"/>
    <w:rsid w:val="0085688E"/>
    <w:rsid w:val="00856B36"/>
    <w:rsid w:val="00856E82"/>
    <w:rsid w:val="00857029"/>
    <w:rsid w:val="0085763C"/>
    <w:rsid w:val="00857ADC"/>
    <w:rsid w:val="00860775"/>
    <w:rsid w:val="008609DD"/>
    <w:rsid w:val="00860B07"/>
    <w:rsid w:val="00861061"/>
    <w:rsid w:val="008611DB"/>
    <w:rsid w:val="0086126D"/>
    <w:rsid w:val="00861C4B"/>
    <w:rsid w:val="00861D37"/>
    <w:rsid w:val="00862116"/>
    <w:rsid w:val="008624EB"/>
    <w:rsid w:val="00863D7C"/>
    <w:rsid w:val="00864433"/>
    <w:rsid w:val="008646BC"/>
    <w:rsid w:val="00864DCA"/>
    <w:rsid w:val="00864E30"/>
    <w:rsid w:val="00865414"/>
    <w:rsid w:val="00865602"/>
    <w:rsid w:val="0086577C"/>
    <w:rsid w:val="0086688B"/>
    <w:rsid w:val="00866C54"/>
    <w:rsid w:val="00866E63"/>
    <w:rsid w:val="00867253"/>
    <w:rsid w:val="00867D1D"/>
    <w:rsid w:val="00867FF7"/>
    <w:rsid w:val="0087003B"/>
    <w:rsid w:val="00871F71"/>
    <w:rsid w:val="00872271"/>
    <w:rsid w:val="008724A1"/>
    <w:rsid w:val="00872B41"/>
    <w:rsid w:val="00872BB8"/>
    <w:rsid w:val="0087345A"/>
    <w:rsid w:val="0087432D"/>
    <w:rsid w:val="00874529"/>
    <w:rsid w:val="00874BD7"/>
    <w:rsid w:val="00874D3F"/>
    <w:rsid w:val="00875348"/>
    <w:rsid w:val="008753C6"/>
    <w:rsid w:val="00875421"/>
    <w:rsid w:val="00875A6F"/>
    <w:rsid w:val="00875B8E"/>
    <w:rsid w:val="00875E04"/>
    <w:rsid w:val="00875E6E"/>
    <w:rsid w:val="00876669"/>
    <w:rsid w:val="00876C4A"/>
    <w:rsid w:val="00877020"/>
    <w:rsid w:val="00877323"/>
    <w:rsid w:val="00877685"/>
    <w:rsid w:val="00877A6D"/>
    <w:rsid w:val="00877ACC"/>
    <w:rsid w:val="00877B59"/>
    <w:rsid w:val="00880045"/>
    <w:rsid w:val="008813EE"/>
    <w:rsid w:val="0088145A"/>
    <w:rsid w:val="008821C9"/>
    <w:rsid w:val="00882DE8"/>
    <w:rsid w:val="008831F4"/>
    <w:rsid w:val="008832B5"/>
    <w:rsid w:val="0088392D"/>
    <w:rsid w:val="00883C93"/>
    <w:rsid w:val="00883FA6"/>
    <w:rsid w:val="00884F3E"/>
    <w:rsid w:val="00885064"/>
    <w:rsid w:val="00886D5D"/>
    <w:rsid w:val="008870BC"/>
    <w:rsid w:val="008879F8"/>
    <w:rsid w:val="0089027E"/>
    <w:rsid w:val="008905FD"/>
    <w:rsid w:val="008915B6"/>
    <w:rsid w:val="00891AE5"/>
    <w:rsid w:val="00891EB7"/>
    <w:rsid w:val="0089237A"/>
    <w:rsid w:val="00892386"/>
    <w:rsid w:val="00892B23"/>
    <w:rsid w:val="00892D55"/>
    <w:rsid w:val="00892F5D"/>
    <w:rsid w:val="0089343C"/>
    <w:rsid w:val="00893531"/>
    <w:rsid w:val="0089425F"/>
    <w:rsid w:val="00894654"/>
    <w:rsid w:val="00894819"/>
    <w:rsid w:val="00894A29"/>
    <w:rsid w:val="00894D05"/>
    <w:rsid w:val="00895CB0"/>
    <w:rsid w:val="00895EFD"/>
    <w:rsid w:val="00896742"/>
    <w:rsid w:val="00896953"/>
    <w:rsid w:val="008A09EC"/>
    <w:rsid w:val="008A0B25"/>
    <w:rsid w:val="008A0C3A"/>
    <w:rsid w:val="008A0CE1"/>
    <w:rsid w:val="008A1A13"/>
    <w:rsid w:val="008A213D"/>
    <w:rsid w:val="008A2C57"/>
    <w:rsid w:val="008A2F9E"/>
    <w:rsid w:val="008A49CF"/>
    <w:rsid w:val="008A5172"/>
    <w:rsid w:val="008A522F"/>
    <w:rsid w:val="008A5331"/>
    <w:rsid w:val="008A54A2"/>
    <w:rsid w:val="008A576C"/>
    <w:rsid w:val="008A6289"/>
    <w:rsid w:val="008A62E7"/>
    <w:rsid w:val="008A63FB"/>
    <w:rsid w:val="008A682E"/>
    <w:rsid w:val="008A69E2"/>
    <w:rsid w:val="008A6E87"/>
    <w:rsid w:val="008A71B2"/>
    <w:rsid w:val="008A7E44"/>
    <w:rsid w:val="008B04E4"/>
    <w:rsid w:val="008B19F7"/>
    <w:rsid w:val="008B1A7B"/>
    <w:rsid w:val="008B1AA4"/>
    <w:rsid w:val="008B1CDE"/>
    <w:rsid w:val="008B226D"/>
    <w:rsid w:val="008B232F"/>
    <w:rsid w:val="008B2E3C"/>
    <w:rsid w:val="008B30D0"/>
    <w:rsid w:val="008B37B3"/>
    <w:rsid w:val="008B3AF0"/>
    <w:rsid w:val="008B3E76"/>
    <w:rsid w:val="008B42B8"/>
    <w:rsid w:val="008B4658"/>
    <w:rsid w:val="008B4964"/>
    <w:rsid w:val="008B49DD"/>
    <w:rsid w:val="008B4AC0"/>
    <w:rsid w:val="008B4C02"/>
    <w:rsid w:val="008B4D15"/>
    <w:rsid w:val="008B67B6"/>
    <w:rsid w:val="008B72B7"/>
    <w:rsid w:val="008B74E2"/>
    <w:rsid w:val="008B797A"/>
    <w:rsid w:val="008C07F7"/>
    <w:rsid w:val="008C0C22"/>
    <w:rsid w:val="008C10EA"/>
    <w:rsid w:val="008C22B3"/>
    <w:rsid w:val="008C23B4"/>
    <w:rsid w:val="008C2456"/>
    <w:rsid w:val="008C2505"/>
    <w:rsid w:val="008C28F5"/>
    <w:rsid w:val="008C290B"/>
    <w:rsid w:val="008C2938"/>
    <w:rsid w:val="008C3017"/>
    <w:rsid w:val="008C3256"/>
    <w:rsid w:val="008C35E7"/>
    <w:rsid w:val="008C3B3D"/>
    <w:rsid w:val="008C3FA4"/>
    <w:rsid w:val="008C4194"/>
    <w:rsid w:val="008C4814"/>
    <w:rsid w:val="008C4B84"/>
    <w:rsid w:val="008C55A0"/>
    <w:rsid w:val="008C57D2"/>
    <w:rsid w:val="008C5EDC"/>
    <w:rsid w:val="008C6617"/>
    <w:rsid w:val="008C6825"/>
    <w:rsid w:val="008C6F27"/>
    <w:rsid w:val="008C73D8"/>
    <w:rsid w:val="008D0410"/>
    <w:rsid w:val="008D0A3E"/>
    <w:rsid w:val="008D0CA7"/>
    <w:rsid w:val="008D1552"/>
    <w:rsid w:val="008D155B"/>
    <w:rsid w:val="008D1907"/>
    <w:rsid w:val="008D1C11"/>
    <w:rsid w:val="008D2C68"/>
    <w:rsid w:val="008D2E36"/>
    <w:rsid w:val="008D3A98"/>
    <w:rsid w:val="008D3D9E"/>
    <w:rsid w:val="008D3E12"/>
    <w:rsid w:val="008D41E8"/>
    <w:rsid w:val="008D4874"/>
    <w:rsid w:val="008D4E08"/>
    <w:rsid w:val="008D52ED"/>
    <w:rsid w:val="008D5848"/>
    <w:rsid w:val="008D5945"/>
    <w:rsid w:val="008D5CDC"/>
    <w:rsid w:val="008D673E"/>
    <w:rsid w:val="008D701A"/>
    <w:rsid w:val="008D7217"/>
    <w:rsid w:val="008D77CA"/>
    <w:rsid w:val="008D7B3B"/>
    <w:rsid w:val="008D7BEE"/>
    <w:rsid w:val="008E07BF"/>
    <w:rsid w:val="008E08A2"/>
    <w:rsid w:val="008E08AF"/>
    <w:rsid w:val="008E0A07"/>
    <w:rsid w:val="008E0A45"/>
    <w:rsid w:val="008E0C51"/>
    <w:rsid w:val="008E0EDD"/>
    <w:rsid w:val="008E1016"/>
    <w:rsid w:val="008E162F"/>
    <w:rsid w:val="008E1792"/>
    <w:rsid w:val="008E1AC5"/>
    <w:rsid w:val="008E29B1"/>
    <w:rsid w:val="008E2FD8"/>
    <w:rsid w:val="008E33F3"/>
    <w:rsid w:val="008E39ED"/>
    <w:rsid w:val="008E3BB9"/>
    <w:rsid w:val="008E3DFE"/>
    <w:rsid w:val="008E41A1"/>
    <w:rsid w:val="008E4721"/>
    <w:rsid w:val="008E4E07"/>
    <w:rsid w:val="008E5107"/>
    <w:rsid w:val="008E628B"/>
    <w:rsid w:val="008E6769"/>
    <w:rsid w:val="008E6EA9"/>
    <w:rsid w:val="008E7105"/>
    <w:rsid w:val="008E7300"/>
    <w:rsid w:val="008E7432"/>
    <w:rsid w:val="008E7ED1"/>
    <w:rsid w:val="008F00FE"/>
    <w:rsid w:val="008F0217"/>
    <w:rsid w:val="008F0AB5"/>
    <w:rsid w:val="008F0BE9"/>
    <w:rsid w:val="008F0DFC"/>
    <w:rsid w:val="008F11D8"/>
    <w:rsid w:val="008F126A"/>
    <w:rsid w:val="008F1923"/>
    <w:rsid w:val="008F19C3"/>
    <w:rsid w:val="008F1E1B"/>
    <w:rsid w:val="008F2496"/>
    <w:rsid w:val="008F261A"/>
    <w:rsid w:val="008F2861"/>
    <w:rsid w:val="008F2958"/>
    <w:rsid w:val="008F2C1E"/>
    <w:rsid w:val="008F2E18"/>
    <w:rsid w:val="008F34DC"/>
    <w:rsid w:val="008F3511"/>
    <w:rsid w:val="008F3850"/>
    <w:rsid w:val="008F3E50"/>
    <w:rsid w:val="008F3E68"/>
    <w:rsid w:val="008F4188"/>
    <w:rsid w:val="008F4189"/>
    <w:rsid w:val="008F4C12"/>
    <w:rsid w:val="008F4F7B"/>
    <w:rsid w:val="008F5611"/>
    <w:rsid w:val="008F6AE6"/>
    <w:rsid w:val="008F7E85"/>
    <w:rsid w:val="00900322"/>
    <w:rsid w:val="009005E4"/>
    <w:rsid w:val="00900826"/>
    <w:rsid w:val="00901374"/>
    <w:rsid w:val="00901DA6"/>
    <w:rsid w:val="009026F8"/>
    <w:rsid w:val="00902DBE"/>
    <w:rsid w:val="00902E2E"/>
    <w:rsid w:val="00903459"/>
    <w:rsid w:val="00903A5B"/>
    <w:rsid w:val="00903DF9"/>
    <w:rsid w:val="00903F0A"/>
    <w:rsid w:val="00904171"/>
    <w:rsid w:val="00904671"/>
    <w:rsid w:val="00906201"/>
    <w:rsid w:val="00906ACF"/>
    <w:rsid w:val="00906DC5"/>
    <w:rsid w:val="00907043"/>
    <w:rsid w:val="009072D1"/>
    <w:rsid w:val="009074B7"/>
    <w:rsid w:val="00907754"/>
    <w:rsid w:val="00910594"/>
    <w:rsid w:val="0091097D"/>
    <w:rsid w:val="009111A2"/>
    <w:rsid w:val="009112EB"/>
    <w:rsid w:val="00911FE1"/>
    <w:rsid w:val="00912C17"/>
    <w:rsid w:val="00912E85"/>
    <w:rsid w:val="00912ECF"/>
    <w:rsid w:val="009134A0"/>
    <w:rsid w:val="009135B9"/>
    <w:rsid w:val="00913C8C"/>
    <w:rsid w:val="0091408D"/>
    <w:rsid w:val="0091454A"/>
    <w:rsid w:val="00914736"/>
    <w:rsid w:val="00914914"/>
    <w:rsid w:val="009151AC"/>
    <w:rsid w:val="00916A95"/>
    <w:rsid w:val="00916FD1"/>
    <w:rsid w:val="00917C09"/>
    <w:rsid w:val="00917EFE"/>
    <w:rsid w:val="00917F03"/>
    <w:rsid w:val="00917F38"/>
    <w:rsid w:val="00917FB8"/>
    <w:rsid w:val="00920ECA"/>
    <w:rsid w:val="00920FE8"/>
    <w:rsid w:val="00921CF7"/>
    <w:rsid w:val="009222A7"/>
    <w:rsid w:val="00922A0E"/>
    <w:rsid w:val="009230C3"/>
    <w:rsid w:val="009234C3"/>
    <w:rsid w:val="00923BC1"/>
    <w:rsid w:val="00924461"/>
    <w:rsid w:val="00924489"/>
    <w:rsid w:val="0092532E"/>
    <w:rsid w:val="00925731"/>
    <w:rsid w:val="009258CF"/>
    <w:rsid w:val="00925AD5"/>
    <w:rsid w:val="00927522"/>
    <w:rsid w:val="009279D6"/>
    <w:rsid w:val="00927D81"/>
    <w:rsid w:val="00927EBE"/>
    <w:rsid w:val="009300D2"/>
    <w:rsid w:val="00930AE7"/>
    <w:rsid w:val="00930D61"/>
    <w:rsid w:val="00930E6D"/>
    <w:rsid w:val="009316FD"/>
    <w:rsid w:val="009318AB"/>
    <w:rsid w:val="00931C99"/>
    <w:rsid w:val="00931F23"/>
    <w:rsid w:val="0093216E"/>
    <w:rsid w:val="00932C64"/>
    <w:rsid w:val="00932DA5"/>
    <w:rsid w:val="00933124"/>
    <w:rsid w:val="0093353B"/>
    <w:rsid w:val="009336CC"/>
    <w:rsid w:val="009338D8"/>
    <w:rsid w:val="00933C1D"/>
    <w:rsid w:val="00933C9A"/>
    <w:rsid w:val="00935030"/>
    <w:rsid w:val="009351C6"/>
    <w:rsid w:val="0093522F"/>
    <w:rsid w:val="009356CC"/>
    <w:rsid w:val="0093573A"/>
    <w:rsid w:val="00935A00"/>
    <w:rsid w:val="00935DC2"/>
    <w:rsid w:val="00936036"/>
    <w:rsid w:val="00936089"/>
    <w:rsid w:val="00936ABD"/>
    <w:rsid w:val="00937019"/>
    <w:rsid w:val="0093709E"/>
    <w:rsid w:val="0093742B"/>
    <w:rsid w:val="00940198"/>
    <w:rsid w:val="0094026B"/>
    <w:rsid w:val="009415FF"/>
    <w:rsid w:val="009417B0"/>
    <w:rsid w:val="00941920"/>
    <w:rsid w:val="00941A40"/>
    <w:rsid w:val="00941FC3"/>
    <w:rsid w:val="00942523"/>
    <w:rsid w:val="009429D0"/>
    <w:rsid w:val="00943069"/>
    <w:rsid w:val="009431DC"/>
    <w:rsid w:val="00943768"/>
    <w:rsid w:val="00943DD7"/>
    <w:rsid w:val="009447B9"/>
    <w:rsid w:val="00944AE4"/>
    <w:rsid w:val="00944B40"/>
    <w:rsid w:val="009456A5"/>
    <w:rsid w:val="009465D7"/>
    <w:rsid w:val="00947245"/>
    <w:rsid w:val="009473DA"/>
    <w:rsid w:val="00950575"/>
    <w:rsid w:val="00950AEE"/>
    <w:rsid w:val="00950C3C"/>
    <w:rsid w:val="00950C87"/>
    <w:rsid w:val="009514EA"/>
    <w:rsid w:val="00952159"/>
    <w:rsid w:val="0095248F"/>
    <w:rsid w:val="00952586"/>
    <w:rsid w:val="0095349D"/>
    <w:rsid w:val="00954ACE"/>
    <w:rsid w:val="00954EA9"/>
    <w:rsid w:val="00955DFB"/>
    <w:rsid w:val="0095601B"/>
    <w:rsid w:val="0095649D"/>
    <w:rsid w:val="009565FF"/>
    <w:rsid w:val="00956973"/>
    <w:rsid w:val="00956980"/>
    <w:rsid w:val="00956A88"/>
    <w:rsid w:val="00957006"/>
    <w:rsid w:val="0095721B"/>
    <w:rsid w:val="0095730C"/>
    <w:rsid w:val="00957896"/>
    <w:rsid w:val="00957B19"/>
    <w:rsid w:val="00960F6B"/>
    <w:rsid w:val="00961697"/>
    <w:rsid w:val="00961EBB"/>
    <w:rsid w:val="0096221F"/>
    <w:rsid w:val="00962584"/>
    <w:rsid w:val="00962D9E"/>
    <w:rsid w:val="0096313E"/>
    <w:rsid w:val="00963236"/>
    <w:rsid w:val="0096390E"/>
    <w:rsid w:val="00963E0D"/>
    <w:rsid w:val="00965627"/>
    <w:rsid w:val="009659D8"/>
    <w:rsid w:val="00965E0D"/>
    <w:rsid w:val="00965EFB"/>
    <w:rsid w:val="00966154"/>
    <w:rsid w:val="00966753"/>
    <w:rsid w:val="009675D0"/>
    <w:rsid w:val="00967A21"/>
    <w:rsid w:val="00967B43"/>
    <w:rsid w:val="00970F6A"/>
    <w:rsid w:val="009710B4"/>
    <w:rsid w:val="009718D5"/>
    <w:rsid w:val="009719B7"/>
    <w:rsid w:val="00971D19"/>
    <w:rsid w:val="009722F8"/>
    <w:rsid w:val="00972737"/>
    <w:rsid w:val="00972ABB"/>
    <w:rsid w:val="00972C0D"/>
    <w:rsid w:val="00972CBE"/>
    <w:rsid w:val="00972CDF"/>
    <w:rsid w:val="009739AC"/>
    <w:rsid w:val="00973B43"/>
    <w:rsid w:val="00973F9F"/>
    <w:rsid w:val="00974315"/>
    <w:rsid w:val="009746A1"/>
    <w:rsid w:val="00974980"/>
    <w:rsid w:val="00974C5C"/>
    <w:rsid w:val="0097503D"/>
    <w:rsid w:val="009751E7"/>
    <w:rsid w:val="009754B9"/>
    <w:rsid w:val="0097608B"/>
    <w:rsid w:val="009763D1"/>
    <w:rsid w:val="00976F3B"/>
    <w:rsid w:val="00977AD2"/>
    <w:rsid w:val="00977E5D"/>
    <w:rsid w:val="00980AB1"/>
    <w:rsid w:val="00980CFE"/>
    <w:rsid w:val="0098100C"/>
    <w:rsid w:val="00981022"/>
    <w:rsid w:val="0098177C"/>
    <w:rsid w:val="00982306"/>
    <w:rsid w:val="00982432"/>
    <w:rsid w:val="0098371C"/>
    <w:rsid w:val="00983EFA"/>
    <w:rsid w:val="0098465B"/>
    <w:rsid w:val="00984D7B"/>
    <w:rsid w:val="009858D3"/>
    <w:rsid w:val="00985BE6"/>
    <w:rsid w:val="00986274"/>
    <w:rsid w:val="009867C3"/>
    <w:rsid w:val="00987173"/>
    <w:rsid w:val="0098730C"/>
    <w:rsid w:val="009875A5"/>
    <w:rsid w:val="0099057F"/>
    <w:rsid w:val="00990703"/>
    <w:rsid w:val="0099097C"/>
    <w:rsid w:val="00991398"/>
    <w:rsid w:val="00991839"/>
    <w:rsid w:val="00991947"/>
    <w:rsid w:val="00992076"/>
    <w:rsid w:val="0099274A"/>
    <w:rsid w:val="00992765"/>
    <w:rsid w:val="00992878"/>
    <w:rsid w:val="00992BA5"/>
    <w:rsid w:val="00992C96"/>
    <w:rsid w:val="009934FE"/>
    <w:rsid w:val="00993615"/>
    <w:rsid w:val="009936B9"/>
    <w:rsid w:val="0099371B"/>
    <w:rsid w:val="00993A6C"/>
    <w:rsid w:val="0099452C"/>
    <w:rsid w:val="00994D51"/>
    <w:rsid w:val="0099512F"/>
    <w:rsid w:val="00996973"/>
    <w:rsid w:val="009969EC"/>
    <w:rsid w:val="009974B4"/>
    <w:rsid w:val="00997944"/>
    <w:rsid w:val="00997DF4"/>
    <w:rsid w:val="009A0528"/>
    <w:rsid w:val="009A0658"/>
    <w:rsid w:val="009A1F8B"/>
    <w:rsid w:val="009A2054"/>
    <w:rsid w:val="009A27FA"/>
    <w:rsid w:val="009A3B71"/>
    <w:rsid w:val="009A4156"/>
    <w:rsid w:val="009A41D4"/>
    <w:rsid w:val="009A420D"/>
    <w:rsid w:val="009A4965"/>
    <w:rsid w:val="009A5181"/>
    <w:rsid w:val="009A640F"/>
    <w:rsid w:val="009A70F7"/>
    <w:rsid w:val="009A7117"/>
    <w:rsid w:val="009A76D6"/>
    <w:rsid w:val="009A7718"/>
    <w:rsid w:val="009A78AB"/>
    <w:rsid w:val="009B046B"/>
    <w:rsid w:val="009B14A0"/>
    <w:rsid w:val="009B14EA"/>
    <w:rsid w:val="009B1751"/>
    <w:rsid w:val="009B1A0C"/>
    <w:rsid w:val="009B21C5"/>
    <w:rsid w:val="009B2A5C"/>
    <w:rsid w:val="009B3269"/>
    <w:rsid w:val="009B4AEF"/>
    <w:rsid w:val="009B5708"/>
    <w:rsid w:val="009B5B97"/>
    <w:rsid w:val="009B626C"/>
    <w:rsid w:val="009B679C"/>
    <w:rsid w:val="009B6D66"/>
    <w:rsid w:val="009B73A0"/>
    <w:rsid w:val="009B73F5"/>
    <w:rsid w:val="009C0263"/>
    <w:rsid w:val="009C0886"/>
    <w:rsid w:val="009C0939"/>
    <w:rsid w:val="009C098D"/>
    <w:rsid w:val="009C14E2"/>
    <w:rsid w:val="009C2947"/>
    <w:rsid w:val="009C340B"/>
    <w:rsid w:val="009C3914"/>
    <w:rsid w:val="009C3F6C"/>
    <w:rsid w:val="009C414E"/>
    <w:rsid w:val="009C4906"/>
    <w:rsid w:val="009C4C06"/>
    <w:rsid w:val="009C4DB8"/>
    <w:rsid w:val="009C52B1"/>
    <w:rsid w:val="009C5EFE"/>
    <w:rsid w:val="009C63C2"/>
    <w:rsid w:val="009C68E2"/>
    <w:rsid w:val="009C6CD6"/>
    <w:rsid w:val="009D0882"/>
    <w:rsid w:val="009D0EC2"/>
    <w:rsid w:val="009D0EE3"/>
    <w:rsid w:val="009D23D6"/>
    <w:rsid w:val="009D2855"/>
    <w:rsid w:val="009D29AC"/>
    <w:rsid w:val="009D2CA4"/>
    <w:rsid w:val="009D312F"/>
    <w:rsid w:val="009D32A9"/>
    <w:rsid w:val="009D388F"/>
    <w:rsid w:val="009D3D32"/>
    <w:rsid w:val="009D406A"/>
    <w:rsid w:val="009D419C"/>
    <w:rsid w:val="009D432A"/>
    <w:rsid w:val="009D4E1C"/>
    <w:rsid w:val="009D50B1"/>
    <w:rsid w:val="009D5963"/>
    <w:rsid w:val="009D5B72"/>
    <w:rsid w:val="009D5E56"/>
    <w:rsid w:val="009D5ED6"/>
    <w:rsid w:val="009D60EA"/>
    <w:rsid w:val="009D6587"/>
    <w:rsid w:val="009D685F"/>
    <w:rsid w:val="009D6C85"/>
    <w:rsid w:val="009D766B"/>
    <w:rsid w:val="009D7A65"/>
    <w:rsid w:val="009D7ED9"/>
    <w:rsid w:val="009D7F63"/>
    <w:rsid w:val="009E0508"/>
    <w:rsid w:val="009E0634"/>
    <w:rsid w:val="009E0B83"/>
    <w:rsid w:val="009E0BB3"/>
    <w:rsid w:val="009E0DE4"/>
    <w:rsid w:val="009E1D8F"/>
    <w:rsid w:val="009E1E21"/>
    <w:rsid w:val="009E21D5"/>
    <w:rsid w:val="009E23C2"/>
    <w:rsid w:val="009E240C"/>
    <w:rsid w:val="009E27C5"/>
    <w:rsid w:val="009E2A8B"/>
    <w:rsid w:val="009E3B3A"/>
    <w:rsid w:val="009E3F33"/>
    <w:rsid w:val="009E4096"/>
    <w:rsid w:val="009E429E"/>
    <w:rsid w:val="009E479A"/>
    <w:rsid w:val="009E4A1F"/>
    <w:rsid w:val="009E53B8"/>
    <w:rsid w:val="009E5404"/>
    <w:rsid w:val="009E5C98"/>
    <w:rsid w:val="009E6FE9"/>
    <w:rsid w:val="009F0A28"/>
    <w:rsid w:val="009F0A6A"/>
    <w:rsid w:val="009F152F"/>
    <w:rsid w:val="009F1BCA"/>
    <w:rsid w:val="009F1F82"/>
    <w:rsid w:val="009F27ED"/>
    <w:rsid w:val="009F2A5A"/>
    <w:rsid w:val="009F2CE8"/>
    <w:rsid w:val="009F2E56"/>
    <w:rsid w:val="009F30F5"/>
    <w:rsid w:val="009F31BC"/>
    <w:rsid w:val="009F3DEE"/>
    <w:rsid w:val="009F4290"/>
    <w:rsid w:val="009F4C61"/>
    <w:rsid w:val="009F4DFF"/>
    <w:rsid w:val="009F568A"/>
    <w:rsid w:val="009F56AB"/>
    <w:rsid w:val="009F57EA"/>
    <w:rsid w:val="009F5995"/>
    <w:rsid w:val="009F63A7"/>
    <w:rsid w:val="009F6725"/>
    <w:rsid w:val="009F6B75"/>
    <w:rsid w:val="009F6F4D"/>
    <w:rsid w:val="009F7210"/>
    <w:rsid w:val="009F7292"/>
    <w:rsid w:val="009F784D"/>
    <w:rsid w:val="009F78BE"/>
    <w:rsid w:val="009F79A0"/>
    <w:rsid w:val="00A00A66"/>
    <w:rsid w:val="00A00ACA"/>
    <w:rsid w:val="00A01DA7"/>
    <w:rsid w:val="00A028FD"/>
    <w:rsid w:val="00A02E8E"/>
    <w:rsid w:val="00A03429"/>
    <w:rsid w:val="00A0350F"/>
    <w:rsid w:val="00A03989"/>
    <w:rsid w:val="00A03CB8"/>
    <w:rsid w:val="00A03D26"/>
    <w:rsid w:val="00A03EFC"/>
    <w:rsid w:val="00A0414C"/>
    <w:rsid w:val="00A04191"/>
    <w:rsid w:val="00A04279"/>
    <w:rsid w:val="00A04BFA"/>
    <w:rsid w:val="00A04D2A"/>
    <w:rsid w:val="00A04EE7"/>
    <w:rsid w:val="00A050ED"/>
    <w:rsid w:val="00A052AA"/>
    <w:rsid w:val="00A0573F"/>
    <w:rsid w:val="00A05828"/>
    <w:rsid w:val="00A05CDD"/>
    <w:rsid w:val="00A0681B"/>
    <w:rsid w:val="00A06919"/>
    <w:rsid w:val="00A06A00"/>
    <w:rsid w:val="00A07536"/>
    <w:rsid w:val="00A07ED1"/>
    <w:rsid w:val="00A1080A"/>
    <w:rsid w:val="00A10CB2"/>
    <w:rsid w:val="00A10CCC"/>
    <w:rsid w:val="00A11418"/>
    <w:rsid w:val="00A11661"/>
    <w:rsid w:val="00A11D9F"/>
    <w:rsid w:val="00A1317C"/>
    <w:rsid w:val="00A13551"/>
    <w:rsid w:val="00A1375F"/>
    <w:rsid w:val="00A13BEB"/>
    <w:rsid w:val="00A13F37"/>
    <w:rsid w:val="00A154CC"/>
    <w:rsid w:val="00A1598A"/>
    <w:rsid w:val="00A15E8E"/>
    <w:rsid w:val="00A161AA"/>
    <w:rsid w:val="00A161D4"/>
    <w:rsid w:val="00A16592"/>
    <w:rsid w:val="00A16E43"/>
    <w:rsid w:val="00A1762F"/>
    <w:rsid w:val="00A1772E"/>
    <w:rsid w:val="00A17A4C"/>
    <w:rsid w:val="00A202DC"/>
    <w:rsid w:val="00A20873"/>
    <w:rsid w:val="00A20962"/>
    <w:rsid w:val="00A211AA"/>
    <w:rsid w:val="00A212DF"/>
    <w:rsid w:val="00A21885"/>
    <w:rsid w:val="00A21913"/>
    <w:rsid w:val="00A22270"/>
    <w:rsid w:val="00A2290C"/>
    <w:rsid w:val="00A23913"/>
    <w:rsid w:val="00A23E6D"/>
    <w:rsid w:val="00A240B9"/>
    <w:rsid w:val="00A24B3A"/>
    <w:rsid w:val="00A24C9C"/>
    <w:rsid w:val="00A24E08"/>
    <w:rsid w:val="00A2535D"/>
    <w:rsid w:val="00A25FEF"/>
    <w:rsid w:val="00A26186"/>
    <w:rsid w:val="00A269AA"/>
    <w:rsid w:val="00A2742B"/>
    <w:rsid w:val="00A27619"/>
    <w:rsid w:val="00A27620"/>
    <w:rsid w:val="00A27749"/>
    <w:rsid w:val="00A30050"/>
    <w:rsid w:val="00A30418"/>
    <w:rsid w:val="00A309B4"/>
    <w:rsid w:val="00A3150C"/>
    <w:rsid w:val="00A3154D"/>
    <w:rsid w:val="00A31A7B"/>
    <w:rsid w:val="00A31FFB"/>
    <w:rsid w:val="00A326C9"/>
    <w:rsid w:val="00A327BE"/>
    <w:rsid w:val="00A3365E"/>
    <w:rsid w:val="00A3367F"/>
    <w:rsid w:val="00A33BD2"/>
    <w:rsid w:val="00A3459D"/>
    <w:rsid w:val="00A346A5"/>
    <w:rsid w:val="00A34A5C"/>
    <w:rsid w:val="00A35C94"/>
    <w:rsid w:val="00A361CB"/>
    <w:rsid w:val="00A3639D"/>
    <w:rsid w:val="00A37465"/>
    <w:rsid w:val="00A3784E"/>
    <w:rsid w:val="00A3793A"/>
    <w:rsid w:val="00A4017F"/>
    <w:rsid w:val="00A40201"/>
    <w:rsid w:val="00A40230"/>
    <w:rsid w:val="00A408BF"/>
    <w:rsid w:val="00A411B4"/>
    <w:rsid w:val="00A41349"/>
    <w:rsid w:val="00A41DD3"/>
    <w:rsid w:val="00A42288"/>
    <w:rsid w:val="00A44425"/>
    <w:rsid w:val="00A44436"/>
    <w:rsid w:val="00A44714"/>
    <w:rsid w:val="00A449E3"/>
    <w:rsid w:val="00A44A5D"/>
    <w:rsid w:val="00A44C26"/>
    <w:rsid w:val="00A461FC"/>
    <w:rsid w:val="00A4628B"/>
    <w:rsid w:val="00A46637"/>
    <w:rsid w:val="00A46FFA"/>
    <w:rsid w:val="00A47F6A"/>
    <w:rsid w:val="00A50A40"/>
    <w:rsid w:val="00A50F57"/>
    <w:rsid w:val="00A5273B"/>
    <w:rsid w:val="00A52A8E"/>
    <w:rsid w:val="00A533A1"/>
    <w:rsid w:val="00A5421C"/>
    <w:rsid w:val="00A54746"/>
    <w:rsid w:val="00A54D62"/>
    <w:rsid w:val="00A54DDD"/>
    <w:rsid w:val="00A55067"/>
    <w:rsid w:val="00A553F1"/>
    <w:rsid w:val="00A56D76"/>
    <w:rsid w:val="00A577B4"/>
    <w:rsid w:val="00A57973"/>
    <w:rsid w:val="00A57E12"/>
    <w:rsid w:val="00A6002A"/>
    <w:rsid w:val="00A605CA"/>
    <w:rsid w:val="00A60741"/>
    <w:rsid w:val="00A608AB"/>
    <w:rsid w:val="00A60BD2"/>
    <w:rsid w:val="00A60E8A"/>
    <w:rsid w:val="00A60FAE"/>
    <w:rsid w:val="00A6150F"/>
    <w:rsid w:val="00A62935"/>
    <w:rsid w:val="00A62A29"/>
    <w:rsid w:val="00A62AD0"/>
    <w:rsid w:val="00A6328C"/>
    <w:rsid w:val="00A63392"/>
    <w:rsid w:val="00A634C8"/>
    <w:rsid w:val="00A63EA7"/>
    <w:rsid w:val="00A64620"/>
    <w:rsid w:val="00A65A71"/>
    <w:rsid w:val="00A65C8E"/>
    <w:rsid w:val="00A66361"/>
    <w:rsid w:val="00A667D8"/>
    <w:rsid w:val="00A672C4"/>
    <w:rsid w:val="00A672FF"/>
    <w:rsid w:val="00A674D1"/>
    <w:rsid w:val="00A67788"/>
    <w:rsid w:val="00A67B8D"/>
    <w:rsid w:val="00A70535"/>
    <w:rsid w:val="00A711F4"/>
    <w:rsid w:val="00A713E6"/>
    <w:rsid w:val="00A72E43"/>
    <w:rsid w:val="00A734B0"/>
    <w:rsid w:val="00A734EE"/>
    <w:rsid w:val="00A737D2"/>
    <w:rsid w:val="00A738A9"/>
    <w:rsid w:val="00A7391F"/>
    <w:rsid w:val="00A73A95"/>
    <w:rsid w:val="00A73B44"/>
    <w:rsid w:val="00A751E6"/>
    <w:rsid w:val="00A75978"/>
    <w:rsid w:val="00A75AD7"/>
    <w:rsid w:val="00A802B1"/>
    <w:rsid w:val="00A80568"/>
    <w:rsid w:val="00A8066B"/>
    <w:rsid w:val="00A816A3"/>
    <w:rsid w:val="00A81AFE"/>
    <w:rsid w:val="00A81CF2"/>
    <w:rsid w:val="00A82239"/>
    <w:rsid w:val="00A82579"/>
    <w:rsid w:val="00A825F3"/>
    <w:rsid w:val="00A828C5"/>
    <w:rsid w:val="00A82AC0"/>
    <w:rsid w:val="00A82D53"/>
    <w:rsid w:val="00A83298"/>
    <w:rsid w:val="00A83C79"/>
    <w:rsid w:val="00A83F23"/>
    <w:rsid w:val="00A83F48"/>
    <w:rsid w:val="00A84476"/>
    <w:rsid w:val="00A845BD"/>
    <w:rsid w:val="00A84AB5"/>
    <w:rsid w:val="00A85003"/>
    <w:rsid w:val="00A854DE"/>
    <w:rsid w:val="00A85572"/>
    <w:rsid w:val="00A856C5"/>
    <w:rsid w:val="00A85741"/>
    <w:rsid w:val="00A85F2C"/>
    <w:rsid w:val="00A86443"/>
    <w:rsid w:val="00A86F1F"/>
    <w:rsid w:val="00A87670"/>
    <w:rsid w:val="00A879BE"/>
    <w:rsid w:val="00A87AC0"/>
    <w:rsid w:val="00A9041A"/>
    <w:rsid w:val="00A9074C"/>
    <w:rsid w:val="00A90DB6"/>
    <w:rsid w:val="00A913B4"/>
    <w:rsid w:val="00A91C18"/>
    <w:rsid w:val="00A91CA5"/>
    <w:rsid w:val="00A9227A"/>
    <w:rsid w:val="00A93044"/>
    <w:rsid w:val="00A93470"/>
    <w:rsid w:val="00A93795"/>
    <w:rsid w:val="00A94FDC"/>
    <w:rsid w:val="00A9515A"/>
    <w:rsid w:val="00A952C1"/>
    <w:rsid w:val="00A9571F"/>
    <w:rsid w:val="00A9580C"/>
    <w:rsid w:val="00A95A3E"/>
    <w:rsid w:val="00A9656E"/>
    <w:rsid w:val="00A9661F"/>
    <w:rsid w:val="00A9671A"/>
    <w:rsid w:val="00A9697E"/>
    <w:rsid w:val="00A96997"/>
    <w:rsid w:val="00A96BE9"/>
    <w:rsid w:val="00A96D1C"/>
    <w:rsid w:val="00A97651"/>
    <w:rsid w:val="00AA01F0"/>
    <w:rsid w:val="00AA0568"/>
    <w:rsid w:val="00AA0981"/>
    <w:rsid w:val="00AA1060"/>
    <w:rsid w:val="00AA3C9F"/>
    <w:rsid w:val="00AA532A"/>
    <w:rsid w:val="00AA5523"/>
    <w:rsid w:val="00AA590C"/>
    <w:rsid w:val="00AA59C0"/>
    <w:rsid w:val="00AA5BCC"/>
    <w:rsid w:val="00AA5C33"/>
    <w:rsid w:val="00AA5FCB"/>
    <w:rsid w:val="00AA6482"/>
    <w:rsid w:val="00AA6A7C"/>
    <w:rsid w:val="00AA6E55"/>
    <w:rsid w:val="00AB0913"/>
    <w:rsid w:val="00AB0D08"/>
    <w:rsid w:val="00AB0D9A"/>
    <w:rsid w:val="00AB135A"/>
    <w:rsid w:val="00AB1B6C"/>
    <w:rsid w:val="00AB1CC9"/>
    <w:rsid w:val="00AB2351"/>
    <w:rsid w:val="00AB2DF3"/>
    <w:rsid w:val="00AB3049"/>
    <w:rsid w:val="00AB3329"/>
    <w:rsid w:val="00AB3396"/>
    <w:rsid w:val="00AB3529"/>
    <w:rsid w:val="00AB39EA"/>
    <w:rsid w:val="00AB3FE2"/>
    <w:rsid w:val="00AB4B3A"/>
    <w:rsid w:val="00AB4EDA"/>
    <w:rsid w:val="00AB5A1B"/>
    <w:rsid w:val="00AB5F73"/>
    <w:rsid w:val="00AB6896"/>
    <w:rsid w:val="00AB693C"/>
    <w:rsid w:val="00AB6EC5"/>
    <w:rsid w:val="00AC0AE0"/>
    <w:rsid w:val="00AC0DDE"/>
    <w:rsid w:val="00AC0EAB"/>
    <w:rsid w:val="00AC113D"/>
    <w:rsid w:val="00AC135A"/>
    <w:rsid w:val="00AC13AF"/>
    <w:rsid w:val="00AC1ECF"/>
    <w:rsid w:val="00AC1F3D"/>
    <w:rsid w:val="00AC1F75"/>
    <w:rsid w:val="00AC1FE8"/>
    <w:rsid w:val="00AC24B5"/>
    <w:rsid w:val="00AC292D"/>
    <w:rsid w:val="00AC3040"/>
    <w:rsid w:val="00AC57FD"/>
    <w:rsid w:val="00AC5AB0"/>
    <w:rsid w:val="00AC6581"/>
    <w:rsid w:val="00AC6E50"/>
    <w:rsid w:val="00AC6FFA"/>
    <w:rsid w:val="00AC70E4"/>
    <w:rsid w:val="00AC7621"/>
    <w:rsid w:val="00AC7747"/>
    <w:rsid w:val="00AD16CB"/>
    <w:rsid w:val="00AD1AAF"/>
    <w:rsid w:val="00AD2134"/>
    <w:rsid w:val="00AD27E9"/>
    <w:rsid w:val="00AD2AB4"/>
    <w:rsid w:val="00AD2E3F"/>
    <w:rsid w:val="00AD3AB8"/>
    <w:rsid w:val="00AD3B83"/>
    <w:rsid w:val="00AD3E6A"/>
    <w:rsid w:val="00AD3E78"/>
    <w:rsid w:val="00AD41A1"/>
    <w:rsid w:val="00AD53AB"/>
    <w:rsid w:val="00AD5432"/>
    <w:rsid w:val="00AD5789"/>
    <w:rsid w:val="00AD57D6"/>
    <w:rsid w:val="00AD58B5"/>
    <w:rsid w:val="00AD59C9"/>
    <w:rsid w:val="00AD5C83"/>
    <w:rsid w:val="00AD5D13"/>
    <w:rsid w:val="00AD5D29"/>
    <w:rsid w:val="00AD5E08"/>
    <w:rsid w:val="00AD6BC7"/>
    <w:rsid w:val="00AD6CEC"/>
    <w:rsid w:val="00AD72B3"/>
    <w:rsid w:val="00AD760A"/>
    <w:rsid w:val="00AE00CB"/>
    <w:rsid w:val="00AE02EE"/>
    <w:rsid w:val="00AE0AC1"/>
    <w:rsid w:val="00AE0D10"/>
    <w:rsid w:val="00AE0D5E"/>
    <w:rsid w:val="00AE0E73"/>
    <w:rsid w:val="00AE0F0B"/>
    <w:rsid w:val="00AE1A0E"/>
    <w:rsid w:val="00AE1E39"/>
    <w:rsid w:val="00AE1FBE"/>
    <w:rsid w:val="00AE2AEC"/>
    <w:rsid w:val="00AE2E88"/>
    <w:rsid w:val="00AE3F87"/>
    <w:rsid w:val="00AE5044"/>
    <w:rsid w:val="00AE52E8"/>
    <w:rsid w:val="00AE5A8F"/>
    <w:rsid w:val="00AE5FAD"/>
    <w:rsid w:val="00AE6793"/>
    <w:rsid w:val="00AE7005"/>
    <w:rsid w:val="00AE7CC2"/>
    <w:rsid w:val="00AE7D12"/>
    <w:rsid w:val="00AE7DCC"/>
    <w:rsid w:val="00AF0521"/>
    <w:rsid w:val="00AF0747"/>
    <w:rsid w:val="00AF0A84"/>
    <w:rsid w:val="00AF11CC"/>
    <w:rsid w:val="00AF164C"/>
    <w:rsid w:val="00AF1FF2"/>
    <w:rsid w:val="00AF24D9"/>
    <w:rsid w:val="00AF3DAC"/>
    <w:rsid w:val="00AF40C8"/>
    <w:rsid w:val="00AF476F"/>
    <w:rsid w:val="00AF4B3F"/>
    <w:rsid w:val="00AF4E5E"/>
    <w:rsid w:val="00AF5881"/>
    <w:rsid w:val="00AF635C"/>
    <w:rsid w:val="00AF66F8"/>
    <w:rsid w:val="00AF6F35"/>
    <w:rsid w:val="00AF7279"/>
    <w:rsid w:val="00AF77DB"/>
    <w:rsid w:val="00B00D5D"/>
    <w:rsid w:val="00B00E0D"/>
    <w:rsid w:val="00B0190C"/>
    <w:rsid w:val="00B024C5"/>
    <w:rsid w:val="00B02AF6"/>
    <w:rsid w:val="00B02F35"/>
    <w:rsid w:val="00B03535"/>
    <w:rsid w:val="00B037E1"/>
    <w:rsid w:val="00B04438"/>
    <w:rsid w:val="00B044F5"/>
    <w:rsid w:val="00B04BC5"/>
    <w:rsid w:val="00B05451"/>
    <w:rsid w:val="00B05A18"/>
    <w:rsid w:val="00B067E1"/>
    <w:rsid w:val="00B07713"/>
    <w:rsid w:val="00B1000B"/>
    <w:rsid w:val="00B10150"/>
    <w:rsid w:val="00B10CAF"/>
    <w:rsid w:val="00B112E5"/>
    <w:rsid w:val="00B1153F"/>
    <w:rsid w:val="00B11D33"/>
    <w:rsid w:val="00B12249"/>
    <w:rsid w:val="00B12976"/>
    <w:rsid w:val="00B129BA"/>
    <w:rsid w:val="00B12BFA"/>
    <w:rsid w:val="00B12BFB"/>
    <w:rsid w:val="00B12C89"/>
    <w:rsid w:val="00B12D7E"/>
    <w:rsid w:val="00B12E52"/>
    <w:rsid w:val="00B1319C"/>
    <w:rsid w:val="00B13755"/>
    <w:rsid w:val="00B13C61"/>
    <w:rsid w:val="00B13C9A"/>
    <w:rsid w:val="00B14FDB"/>
    <w:rsid w:val="00B1502F"/>
    <w:rsid w:val="00B15F58"/>
    <w:rsid w:val="00B16067"/>
    <w:rsid w:val="00B1667C"/>
    <w:rsid w:val="00B17102"/>
    <w:rsid w:val="00B17D1C"/>
    <w:rsid w:val="00B20289"/>
    <w:rsid w:val="00B2067D"/>
    <w:rsid w:val="00B20754"/>
    <w:rsid w:val="00B20785"/>
    <w:rsid w:val="00B217EE"/>
    <w:rsid w:val="00B21875"/>
    <w:rsid w:val="00B219B5"/>
    <w:rsid w:val="00B21F97"/>
    <w:rsid w:val="00B22053"/>
    <w:rsid w:val="00B223ED"/>
    <w:rsid w:val="00B224FF"/>
    <w:rsid w:val="00B2259B"/>
    <w:rsid w:val="00B238EE"/>
    <w:rsid w:val="00B23943"/>
    <w:rsid w:val="00B23AC8"/>
    <w:rsid w:val="00B23BB8"/>
    <w:rsid w:val="00B23BCD"/>
    <w:rsid w:val="00B2422C"/>
    <w:rsid w:val="00B243CB"/>
    <w:rsid w:val="00B2452D"/>
    <w:rsid w:val="00B24827"/>
    <w:rsid w:val="00B24995"/>
    <w:rsid w:val="00B25894"/>
    <w:rsid w:val="00B261BA"/>
    <w:rsid w:val="00B26337"/>
    <w:rsid w:val="00B26AB7"/>
    <w:rsid w:val="00B26B5C"/>
    <w:rsid w:val="00B26D11"/>
    <w:rsid w:val="00B26D31"/>
    <w:rsid w:val="00B270D6"/>
    <w:rsid w:val="00B27108"/>
    <w:rsid w:val="00B275B2"/>
    <w:rsid w:val="00B30659"/>
    <w:rsid w:val="00B3087A"/>
    <w:rsid w:val="00B3113C"/>
    <w:rsid w:val="00B318C6"/>
    <w:rsid w:val="00B32509"/>
    <w:rsid w:val="00B33312"/>
    <w:rsid w:val="00B33892"/>
    <w:rsid w:val="00B344E8"/>
    <w:rsid w:val="00B351B9"/>
    <w:rsid w:val="00B35408"/>
    <w:rsid w:val="00B3605D"/>
    <w:rsid w:val="00B3675D"/>
    <w:rsid w:val="00B36B06"/>
    <w:rsid w:val="00B3797D"/>
    <w:rsid w:val="00B37F6D"/>
    <w:rsid w:val="00B40210"/>
    <w:rsid w:val="00B4244B"/>
    <w:rsid w:val="00B42CEB"/>
    <w:rsid w:val="00B43943"/>
    <w:rsid w:val="00B43CC5"/>
    <w:rsid w:val="00B4406D"/>
    <w:rsid w:val="00B445BA"/>
    <w:rsid w:val="00B449FC"/>
    <w:rsid w:val="00B44AFF"/>
    <w:rsid w:val="00B461DD"/>
    <w:rsid w:val="00B475C9"/>
    <w:rsid w:val="00B50230"/>
    <w:rsid w:val="00B50275"/>
    <w:rsid w:val="00B50459"/>
    <w:rsid w:val="00B50E09"/>
    <w:rsid w:val="00B514D1"/>
    <w:rsid w:val="00B51C6B"/>
    <w:rsid w:val="00B51E89"/>
    <w:rsid w:val="00B525C0"/>
    <w:rsid w:val="00B525F3"/>
    <w:rsid w:val="00B52BB0"/>
    <w:rsid w:val="00B52C8A"/>
    <w:rsid w:val="00B53445"/>
    <w:rsid w:val="00B536C0"/>
    <w:rsid w:val="00B54364"/>
    <w:rsid w:val="00B5584A"/>
    <w:rsid w:val="00B56136"/>
    <w:rsid w:val="00B564A1"/>
    <w:rsid w:val="00B566B0"/>
    <w:rsid w:val="00B56763"/>
    <w:rsid w:val="00B56C8E"/>
    <w:rsid w:val="00B56D6B"/>
    <w:rsid w:val="00B572EF"/>
    <w:rsid w:val="00B573C4"/>
    <w:rsid w:val="00B57471"/>
    <w:rsid w:val="00B57F52"/>
    <w:rsid w:val="00B602F5"/>
    <w:rsid w:val="00B60C55"/>
    <w:rsid w:val="00B60D5F"/>
    <w:rsid w:val="00B60FBA"/>
    <w:rsid w:val="00B616BA"/>
    <w:rsid w:val="00B61865"/>
    <w:rsid w:val="00B61902"/>
    <w:rsid w:val="00B62003"/>
    <w:rsid w:val="00B6248F"/>
    <w:rsid w:val="00B62895"/>
    <w:rsid w:val="00B64838"/>
    <w:rsid w:val="00B64E8A"/>
    <w:rsid w:val="00B6511E"/>
    <w:rsid w:val="00B6538B"/>
    <w:rsid w:val="00B659E3"/>
    <w:rsid w:val="00B66982"/>
    <w:rsid w:val="00B66B8D"/>
    <w:rsid w:val="00B66C6C"/>
    <w:rsid w:val="00B670CC"/>
    <w:rsid w:val="00B67265"/>
    <w:rsid w:val="00B67818"/>
    <w:rsid w:val="00B67A31"/>
    <w:rsid w:val="00B67CE8"/>
    <w:rsid w:val="00B67E15"/>
    <w:rsid w:val="00B67E94"/>
    <w:rsid w:val="00B703A8"/>
    <w:rsid w:val="00B70613"/>
    <w:rsid w:val="00B7214D"/>
    <w:rsid w:val="00B72556"/>
    <w:rsid w:val="00B72CD0"/>
    <w:rsid w:val="00B732AE"/>
    <w:rsid w:val="00B73527"/>
    <w:rsid w:val="00B73EC8"/>
    <w:rsid w:val="00B73F1D"/>
    <w:rsid w:val="00B73F34"/>
    <w:rsid w:val="00B74721"/>
    <w:rsid w:val="00B74801"/>
    <w:rsid w:val="00B74A96"/>
    <w:rsid w:val="00B74D91"/>
    <w:rsid w:val="00B74ED3"/>
    <w:rsid w:val="00B7605C"/>
    <w:rsid w:val="00B763D2"/>
    <w:rsid w:val="00B77BC5"/>
    <w:rsid w:val="00B77EFE"/>
    <w:rsid w:val="00B8070C"/>
    <w:rsid w:val="00B81C59"/>
    <w:rsid w:val="00B82168"/>
    <w:rsid w:val="00B82292"/>
    <w:rsid w:val="00B82961"/>
    <w:rsid w:val="00B83300"/>
    <w:rsid w:val="00B83720"/>
    <w:rsid w:val="00B8405E"/>
    <w:rsid w:val="00B8471E"/>
    <w:rsid w:val="00B8478F"/>
    <w:rsid w:val="00B84A16"/>
    <w:rsid w:val="00B8590E"/>
    <w:rsid w:val="00B85F6E"/>
    <w:rsid w:val="00B8656C"/>
    <w:rsid w:val="00B866FC"/>
    <w:rsid w:val="00B86ABD"/>
    <w:rsid w:val="00B86CAC"/>
    <w:rsid w:val="00B86E56"/>
    <w:rsid w:val="00B86F16"/>
    <w:rsid w:val="00B8756C"/>
    <w:rsid w:val="00B907C0"/>
    <w:rsid w:val="00B907E6"/>
    <w:rsid w:val="00B91389"/>
    <w:rsid w:val="00B91EC2"/>
    <w:rsid w:val="00B92214"/>
    <w:rsid w:val="00B92A83"/>
    <w:rsid w:val="00B9332E"/>
    <w:rsid w:val="00B9414D"/>
    <w:rsid w:val="00B94B80"/>
    <w:rsid w:val="00B94C06"/>
    <w:rsid w:val="00B958F0"/>
    <w:rsid w:val="00B95F68"/>
    <w:rsid w:val="00B96300"/>
    <w:rsid w:val="00B968B2"/>
    <w:rsid w:val="00B970AB"/>
    <w:rsid w:val="00B970FB"/>
    <w:rsid w:val="00BA041D"/>
    <w:rsid w:val="00BA0FF4"/>
    <w:rsid w:val="00BA1560"/>
    <w:rsid w:val="00BA2420"/>
    <w:rsid w:val="00BA25DE"/>
    <w:rsid w:val="00BA2CE2"/>
    <w:rsid w:val="00BA2F4B"/>
    <w:rsid w:val="00BA3237"/>
    <w:rsid w:val="00BA3ECA"/>
    <w:rsid w:val="00BA4127"/>
    <w:rsid w:val="00BA496C"/>
    <w:rsid w:val="00BA5248"/>
    <w:rsid w:val="00BA599A"/>
    <w:rsid w:val="00BA629D"/>
    <w:rsid w:val="00BA6A26"/>
    <w:rsid w:val="00BA6F4B"/>
    <w:rsid w:val="00BA6F5D"/>
    <w:rsid w:val="00BA707E"/>
    <w:rsid w:val="00BA72A4"/>
    <w:rsid w:val="00BA7A9E"/>
    <w:rsid w:val="00BB0706"/>
    <w:rsid w:val="00BB0E89"/>
    <w:rsid w:val="00BB0EBF"/>
    <w:rsid w:val="00BB0F8B"/>
    <w:rsid w:val="00BB1F0F"/>
    <w:rsid w:val="00BB28C5"/>
    <w:rsid w:val="00BB2B77"/>
    <w:rsid w:val="00BB3322"/>
    <w:rsid w:val="00BB4457"/>
    <w:rsid w:val="00BB4535"/>
    <w:rsid w:val="00BB45CE"/>
    <w:rsid w:val="00BB4814"/>
    <w:rsid w:val="00BB488C"/>
    <w:rsid w:val="00BB4FCD"/>
    <w:rsid w:val="00BB583B"/>
    <w:rsid w:val="00BB58EF"/>
    <w:rsid w:val="00BB5B8E"/>
    <w:rsid w:val="00BB6A98"/>
    <w:rsid w:val="00BB71C5"/>
    <w:rsid w:val="00BB75AF"/>
    <w:rsid w:val="00BB7680"/>
    <w:rsid w:val="00BB7FCA"/>
    <w:rsid w:val="00BC0885"/>
    <w:rsid w:val="00BC103F"/>
    <w:rsid w:val="00BC167A"/>
    <w:rsid w:val="00BC1D4A"/>
    <w:rsid w:val="00BC20F1"/>
    <w:rsid w:val="00BC237E"/>
    <w:rsid w:val="00BC3C6D"/>
    <w:rsid w:val="00BC3D6F"/>
    <w:rsid w:val="00BC4C88"/>
    <w:rsid w:val="00BC4CF7"/>
    <w:rsid w:val="00BC5336"/>
    <w:rsid w:val="00BC57C8"/>
    <w:rsid w:val="00BC5AAA"/>
    <w:rsid w:val="00BC5CD5"/>
    <w:rsid w:val="00BC5EB7"/>
    <w:rsid w:val="00BC6153"/>
    <w:rsid w:val="00BC769F"/>
    <w:rsid w:val="00BC7BE5"/>
    <w:rsid w:val="00BC7E17"/>
    <w:rsid w:val="00BD02F9"/>
    <w:rsid w:val="00BD1235"/>
    <w:rsid w:val="00BD1265"/>
    <w:rsid w:val="00BD1430"/>
    <w:rsid w:val="00BD1932"/>
    <w:rsid w:val="00BD1D5F"/>
    <w:rsid w:val="00BD3971"/>
    <w:rsid w:val="00BD4993"/>
    <w:rsid w:val="00BD5881"/>
    <w:rsid w:val="00BD637D"/>
    <w:rsid w:val="00BD66E3"/>
    <w:rsid w:val="00BD7124"/>
    <w:rsid w:val="00BD734F"/>
    <w:rsid w:val="00BD7B7D"/>
    <w:rsid w:val="00BD7F13"/>
    <w:rsid w:val="00BE033C"/>
    <w:rsid w:val="00BE073C"/>
    <w:rsid w:val="00BE087B"/>
    <w:rsid w:val="00BE0B38"/>
    <w:rsid w:val="00BE13C0"/>
    <w:rsid w:val="00BE1988"/>
    <w:rsid w:val="00BE328B"/>
    <w:rsid w:val="00BE3E5B"/>
    <w:rsid w:val="00BE3F15"/>
    <w:rsid w:val="00BE4037"/>
    <w:rsid w:val="00BE4A87"/>
    <w:rsid w:val="00BE4E2B"/>
    <w:rsid w:val="00BE4EB2"/>
    <w:rsid w:val="00BE5476"/>
    <w:rsid w:val="00BE55B4"/>
    <w:rsid w:val="00BE5A1E"/>
    <w:rsid w:val="00BE5EA5"/>
    <w:rsid w:val="00BE60F3"/>
    <w:rsid w:val="00BE6444"/>
    <w:rsid w:val="00BE64A1"/>
    <w:rsid w:val="00BE6734"/>
    <w:rsid w:val="00BE69D2"/>
    <w:rsid w:val="00BE6A56"/>
    <w:rsid w:val="00BE6E1E"/>
    <w:rsid w:val="00BE7D96"/>
    <w:rsid w:val="00BF0122"/>
    <w:rsid w:val="00BF012D"/>
    <w:rsid w:val="00BF07ED"/>
    <w:rsid w:val="00BF0A2A"/>
    <w:rsid w:val="00BF1649"/>
    <w:rsid w:val="00BF1E71"/>
    <w:rsid w:val="00BF1F28"/>
    <w:rsid w:val="00BF23E3"/>
    <w:rsid w:val="00BF2A0B"/>
    <w:rsid w:val="00BF2D7B"/>
    <w:rsid w:val="00BF2DE7"/>
    <w:rsid w:val="00BF2FEC"/>
    <w:rsid w:val="00BF325C"/>
    <w:rsid w:val="00BF38BA"/>
    <w:rsid w:val="00BF3FAD"/>
    <w:rsid w:val="00BF4149"/>
    <w:rsid w:val="00BF4401"/>
    <w:rsid w:val="00BF4605"/>
    <w:rsid w:val="00BF5909"/>
    <w:rsid w:val="00BF632D"/>
    <w:rsid w:val="00BF6CBB"/>
    <w:rsid w:val="00BF6FF2"/>
    <w:rsid w:val="00BF70BA"/>
    <w:rsid w:val="00BF70C7"/>
    <w:rsid w:val="00BF74B6"/>
    <w:rsid w:val="00BF776A"/>
    <w:rsid w:val="00BF7859"/>
    <w:rsid w:val="00BF7A74"/>
    <w:rsid w:val="00C0124D"/>
    <w:rsid w:val="00C01C08"/>
    <w:rsid w:val="00C0210A"/>
    <w:rsid w:val="00C0260C"/>
    <w:rsid w:val="00C02934"/>
    <w:rsid w:val="00C02B42"/>
    <w:rsid w:val="00C03150"/>
    <w:rsid w:val="00C03358"/>
    <w:rsid w:val="00C03581"/>
    <w:rsid w:val="00C03639"/>
    <w:rsid w:val="00C040B1"/>
    <w:rsid w:val="00C04422"/>
    <w:rsid w:val="00C047D6"/>
    <w:rsid w:val="00C04FC2"/>
    <w:rsid w:val="00C0528B"/>
    <w:rsid w:val="00C05618"/>
    <w:rsid w:val="00C059AD"/>
    <w:rsid w:val="00C05CC7"/>
    <w:rsid w:val="00C05F55"/>
    <w:rsid w:val="00C05F87"/>
    <w:rsid w:val="00C064D9"/>
    <w:rsid w:val="00C0665C"/>
    <w:rsid w:val="00C072E9"/>
    <w:rsid w:val="00C0773C"/>
    <w:rsid w:val="00C07985"/>
    <w:rsid w:val="00C07DDC"/>
    <w:rsid w:val="00C1077C"/>
    <w:rsid w:val="00C10B76"/>
    <w:rsid w:val="00C10F37"/>
    <w:rsid w:val="00C10F92"/>
    <w:rsid w:val="00C113A9"/>
    <w:rsid w:val="00C1294D"/>
    <w:rsid w:val="00C12A2D"/>
    <w:rsid w:val="00C14013"/>
    <w:rsid w:val="00C141AA"/>
    <w:rsid w:val="00C14497"/>
    <w:rsid w:val="00C148B0"/>
    <w:rsid w:val="00C14A75"/>
    <w:rsid w:val="00C14C9D"/>
    <w:rsid w:val="00C15591"/>
    <w:rsid w:val="00C15DDE"/>
    <w:rsid w:val="00C16B1B"/>
    <w:rsid w:val="00C16DA0"/>
    <w:rsid w:val="00C16E56"/>
    <w:rsid w:val="00C16F04"/>
    <w:rsid w:val="00C17135"/>
    <w:rsid w:val="00C175A1"/>
    <w:rsid w:val="00C17A35"/>
    <w:rsid w:val="00C17C54"/>
    <w:rsid w:val="00C17CAE"/>
    <w:rsid w:val="00C204A7"/>
    <w:rsid w:val="00C20764"/>
    <w:rsid w:val="00C20B7C"/>
    <w:rsid w:val="00C21245"/>
    <w:rsid w:val="00C21732"/>
    <w:rsid w:val="00C217F9"/>
    <w:rsid w:val="00C2182F"/>
    <w:rsid w:val="00C21C65"/>
    <w:rsid w:val="00C228F8"/>
    <w:rsid w:val="00C2321A"/>
    <w:rsid w:val="00C2399A"/>
    <w:rsid w:val="00C23C37"/>
    <w:rsid w:val="00C2412C"/>
    <w:rsid w:val="00C24148"/>
    <w:rsid w:val="00C256BE"/>
    <w:rsid w:val="00C2599E"/>
    <w:rsid w:val="00C2640A"/>
    <w:rsid w:val="00C265FA"/>
    <w:rsid w:val="00C26AFF"/>
    <w:rsid w:val="00C270B2"/>
    <w:rsid w:val="00C276BE"/>
    <w:rsid w:val="00C2776E"/>
    <w:rsid w:val="00C27BA9"/>
    <w:rsid w:val="00C305A5"/>
    <w:rsid w:val="00C30B50"/>
    <w:rsid w:val="00C315AD"/>
    <w:rsid w:val="00C31C08"/>
    <w:rsid w:val="00C31FD2"/>
    <w:rsid w:val="00C327E3"/>
    <w:rsid w:val="00C32CA4"/>
    <w:rsid w:val="00C33174"/>
    <w:rsid w:val="00C33D17"/>
    <w:rsid w:val="00C33D1F"/>
    <w:rsid w:val="00C340D9"/>
    <w:rsid w:val="00C34202"/>
    <w:rsid w:val="00C348B3"/>
    <w:rsid w:val="00C34C11"/>
    <w:rsid w:val="00C35571"/>
    <w:rsid w:val="00C357D3"/>
    <w:rsid w:val="00C35820"/>
    <w:rsid w:val="00C35B9E"/>
    <w:rsid w:val="00C36716"/>
    <w:rsid w:val="00C369CF"/>
    <w:rsid w:val="00C3772E"/>
    <w:rsid w:val="00C37A90"/>
    <w:rsid w:val="00C40434"/>
    <w:rsid w:val="00C4049A"/>
    <w:rsid w:val="00C40954"/>
    <w:rsid w:val="00C40AD6"/>
    <w:rsid w:val="00C40D0B"/>
    <w:rsid w:val="00C41654"/>
    <w:rsid w:val="00C41823"/>
    <w:rsid w:val="00C41F25"/>
    <w:rsid w:val="00C42B90"/>
    <w:rsid w:val="00C42D08"/>
    <w:rsid w:val="00C4343D"/>
    <w:rsid w:val="00C43500"/>
    <w:rsid w:val="00C444B3"/>
    <w:rsid w:val="00C445B3"/>
    <w:rsid w:val="00C4496F"/>
    <w:rsid w:val="00C4557E"/>
    <w:rsid w:val="00C45668"/>
    <w:rsid w:val="00C45CE7"/>
    <w:rsid w:val="00C46405"/>
    <w:rsid w:val="00C46EA8"/>
    <w:rsid w:val="00C46F4D"/>
    <w:rsid w:val="00C47255"/>
    <w:rsid w:val="00C477FA"/>
    <w:rsid w:val="00C47D9E"/>
    <w:rsid w:val="00C50230"/>
    <w:rsid w:val="00C51B26"/>
    <w:rsid w:val="00C51DF5"/>
    <w:rsid w:val="00C5254C"/>
    <w:rsid w:val="00C545D8"/>
    <w:rsid w:val="00C5467A"/>
    <w:rsid w:val="00C54C4D"/>
    <w:rsid w:val="00C552BF"/>
    <w:rsid w:val="00C55526"/>
    <w:rsid w:val="00C55A45"/>
    <w:rsid w:val="00C55AD4"/>
    <w:rsid w:val="00C55DCC"/>
    <w:rsid w:val="00C55E9B"/>
    <w:rsid w:val="00C56063"/>
    <w:rsid w:val="00C56191"/>
    <w:rsid w:val="00C561A3"/>
    <w:rsid w:val="00C568FD"/>
    <w:rsid w:val="00C56BC3"/>
    <w:rsid w:val="00C56E9B"/>
    <w:rsid w:val="00C56F04"/>
    <w:rsid w:val="00C57815"/>
    <w:rsid w:val="00C578E0"/>
    <w:rsid w:val="00C6030F"/>
    <w:rsid w:val="00C6039F"/>
    <w:rsid w:val="00C6051A"/>
    <w:rsid w:val="00C606E2"/>
    <w:rsid w:val="00C6072B"/>
    <w:rsid w:val="00C60815"/>
    <w:rsid w:val="00C60CFD"/>
    <w:rsid w:val="00C61611"/>
    <w:rsid w:val="00C618D5"/>
    <w:rsid w:val="00C61F50"/>
    <w:rsid w:val="00C62ACF"/>
    <w:rsid w:val="00C633B4"/>
    <w:rsid w:val="00C63973"/>
    <w:rsid w:val="00C63D13"/>
    <w:rsid w:val="00C64C1C"/>
    <w:rsid w:val="00C65ED5"/>
    <w:rsid w:val="00C660D7"/>
    <w:rsid w:val="00C664FF"/>
    <w:rsid w:val="00C66753"/>
    <w:rsid w:val="00C668D1"/>
    <w:rsid w:val="00C66B03"/>
    <w:rsid w:val="00C67387"/>
    <w:rsid w:val="00C67932"/>
    <w:rsid w:val="00C67C76"/>
    <w:rsid w:val="00C67CE4"/>
    <w:rsid w:val="00C67EFA"/>
    <w:rsid w:val="00C70459"/>
    <w:rsid w:val="00C708FE"/>
    <w:rsid w:val="00C7176A"/>
    <w:rsid w:val="00C71D02"/>
    <w:rsid w:val="00C71E8D"/>
    <w:rsid w:val="00C71EC4"/>
    <w:rsid w:val="00C7207C"/>
    <w:rsid w:val="00C737F3"/>
    <w:rsid w:val="00C7417C"/>
    <w:rsid w:val="00C74812"/>
    <w:rsid w:val="00C74B31"/>
    <w:rsid w:val="00C74CCA"/>
    <w:rsid w:val="00C74CE1"/>
    <w:rsid w:val="00C74ED8"/>
    <w:rsid w:val="00C74FAD"/>
    <w:rsid w:val="00C75046"/>
    <w:rsid w:val="00C750F1"/>
    <w:rsid w:val="00C75340"/>
    <w:rsid w:val="00C75DFA"/>
    <w:rsid w:val="00C7725C"/>
    <w:rsid w:val="00C777D5"/>
    <w:rsid w:val="00C77F3C"/>
    <w:rsid w:val="00C80170"/>
    <w:rsid w:val="00C80203"/>
    <w:rsid w:val="00C81ABE"/>
    <w:rsid w:val="00C826AF"/>
    <w:rsid w:val="00C833E6"/>
    <w:rsid w:val="00C83460"/>
    <w:rsid w:val="00C8399F"/>
    <w:rsid w:val="00C84649"/>
    <w:rsid w:val="00C8486A"/>
    <w:rsid w:val="00C84AD8"/>
    <w:rsid w:val="00C84D97"/>
    <w:rsid w:val="00C853A5"/>
    <w:rsid w:val="00C855B1"/>
    <w:rsid w:val="00C8683A"/>
    <w:rsid w:val="00C870F9"/>
    <w:rsid w:val="00C8717F"/>
    <w:rsid w:val="00C87446"/>
    <w:rsid w:val="00C87533"/>
    <w:rsid w:val="00C878BC"/>
    <w:rsid w:val="00C901B0"/>
    <w:rsid w:val="00C9022F"/>
    <w:rsid w:val="00C903D1"/>
    <w:rsid w:val="00C90720"/>
    <w:rsid w:val="00C907D0"/>
    <w:rsid w:val="00C90EF8"/>
    <w:rsid w:val="00C91095"/>
    <w:rsid w:val="00C9151E"/>
    <w:rsid w:val="00C9178C"/>
    <w:rsid w:val="00C92A1F"/>
    <w:rsid w:val="00C92BE6"/>
    <w:rsid w:val="00C9370F"/>
    <w:rsid w:val="00C93A9F"/>
    <w:rsid w:val="00C94748"/>
    <w:rsid w:val="00C95B37"/>
    <w:rsid w:val="00C9625B"/>
    <w:rsid w:val="00C96792"/>
    <w:rsid w:val="00C976C1"/>
    <w:rsid w:val="00C97A0D"/>
    <w:rsid w:val="00CA01E2"/>
    <w:rsid w:val="00CA0961"/>
    <w:rsid w:val="00CA1332"/>
    <w:rsid w:val="00CA16B2"/>
    <w:rsid w:val="00CA1DEE"/>
    <w:rsid w:val="00CA1EF2"/>
    <w:rsid w:val="00CA20BE"/>
    <w:rsid w:val="00CA2336"/>
    <w:rsid w:val="00CA2738"/>
    <w:rsid w:val="00CA2CC9"/>
    <w:rsid w:val="00CA3154"/>
    <w:rsid w:val="00CA3395"/>
    <w:rsid w:val="00CA3480"/>
    <w:rsid w:val="00CA3C9F"/>
    <w:rsid w:val="00CA3E20"/>
    <w:rsid w:val="00CA4705"/>
    <w:rsid w:val="00CA4943"/>
    <w:rsid w:val="00CA4960"/>
    <w:rsid w:val="00CA4B13"/>
    <w:rsid w:val="00CA4B4E"/>
    <w:rsid w:val="00CA4C26"/>
    <w:rsid w:val="00CA5224"/>
    <w:rsid w:val="00CA53F3"/>
    <w:rsid w:val="00CA56B7"/>
    <w:rsid w:val="00CA5CAB"/>
    <w:rsid w:val="00CA697B"/>
    <w:rsid w:val="00CA6A29"/>
    <w:rsid w:val="00CA742A"/>
    <w:rsid w:val="00CA7FCE"/>
    <w:rsid w:val="00CB0293"/>
    <w:rsid w:val="00CB05C2"/>
    <w:rsid w:val="00CB13FD"/>
    <w:rsid w:val="00CB1C8A"/>
    <w:rsid w:val="00CB21B9"/>
    <w:rsid w:val="00CB28CF"/>
    <w:rsid w:val="00CB2A99"/>
    <w:rsid w:val="00CB40D6"/>
    <w:rsid w:val="00CB4603"/>
    <w:rsid w:val="00CB491A"/>
    <w:rsid w:val="00CB4D82"/>
    <w:rsid w:val="00CB59CC"/>
    <w:rsid w:val="00CB5B29"/>
    <w:rsid w:val="00CB667C"/>
    <w:rsid w:val="00CB6BB6"/>
    <w:rsid w:val="00CB6F0A"/>
    <w:rsid w:val="00CB778D"/>
    <w:rsid w:val="00CB7DAE"/>
    <w:rsid w:val="00CC0152"/>
    <w:rsid w:val="00CC0386"/>
    <w:rsid w:val="00CC04B1"/>
    <w:rsid w:val="00CC08EE"/>
    <w:rsid w:val="00CC0C60"/>
    <w:rsid w:val="00CC17AE"/>
    <w:rsid w:val="00CC193F"/>
    <w:rsid w:val="00CC1AB8"/>
    <w:rsid w:val="00CC1EFC"/>
    <w:rsid w:val="00CC2373"/>
    <w:rsid w:val="00CC25E6"/>
    <w:rsid w:val="00CC3329"/>
    <w:rsid w:val="00CC35BE"/>
    <w:rsid w:val="00CC3BA3"/>
    <w:rsid w:val="00CC3FB2"/>
    <w:rsid w:val="00CC53E9"/>
    <w:rsid w:val="00CC5712"/>
    <w:rsid w:val="00CC5DD6"/>
    <w:rsid w:val="00CC633A"/>
    <w:rsid w:val="00CC6969"/>
    <w:rsid w:val="00CC75FB"/>
    <w:rsid w:val="00CC76D2"/>
    <w:rsid w:val="00CC78BC"/>
    <w:rsid w:val="00CC7DDB"/>
    <w:rsid w:val="00CD03A4"/>
    <w:rsid w:val="00CD0AA8"/>
    <w:rsid w:val="00CD1873"/>
    <w:rsid w:val="00CD199D"/>
    <w:rsid w:val="00CD1E81"/>
    <w:rsid w:val="00CD2357"/>
    <w:rsid w:val="00CD2BBF"/>
    <w:rsid w:val="00CD2D77"/>
    <w:rsid w:val="00CD3123"/>
    <w:rsid w:val="00CD44BA"/>
    <w:rsid w:val="00CD4DB2"/>
    <w:rsid w:val="00CD57AE"/>
    <w:rsid w:val="00CD5FF0"/>
    <w:rsid w:val="00CD6077"/>
    <w:rsid w:val="00CD6080"/>
    <w:rsid w:val="00CD60A6"/>
    <w:rsid w:val="00CD6240"/>
    <w:rsid w:val="00CD679D"/>
    <w:rsid w:val="00CD6C3B"/>
    <w:rsid w:val="00CD7B31"/>
    <w:rsid w:val="00CD7E26"/>
    <w:rsid w:val="00CE00BE"/>
    <w:rsid w:val="00CE0136"/>
    <w:rsid w:val="00CE04BC"/>
    <w:rsid w:val="00CE1761"/>
    <w:rsid w:val="00CE17BA"/>
    <w:rsid w:val="00CE1FBE"/>
    <w:rsid w:val="00CE269B"/>
    <w:rsid w:val="00CE2E96"/>
    <w:rsid w:val="00CE301E"/>
    <w:rsid w:val="00CE34C2"/>
    <w:rsid w:val="00CE3FEB"/>
    <w:rsid w:val="00CE47B7"/>
    <w:rsid w:val="00CE4B16"/>
    <w:rsid w:val="00CE56E1"/>
    <w:rsid w:val="00CE5A81"/>
    <w:rsid w:val="00CE6043"/>
    <w:rsid w:val="00CE6423"/>
    <w:rsid w:val="00CE6552"/>
    <w:rsid w:val="00CE6C5C"/>
    <w:rsid w:val="00CE6E9B"/>
    <w:rsid w:val="00CE73FC"/>
    <w:rsid w:val="00CE77E6"/>
    <w:rsid w:val="00CE7D91"/>
    <w:rsid w:val="00CF018A"/>
    <w:rsid w:val="00CF0899"/>
    <w:rsid w:val="00CF0928"/>
    <w:rsid w:val="00CF0963"/>
    <w:rsid w:val="00CF18F9"/>
    <w:rsid w:val="00CF23E3"/>
    <w:rsid w:val="00CF2637"/>
    <w:rsid w:val="00CF28F5"/>
    <w:rsid w:val="00CF29BF"/>
    <w:rsid w:val="00CF2D3C"/>
    <w:rsid w:val="00CF2FF4"/>
    <w:rsid w:val="00CF3004"/>
    <w:rsid w:val="00CF30D1"/>
    <w:rsid w:val="00CF3365"/>
    <w:rsid w:val="00CF41B6"/>
    <w:rsid w:val="00CF46E2"/>
    <w:rsid w:val="00CF4C48"/>
    <w:rsid w:val="00CF4C51"/>
    <w:rsid w:val="00CF56BF"/>
    <w:rsid w:val="00CF5DF6"/>
    <w:rsid w:val="00CF7002"/>
    <w:rsid w:val="00CF7163"/>
    <w:rsid w:val="00CF7595"/>
    <w:rsid w:val="00CF7FC1"/>
    <w:rsid w:val="00CF7FE7"/>
    <w:rsid w:val="00D00A53"/>
    <w:rsid w:val="00D00C72"/>
    <w:rsid w:val="00D00FC0"/>
    <w:rsid w:val="00D01064"/>
    <w:rsid w:val="00D01551"/>
    <w:rsid w:val="00D02A81"/>
    <w:rsid w:val="00D03101"/>
    <w:rsid w:val="00D031C6"/>
    <w:rsid w:val="00D03440"/>
    <w:rsid w:val="00D03D1C"/>
    <w:rsid w:val="00D040FA"/>
    <w:rsid w:val="00D04337"/>
    <w:rsid w:val="00D04407"/>
    <w:rsid w:val="00D049A5"/>
    <w:rsid w:val="00D05D1C"/>
    <w:rsid w:val="00D05DC1"/>
    <w:rsid w:val="00D05DFF"/>
    <w:rsid w:val="00D06AC9"/>
    <w:rsid w:val="00D06B71"/>
    <w:rsid w:val="00D06CBA"/>
    <w:rsid w:val="00D077F7"/>
    <w:rsid w:val="00D07DAD"/>
    <w:rsid w:val="00D10722"/>
    <w:rsid w:val="00D108DC"/>
    <w:rsid w:val="00D1104D"/>
    <w:rsid w:val="00D111B5"/>
    <w:rsid w:val="00D11568"/>
    <w:rsid w:val="00D115B1"/>
    <w:rsid w:val="00D11C1D"/>
    <w:rsid w:val="00D12012"/>
    <w:rsid w:val="00D12944"/>
    <w:rsid w:val="00D1329B"/>
    <w:rsid w:val="00D13384"/>
    <w:rsid w:val="00D1430A"/>
    <w:rsid w:val="00D150FE"/>
    <w:rsid w:val="00D15902"/>
    <w:rsid w:val="00D16A39"/>
    <w:rsid w:val="00D17360"/>
    <w:rsid w:val="00D20978"/>
    <w:rsid w:val="00D20C43"/>
    <w:rsid w:val="00D20FD8"/>
    <w:rsid w:val="00D21209"/>
    <w:rsid w:val="00D218EA"/>
    <w:rsid w:val="00D2249E"/>
    <w:rsid w:val="00D22CC1"/>
    <w:rsid w:val="00D244EE"/>
    <w:rsid w:val="00D24609"/>
    <w:rsid w:val="00D249C3"/>
    <w:rsid w:val="00D2517B"/>
    <w:rsid w:val="00D254FB"/>
    <w:rsid w:val="00D25938"/>
    <w:rsid w:val="00D25A6D"/>
    <w:rsid w:val="00D262A4"/>
    <w:rsid w:val="00D26B6F"/>
    <w:rsid w:val="00D26E37"/>
    <w:rsid w:val="00D272DE"/>
    <w:rsid w:val="00D273E8"/>
    <w:rsid w:val="00D27792"/>
    <w:rsid w:val="00D27A8E"/>
    <w:rsid w:val="00D27CAE"/>
    <w:rsid w:val="00D30279"/>
    <w:rsid w:val="00D3030C"/>
    <w:rsid w:val="00D30579"/>
    <w:rsid w:val="00D3100C"/>
    <w:rsid w:val="00D31955"/>
    <w:rsid w:val="00D31BFA"/>
    <w:rsid w:val="00D32840"/>
    <w:rsid w:val="00D33B3A"/>
    <w:rsid w:val="00D33C86"/>
    <w:rsid w:val="00D33E75"/>
    <w:rsid w:val="00D346E8"/>
    <w:rsid w:val="00D34A39"/>
    <w:rsid w:val="00D361F3"/>
    <w:rsid w:val="00D372BF"/>
    <w:rsid w:val="00D373D7"/>
    <w:rsid w:val="00D37971"/>
    <w:rsid w:val="00D40C96"/>
    <w:rsid w:val="00D41171"/>
    <w:rsid w:val="00D419AB"/>
    <w:rsid w:val="00D428C8"/>
    <w:rsid w:val="00D42E00"/>
    <w:rsid w:val="00D4322E"/>
    <w:rsid w:val="00D436BE"/>
    <w:rsid w:val="00D4448D"/>
    <w:rsid w:val="00D4467F"/>
    <w:rsid w:val="00D44BD3"/>
    <w:rsid w:val="00D45062"/>
    <w:rsid w:val="00D45295"/>
    <w:rsid w:val="00D45ACF"/>
    <w:rsid w:val="00D45EB6"/>
    <w:rsid w:val="00D46BCD"/>
    <w:rsid w:val="00D476F2"/>
    <w:rsid w:val="00D47728"/>
    <w:rsid w:val="00D502D1"/>
    <w:rsid w:val="00D50945"/>
    <w:rsid w:val="00D50A04"/>
    <w:rsid w:val="00D50CD2"/>
    <w:rsid w:val="00D519DF"/>
    <w:rsid w:val="00D51F8C"/>
    <w:rsid w:val="00D52444"/>
    <w:rsid w:val="00D5262D"/>
    <w:rsid w:val="00D527C7"/>
    <w:rsid w:val="00D52A89"/>
    <w:rsid w:val="00D53E24"/>
    <w:rsid w:val="00D542DF"/>
    <w:rsid w:val="00D543C8"/>
    <w:rsid w:val="00D54581"/>
    <w:rsid w:val="00D54717"/>
    <w:rsid w:val="00D548A4"/>
    <w:rsid w:val="00D55920"/>
    <w:rsid w:val="00D55D90"/>
    <w:rsid w:val="00D56B79"/>
    <w:rsid w:val="00D57297"/>
    <w:rsid w:val="00D6170F"/>
    <w:rsid w:val="00D62225"/>
    <w:rsid w:val="00D6293E"/>
    <w:rsid w:val="00D630B1"/>
    <w:rsid w:val="00D631FE"/>
    <w:rsid w:val="00D642ED"/>
    <w:rsid w:val="00D64653"/>
    <w:rsid w:val="00D64C6B"/>
    <w:rsid w:val="00D65342"/>
    <w:rsid w:val="00D65BC4"/>
    <w:rsid w:val="00D66321"/>
    <w:rsid w:val="00D6678B"/>
    <w:rsid w:val="00D66C7A"/>
    <w:rsid w:val="00D701C7"/>
    <w:rsid w:val="00D704E5"/>
    <w:rsid w:val="00D7059F"/>
    <w:rsid w:val="00D70A64"/>
    <w:rsid w:val="00D71201"/>
    <w:rsid w:val="00D71359"/>
    <w:rsid w:val="00D72CCC"/>
    <w:rsid w:val="00D72FDB"/>
    <w:rsid w:val="00D73705"/>
    <w:rsid w:val="00D73CC2"/>
    <w:rsid w:val="00D74BE4"/>
    <w:rsid w:val="00D7508E"/>
    <w:rsid w:val="00D75741"/>
    <w:rsid w:val="00D75922"/>
    <w:rsid w:val="00D75A2A"/>
    <w:rsid w:val="00D76CFE"/>
    <w:rsid w:val="00D76DD9"/>
    <w:rsid w:val="00D773D8"/>
    <w:rsid w:val="00D77BB1"/>
    <w:rsid w:val="00D80B10"/>
    <w:rsid w:val="00D814FE"/>
    <w:rsid w:val="00D819DB"/>
    <w:rsid w:val="00D8276A"/>
    <w:rsid w:val="00D829A0"/>
    <w:rsid w:val="00D83B75"/>
    <w:rsid w:val="00D83CFF"/>
    <w:rsid w:val="00D842D8"/>
    <w:rsid w:val="00D84945"/>
    <w:rsid w:val="00D849D1"/>
    <w:rsid w:val="00D84CF3"/>
    <w:rsid w:val="00D85D42"/>
    <w:rsid w:val="00D86272"/>
    <w:rsid w:val="00D8644C"/>
    <w:rsid w:val="00D86B3D"/>
    <w:rsid w:val="00D86E85"/>
    <w:rsid w:val="00D8749D"/>
    <w:rsid w:val="00D874B0"/>
    <w:rsid w:val="00D87ADF"/>
    <w:rsid w:val="00D87C7A"/>
    <w:rsid w:val="00D87CD6"/>
    <w:rsid w:val="00D90263"/>
    <w:rsid w:val="00D909C2"/>
    <w:rsid w:val="00D90E07"/>
    <w:rsid w:val="00D91086"/>
    <w:rsid w:val="00D91249"/>
    <w:rsid w:val="00D91343"/>
    <w:rsid w:val="00D92179"/>
    <w:rsid w:val="00D924FD"/>
    <w:rsid w:val="00D925D8"/>
    <w:rsid w:val="00D929F0"/>
    <w:rsid w:val="00D933EE"/>
    <w:rsid w:val="00D935EC"/>
    <w:rsid w:val="00D9374B"/>
    <w:rsid w:val="00D94187"/>
    <w:rsid w:val="00D949AC"/>
    <w:rsid w:val="00D94F29"/>
    <w:rsid w:val="00D953A2"/>
    <w:rsid w:val="00D95871"/>
    <w:rsid w:val="00D95E48"/>
    <w:rsid w:val="00D96259"/>
    <w:rsid w:val="00D9630C"/>
    <w:rsid w:val="00D9646E"/>
    <w:rsid w:val="00D96AD0"/>
    <w:rsid w:val="00D96AE1"/>
    <w:rsid w:val="00D9739F"/>
    <w:rsid w:val="00D9767D"/>
    <w:rsid w:val="00D97919"/>
    <w:rsid w:val="00D97E57"/>
    <w:rsid w:val="00DA041F"/>
    <w:rsid w:val="00DA083E"/>
    <w:rsid w:val="00DA0EED"/>
    <w:rsid w:val="00DA1206"/>
    <w:rsid w:val="00DA1422"/>
    <w:rsid w:val="00DA1816"/>
    <w:rsid w:val="00DA182F"/>
    <w:rsid w:val="00DA2314"/>
    <w:rsid w:val="00DA23ED"/>
    <w:rsid w:val="00DA2B01"/>
    <w:rsid w:val="00DA32AE"/>
    <w:rsid w:val="00DA3470"/>
    <w:rsid w:val="00DA3A41"/>
    <w:rsid w:val="00DA3DFD"/>
    <w:rsid w:val="00DA5734"/>
    <w:rsid w:val="00DA5757"/>
    <w:rsid w:val="00DA5FD1"/>
    <w:rsid w:val="00DA665E"/>
    <w:rsid w:val="00DA67E2"/>
    <w:rsid w:val="00DA6A7E"/>
    <w:rsid w:val="00DA7632"/>
    <w:rsid w:val="00DA7AFD"/>
    <w:rsid w:val="00DB01A3"/>
    <w:rsid w:val="00DB0C33"/>
    <w:rsid w:val="00DB11EB"/>
    <w:rsid w:val="00DB141B"/>
    <w:rsid w:val="00DB1B99"/>
    <w:rsid w:val="00DB1EE6"/>
    <w:rsid w:val="00DB1F65"/>
    <w:rsid w:val="00DB237A"/>
    <w:rsid w:val="00DB28F2"/>
    <w:rsid w:val="00DB2AD2"/>
    <w:rsid w:val="00DB2D08"/>
    <w:rsid w:val="00DB42C1"/>
    <w:rsid w:val="00DB47AC"/>
    <w:rsid w:val="00DB4BBC"/>
    <w:rsid w:val="00DB4CC5"/>
    <w:rsid w:val="00DB5074"/>
    <w:rsid w:val="00DB5917"/>
    <w:rsid w:val="00DB5DAC"/>
    <w:rsid w:val="00DB6603"/>
    <w:rsid w:val="00DB69A0"/>
    <w:rsid w:val="00DB6D3E"/>
    <w:rsid w:val="00DB6D48"/>
    <w:rsid w:val="00DB6E50"/>
    <w:rsid w:val="00DB726D"/>
    <w:rsid w:val="00DB7A4A"/>
    <w:rsid w:val="00DC033E"/>
    <w:rsid w:val="00DC149F"/>
    <w:rsid w:val="00DC221E"/>
    <w:rsid w:val="00DC2368"/>
    <w:rsid w:val="00DC296E"/>
    <w:rsid w:val="00DC2D9F"/>
    <w:rsid w:val="00DC2DD6"/>
    <w:rsid w:val="00DC32AA"/>
    <w:rsid w:val="00DC337F"/>
    <w:rsid w:val="00DC3424"/>
    <w:rsid w:val="00DC410B"/>
    <w:rsid w:val="00DC42FF"/>
    <w:rsid w:val="00DC4AF0"/>
    <w:rsid w:val="00DC52B1"/>
    <w:rsid w:val="00DC53D8"/>
    <w:rsid w:val="00DC55DD"/>
    <w:rsid w:val="00DC58F6"/>
    <w:rsid w:val="00DC68B7"/>
    <w:rsid w:val="00DC6AE1"/>
    <w:rsid w:val="00DC6C4A"/>
    <w:rsid w:val="00DC6EB5"/>
    <w:rsid w:val="00DC7385"/>
    <w:rsid w:val="00DC7630"/>
    <w:rsid w:val="00DC785A"/>
    <w:rsid w:val="00DC7C19"/>
    <w:rsid w:val="00DD0321"/>
    <w:rsid w:val="00DD1155"/>
    <w:rsid w:val="00DD1333"/>
    <w:rsid w:val="00DD1A71"/>
    <w:rsid w:val="00DD1BA5"/>
    <w:rsid w:val="00DD2378"/>
    <w:rsid w:val="00DD2B55"/>
    <w:rsid w:val="00DD2B63"/>
    <w:rsid w:val="00DD2ED3"/>
    <w:rsid w:val="00DD30A9"/>
    <w:rsid w:val="00DD32C7"/>
    <w:rsid w:val="00DD380E"/>
    <w:rsid w:val="00DD40CC"/>
    <w:rsid w:val="00DD4628"/>
    <w:rsid w:val="00DD4C70"/>
    <w:rsid w:val="00DD526F"/>
    <w:rsid w:val="00DD642A"/>
    <w:rsid w:val="00DD68AE"/>
    <w:rsid w:val="00DD6A18"/>
    <w:rsid w:val="00DD6BAD"/>
    <w:rsid w:val="00DD6DB6"/>
    <w:rsid w:val="00DD72C5"/>
    <w:rsid w:val="00DD7399"/>
    <w:rsid w:val="00DD78AC"/>
    <w:rsid w:val="00DD7B10"/>
    <w:rsid w:val="00DE0887"/>
    <w:rsid w:val="00DE095C"/>
    <w:rsid w:val="00DE09A7"/>
    <w:rsid w:val="00DE0B56"/>
    <w:rsid w:val="00DE0BAD"/>
    <w:rsid w:val="00DE0FE8"/>
    <w:rsid w:val="00DE1D24"/>
    <w:rsid w:val="00DE2902"/>
    <w:rsid w:val="00DE2E32"/>
    <w:rsid w:val="00DE31AD"/>
    <w:rsid w:val="00DE32EC"/>
    <w:rsid w:val="00DE3971"/>
    <w:rsid w:val="00DE3B4E"/>
    <w:rsid w:val="00DE419B"/>
    <w:rsid w:val="00DE4AC6"/>
    <w:rsid w:val="00DE50F2"/>
    <w:rsid w:val="00DE552E"/>
    <w:rsid w:val="00DE55B4"/>
    <w:rsid w:val="00DE5AFA"/>
    <w:rsid w:val="00DE6112"/>
    <w:rsid w:val="00DE67D4"/>
    <w:rsid w:val="00DE6D58"/>
    <w:rsid w:val="00DE6E09"/>
    <w:rsid w:val="00DF00C3"/>
    <w:rsid w:val="00DF0865"/>
    <w:rsid w:val="00DF11EC"/>
    <w:rsid w:val="00DF1219"/>
    <w:rsid w:val="00DF1306"/>
    <w:rsid w:val="00DF1310"/>
    <w:rsid w:val="00DF1569"/>
    <w:rsid w:val="00DF17DB"/>
    <w:rsid w:val="00DF1D10"/>
    <w:rsid w:val="00DF1D5B"/>
    <w:rsid w:val="00DF22A0"/>
    <w:rsid w:val="00DF22AA"/>
    <w:rsid w:val="00DF2766"/>
    <w:rsid w:val="00DF2897"/>
    <w:rsid w:val="00DF41EF"/>
    <w:rsid w:val="00DF431A"/>
    <w:rsid w:val="00DF4F7B"/>
    <w:rsid w:val="00DF5383"/>
    <w:rsid w:val="00DF544E"/>
    <w:rsid w:val="00DF5577"/>
    <w:rsid w:val="00DF609C"/>
    <w:rsid w:val="00DF6B9A"/>
    <w:rsid w:val="00DF791F"/>
    <w:rsid w:val="00DF7C5A"/>
    <w:rsid w:val="00DF7C9B"/>
    <w:rsid w:val="00E00561"/>
    <w:rsid w:val="00E00612"/>
    <w:rsid w:val="00E008D8"/>
    <w:rsid w:val="00E00A07"/>
    <w:rsid w:val="00E00B6A"/>
    <w:rsid w:val="00E01782"/>
    <w:rsid w:val="00E01BEB"/>
    <w:rsid w:val="00E01D2B"/>
    <w:rsid w:val="00E0259F"/>
    <w:rsid w:val="00E03E83"/>
    <w:rsid w:val="00E046D8"/>
    <w:rsid w:val="00E047AE"/>
    <w:rsid w:val="00E04C93"/>
    <w:rsid w:val="00E059B4"/>
    <w:rsid w:val="00E05DFA"/>
    <w:rsid w:val="00E065AC"/>
    <w:rsid w:val="00E0694C"/>
    <w:rsid w:val="00E07746"/>
    <w:rsid w:val="00E07F5B"/>
    <w:rsid w:val="00E10202"/>
    <w:rsid w:val="00E1030B"/>
    <w:rsid w:val="00E1054E"/>
    <w:rsid w:val="00E1275F"/>
    <w:rsid w:val="00E12851"/>
    <w:rsid w:val="00E12AC6"/>
    <w:rsid w:val="00E12F10"/>
    <w:rsid w:val="00E13479"/>
    <w:rsid w:val="00E135DC"/>
    <w:rsid w:val="00E13C1A"/>
    <w:rsid w:val="00E13CCE"/>
    <w:rsid w:val="00E1411A"/>
    <w:rsid w:val="00E14C2C"/>
    <w:rsid w:val="00E16B50"/>
    <w:rsid w:val="00E170BD"/>
    <w:rsid w:val="00E17426"/>
    <w:rsid w:val="00E17F1F"/>
    <w:rsid w:val="00E17FCD"/>
    <w:rsid w:val="00E202DA"/>
    <w:rsid w:val="00E206E4"/>
    <w:rsid w:val="00E214B3"/>
    <w:rsid w:val="00E2153F"/>
    <w:rsid w:val="00E21CD6"/>
    <w:rsid w:val="00E2262C"/>
    <w:rsid w:val="00E2285E"/>
    <w:rsid w:val="00E228EC"/>
    <w:rsid w:val="00E22924"/>
    <w:rsid w:val="00E22FA9"/>
    <w:rsid w:val="00E2300A"/>
    <w:rsid w:val="00E236BB"/>
    <w:rsid w:val="00E23723"/>
    <w:rsid w:val="00E23756"/>
    <w:rsid w:val="00E238FE"/>
    <w:rsid w:val="00E239DD"/>
    <w:rsid w:val="00E23B1C"/>
    <w:rsid w:val="00E23CB9"/>
    <w:rsid w:val="00E23F79"/>
    <w:rsid w:val="00E2425D"/>
    <w:rsid w:val="00E242D5"/>
    <w:rsid w:val="00E245FE"/>
    <w:rsid w:val="00E24DD1"/>
    <w:rsid w:val="00E25071"/>
    <w:rsid w:val="00E25454"/>
    <w:rsid w:val="00E25E6F"/>
    <w:rsid w:val="00E2665E"/>
    <w:rsid w:val="00E26AA3"/>
    <w:rsid w:val="00E26CCF"/>
    <w:rsid w:val="00E27DF3"/>
    <w:rsid w:val="00E308E4"/>
    <w:rsid w:val="00E31CFA"/>
    <w:rsid w:val="00E31E08"/>
    <w:rsid w:val="00E31E87"/>
    <w:rsid w:val="00E31F7C"/>
    <w:rsid w:val="00E322E9"/>
    <w:rsid w:val="00E32DE3"/>
    <w:rsid w:val="00E33255"/>
    <w:rsid w:val="00E33525"/>
    <w:rsid w:val="00E33544"/>
    <w:rsid w:val="00E33A42"/>
    <w:rsid w:val="00E33AE9"/>
    <w:rsid w:val="00E33B5B"/>
    <w:rsid w:val="00E33B7D"/>
    <w:rsid w:val="00E33FFB"/>
    <w:rsid w:val="00E34A10"/>
    <w:rsid w:val="00E34D5E"/>
    <w:rsid w:val="00E34F0D"/>
    <w:rsid w:val="00E35080"/>
    <w:rsid w:val="00E360E2"/>
    <w:rsid w:val="00E369DA"/>
    <w:rsid w:val="00E36D49"/>
    <w:rsid w:val="00E37090"/>
    <w:rsid w:val="00E40792"/>
    <w:rsid w:val="00E411B1"/>
    <w:rsid w:val="00E41D7C"/>
    <w:rsid w:val="00E421C0"/>
    <w:rsid w:val="00E42428"/>
    <w:rsid w:val="00E42491"/>
    <w:rsid w:val="00E425C2"/>
    <w:rsid w:val="00E42C5B"/>
    <w:rsid w:val="00E44157"/>
    <w:rsid w:val="00E442D8"/>
    <w:rsid w:val="00E443AA"/>
    <w:rsid w:val="00E447D3"/>
    <w:rsid w:val="00E44A18"/>
    <w:rsid w:val="00E45383"/>
    <w:rsid w:val="00E455E2"/>
    <w:rsid w:val="00E459F5"/>
    <w:rsid w:val="00E45F35"/>
    <w:rsid w:val="00E46613"/>
    <w:rsid w:val="00E46BBE"/>
    <w:rsid w:val="00E4734A"/>
    <w:rsid w:val="00E47923"/>
    <w:rsid w:val="00E47BCB"/>
    <w:rsid w:val="00E50545"/>
    <w:rsid w:val="00E5084E"/>
    <w:rsid w:val="00E50BC9"/>
    <w:rsid w:val="00E50FF1"/>
    <w:rsid w:val="00E5103B"/>
    <w:rsid w:val="00E51A8F"/>
    <w:rsid w:val="00E51F33"/>
    <w:rsid w:val="00E52032"/>
    <w:rsid w:val="00E521F2"/>
    <w:rsid w:val="00E533C0"/>
    <w:rsid w:val="00E538ED"/>
    <w:rsid w:val="00E5394F"/>
    <w:rsid w:val="00E53FED"/>
    <w:rsid w:val="00E540B7"/>
    <w:rsid w:val="00E5526B"/>
    <w:rsid w:val="00E55A2F"/>
    <w:rsid w:val="00E55ACE"/>
    <w:rsid w:val="00E55C38"/>
    <w:rsid w:val="00E56C27"/>
    <w:rsid w:val="00E56F7C"/>
    <w:rsid w:val="00E572B1"/>
    <w:rsid w:val="00E575D3"/>
    <w:rsid w:val="00E57ECE"/>
    <w:rsid w:val="00E60279"/>
    <w:rsid w:val="00E6119B"/>
    <w:rsid w:val="00E613DB"/>
    <w:rsid w:val="00E61650"/>
    <w:rsid w:val="00E622A5"/>
    <w:rsid w:val="00E6343D"/>
    <w:rsid w:val="00E63D7A"/>
    <w:rsid w:val="00E648B0"/>
    <w:rsid w:val="00E65525"/>
    <w:rsid w:val="00E65A60"/>
    <w:rsid w:val="00E65E97"/>
    <w:rsid w:val="00E66009"/>
    <w:rsid w:val="00E66084"/>
    <w:rsid w:val="00E665C7"/>
    <w:rsid w:val="00E665CA"/>
    <w:rsid w:val="00E66819"/>
    <w:rsid w:val="00E66C1E"/>
    <w:rsid w:val="00E67640"/>
    <w:rsid w:val="00E67987"/>
    <w:rsid w:val="00E705BD"/>
    <w:rsid w:val="00E70644"/>
    <w:rsid w:val="00E70656"/>
    <w:rsid w:val="00E70BFA"/>
    <w:rsid w:val="00E70DF8"/>
    <w:rsid w:val="00E716A5"/>
    <w:rsid w:val="00E717DB"/>
    <w:rsid w:val="00E71DC9"/>
    <w:rsid w:val="00E71F54"/>
    <w:rsid w:val="00E7204E"/>
    <w:rsid w:val="00E72207"/>
    <w:rsid w:val="00E722D9"/>
    <w:rsid w:val="00E73118"/>
    <w:rsid w:val="00E733C3"/>
    <w:rsid w:val="00E734FF"/>
    <w:rsid w:val="00E738A8"/>
    <w:rsid w:val="00E73DF9"/>
    <w:rsid w:val="00E75D3A"/>
    <w:rsid w:val="00E769AF"/>
    <w:rsid w:val="00E76E38"/>
    <w:rsid w:val="00E77AE2"/>
    <w:rsid w:val="00E77BF4"/>
    <w:rsid w:val="00E8012F"/>
    <w:rsid w:val="00E8058D"/>
    <w:rsid w:val="00E8068E"/>
    <w:rsid w:val="00E81221"/>
    <w:rsid w:val="00E814FF"/>
    <w:rsid w:val="00E8151A"/>
    <w:rsid w:val="00E817A6"/>
    <w:rsid w:val="00E825AC"/>
    <w:rsid w:val="00E83090"/>
    <w:rsid w:val="00E8341E"/>
    <w:rsid w:val="00E840D7"/>
    <w:rsid w:val="00E847CA"/>
    <w:rsid w:val="00E84AF1"/>
    <w:rsid w:val="00E853EE"/>
    <w:rsid w:val="00E86852"/>
    <w:rsid w:val="00E86CC3"/>
    <w:rsid w:val="00E86D9B"/>
    <w:rsid w:val="00E87279"/>
    <w:rsid w:val="00E8739A"/>
    <w:rsid w:val="00E900CE"/>
    <w:rsid w:val="00E90488"/>
    <w:rsid w:val="00E907BE"/>
    <w:rsid w:val="00E911B7"/>
    <w:rsid w:val="00E91EAE"/>
    <w:rsid w:val="00E92482"/>
    <w:rsid w:val="00E92A2D"/>
    <w:rsid w:val="00E9383A"/>
    <w:rsid w:val="00E93C7D"/>
    <w:rsid w:val="00E93D39"/>
    <w:rsid w:val="00E94353"/>
    <w:rsid w:val="00E94B31"/>
    <w:rsid w:val="00E94DCA"/>
    <w:rsid w:val="00E955BD"/>
    <w:rsid w:val="00E95A9F"/>
    <w:rsid w:val="00E95B5E"/>
    <w:rsid w:val="00E965EE"/>
    <w:rsid w:val="00E96E4C"/>
    <w:rsid w:val="00E97529"/>
    <w:rsid w:val="00E97F4A"/>
    <w:rsid w:val="00E97FC0"/>
    <w:rsid w:val="00EA002F"/>
    <w:rsid w:val="00EA0459"/>
    <w:rsid w:val="00EA04FB"/>
    <w:rsid w:val="00EA09BF"/>
    <w:rsid w:val="00EA09DD"/>
    <w:rsid w:val="00EA0BE8"/>
    <w:rsid w:val="00EA0C99"/>
    <w:rsid w:val="00EA100E"/>
    <w:rsid w:val="00EA11E6"/>
    <w:rsid w:val="00EA1587"/>
    <w:rsid w:val="00EA1A1D"/>
    <w:rsid w:val="00EA216D"/>
    <w:rsid w:val="00EA27CC"/>
    <w:rsid w:val="00EA2BE7"/>
    <w:rsid w:val="00EA37A6"/>
    <w:rsid w:val="00EA37F5"/>
    <w:rsid w:val="00EA3957"/>
    <w:rsid w:val="00EA3C65"/>
    <w:rsid w:val="00EA3D40"/>
    <w:rsid w:val="00EA3EB9"/>
    <w:rsid w:val="00EA3ED8"/>
    <w:rsid w:val="00EA4707"/>
    <w:rsid w:val="00EA4CB8"/>
    <w:rsid w:val="00EA4EBD"/>
    <w:rsid w:val="00EA57FB"/>
    <w:rsid w:val="00EA592C"/>
    <w:rsid w:val="00EA5DC6"/>
    <w:rsid w:val="00EA61D8"/>
    <w:rsid w:val="00EA65FA"/>
    <w:rsid w:val="00EA6FA1"/>
    <w:rsid w:val="00EA724F"/>
    <w:rsid w:val="00EA7281"/>
    <w:rsid w:val="00EA7338"/>
    <w:rsid w:val="00EA7E3A"/>
    <w:rsid w:val="00EB04C4"/>
    <w:rsid w:val="00EB050C"/>
    <w:rsid w:val="00EB0573"/>
    <w:rsid w:val="00EB09E1"/>
    <w:rsid w:val="00EB0D0B"/>
    <w:rsid w:val="00EB1B63"/>
    <w:rsid w:val="00EB1F4F"/>
    <w:rsid w:val="00EB21CF"/>
    <w:rsid w:val="00EB2275"/>
    <w:rsid w:val="00EB29DB"/>
    <w:rsid w:val="00EB3907"/>
    <w:rsid w:val="00EB3923"/>
    <w:rsid w:val="00EB39A3"/>
    <w:rsid w:val="00EB40FB"/>
    <w:rsid w:val="00EB4BBD"/>
    <w:rsid w:val="00EB4DB8"/>
    <w:rsid w:val="00EB5640"/>
    <w:rsid w:val="00EB58C6"/>
    <w:rsid w:val="00EB5BB5"/>
    <w:rsid w:val="00EB60EC"/>
    <w:rsid w:val="00EB65D8"/>
    <w:rsid w:val="00EB7510"/>
    <w:rsid w:val="00EB764B"/>
    <w:rsid w:val="00EC028B"/>
    <w:rsid w:val="00EC0303"/>
    <w:rsid w:val="00EC0928"/>
    <w:rsid w:val="00EC0D1E"/>
    <w:rsid w:val="00EC111E"/>
    <w:rsid w:val="00EC116B"/>
    <w:rsid w:val="00EC1383"/>
    <w:rsid w:val="00EC1621"/>
    <w:rsid w:val="00EC17ED"/>
    <w:rsid w:val="00EC2105"/>
    <w:rsid w:val="00EC2278"/>
    <w:rsid w:val="00EC29B1"/>
    <w:rsid w:val="00EC2EF8"/>
    <w:rsid w:val="00EC3570"/>
    <w:rsid w:val="00EC3F60"/>
    <w:rsid w:val="00EC4BDB"/>
    <w:rsid w:val="00EC4C51"/>
    <w:rsid w:val="00EC5388"/>
    <w:rsid w:val="00EC5498"/>
    <w:rsid w:val="00EC593D"/>
    <w:rsid w:val="00EC5C2A"/>
    <w:rsid w:val="00EC5C98"/>
    <w:rsid w:val="00EC6FBF"/>
    <w:rsid w:val="00EC7816"/>
    <w:rsid w:val="00EC795A"/>
    <w:rsid w:val="00EC7CEF"/>
    <w:rsid w:val="00ED03C8"/>
    <w:rsid w:val="00ED0943"/>
    <w:rsid w:val="00ED14F6"/>
    <w:rsid w:val="00ED1B50"/>
    <w:rsid w:val="00ED1D79"/>
    <w:rsid w:val="00ED2ABC"/>
    <w:rsid w:val="00ED2B17"/>
    <w:rsid w:val="00ED34A9"/>
    <w:rsid w:val="00ED34C0"/>
    <w:rsid w:val="00ED39F8"/>
    <w:rsid w:val="00ED3C74"/>
    <w:rsid w:val="00ED3F2B"/>
    <w:rsid w:val="00ED49EF"/>
    <w:rsid w:val="00ED4A35"/>
    <w:rsid w:val="00ED53FB"/>
    <w:rsid w:val="00ED6066"/>
    <w:rsid w:val="00ED682D"/>
    <w:rsid w:val="00ED6B25"/>
    <w:rsid w:val="00EE0832"/>
    <w:rsid w:val="00EE0B0C"/>
    <w:rsid w:val="00EE0F08"/>
    <w:rsid w:val="00EE1752"/>
    <w:rsid w:val="00EE182D"/>
    <w:rsid w:val="00EE19EE"/>
    <w:rsid w:val="00EE1D0D"/>
    <w:rsid w:val="00EE296A"/>
    <w:rsid w:val="00EE2BF2"/>
    <w:rsid w:val="00EE3198"/>
    <w:rsid w:val="00EE33DF"/>
    <w:rsid w:val="00EE3B9F"/>
    <w:rsid w:val="00EE3BA7"/>
    <w:rsid w:val="00EE3CDF"/>
    <w:rsid w:val="00EE3DD9"/>
    <w:rsid w:val="00EE4C06"/>
    <w:rsid w:val="00EE4E1B"/>
    <w:rsid w:val="00EE4F45"/>
    <w:rsid w:val="00EE570E"/>
    <w:rsid w:val="00EE5CDF"/>
    <w:rsid w:val="00EE5E05"/>
    <w:rsid w:val="00EE62E9"/>
    <w:rsid w:val="00EE67A7"/>
    <w:rsid w:val="00EE6E0A"/>
    <w:rsid w:val="00EE7133"/>
    <w:rsid w:val="00EE7414"/>
    <w:rsid w:val="00EE7472"/>
    <w:rsid w:val="00EE7701"/>
    <w:rsid w:val="00EE7AA6"/>
    <w:rsid w:val="00EF048F"/>
    <w:rsid w:val="00EF06F6"/>
    <w:rsid w:val="00EF1C64"/>
    <w:rsid w:val="00EF1D82"/>
    <w:rsid w:val="00EF2628"/>
    <w:rsid w:val="00EF2BCB"/>
    <w:rsid w:val="00EF2F55"/>
    <w:rsid w:val="00EF35DA"/>
    <w:rsid w:val="00EF3696"/>
    <w:rsid w:val="00EF3AF8"/>
    <w:rsid w:val="00EF414D"/>
    <w:rsid w:val="00EF466A"/>
    <w:rsid w:val="00EF4D5E"/>
    <w:rsid w:val="00EF50B2"/>
    <w:rsid w:val="00EF53C1"/>
    <w:rsid w:val="00EF5654"/>
    <w:rsid w:val="00EF5932"/>
    <w:rsid w:val="00EF596F"/>
    <w:rsid w:val="00EF5E62"/>
    <w:rsid w:val="00EF60B6"/>
    <w:rsid w:val="00EF6184"/>
    <w:rsid w:val="00EF6696"/>
    <w:rsid w:val="00EF6BC2"/>
    <w:rsid w:val="00EF6FB9"/>
    <w:rsid w:val="00EF71CD"/>
    <w:rsid w:val="00EF7652"/>
    <w:rsid w:val="00EF7817"/>
    <w:rsid w:val="00EF7B0F"/>
    <w:rsid w:val="00F004CC"/>
    <w:rsid w:val="00F00653"/>
    <w:rsid w:val="00F00A2A"/>
    <w:rsid w:val="00F010A7"/>
    <w:rsid w:val="00F01B47"/>
    <w:rsid w:val="00F01E96"/>
    <w:rsid w:val="00F01EF9"/>
    <w:rsid w:val="00F0254C"/>
    <w:rsid w:val="00F02928"/>
    <w:rsid w:val="00F02967"/>
    <w:rsid w:val="00F02D1B"/>
    <w:rsid w:val="00F02E65"/>
    <w:rsid w:val="00F02F62"/>
    <w:rsid w:val="00F03AC4"/>
    <w:rsid w:val="00F042AB"/>
    <w:rsid w:val="00F0558E"/>
    <w:rsid w:val="00F06354"/>
    <w:rsid w:val="00F066DC"/>
    <w:rsid w:val="00F06909"/>
    <w:rsid w:val="00F06929"/>
    <w:rsid w:val="00F0699D"/>
    <w:rsid w:val="00F06C6E"/>
    <w:rsid w:val="00F06DA9"/>
    <w:rsid w:val="00F0718F"/>
    <w:rsid w:val="00F07C32"/>
    <w:rsid w:val="00F07C82"/>
    <w:rsid w:val="00F1017E"/>
    <w:rsid w:val="00F10255"/>
    <w:rsid w:val="00F102F0"/>
    <w:rsid w:val="00F10AB1"/>
    <w:rsid w:val="00F10BB5"/>
    <w:rsid w:val="00F114A1"/>
    <w:rsid w:val="00F11C12"/>
    <w:rsid w:val="00F11D35"/>
    <w:rsid w:val="00F11DA6"/>
    <w:rsid w:val="00F11DD8"/>
    <w:rsid w:val="00F11FEB"/>
    <w:rsid w:val="00F121A3"/>
    <w:rsid w:val="00F12286"/>
    <w:rsid w:val="00F12B5C"/>
    <w:rsid w:val="00F1322F"/>
    <w:rsid w:val="00F13278"/>
    <w:rsid w:val="00F13F3C"/>
    <w:rsid w:val="00F13FF9"/>
    <w:rsid w:val="00F14A1A"/>
    <w:rsid w:val="00F14A1C"/>
    <w:rsid w:val="00F15580"/>
    <w:rsid w:val="00F15623"/>
    <w:rsid w:val="00F15857"/>
    <w:rsid w:val="00F158F9"/>
    <w:rsid w:val="00F15BA5"/>
    <w:rsid w:val="00F15CE3"/>
    <w:rsid w:val="00F169F8"/>
    <w:rsid w:val="00F1784D"/>
    <w:rsid w:val="00F17929"/>
    <w:rsid w:val="00F17C26"/>
    <w:rsid w:val="00F17DE9"/>
    <w:rsid w:val="00F17F4C"/>
    <w:rsid w:val="00F2063C"/>
    <w:rsid w:val="00F20A00"/>
    <w:rsid w:val="00F20EE9"/>
    <w:rsid w:val="00F210F2"/>
    <w:rsid w:val="00F21491"/>
    <w:rsid w:val="00F2248B"/>
    <w:rsid w:val="00F229E5"/>
    <w:rsid w:val="00F22CB9"/>
    <w:rsid w:val="00F2306B"/>
    <w:rsid w:val="00F2335A"/>
    <w:rsid w:val="00F237B0"/>
    <w:rsid w:val="00F24C7A"/>
    <w:rsid w:val="00F24FC5"/>
    <w:rsid w:val="00F254B8"/>
    <w:rsid w:val="00F25EBB"/>
    <w:rsid w:val="00F26474"/>
    <w:rsid w:val="00F2672A"/>
    <w:rsid w:val="00F2676F"/>
    <w:rsid w:val="00F278B1"/>
    <w:rsid w:val="00F27E5C"/>
    <w:rsid w:val="00F27F2E"/>
    <w:rsid w:val="00F27F58"/>
    <w:rsid w:val="00F30830"/>
    <w:rsid w:val="00F30AAA"/>
    <w:rsid w:val="00F30B0D"/>
    <w:rsid w:val="00F310A0"/>
    <w:rsid w:val="00F316B4"/>
    <w:rsid w:val="00F31F8F"/>
    <w:rsid w:val="00F32302"/>
    <w:rsid w:val="00F33BC6"/>
    <w:rsid w:val="00F34603"/>
    <w:rsid w:val="00F34C2B"/>
    <w:rsid w:val="00F34F0B"/>
    <w:rsid w:val="00F34FD0"/>
    <w:rsid w:val="00F35307"/>
    <w:rsid w:val="00F35321"/>
    <w:rsid w:val="00F35371"/>
    <w:rsid w:val="00F358AC"/>
    <w:rsid w:val="00F36504"/>
    <w:rsid w:val="00F406EF"/>
    <w:rsid w:val="00F40C74"/>
    <w:rsid w:val="00F41178"/>
    <w:rsid w:val="00F41875"/>
    <w:rsid w:val="00F41F27"/>
    <w:rsid w:val="00F41F62"/>
    <w:rsid w:val="00F42952"/>
    <w:rsid w:val="00F433F7"/>
    <w:rsid w:val="00F435FD"/>
    <w:rsid w:val="00F43A68"/>
    <w:rsid w:val="00F4411F"/>
    <w:rsid w:val="00F44B25"/>
    <w:rsid w:val="00F44E20"/>
    <w:rsid w:val="00F44F89"/>
    <w:rsid w:val="00F45144"/>
    <w:rsid w:val="00F457A3"/>
    <w:rsid w:val="00F45806"/>
    <w:rsid w:val="00F45BDA"/>
    <w:rsid w:val="00F45F3F"/>
    <w:rsid w:val="00F463AA"/>
    <w:rsid w:val="00F47300"/>
    <w:rsid w:val="00F4774D"/>
    <w:rsid w:val="00F4777D"/>
    <w:rsid w:val="00F5054B"/>
    <w:rsid w:val="00F5089A"/>
    <w:rsid w:val="00F51A52"/>
    <w:rsid w:val="00F51BE5"/>
    <w:rsid w:val="00F538F2"/>
    <w:rsid w:val="00F5410A"/>
    <w:rsid w:val="00F54938"/>
    <w:rsid w:val="00F54DFD"/>
    <w:rsid w:val="00F550E2"/>
    <w:rsid w:val="00F55FD7"/>
    <w:rsid w:val="00F5620C"/>
    <w:rsid w:val="00F56513"/>
    <w:rsid w:val="00F5655D"/>
    <w:rsid w:val="00F5681B"/>
    <w:rsid w:val="00F56C40"/>
    <w:rsid w:val="00F572B5"/>
    <w:rsid w:val="00F5748E"/>
    <w:rsid w:val="00F576F7"/>
    <w:rsid w:val="00F60038"/>
    <w:rsid w:val="00F602E1"/>
    <w:rsid w:val="00F608F2"/>
    <w:rsid w:val="00F60EFC"/>
    <w:rsid w:val="00F6132F"/>
    <w:rsid w:val="00F6165E"/>
    <w:rsid w:val="00F6213A"/>
    <w:rsid w:val="00F62292"/>
    <w:rsid w:val="00F62387"/>
    <w:rsid w:val="00F6246B"/>
    <w:rsid w:val="00F63275"/>
    <w:rsid w:val="00F63401"/>
    <w:rsid w:val="00F63D40"/>
    <w:rsid w:val="00F63E12"/>
    <w:rsid w:val="00F642F2"/>
    <w:rsid w:val="00F64F56"/>
    <w:rsid w:val="00F651CD"/>
    <w:rsid w:val="00F659B0"/>
    <w:rsid w:val="00F65A07"/>
    <w:rsid w:val="00F65BCE"/>
    <w:rsid w:val="00F662AB"/>
    <w:rsid w:val="00F66465"/>
    <w:rsid w:val="00F66470"/>
    <w:rsid w:val="00F670ED"/>
    <w:rsid w:val="00F67A04"/>
    <w:rsid w:val="00F67B1B"/>
    <w:rsid w:val="00F70840"/>
    <w:rsid w:val="00F7119D"/>
    <w:rsid w:val="00F713F0"/>
    <w:rsid w:val="00F7150C"/>
    <w:rsid w:val="00F7192F"/>
    <w:rsid w:val="00F72B7B"/>
    <w:rsid w:val="00F72EE2"/>
    <w:rsid w:val="00F7301B"/>
    <w:rsid w:val="00F7315F"/>
    <w:rsid w:val="00F731A5"/>
    <w:rsid w:val="00F73363"/>
    <w:rsid w:val="00F73625"/>
    <w:rsid w:val="00F73BAA"/>
    <w:rsid w:val="00F74119"/>
    <w:rsid w:val="00F74742"/>
    <w:rsid w:val="00F74DBA"/>
    <w:rsid w:val="00F74E17"/>
    <w:rsid w:val="00F75248"/>
    <w:rsid w:val="00F7591D"/>
    <w:rsid w:val="00F75D6F"/>
    <w:rsid w:val="00F77091"/>
    <w:rsid w:val="00F7714E"/>
    <w:rsid w:val="00F77680"/>
    <w:rsid w:val="00F77D25"/>
    <w:rsid w:val="00F77E9D"/>
    <w:rsid w:val="00F806FA"/>
    <w:rsid w:val="00F80BC5"/>
    <w:rsid w:val="00F814E9"/>
    <w:rsid w:val="00F815E9"/>
    <w:rsid w:val="00F8192B"/>
    <w:rsid w:val="00F81B90"/>
    <w:rsid w:val="00F81BCE"/>
    <w:rsid w:val="00F82F2B"/>
    <w:rsid w:val="00F83EE3"/>
    <w:rsid w:val="00F84A33"/>
    <w:rsid w:val="00F84F81"/>
    <w:rsid w:val="00F85309"/>
    <w:rsid w:val="00F8595D"/>
    <w:rsid w:val="00F85A01"/>
    <w:rsid w:val="00F85BD5"/>
    <w:rsid w:val="00F85DDA"/>
    <w:rsid w:val="00F864B6"/>
    <w:rsid w:val="00F86A2B"/>
    <w:rsid w:val="00F86CC8"/>
    <w:rsid w:val="00F86DFA"/>
    <w:rsid w:val="00F87338"/>
    <w:rsid w:val="00F87512"/>
    <w:rsid w:val="00F877F0"/>
    <w:rsid w:val="00F87915"/>
    <w:rsid w:val="00F909D6"/>
    <w:rsid w:val="00F9139B"/>
    <w:rsid w:val="00F921F2"/>
    <w:rsid w:val="00F9250E"/>
    <w:rsid w:val="00F92F45"/>
    <w:rsid w:val="00F93253"/>
    <w:rsid w:val="00F93335"/>
    <w:rsid w:val="00F9375A"/>
    <w:rsid w:val="00F9395F"/>
    <w:rsid w:val="00F93B83"/>
    <w:rsid w:val="00F93F4E"/>
    <w:rsid w:val="00F94549"/>
    <w:rsid w:val="00F94734"/>
    <w:rsid w:val="00F95512"/>
    <w:rsid w:val="00F95657"/>
    <w:rsid w:val="00F95F53"/>
    <w:rsid w:val="00F9691A"/>
    <w:rsid w:val="00F969D5"/>
    <w:rsid w:val="00F97D6F"/>
    <w:rsid w:val="00F97DB7"/>
    <w:rsid w:val="00F97ECE"/>
    <w:rsid w:val="00F97F85"/>
    <w:rsid w:val="00FA02AF"/>
    <w:rsid w:val="00FA03AA"/>
    <w:rsid w:val="00FA04BB"/>
    <w:rsid w:val="00FA0730"/>
    <w:rsid w:val="00FA0BB7"/>
    <w:rsid w:val="00FA139D"/>
    <w:rsid w:val="00FA1843"/>
    <w:rsid w:val="00FA2BBC"/>
    <w:rsid w:val="00FA2E42"/>
    <w:rsid w:val="00FA2E79"/>
    <w:rsid w:val="00FA39A5"/>
    <w:rsid w:val="00FA3CE1"/>
    <w:rsid w:val="00FA3F95"/>
    <w:rsid w:val="00FA4B20"/>
    <w:rsid w:val="00FA5AC1"/>
    <w:rsid w:val="00FA5BE8"/>
    <w:rsid w:val="00FA5FD7"/>
    <w:rsid w:val="00FA62C1"/>
    <w:rsid w:val="00FA6979"/>
    <w:rsid w:val="00FA6F58"/>
    <w:rsid w:val="00FA74FC"/>
    <w:rsid w:val="00FA7852"/>
    <w:rsid w:val="00FB062E"/>
    <w:rsid w:val="00FB082D"/>
    <w:rsid w:val="00FB16C6"/>
    <w:rsid w:val="00FB1F93"/>
    <w:rsid w:val="00FB212B"/>
    <w:rsid w:val="00FB26F5"/>
    <w:rsid w:val="00FB2DAB"/>
    <w:rsid w:val="00FB321F"/>
    <w:rsid w:val="00FB33D8"/>
    <w:rsid w:val="00FB3771"/>
    <w:rsid w:val="00FB38DD"/>
    <w:rsid w:val="00FB4048"/>
    <w:rsid w:val="00FB533A"/>
    <w:rsid w:val="00FB5549"/>
    <w:rsid w:val="00FB585F"/>
    <w:rsid w:val="00FB5D5F"/>
    <w:rsid w:val="00FB72DE"/>
    <w:rsid w:val="00FB7AA3"/>
    <w:rsid w:val="00FB7D1E"/>
    <w:rsid w:val="00FB7D4B"/>
    <w:rsid w:val="00FC06C2"/>
    <w:rsid w:val="00FC0B48"/>
    <w:rsid w:val="00FC0D0A"/>
    <w:rsid w:val="00FC0E93"/>
    <w:rsid w:val="00FC0FC1"/>
    <w:rsid w:val="00FC110F"/>
    <w:rsid w:val="00FC1976"/>
    <w:rsid w:val="00FC1A2D"/>
    <w:rsid w:val="00FC21D9"/>
    <w:rsid w:val="00FC25FC"/>
    <w:rsid w:val="00FC275A"/>
    <w:rsid w:val="00FC2858"/>
    <w:rsid w:val="00FC2D4A"/>
    <w:rsid w:val="00FC2EC9"/>
    <w:rsid w:val="00FC31BD"/>
    <w:rsid w:val="00FC33FD"/>
    <w:rsid w:val="00FC3C85"/>
    <w:rsid w:val="00FC41B7"/>
    <w:rsid w:val="00FC4322"/>
    <w:rsid w:val="00FC4921"/>
    <w:rsid w:val="00FC4C02"/>
    <w:rsid w:val="00FC4DC2"/>
    <w:rsid w:val="00FC5128"/>
    <w:rsid w:val="00FC5A9D"/>
    <w:rsid w:val="00FC62AE"/>
    <w:rsid w:val="00FC68F8"/>
    <w:rsid w:val="00FC723A"/>
    <w:rsid w:val="00FD00B0"/>
    <w:rsid w:val="00FD0603"/>
    <w:rsid w:val="00FD0CF4"/>
    <w:rsid w:val="00FD1AB7"/>
    <w:rsid w:val="00FD1F0E"/>
    <w:rsid w:val="00FD2207"/>
    <w:rsid w:val="00FD2560"/>
    <w:rsid w:val="00FD2701"/>
    <w:rsid w:val="00FD278C"/>
    <w:rsid w:val="00FD2BDF"/>
    <w:rsid w:val="00FD35E9"/>
    <w:rsid w:val="00FD3EF2"/>
    <w:rsid w:val="00FD5234"/>
    <w:rsid w:val="00FD5B36"/>
    <w:rsid w:val="00FD60E9"/>
    <w:rsid w:val="00FD6620"/>
    <w:rsid w:val="00FD74A7"/>
    <w:rsid w:val="00FD7BC6"/>
    <w:rsid w:val="00FD7D7C"/>
    <w:rsid w:val="00FD7E98"/>
    <w:rsid w:val="00FE024C"/>
    <w:rsid w:val="00FE07E4"/>
    <w:rsid w:val="00FE08C9"/>
    <w:rsid w:val="00FE0EAA"/>
    <w:rsid w:val="00FE156B"/>
    <w:rsid w:val="00FE228B"/>
    <w:rsid w:val="00FE2536"/>
    <w:rsid w:val="00FE2865"/>
    <w:rsid w:val="00FE343F"/>
    <w:rsid w:val="00FE3D56"/>
    <w:rsid w:val="00FE41F1"/>
    <w:rsid w:val="00FE44B0"/>
    <w:rsid w:val="00FE46AF"/>
    <w:rsid w:val="00FE4FFC"/>
    <w:rsid w:val="00FE5983"/>
    <w:rsid w:val="00FE5B66"/>
    <w:rsid w:val="00FE6689"/>
    <w:rsid w:val="00FE69AF"/>
    <w:rsid w:val="00FE7016"/>
    <w:rsid w:val="00FE7044"/>
    <w:rsid w:val="00FE723A"/>
    <w:rsid w:val="00FE77D1"/>
    <w:rsid w:val="00FE7987"/>
    <w:rsid w:val="00FF01C9"/>
    <w:rsid w:val="00FF07EA"/>
    <w:rsid w:val="00FF104B"/>
    <w:rsid w:val="00FF10CF"/>
    <w:rsid w:val="00FF1252"/>
    <w:rsid w:val="00FF1E4C"/>
    <w:rsid w:val="00FF1FCD"/>
    <w:rsid w:val="00FF209C"/>
    <w:rsid w:val="00FF2166"/>
    <w:rsid w:val="00FF2343"/>
    <w:rsid w:val="00FF2475"/>
    <w:rsid w:val="00FF24EF"/>
    <w:rsid w:val="00FF286D"/>
    <w:rsid w:val="00FF2C89"/>
    <w:rsid w:val="00FF2FF8"/>
    <w:rsid w:val="00FF33C1"/>
    <w:rsid w:val="00FF33DE"/>
    <w:rsid w:val="00FF387F"/>
    <w:rsid w:val="00FF3954"/>
    <w:rsid w:val="00FF3B4B"/>
    <w:rsid w:val="00FF3D23"/>
    <w:rsid w:val="00FF3F1E"/>
    <w:rsid w:val="00FF43B1"/>
    <w:rsid w:val="00FF5117"/>
    <w:rsid w:val="00FF5F17"/>
    <w:rsid w:val="00FF6159"/>
    <w:rsid w:val="00FF6537"/>
    <w:rsid w:val="00FF7554"/>
    <w:rsid w:val="00FF7998"/>
    <w:rsid w:val="00FF7D5A"/>
    <w:rsid w:val="4BCFADB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A55C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553F1"/>
    <w:rPr>
      <w:rFonts w:ascii="Arial" w:hAnsi="Arial"/>
      <w:sz w:val="19"/>
      <w:szCs w:val="24"/>
      <w:lang w:eastAsia="en-US"/>
    </w:rPr>
  </w:style>
  <w:style w:type="paragraph" w:styleId="Nadpis1">
    <w:name w:val="heading 1"/>
    <w:aliases w:val="Nadpis 1 - IM,I,kapitola,Čo robí (časť),Chapter"/>
    <w:next w:val="Nadpis2"/>
    <w:qFormat/>
    <w:rsid w:val="00B20785"/>
    <w:pPr>
      <w:keepNext/>
      <w:pageBreakBefore/>
      <w:numPr>
        <w:numId w:val="1"/>
      </w:numPr>
      <w:spacing w:after="800"/>
      <w:ind w:left="432"/>
      <w:outlineLvl w:val="0"/>
    </w:pPr>
    <w:rPr>
      <w:rFonts w:ascii="Times New Roman Bold" w:hAnsi="Times New Roman Bold" w:cs="Arial"/>
      <w:bCs/>
      <w:color w:val="002776"/>
      <w:kern w:val="32"/>
      <w:sz w:val="60"/>
      <w:szCs w:val="32"/>
      <w:lang w:val="en-US" w:eastAsia="en-US"/>
    </w:rPr>
  </w:style>
  <w:style w:type="paragraph" w:styleId="Nadpis2">
    <w:name w:val="heading 2"/>
    <w:aliases w:val="AB,Nadpis_2,Úloha,Úloha Char,Heading 2 Char1,Heading 2 Char Char,Char Char Char Char Char Char"/>
    <w:basedOn w:val="Nadpis1"/>
    <w:next w:val="Nadpis3"/>
    <w:link w:val="Nadpis2Char"/>
    <w:qFormat/>
    <w:rsid w:val="00E421C0"/>
    <w:pPr>
      <w:pageBreakBefore w:val="0"/>
      <w:numPr>
        <w:ilvl w:val="1"/>
      </w:numPr>
      <w:spacing w:before="240" w:after="240"/>
      <w:ind w:left="576"/>
      <w:outlineLvl w:val="1"/>
    </w:pPr>
    <w:rPr>
      <w:rFonts w:ascii="Arial" w:hAnsi="Arial"/>
      <w:b/>
      <w:bCs w:val="0"/>
      <w:iCs/>
      <w:color w:val="92D400"/>
      <w:sz w:val="24"/>
      <w:szCs w:val="24"/>
    </w:rPr>
  </w:style>
  <w:style w:type="paragraph" w:styleId="Nadpis3">
    <w:name w:val="heading 3"/>
    <w:aliases w:val="Obyeajný,1,Podpodkapitola,adpis 3,Podúloha,Heading 3 Char,Heading 3 Char1 Char,Heading 3 Char Char Char"/>
    <w:basedOn w:val="Nadpis2"/>
    <w:next w:val="Normlny"/>
    <w:link w:val="Nadpis3Char"/>
    <w:qFormat/>
    <w:rsid w:val="00E421C0"/>
    <w:pPr>
      <w:numPr>
        <w:ilvl w:val="2"/>
      </w:numPr>
      <w:outlineLvl w:val="2"/>
    </w:pPr>
    <w:rPr>
      <w:rFonts w:cs="Times New Roman"/>
      <w:bCs/>
      <w:color w:val="3C8A2E"/>
      <w:szCs w:val="26"/>
      <w:lang w:val="x-none" w:eastAsia="x-none"/>
    </w:rPr>
  </w:style>
  <w:style w:type="paragraph" w:styleId="Nadpis4">
    <w:name w:val="heading 4"/>
    <w:aliases w:val="Nadpis 4 - IM,H4,1-1,Termín"/>
    <w:basedOn w:val="Normlny"/>
    <w:next w:val="Normlny"/>
    <w:link w:val="Nadpis4Char"/>
    <w:unhideWhenUsed/>
    <w:qFormat/>
    <w:rsid w:val="0008794A"/>
    <w:pPr>
      <w:keepNext/>
      <w:keepLines/>
      <w:numPr>
        <w:ilvl w:val="3"/>
        <w:numId w:val="1"/>
      </w:numPr>
      <w:spacing w:before="240" w:after="240"/>
      <w:outlineLvl w:val="3"/>
    </w:pPr>
    <w:rPr>
      <w:b/>
      <w:bCs/>
      <w:iCs/>
      <w:sz w:val="24"/>
      <w:lang w:val="x-none" w:eastAsia="x-none"/>
    </w:rPr>
  </w:style>
  <w:style w:type="paragraph" w:styleId="Nadpis5">
    <w:name w:val="heading 5"/>
    <w:aliases w:val="1-1-1"/>
    <w:basedOn w:val="Normlny"/>
    <w:next w:val="Normlny"/>
    <w:link w:val="Nadpis5Char"/>
    <w:unhideWhenUsed/>
    <w:qFormat/>
    <w:rsid w:val="0008794A"/>
    <w:pPr>
      <w:keepNext/>
      <w:keepLines/>
      <w:numPr>
        <w:ilvl w:val="4"/>
        <w:numId w:val="1"/>
      </w:numPr>
      <w:spacing w:before="240" w:after="240"/>
      <w:outlineLvl w:val="4"/>
    </w:pPr>
    <w:rPr>
      <w:b/>
      <w:i/>
      <w:color w:val="00133A"/>
      <w:sz w:val="24"/>
      <w:lang w:val="x-none" w:eastAsia="x-none"/>
    </w:rPr>
  </w:style>
  <w:style w:type="paragraph" w:styleId="Nadpis6">
    <w:name w:val="heading 6"/>
    <w:aliases w:val="1-1-1-1"/>
    <w:basedOn w:val="Normlny"/>
    <w:next w:val="Normlny"/>
    <w:link w:val="Nadpis6Char"/>
    <w:unhideWhenUsed/>
    <w:qFormat/>
    <w:rsid w:val="0008794A"/>
    <w:pPr>
      <w:keepNext/>
      <w:keepLines/>
      <w:numPr>
        <w:ilvl w:val="5"/>
        <w:numId w:val="1"/>
      </w:numPr>
      <w:spacing w:before="240" w:after="240"/>
      <w:ind w:left="1418" w:hanging="1418"/>
      <w:outlineLvl w:val="5"/>
    </w:pPr>
    <w:rPr>
      <w:i/>
      <w:iCs/>
      <w:color w:val="00133A"/>
      <w:sz w:val="24"/>
      <w:lang w:val="x-none" w:eastAsia="x-none"/>
    </w:rPr>
  </w:style>
  <w:style w:type="paragraph" w:styleId="Nadpis7">
    <w:name w:val="heading 7"/>
    <w:basedOn w:val="Normlny"/>
    <w:next w:val="Normlny"/>
    <w:link w:val="Nadpis7Char"/>
    <w:unhideWhenUsed/>
    <w:qFormat/>
    <w:rsid w:val="00E421C0"/>
    <w:pPr>
      <w:keepNext/>
      <w:keepLines/>
      <w:numPr>
        <w:ilvl w:val="6"/>
        <w:numId w:val="1"/>
      </w:numPr>
      <w:spacing w:before="240" w:after="240"/>
      <w:ind w:left="1576" w:hanging="1576"/>
      <w:outlineLvl w:val="6"/>
    </w:pPr>
    <w:rPr>
      <w:i/>
      <w:iCs/>
      <w:color w:val="404040"/>
      <w:sz w:val="22"/>
      <w:lang w:val="x-none" w:eastAsia="x-none"/>
    </w:rPr>
  </w:style>
  <w:style w:type="paragraph" w:styleId="Nadpis8">
    <w:name w:val="heading 8"/>
    <w:basedOn w:val="Normlny"/>
    <w:next w:val="Normlny"/>
    <w:link w:val="Nadpis8Char"/>
    <w:unhideWhenUsed/>
    <w:qFormat/>
    <w:rsid w:val="00E421C0"/>
    <w:pPr>
      <w:keepNext/>
      <w:keepLines/>
      <w:numPr>
        <w:ilvl w:val="7"/>
        <w:numId w:val="1"/>
      </w:numPr>
      <w:spacing w:before="240" w:after="240"/>
      <w:ind w:left="1701" w:hanging="1701"/>
      <w:outlineLvl w:val="7"/>
    </w:pPr>
    <w:rPr>
      <w:i/>
      <w:color w:val="404040"/>
      <w:sz w:val="20"/>
      <w:szCs w:val="20"/>
      <w:lang w:val="x-none" w:eastAsia="x-none"/>
    </w:rPr>
  </w:style>
  <w:style w:type="paragraph" w:styleId="Nadpis9">
    <w:name w:val="heading 9"/>
    <w:basedOn w:val="Normlny"/>
    <w:next w:val="Normlny"/>
    <w:link w:val="Nadpis9Char"/>
    <w:unhideWhenUsed/>
    <w:qFormat/>
    <w:rsid w:val="00E421C0"/>
    <w:pPr>
      <w:keepNext/>
      <w:keepLines/>
      <w:numPr>
        <w:ilvl w:val="8"/>
        <w:numId w:val="1"/>
      </w:numPr>
      <w:spacing w:before="240" w:after="240"/>
      <w:ind w:left="1985" w:hanging="1985"/>
      <w:outlineLvl w:val="8"/>
    </w:pPr>
    <w:rPr>
      <w:i/>
      <w:iCs/>
      <w:color w:val="404040"/>
      <w:sz w:val="18"/>
      <w:szCs w:val="20"/>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lang w:val="x-none" w:eastAsia="x-none"/>
    </w:rPr>
  </w:style>
  <w:style w:type="paragraph" w:styleId="Pta">
    <w:name w:val="footer"/>
    <w:basedOn w:val="Normlny"/>
    <w:link w:val="PtaChar"/>
    <w:uiPriority w:val="99"/>
    <w:rsid w:val="006F71E5"/>
    <w:pPr>
      <w:tabs>
        <w:tab w:val="center" w:pos="4703"/>
        <w:tab w:val="right" w:pos="9406"/>
      </w:tabs>
    </w:pPr>
    <w:rPr>
      <w:sz w:val="16"/>
      <w:lang w:val="x-none" w:eastAsia="x-none"/>
    </w:rPr>
  </w:style>
  <w:style w:type="character" w:styleId="slostrany">
    <w:name w:val="page number"/>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EF048F"/>
    <w:pPr>
      <w:tabs>
        <w:tab w:val="left" w:pos="1320"/>
        <w:tab w:val="right" w:leader="dot" w:pos="9060"/>
      </w:tabs>
      <w:spacing w:after="240"/>
      <w:ind w:left="482"/>
    </w:pPr>
    <w:rPr>
      <w:sz w:val="24"/>
    </w:rPr>
  </w:style>
  <w:style w:type="character" w:styleId="Hypertextovprepojenie">
    <w:name w:val="Hyperlink"/>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sz w:val="16"/>
      <w:szCs w:val="16"/>
      <w:lang w:val="x-none" w:eastAsia="x-none"/>
    </w:rPr>
  </w:style>
  <w:style w:type="character" w:customStyle="1" w:styleId="HlavikaChar">
    <w:name w:val="Hlavička Char"/>
    <w:link w:val="Hlavika"/>
    <w:rsid w:val="00E421C0"/>
    <w:rPr>
      <w:rFonts w:ascii="Arial" w:hAnsi="Arial"/>
      <w:sz w:val="16"/>
      <w:szCs w:val="24"/>
    </w:rPr>
  </w:style>
  <w:style w:type="character" w:customStyle="1" w:styleId="PtaChar">
    <w:name w:val="Päta Char"/>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eastAsia="en-US"/>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ind w:left="357" w:hanging="357"/>
      <w:jc w:val="both"/>
    </w:pPr>
    <w:rPr>
      <w:rFonts w:ascii="Arial" w:hAnsi="Arial"/>
      <w:b/>
      <w:noProof/>
      <w:color w:val="000000"/>
      <w:sz w:val="19"/>
      <w:szCs w:val="24"/>
      <w:lang w:val="cs-CZ" w:eastAsia="en-US"/>
    </w:rPr>
  </w:style>
  <w:style w:type="paragraph" w:customStyle="1" w:styleId="CaptionIntroductionparagraph">
    <w:name w:val="Caption Introduction paragraph"/>
    <w:qFormat/>
    <w:rsid w:val="007F11EE"/>
    <w:rPr>
      <w:rFonts w:ascii="Arial" w:hAnsi="Arial"/>
      <w:b/>
      <w:color w:val="00A1DE"/>
      <w:sz w:val="24"/>
      <w:szCs w:val="22"/>
      <w:lang w:val="cs-CZ" w:eastAsia="en-US"/>
    </w:rPr>
  </w:style>
  <w:style w:type="paragraph" w:customStyle="1" w:styleId="smlouvaheading2">
    <w:name w:val="smlouva heading 2"/>
    <w:basedOn w:val="CaptionIntroductionparagraph"/>
    <w:next w:val="BodyText1"/>
    <w:qFormat/>
    <w:rsid w:val="00900826"/>
    <w:pPr>
      <w:numPr>
        <w:ilvl w:val="1"/>
        <w:numId w:val="3"/>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lang w:val="en-US" w:eastAsia="en-US"/>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ilvl w:val="1"/>
        <w:numId w:val="39"/>
      </w:numPr>
      <w:spacing w:before="120"/>
    </w:pPr>
    <w:rPr>
      <w:rFonts w:eastAsia="Times"/>
      <w:color w:val="000000"/>
      <w:szCs w:val="20"/>
      <w:lang w:val="en-GB" w:eastAsia="x-none"/>
    </w:rPr>
  </w:style>
  <w:style w:type="character" w:customStyle="1" w:styleId="Bulletslevel1Char">
    <w:name w:val="Bullets level 1 Char"/>
    <w:link w:val="Bulletslevel1"/>
    <w:rsid w:val="001C2EF4"/>
    <w:rPr>
      <w:rFonts w:ascii="Arial" w:eastAsia="Times" w:hAnsi="Arial"/>
      <w:color w:val="000000"/>
      <w:sz w:val="19"/>
      <w:lang w:val="en-GB" w:eastAsia="x-none"/>
    </w:rPr>
  </w:style>
  <w:style w:type="paragraph" w:customStyle="1" w:styleId="Bulletslevel2">
    <w:name w:val="Bullets level 2"/>
    <w:basedOn w:val="Normlny"/>
    <w:link w:val="Bulletslevel2Char"/>
    <w:qFormat/>
    <w:rsid w:val="00DC6C4A"/>
    <w:pPr>
      <w:numPr>
        <w:numId w:val="2"/>
      </w:numPr>
      <w:tabs>
        <w:tab w:val="left" w:pos="567"/>
      </w:tabs>
      <w:spacing w:before="120"/>
    </w:pPr>
    <w:rPr>
      <w:rFonts w:eastAsia="Times"/>
      <w:color w:val="000000"/>
      <w:szCs w:val="20"/>
      <w:lang w:val="en-GB" w:eastAsia="x-none"/>
    </w:rPr>
  </w:style>
  <w:style w:type="character" w:customStyle="1" w:styleId="Bulletslevel2Char">
    <w:name w:val="Bullets level 2 Char"/>
    <w:link w:val="Bulletslevel2"/>
    <w:rsid w:val="00DC6C4A"/>
    <w:rPr>
      <w:rFonts w:ascii="Arial" w:eastAsia="Times" w:hAnsi="Arial"/>
      <w:color w:val="000000"/>
      <w:sz w:val="19"/>
      <w:lang w:val="en-GB" w:eastAsia="x-none"/>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eastAsia="en-US"/>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link w:val="Nadpis4"/>
    <w:rsid w:val="0008794A"/>
    <w:rPr>
      <w:rFonts w:ascii="Arial" w:hAnsi="Arial"/>
      <w:b/>
      <w:bCs/>
      <w:iCs/>
      <w:sz w:val="24"/>
      <w:szCs w:val="24"/>
      <w:lang w:val="x-none" w:eastAsia="x-none"/>
    </w:rPr>
  </w:style>
  <w:style w:type="character" w:customStyle="1" w:styleId="Nadpis5Char">
    <w:name w:val="Nadpis 5 Char"/>
    <w:aliases w:val="1-1-1 Char"/>
    <w:link w:val="Nadpis5"/>
    <w:rsid w:val="0008794A"/>
    <w:rPr>
      <w:rFonts w:ascii="Arial" w:hAnsi="Arial"/>
      <w:b/>
      <w:i/>
      <w:color w:val="00133A"/>
      <w:sz w:val="24"/>
      <w:szCs w:val="24"/>
      <w:lang w:val="x-none" w:eastAsia="x-none"/>
    </w:rPr>
  </w:style>
  <w:style w:type="character" w:customStyle="1" w:styleId="Nadpis6Char">
    <w:name w:val="Nadpis 6 Char"/>
    <w:aliases w:val="1-1-1-1 Char"/>
    <w:link w:val="Nadpis6"/>
    <w:rsid w:val="0008794A"/>
    <w:rPr>
      <w:rFonts w:ascii="Arial" w:hAnsi="Arial"/>
      <w:i/>
      <w:iCs/>
      <w:color w:val="00133A"/>
      <w:sz w:val="24"/>
      <w:szCs w:val="24"/>
      <w:lang w:val="x-none" w:eastAsia="x-none"/>
    </w:rPr>
  </w:style>
  <w:style w:type="character" w:customStyle="1" w:styleId="Nadpis7Char">
    <w:name w:val="Nadpis 7 Char"/>
    <w:link w:val="Nadpis7"/>
    <w:rsid w:val="00E421C0"/>
    <w:rPr>
      <w:rFonts w:ascii="Arial" w:hAnsi="Arial"/>
      <w:i/>
      <w:iCs/>
      <w:color w:val="404040"/>
      <w:sz w:val="22"/>
      <w:szCs w:val="24"/>
      <w:lang w:val="x-none" w:eastAsia="x-none"/>
    </w:rPr>
  </w:style>
  <w:style w:type="character" w:customStyle="1" w:styleId="Nadpis8Char">
    <w:name w:val="Nadpis 8 Char"/>
    <w:link w:val="Nadpis8"/>
    <w:rsid w:val="00E421C0"/>
    <w:rPr>
      <w:rFonts w:ascii="Arial" w:hAnsi="Arial"/>
      <w:i/>
      <w:color w:val="404040"/>
      <w:lang w:val="x-none" w:eastAsia="x-none"/>
    </w:rPr>
  </w:style>
  <w:style w:type="character" w:customStyle="1" w:styleId="Nadpis9Char">
    <w:name w:val="Nadpis 9 Char"/>
    <w:link w:val="Nadpis9"/>
    <w:rsid w:val="00E421C0"/>
    <w:rPr>
      <w:rFonts w:ascii="Arial" w:hAnsi="Arial"/>
      <w:i/>
      <w:iCs/>
      <w:color w:val="404040"/>
      <w:sz w:val="18"/>
      <w:lang w:val="x-none" w:eastAsia="x-none"/>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rsid w:val="00E421C0"/>
    <w:rPr>
      <w:rFonts w:ascii="Arial" w:hAnsi="Arial"/>
      <w:sz w:val="16"/>
      <w:vertAlign w:val="superscript"/>
    </w:rPr>
  </w:style>
  <w:style w:type="paragraph" w:styleId="Textpoznmkypodiarou">
    <w:name w:val="footnote text"/>
    <w:aliases w:val="Text poznámky pod èiarou 007,Text poznámky pod čiarou 007,_Poznámka pod čiarou,Schriftart: 9 pt,Schriftart: 10 pt,Schriftart: 8 pt,Schriftart: 8 pt Char Char Char,Schriftart: 8 pt Char,Poznámka pod čiarou - IM, Char4,Char4,o,Car"/>
    <w:basedOn w:val="Normlny"/>
    <w:link w:val="TextpoznmkypodiarouChar"/>
    <w:qFormat/>
    <w:rsid w:val="00E421C0"/>
    <w:rPr>
      <w:sz w:val="16"/>
      <w:szCs w:val="20"/>
      <w:lang w:val="x-none" w:eastAsia="x-none"/>
    </w:rPr>
  </w:style>
  <w:style w:type="character" w:customStyle="1" w:styleId="TextpoznmkypodiarouChar">
    <w:name w:val="Text poznámky pod čiarou Char"/>
    <w:aliases w:val="Text poznámky pod èiarou 007 Char,Text poznámky pod čiarou 007 Char,_Poznámka pod čiarou Char,Schriftart: 9 pt Char,Schriftart: 10 pt Char,Schriftart: 8 pt Char1,Schriftart: 8 pt Char Char Char Char, Char4 Char,Char4 Char"/>
    <w:link w:val="Textpoznmkypodiarou"/>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character" w:styleId="Odkaznakomentr">
    <w:name w:val="annotation reference"/>
    <w:uiPriority w:val="99"/>
    <w:rsid w:val="00AE5A8F"/>
    <w:rPr>
      <w:sz w:val="16"/>
      <w:szCs w:val="16"/>
    </w:rPr>
  </w:style>
  <w:style w:type="paragraph" w:styleId="Textkomentra">
    <w:name w:val="annotation text"/>
    <w:basedOn w:val="Normlny"/>
    <w:link w:val="TextkomentraChar"/>
    <w:uiPriority w:val="99"/>
    <w:rsid w:val="00AE5A8F"/>
    <w:rPr>
      <w:sz w:val="20"/>
      <w:szCs w:val="20"/>
      <w:lang w:val="x-none" w:eastAsia="x-none"/>
    </w:rPr>
  </w:style>
  <w:style w:type="character" w:customStyle="1" w:styleId="TextkomentraChar">
    <w:name w:val="Text komentára Char"/>
    <w:link w:val="Textkomentra"/>
    <w:uiPriority w:val="99"/>
    <w:rsid w:val="00AE5A8F"/>
    <w:rPr>
      <w:rFonts w:ascii="Arial" w:hAnsi="Arial"/>
    </w:rPr>
  </w:style>
  <w:style w:type="character" w:customStyle="1" w:styleId="apple-converted-space">
    <w:name w:val="apple-converted-space"/>
    <w:basedOn w:val="Predvolenpsmoodseku"/>
    <w:rsid w:val="00AE5A8F"/>
  </w:style>
  <w:style w:type="paragraph" w:styleId="Odsekzoznamu">
    <w:name w:val="List Paragraph"/>
    <w:aliases w:val="body,Odsek zoznamu2,List Paragraph"/>
    <w:basedOn w:val="Normlny"/>
    <w:link w:val="OdsekzoznamuChar"/>
    <w:uiPriority w:val="34"/>
    <w:qFormat/>
    <w:rsid w:val="00AE5A8F"/>
    <w:pPr>
      <w:ind w:left="720"/>
      <w:contextualSpacing/>
    </w:pPr>
  </w:style>
  <w:style w:type="character" w:customStyle="1" w:styleId="TextbublinyChar">
    <w:name w:val="Text bubliny Char"/>
    <w:link w:val="Textbubliny"/>
    <w:uiPriority w:val="99"/>
    <w:semiHidden/>
    <w:rsid w:val="00AE5A8F"/>
    <w:rPr>
      <w:rFonts w:ascii="Tahoma" w:hAnsi="Tahoma" w:cs="Tahoma"/>
      <w:sz w:val="16"/>
      <w:szCs w:val="16"/>
    </w:rPr>
  </w:style>
  <w:style w:type="character" w:styleId="Siln">
    <w:name w:val="Strong"/>
    <w:uiPriority w:val="22"/>
    <w:qFormat/>
    <w:rsid w:val="00AE5A8F"/>
    <w:rPr>
      <w:b/>
      <w:bCs/>
    </w:rPr>
  </w:style>
  <w:style w:type="character" w:customStyle="1" w:styleId="Nadpis3Char">
    <w:name w:val="Nadpis 3 Char"/>
    <w:aliases w:val="Obyeajný Char,1 Char,Podpodkapitola Char,adpis 3 Char,Podúloha Char,Heading 3 Char Char,Heading 3 Char1 Char Char,Heading 3 Char Char Char Char"/>
    <w:link w:val="Nadpis3"/>
    <w:rsid w:val="00AE5A8F"/>
    <w:rPr>
      <w:rFonts w:ascii="Arial" w:hAnsi="Arial"/>
      <w:b/>
      <w:bCs/>
      <w:iCs/>
      <w:color w:val="3C8A2E"/>
      <w:kern w:val="32"/>
      <w:sz w:val="24"/>
      <w:szCs w:val="26"/>
      <w:lang w:val="x-none" w:eastAsia="x-none"/>
    </w:rPr>
  </w:style>
  <w:style w:type="paragraph" w:styleId="Predmetkomentra">
    <w:name w:val="annotation subject"/>
    <w:basedOn w:val="Textkomentra"/>
    <w:next w:val="Textkomentra"/>
    <w:link w:val="PredmetkomentraChar"/>
    <w:uiPriority w:val="99"/>
    <w:unhideWhenUsed/>
    <w:rsid w:val="00AE5A8F"/>
    <w:pPr>
      <w:spacing w:after="200"/>
    </w:pPr>
    <w:rPr>
      <w:rFonts w:eastAsia="Arial"/>
      <w:b/>
      <w:bCs/>
      <w:lang w:val="sk-SK"/>
    </w:rPr>
  </w:style>
  <w:style w:type="character" w:customStyle="1" w:styleId="PredmetkomentraChar">
    <w:name w:val="Predmet komentára Char"/>
    <w:link w:val="Predmetkomentra"/>
    <w:uiPriority w:val="99"/>
    <w:rsid w:val="00AE5A8F"/>
    <w:rPr>
      <w:rFonts w:ascii="Arial" w:eastAsia="Arial" w:hAnsi="Arial" w:cs="Times New Roman"/>
      <w:b/>
      <w:bCs/>
      <w:lang w:val="sk-SK"/>
    </w:rPr>
  </w:style>
  <w:style w:type="paragraph" w:styleId="Zkladntext">
    <w:name w:val="Body Text"/>
    <w:aliases w:val="b"/>
    <w:basedOn w:val="Normlny"/>
    <w:link w:val="ZkladntextChar"/>
    <w:uiPriority w:val="99"/>
    <w:rsid w:val="00AE5A8F"/>
    <w:pPr>
      <w:jc w:val="both"/>
    </w:pPr>
    <w:rPr>
      <w:rFonts w:ascii="Tahoma" w:hAnsi="Tahoma"/>
      <w:sz w:val="22"/>
      <w:lang w:val="x-none" w:eastAsia="sk-SK"/>
    </w:rPr>
  </w:style>
  <w:style w:type="character" w:customStyle="1" w:styleId="ZkladntextChar">
    <w:name w:val="Základný text Char"/>
    <w:aliases w:val="b Char"/>
    <w:link w:val="Zkladntext"/>
    <w:uiPriority w:val="99"/>
    <w:rsid w:val="00AE5A8F"/>
    <w:rPr>
      <w:rFonts w:ascii="Tahoma" w:hAnsi="Tahoma" w:cs="Tahoma"/>
      <w:sz w:val="22"/>
      <w:szCs w:val="24"/>
      <w:lang w:eastAsia="sk-SK"/>
    </w:rPr>
  </w:style>
  <w:style w:type="paragraph" w:customStyle="1" w:styleId="Default">
    <w:name w:val="Default"/>
    <w:rsid w:val="00AE5A8F"/>
    <w:pPr>
      <w:autoSpaceDE w:val="0"/>
      <w:autoSpaceDN w:val="0"/>
      <w:adjustRightInd w:val="0"/>
    </w:pPr>
    <w:rPr>
      <w:color w:val="000000"/>
      <w:sz w:val="24"/>
      <w:szCs w:val="24"/>
      <w:lang w:val="en-US" w:eastAsia="en-US"/>
    </w:rPr>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rsid w:val="0079357A"/>
    <w:rPr>
      <w:rFonts w:ascii="Times New Roman" w:hAnsi="Times New Roman"/>
      <w:sz w:val="24"/>
      <w:szCs w:val="20"/>
      <w:lang w:eastAsia="x-none"/>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9357A"/>
    <w:rPr>
      <w:sz w:val="24"/>
      <w:lang w:val="sk-SK"/>
    </w:rPr>
  </w:style>
  <w:style w:type="paragraph" w:styleId="Revzia">
    <w:name w:val="Revision"/>
    <w:hidden/>
    <w:uiPriority w:val="99"/>
    <w:semiHidden/>
    <w:rsid w:val="003238F9"/>
    <w:rPr>
      <w:rFonts w:ascii="Arial" w:hAnsi="Arial"/>
      <w:sz w:val="19"/>
      <w:szCs w:val="24"/>
      <w:lang w:val="en-US" w:eastAsia="en-US"/>
    </w:rPr>
  </w:style>
  <w:style w:type="paragraph" w:styleId="Zoznamsodrkami">
    <w:name w:val="List Bullet"/>
    <w:basedOn w:val="Zkladntext"/>
    <w:uiPriority w:val="99"/>
    <w:unhideWhenUsed/>
    <w:qFormat/>
    <w:rsid w:val="00031457"/>
    <w:pPr>
      <w:spacing w:before="130" w:after="130"/>
    </w:pPr>
    <w:rPr>
      <w:rFonts w:ascii="Times New Roman" w:hAnsi="Times New Roman"/>
      <w:szCs w:val="20"/>
      <w:lang w:val="sk-SK" w:eastAsia="en-US"/>
    </w:rPr>
  </w:style>
  <w:style w:type="paragraph" w:customStyle="1" w:styleId="ListParagraph1">
    <w:name w:val="List Paragraph1"/>
    <w:basedOn w:val="Normlny"/>
    <w:rsid w:val="00031457"/>
    <w:pPr>
      <w:ind w:left="720"/>
      <w:contextualSpacing/>
    </w:pPr>
    <w:rPr>
      <w:rFonts w:ascii="Times New Roman" w:eastAsia="Calibri" w:hAnsi="Times New Roman"/>
      <w:sz w:val="24"/>
      <w:lang w:eastAsia="sk-SK"/>
    </w:rPr>
  </w:style>
  <w:style w:type="paragraph" w:styleId="Zoznamsodrkami2">
    <w:name w:val="List Bullet 2"/>
    <w:basedOn w:val="Normlny"/>
    <w:rsid w:val="00C41F25"/>
    <w:pPr>
      <w:numPr>
        <w:numId w:val="26"/>
      </w:numPr>
      <w:contextualSpacing/>
    </w:pPr>
  </w:style>
  <w:style w:type="paragraph" w:styleId="Textvysvetlivky">
    <w:name w:val="endnote text"/>
    <w:basedOn w:val="Normlny"/>
    <w:link w:val="TextvysvetlivkyChar"/>
    <w:uiPriority w:val="99"/>
    <w:unhideWhenUsed/>
    <w:rsid w:val="00931F23"/>
    <w:rPr>
      <w:sz w:val="20"/>
      <w:szCs w:val="20"/>
      <w:lang w:eastAsia="sk-SK"/>
    </w:rPr>
  </w:style>
  <w:style w:type="character" w:customStyle="1" w:styleId="TextvysvetlivkyChar">
    <w:name w:val="Text vysvetlivky Char"/>
    <w:link w:val="Textvysvetlivky"/>
    <w:uiPriority w:val="99"/>
    <w:rsid w:val="00931F23"/>
    <w:rPr>
      <w:rFonts w:ascii="Arial" w:hAnsi="Arial"/>
    </w:rPr>
  </w:style>
  <w:style w:type="character" w:styleId="Odkaznavysvetlivku">
    <w:name w:val="endnote reference"/>
    <w:uiPriority w:val="99"/>
    <w:unhideWhenUsed/>
    <w:rsid w:val="00931F23"/>
    <w:rPr>
      <w:rFonts w:cs="Times New Roman"/>
      <w:vertAlign w:val="superscript"/>
    </w:rPr>
  </w:style>
  <w:style w:type="paragraph" w:customStyle="1" w:styleId="SRKNorm">
    <w:name w:val="SRK Norm."/>
    <w:basedOn w:val="Normlny"/>
    <w:next w:val="Normlny"/>
    <w:qFormat/>
    <w:rsid w:val="00263750"/>
    <w:pPr>
      <w:numPr>
        <w:numId w:val="33"/>
      </w:numPr>
      <w:spacing w:before="200" w:after="200"/>
      <w:contextualSpacing/>
      <w:jc w:val="both"/>
    </w:pPr>
    <w:rPr>
      <w:rFonts w:ascii="Times New Roman" w:hAnsi="Times New Roman"/>
      <w:sz w:val="24"/>
      <w:lang w:eastAsia="sk-SK"/>
    </w:rPr>
  </w:style>
  <w:style w:type="character" w:customStyle="1" w:styleId="OdsekzoznamuChar">
    <w:name w:val="Odsek zoznamu Char"/>
    <w:aliases w:val="body Char,Odsek zoznamu2 Char,List Paragraph Char"/>
    <w:link w:val="Odsekzoznamu"/>
    <w:uiPriority w:val="34"/>
    <w:rsid w:val="00263750"/>
    <w:rPr>
      <w:rFonts w:ascii="Arial" w:hAnsi="Arial"/>
      <w:sz w:val="19"/>
      <w:szCs w:val="24"/>
      <w:lang w:val="en-US" w:eastAsia="en-US"/>
    </w:rPr>
  </w:style>
  <w:style w:type="paragraph" w:customStyle="1" w:styleId="MPCKO2">
    <w:name w:val="MP CKO 2"/>
    <w:basedOn w:val="Nadpis3"/>
    <w:qFormat/>
    <w:rsid w:val="00263750"/>
    <w:pPr>
      <w:keepLines/>
      <w:numPr>
        <w:ilvl w:val="0"/>
        <w:numId w:val="0"/>
      </w:numPr>
      <w:spacing w:before="200" w:after="0"/>
      <w:jc w:val="both"/>
    </w:pPr>
    <w:rPr>
      <w:rFonts w:ascii="Times New Roman" w:hAnsi="Times New Roman"/>
      <w:iCs w:val="0"/>
      <w:color w:val="001D58"/>
      <w:kern w:val="0"/>
      <w:sz w:val="26"/>
      <w:szCs w:val="22"/>
      <w:lang w:val="sk-SK" w:eastAsia="en-US"/>
    </w:rPr>
  </w:style>
  <w:style w:type="paragraph" w:customStyle="1" w:styleId="CM1">
    <w:name w:val="CM1"/>
    <w:basedOn w:val="Default"/>
    <w:next w:val="Default"/>
    <w:uiPriority w:val="99"/>
    <w:rsid w:val="009D5B72"/>
    <w:rPr>
      <w:rFonts w:ascii="EUAlbertina" w:hAnsi="EUAlbertina"/>
      <w:color w:val="auto"/>
      <w:lang w:val="sk-SK" w:eastAsia="sk-SK"/>
    </w:rPr>
  </w:style>
  <w:style w:type="paragraph" w:customStyle="1" w:styleId="CM3">
    <w:name w:val="CM3"/>
    <w:basedOn w:val="Default"/>
    <w:next w:val="Default"/>
    <w:uiPriority w:val="99"/>
    <w:rsid w:val="009D5B72"/>
    <w:rPr>
      <w:rFonts w:ascii="EUAlbertina" w:hAnsi="EUAlbertina"/>
      <w:color w:val="auto"/>
      <w:lang w:val="sk-SK" w:eastAsia="sk-SK"/>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rsid w:val="00292BD2"/>
    <w:rPr>
      <w:rFonts w:ascii="Arial" w:hAnsi="Arial" w:cs="Arial"/>
      <w:b/>
      <w:iCs/>
      <w:color w:val="92D400"/>
      <w:kern w:val="32"/>
      <w:sz w:val="24"/>
      <w:szCs w:val="24"/>
      <w:lang w:val="en-US" w:eastAsia="en-US"/>
    </w:rPr>
  </w:style>
  <w:style w:type="paragraph" w:styleId="Zkladntext2">
    <w:name w:val="Body Text 2"/>
    <w:basedOn w:val="Normlny"/>
    <w:link w:val="Zkladntext2Char"/>
    <w:uiPriority w:val="99"/>
    <w:rsid w:val="00292BD2"/>
    <w:pPr>
      <w:jc w:val="center"/>
    </w:pPr>
    <w:rPr>
      <w:rFonts w:ascii="Garamond" w:hAnsi="Garamond"/>
      <w:b/>
      <w:bCs/>
      <w:sz w:val="44"/>
      <w:lang w:eastAsia="sk-SK"/>
    </w:rPr>
  </w:style>
  <w:style w:type="character" w:customStyle="1" w:styleId="Zkladntext2Char">
    <w:name w:val="Základný text 2 Char"/>
    <w:basedOn w:val="Predvolenpsmoodseku"/>
    <w:link w:val="Zkladntext2"/>
    <w:uiPriority w:val="99"/>
    <w:rsid w:val="00292BD2"/>
    <w:rPr>
      <w:rFonts w:ascii="Garamond" w:hAnsi="Garamond"/>
      <w:b/>
      <w:bCs/>
      <w:sz w:val="44"/>
      <w:szCs w:val="24"/>
    </w:rPr>
  </w:style>
  <w:style w:type="character" w:styleId="PouitHypertextovPrepojenie">
    <w:name w:val="FollowedHyperlink"/>
    <w:basedOn w:val="Predvolenpsmoodseku"/>
    <w:semiHidden/>
    <w:unhideWhenUsed/>
    <w:rsid w:val="006A0F6E"/>
    <w:rPr>
      <w:color w:val="800080" w:themeColor="followedHyperlink"/>
      <w:u w:val="single"/>
    </w:rPr>
  </w:style>
  <w:style w:type="table" w:customStyle="1" w:styleId="Mriekatabuky1">
    <w:name w:val="Mriežka tabuľky1"/>
    <w:basedOn w:val="Normlnatabuka"/>
    <w:next w:val="Mriekatabuky"/>
    <w:uiPriority w:val="59"/>
    <w:rsid w:val="00B5747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pellingerror">
    <w:name w:val="spellingerror"/>
    <w:basedOn w:val="Predvolenpsmoodseku"/>
    <w:rsid w:val="00AC6FFA"/>
  </w:style>
  <w:style w:type="character" w:customStyle="1" w:styleId="normaltextrun">
    <w:name w:val="normaltextrun"/>
    <w:basedOn w:val="Predvolenpsmoodseku"/>
    <w:rsid w:val="00AC6FFA"/>
  </w:style>
  <w:style w:type="paragraph" w:customStyle="1" w:styleId="paragraph">
    <w:name w:val="paragraph"/>
    <w:basedOn w:val="Normlny"/>
    <w:rsid w:val="00AC6FFA"/>
    <w:pPr>
      <w:spacing w:before="100" w:beforeAutospacing="1" w:after="100" w:afterAutospacing="1"/>
    </w:pPr>
    <w:rPr>
      <w:rFonts w:ascii="Times New Roman" w:hAnsi="Times New Roman"/>
      <w:sz w:val="24"/>
      <w:lang w:eastAsia="sk-SK"/>
    </w:rPr>
  </w:style>
  <w:style w:type="character" w:customStyle="1" w:styleId="eop">
    <w:name w:val="eop"/>
    <w:basedOn w:val="Predvolenpsmoodseku"/>
    <w:rsid w:val="00AC6FFA"/>
  </w:style>
  <w:style w:type="paragraph" w:customStyle="1" w:styleId="Zkladntextb">
    <w:name w:val="Základní text.b"/>
    <w:basedOn w:val="Normlny"/>
    <w:rsid w:val="00B05A18"/>
    <w:pPr>
      <w:spacing w:after="240" w:line="240" w:lineRule="atLeast"/>
      <w:ind w:left="1134"/>
    </w:pPr>
    <w:rPr>
      <w:rFonts w:cs="Arial"/>
      <w:sz w:val="20"/>
      <w:szCs w:val="20"/>
      <w:lang w:val="en-US" w:eastAsia="sk-SK"/>
    </w:rPr>
  </w:style>
  <w:style w:type="paragraph" w:customStyle="1" w:styleId="PJOdsek">
    <w:name w:val="PJ Odsek"/>
    <w:basedOn w:val="Normlny"/>
    <w:link w:val="PJOdsekChar"/>
    <w:autoRedefine/>
    <w:qFormat/>
    <w:rsid w:val="00C75340"/>
    <w:pPr>
      <w:overflowPunct w:val="0"/>
      <w:autoSpaceDE w:val="0"/>
      <w:autoSpaceDN w:val="0"/>
      <w:adjustRightInd w:val="0"/>
      <w:spacing w:before="60" w:after="60" w:line="276" w:lineRule="auto"/>
      <w:jc w:val="both"/>
      <w:textAlignment w:val="baseline"/>
    </w:pPr>
    <w:rPr>
      <w:rFonts w:ascii="Times New Roman" w:hAnsi="Times New Roman"/>
      <w:bCs/>
      <w:sz w:val="24"/>
      <w:szCs w:val="20"/>
      <w:lang w:eastAsia="sk-SK"/>
    </w:rPr>
  </w:style>
  <w:style w:type="character" w:customStyle="1" w:styleId="PJOdsekChar">
    <w:name w:val="PJ Odsek Char"/>
    <w:link w:val="PJOdsek"/>
    <w:rsid w:val="00C75340"/>
    <w:rPr>
      <w:bCs/>
      <w:sz w:val="24"/>
    </w:rPr>
  </w:style>
  <w:style w:type="character" w:customStyle="1" w:styleId="h1a2">
    <w:name w:val="h1a2"/>
    <w:basedOn w:val="Predvolenpsmoodseku"/>
    <w:rsid w:val="008D0CA7"/>
    <w:rPr>
      <w:vanish w:val="0"/>
      <w:webHidden w:val="0"/>
      <w:sz w:val="24"/>
      <w:szCs w:val="24"/>
      <w:specVanish w:val="0"/>
    </w:rPr>
  </w:style>
  <w:style w:type="paragraph" w:customStyle="1" w:styleId="AOHead4">
    <w:name w:val="AOHead4"/>
    <w:basedOn w:val="Normlny"/>
    <w:next w:val="Normlny"/>
    <w:rsid w:val="004206D2"/>
    <w:pPr>
      <w:numPr>
        <w:numId w:val="97"/>
      </w:numPr>
      <w:tabs>
        <w:tab w:val="clear" w:pos="720"/>
        <w:tab w:val="num" w:pos="2160"/>
      </w:tabs>
      <w:spacing w:before="240" w:after="160" w:line="260" w:lineRule="atLeast"/>
      <w:jc w:val="both"/>
      <w:outlineLvl w:val="3"/>
    </w:pPr>
    <w:rPr>
      <w:rFonts w:ascii="Times New Roman" w:eastAsia="SimSun" w:hAnsi="Times New Roman" w:cstheme="minorBidi"/>
      <w:sz w:val="22"/>
      <w:szCs w:val="22"/>
    </w:rPr>
  </w:style>
  <w:style w:type="paragraph" w:customStyle="1" w:styleId="AOHead5">
    <w:name w:val="AOHead5"/>
    <w:basedOn w:val="Normlny"/>
    <w:next w:val="Normlny"/>
    <w:rsid w:val="004206D2"/>
    <w:pPr>
      <w:numPr>
        <w:ilvl w:val="1"/>
        <w:numId w:val="97"/>
      </w:numPr>
      <w:tabs>
        <w:tab w:val="clear" w:pos="720"/>
        <w:tab w:val="num" w:pos="2880"/>
      </w:tabs>
      <w:spacing w:before="240" w:after="160" w:line="260" w:lineRule="atLeast"/>
      <w:jc w:val="both"/>
      <w:outlineLvl w:val="4"/>
    </w:pPr>
    <w:rPr>
      <w:rFonts w:ascii="Times New Roman" w:eastAsia="SimSun" w:hAnsi="Times New Roman" w:cstheme="minorBidi"/>
      <w:sz w:val="22"/>
      <w:szCs w:val="22"/>
    </w:rPr>
  </w:style>
  <w:style w:type="paragraph" w:customStyle="1" w:styleId="AOHead6">
    <w:name w:val="AOHead6"/>
    <w:basedOn w:val="Normlny"/>
    <w:next w:val="Normlny"/>
    <w:rsid w:val="004206D2"/>
    <w:pPr>
      <w:numPr>
        <w:ilvl w:val="2"/>
        <w:numId w:val="97"/>
      </w:numPr>
      <w:tabs>
        <w:tab w:val="clear" w:pos="1440"/>
        <w:tab w:val="num" w:pos="3600"/>
      </w:tabs>
      <w:spacing w:before="240" w:after="160" w:line="260" w:lineRule="atLeast"/>
      <w:jc w:val="both"/>
      <w:outlineLvl w:val="5"/>
    </w:pPr>
    <w:rPr>
      <w:rFonts w:ascii="Times New Roman" w:eastAsia="SimSun" w:hAnsi="Times New Roman" w:cstheme="minorBidi"/>
      <w:sz w:val="22"/>
      <w:szCs w:val="22"/>
    </w:rPr>
  </w:style>
  <w:style w:type="paragraph" w:customStyle="1" w:styleId="AOAltHead2">
    <w:name w:val="AOAltHead2"/>
    <w:basedOn w:val="Normlny"/>
    <w:next w:val="Normlny"/>
    <w:rsid w:val="004206D2"/>
    <w:pPr>
      <w:numPr>
        <w:ilvl w:val="3"/>
        <w:numId w:val="97"/>
      </w:numPr>
      <w:tabs>
        <w:tab w:val="clear" w:pos="2160"/>
      </w:tabs>
      <w:spacing w:before="240" w:after="160" w:line="260" w:lineRule="atLeast"/>
      <w:jc w:val="both"/>
      <w:outlineLvl w:val="1"/>
    </w:pPr>
    <w:rPr>
      <w:rFonts w:ascii="Times New Roman" w:eastAsia="SimSun" w:hAnsi="Times New Roman" w:cstheme="minorBidi"/>
      <w:sz w:val="22"/>
      <w:szCs w:val="22"/>
    </w:rPr>
  </w:style>
  <w:style w:type="paragraph" w:customStyle="1" w:styleId="AODefHead">
    <w:name w:val="AODefHead"/>
    <w:basedOn w:val="Normlny"/>
    <w:next w:val="AODefPara"/>
    <w:rsid w:val="004206D2"/>
    <w:pPr>
      <w:numPr>
        <w:ilvl w:val="4"/>
        <w:numId w:val="97"/>
      </w:numPr>
      <w:tabs>
        <w:tab w:val="clear" w:pos="2880"/>
      </w:tabs>
      <w:spacing w:before="240" w:after="160" w:line="260" w:lineRule="atLeast"/>
      <w:jc w:val="both"/>
      <w:outlineLvl w:val="5"/>
    </w:pPr>
    <w:rPr>
      <w:rFonts w:ascii="Times New Roman" w:eastAsia="SimSun" w:hAnsi="Times New Roman" w:cstheme="minorBidi"/>
      <w:sz w:val="22"/>
      <w:szCs w:val="22"/>
    </w:rPr>
  </w:style>
  <w:style w:type="paragraph" w:customStyle="1" w:styleId="AODefPara">
    <w:name w:val="AODefPara"/>
    <w:basedOn w:val="AODefHead"/>
    <w:rsid w:val="004206D2"/>
    <w:pPr>
      <w:numPr>
        <w:ilvl w:val="5"/>
      </w:numPr>
      <w:tabs>
        <w:tab w:val="clear" w:pos="3600"/>
      </w:tabs>
      <w:outlineLvl w:val="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69088">
      <w:bodyDiv w:val="1"/>
      <w:marLeft w:val="0"/>
      <w:marRight w:val="0"/>
      <w:marTop w:val="0"/>
      <w:marBottom w:val="0"/>
      <w:divBdr>
        <w:top w:val="none" w:sz="0" w:space="0" w:color="auto"/>
        <w:left w:val="none" w:sz="0" w:space="0" w:color="auto"/>
        <w:bottom w:val="none" w:sz="0" w:space="0" w:color="auto"/>
        <w:right w:val="none" w:sz="0" w:space="0" w:color="auto"/>
      </w:divBdr>
    </w:div>
    <w:div w:id="182475806">
      <w:bodyDiv w:val="1"/>
      <w:marLeft w:val="0"/>
      <w:marRight w:val="0"/>
      <w:marTop w:val="0"/>
      <w:marBottom w:val="0"/>
      <w:divBdr>
        <w:top w:val="none" w:sz="0" w:space="0" w:color="auto"/>
        <w:left w:val="none" w:sz="0" w:space="0" w:color="auto"/>
        <w:bottom w:val="none" w:sz="0" w:space="0" w:color="auto"/>
        <w:right w:val="none" w:sz="0" w:space="0" w:color="auto"/>
      </w:divBdr>
    </w:div>
    <w:div w:id="228805607">
      <w:bodyDiv w:val="1"/>
      <w:marLeft w:val="0"/>
      <w:marRight w:val="0"/>
      <w:marTop w:val="0"/>
      <w:marBottom w:val="0"/>
      <w:divBdr>
        <w:top w:val="none" w:sz="0" w:space="0" w:color="auto"/>
        <w:left w:val="none" w:sz="0" w:space="0" w:color="auto"/>
        <w:bottom w:val="none" w:sz="0" w:space="0" w:color="auto"/>
        <w:right w:val="none" w:sz="0" w:space="0" w:color="auto"/>
      </w:divBdr>
    </w:div>
    <w:div w:id="232080412">
      <w:bodyDiv w:val="1"/>
      <w:marLeft w:val="0"/>
      <w:marRight w:val="0"/>
      <w:marTop w:val="0"/>
      <w:marBottom w:val="0"/>
      <w:divBdr>
        <w:top w:val="none" w:sz="0" w:space="0" w:color="auto"/>
        <w:left w:val="none" w:sz="0" w:space="0" w:color="auto"/>
        <w:bottom w:val="none" w:sz="0" w:space="0" w:color="auto"/>
        <w:right w:val="none" w:sz="0" w:space="0" w:color="auto"/>
      </w:divBdr>
    </w:div>
    <w:div w:id="281696987">
      <w:bodyDiv w:val="1"/>
      <w:marLeft w:val="0"/>
      <w:marRight w:val="0"/>
      <w:marTop w:val="0"/>
      <w:marBottom w:val="0"/>
      <w:divBdr>
        <w:top w:val="none" w:sz="0" w:space="0" w:color="auto"/>
        <w:left w:val="none" w:sz="0" w:space="0" w:color="auto"/>
        <w:bottom w:val="none" w:sz="0" w:space="0" w:color="auto"/>
        <w:right w:val="none" w:sz="0" w:space="0" w:color="auto"/>
      </w:divBdr>
    </w:div>
    <w:div w:id="298848049">
      <w:bodyDiv w:val="1"/>
      <w:marLeft w:val="0"/>
      <w:marRight w:val="0"/>
      <w:marTop w:val="0"/>
      <w:marBottom w:val="0"/>
      <w:divBdr>
        <w:top w:val="none" w:sz="0" w:space="0" w:color="auto"/>
        <w:left w:val="none" w:sz="0" w:space="0" w:color="auto"/>
        <w:bottom w:val="none" w:sz="0" w:space="0" w:color="auto"/>
        <w:right w:val="none" w:sz="0" w:space="0" w:color="auto"/>
      </w:divBdr>
    </w:div>
    <w:div w:id="366294199">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473839995">
      <w:bodyDiv w:val="1"/>
      <w:marLeft w:val="0"/>
      <w:marRight w:val="0"/>
      <w:marTop w:val="0"/>
      <w:marBottom w:val="0"/>
      <w:divBdr>
        <w:top w:val="none" w:sz="0" w:space="0" w:color="auto"/>
        <w:left w:val="none" w:sz="0" w:space="0" w:color="auto"/>
        <w:bottom w:val="none" w:sz="0" w:space="0" w:color="auto"/>
        <w:right w:val="none" w:sz="0" w:space="0" w:color="auto"/>
      </w:divBdr>
    </w:div>
    <w:div w:id="596908357">
      <w:bodyDiv w:val="1"/>
      <w:marLeft w:val="0"/>
      <w:marRight w:val="0"/>
      <w:marTop w:val="0"/>
      <w:marBottom w:val="0"/>
      <w:divBdr>
        <w:top w:val="none" w:sz="0" w:space="0" w:color="auto"/>
        <w:left w:val="none" w:sz="0" w:space="0" w:color="auto"/>
        <w:bottom w:val="none" w:sz="0" w:space="0" w:color="auto"/>
        <w:right w:val="none" w:sz="0" w:space="0" w:color="auto"/>
      </w:divBdr>
    </w:div>
    <w:div w:id="654650911">
      <w:bodyDiv w:val="1"/>
      <w:marLeft w:val="0"/>
      <w:marRight w:val="0"/>
      <w:marTop w:val="0"/>
      <w:marBottom w:val="0"/>
      <w:divBdr>
        <w:top w:val="none" w:sz="0" w:space="0" w:color="auto"/>
        <w:left w:val="none" w:sz="0" w:space="0" w:color="auto"/>
        <w:bottom w:val="none" w:sz="0" w:space="0" w:color="auto"/>
        <w:right w:val="none" w:sz="0" w:space="0" w:color="auto"/>
      </w:divBdr>
    </w:div>
    <w:div w:id="731540316">
      <w:bodyDiv w:val="1"/>
      <w:marLeft w:val="0"/>
      <w:marRight w:val="0"/>
      <w:marTop w:val="0"/>
      <w:marBottom w:val="0"/>
      <w:divBdr>
        <w:top w:val="none" w:sz="0" w:space="0" w:color="auto"/>
        <w:left w:val="none" w:sz="0" w:space="0" w:color="auto"/>
        <w:bottom w:val="none" w:sz="0" w:space="0" w:color="auto"/>
        <w:right w:val="none" w:sz="0" w:space="0" w:color="auto"/>
      </w:divBdr>
    </w:div>
    <w:div w:id="745881543">
      <w:bodyDiv w:val="1"/>
      <w:marLeft w:val="0"/>
      <w:marRight w:val="0"/>
      <w:marTop w:val="0"/>
      <w:marBottom w:val="0"/>
      <w:divBdr>
        <w:top w:val="none" w:sz="0" w:space="0" w:color="auto"/>
        <w:left w:val="none" w:sz="0" w:space="0" w:color="auto"/>
        <w:bottom w:val="none" w:sz="0" w:space="0" w:color="auto"/>
        <w:right w:val="none" w:sz="0" w:space="0" w:color="auto"/>
      </w:divBdr>
    </w:div>
    <w:div w:id="778379039">
      <w:bodyDiv w:val="1"/>
      <w:marLeft w:val="0"/>
      <w:marRight w:val="0"/>
      <w:marTop w:val="0"/>
      <w:marBottom w:val="0"/>
      <w:divBdr>
        <w:top w:val="none" w:sz="0" w:space="0" w:color="auto"/>
        <w:left w:val="none" w:sz="0" w:space="0" w:color="auto"/>
        <w:bottom w:val="none" w:sz="0" w:space="0" w:color="auto"/>
        <w:right w:val="none" w:sz="0" w:space="0" w:color="auto"/>
      </w:divBdr>
    </w:div>
    <w:div w:id="886993599">
      <w:bodyDiv w:val="1"/>
      <w:marLeft w:val="0"/>
      <w:marRight w:val="0"/>
      <w:marTop w:val="0"/>
      <w:marBottom w:val="0"/>
      <w:divBdr>
        <w:top w:val="none" w:sz="0" w:space="0" w:color="auto"/>
        <w:left w:val="none" w:sz="0" w:space="0" w:color="auto"/>
        <w:bottom w:val="none" w:sz="0" w:space="0" w:color="auto"/>
        <w:right w:val="none" w:sz="0" w:space="0" w:color="auto"/>
      </w:divBdr>
    </w:div>
    <w:div w:id="914315246">
      <w:bodyDiv w:val="1"/>
      <w:marLeft w:val="0"/>
      <w:marRight w:val="0"/>
      <w:marTop w:val="0"/>
      <w:marBottom w:val="0"/>
      <w:divBdr>
        <w:top w:val="none" w:sz="0" w:space="0" w:color="auto"/>
        <w:left w:val="none" w:sz="0" w:space="0" w:color="auto"/>
        <w:bottom w:val="none" w:sz="0" w:space="0" w:color="auto"/>
        <w:right w:val="none" w:sz="0" w:space="0" w:color="auto"/>
      </w:divBdr>
    </w:div>
    <w:div w:id="920288383">
      <w:bodyDiv w:val="1"/>
      <w:marLeft w:val="0"/>
      <w:marRight w:val="0"/>
      <w:marTop w:val="0"/>
      <w:marBottom w:val="0"/>
      <w:divBdr>
        <w:top w:val="none" w:sz="0" w:space="0" w:color="auto"/>
        <w:left w:val="none" w:sz="0" w:space="0" w:color="auto"/>
        <w:bottom w:val="none" w:sz="0" w:space="0" w:color="auto"/>
        <w:right w:val="none" w:sz="0" w:space="0" w:color="auto"/>
      </w:divBdr>
    </w:div>
    <w:div w:id="993799861">
      <w:bodyDiv w:val="1"/>
      <w:marLeft w:val="0"/>
      <w:marRight w:val="0"/>
      <w:marTop w:val="0"/>
      <w:marBottom w:val="0"/>
      <w:divBdr>
        <w:top w:val="none" w:sz="0" w:space="0" w:color="auto"/>
        <w:left w:val="none" w:sz="0" w:space="0" w:color="auto"/>
        <w:bottom w:val="none" w:sz="0" w:space="0" w:color="auto"/>
        <w:right w:val="none" w:sz="0" w:space="0" w:color="auto"/>
      </w:divBdr>
    </w:div>
    <w:div w:id="1002196837">
      <w:bodyDiv w:val="1"/>
      <w:marLeft w:val="0"/>
      <w:marRight w:val="0"/>
      <w:marTop w:val="0"/>
      <w:marBottom w:val="0"/>
      <w:divBdr>
        <w:top w:val="none" w:sz="0" w:space="0" w:color="auto"/>
        <w:left w:val="none" w:sz="0" w:space="0" w:color="auto"/>
        <w:bottom w:val="none" w:sz="0" w:space="0" w:color="auto"/>
        <w:right w:val="none" w:sz="0" w:space="0" w:color="auto"/>
      </w:divBdr>
    </w:div>
    <w:div w:id="1003359554">
      <w:bodyDiv w:val="1"/>
      <w:marLeft w:val="0"/>
      <w:marRight w:val="0"/>
      <w:marTop w:val="0"/>
      <w:marBottom w:val="0"/>
      <w:divBdr>
        <w:top w:val="none" w:sz="0" w:space="0" w:color="auto"/>
        <w:left w:val="none" w:sz="0" w:space="0" w:color="auto"/>
        <w:bottom w:val="none" w:sz="0" w:space="0" w:color="auto"/>
        <w:right w:val="none" w:sz="0" w:space="0" w:color="auto"/>
      </w:divBdr>
    </w:div>
    <w:div w:id="1340036355">
      <w:bodyDiv w:val="1"/>
      <w:marLeft w:val="0"/>
      <w:marRight w:val="0"/>
      <w:marTop w:val="0"/>
      <w:marBottom w:val="0"/>
      <w:divBdr>
        <w:top w:val="none" w:sz="0" w:space="0" w:color="auto"/>
        <w:left w:val="none" w:sz="0" w:space="0" w:color="auto"/>
        <w:bottom w:val="none" w:sz="0" w:space="0" w:color="auto"/>
        <w:right w:val="none" w:sz="0" w:space="0" w:color="auto"/>
      </w:divBdr>
    </w:div>
    <w:div w:id="1421024999">
      <w:bodyDiv w:val="1"/>
      <w:marLeft w:val="0"/>
      <w:marRight w:val="0"/>
      <w:marTop w:val="0"/>
      <w:marBottom w:val="0"/>
      <w:divBdr>
        <w:top w:val="none" w:sz="0" w:space="0" w:color="auto"/>
        <w:left w:val="none" w:sz="0" w:space="0" w:color="auto"/>
        <w:bottom w:val="none" w:sz="0" w:space="0" w:color="auto"/>
        <w:right w:val="none" w:sz="0" w:space="0" w:color="auto"/>
      </w:divBdr>
    </w:div>
    <w:div w:id="1503400427">
      <w:bodyDiv w:val="1"/>
      <w:marLeft w:val="0"/>
      <w:marRight w:val="0"/>
      <w:marTop w:val="0"/>
      <w:marBottom w:val="0"/>
      <w:divBdr>
        <w:top w:val="none" w:sz="0" w:space="0" w:color="auto"/>
        <w:left w:val="none" w:sz="0" w:space="0" w:color="auto"/>
        <w:bottom w:val="none" w:sz="0" w:space="0" w:color="auto"/>
        <w:right w:val="none" w:sz="0" w:space="0" w:color="auto"/>
      </w:divBdr>
    </w:div>
    <w:div w:id="1523124461">
      <w:bodyDiv w:val="1"/>
      <w:marLeft w:val="0"/>
      <w:marRight w:val="0"/>
      <w:marTop w:val="0"/>
      <w:marBottom w:val="0"/>
      <w:divBdr>
        <w:top w:val="none" w:sz="0" w:space="0" w:color="auto"/>
        <w:left w:val="none" w:sz="0" w:space="0" w:color="auto"/>
        <w:bottom w:val="none" w:sz="0" w:space="0" w:color="auto"/>
        <w:right w:val="none" w:sz="0" w:space="0" w:color="auto"/>
      </w:divBdr>
    </w:div>
    <w:div w:id="1637564479">
      <w:bodyDiv w:val="1"/>
      <w:marLeft w:val="0"/>
      <w:marRight w:val="0"/>
      <w:marTop w:val="0"/>
      <w:marBottom w:val="0"/>
      <w:divBdr>
        <w:top w:val="none" w:sz="0" w:space="0" w:color="auto"/>
        <w:left w:val="none" w:sz="0" w:space="0" w:color="auto"/>
        <w:bottom w:val="none" w:sz="0" w:space="0" w:color="auto"/>
        <w:right w:val="none" w:sz="0" w:space="0" w:color="auto"/>
      </w:divBdr>
    </w:div>
    <w:div w:id="1696075852">
      <w:bodyDiv w:val="1"/>
      <w:marLeft w:val="0"/>
      <w:marRight w:val="0"/>
      <w:marTop w:val="0"/>
      <w:marBottom w:val="0"/>
      <w:divBdr>
        <w:top w:val="none" w:sz="0" w:space="0" w:color="auto"/>
        <w:left w:val="none" w:sz="0" w:space="0" w:color="auto"/>
        <w:bottom w:val="none" w:sz="0" w:space="0" w:color="auto"/>
        <w:right w:val="none" w:sz="0" w:space="0" w:color="auto"/>
      </w:divBdr>
    </w:div>
    <w:div w:id="1701199945">
      <w:bodyDiv w:val="1"/>
      <w:marLeft w:val="0"/>
      <w:marRight w:val="0"/>
      <w:marTop w:val="0"/>
      <w:marBottom w:val="0"/>
      <w:divBdr>
        <w:top w:val="none" w:sz="0" w:space="0" w:color="auto"/>
        <w:left w:val="none" w:sz="0" w:space="0" w:color="auto"/>
        <w:bottom w:val="none" w:sz="0" w:space="0" w:color="auto"/>
        <w:right w:val="none" w:sz="0" w:space="0" w:color="auto"/>
      </w:divBdr>
    </w:div>
    <w:div w:id="1794134043">
      <w:bodyDiv w:val="1"/>
      <w:marLeft w:val="0"/>
      <w:marRight w:val="0"/>
      <w:marTop w:val="0"/>
      <w:marBottom w:val="0"/>
      <w:divBdr>
        <w:top w:val="none" w:sz="0" w:space="0" w:color="auto"/>
        <w:left w:val="none" w:sz="0" w:space="0" w:color="auto"/>
        <w:bottom w:val="none" w:sz="0" w:space="0" w:color="auto"/>
        <w:right w:val="none" w:sz="0" w:space="0" w:color="auto"/>
      </w:divBdr>
    </w:div>
    <w:div w:id="1867326754">
      <w:bodyDiv w:val="1"/>
      <w:marLeft w:val="0"/>
      <w:marRight w:val="0"/>
      <w:marTop w:val="0"/>
      <w:marBottom w:val="0"/>
      <w:divBdr>
        <w:top w:val="none" w:sz="0" w:space="0" w:color="auto"/>
        <w:left w:val="none" w:sz="0" w:space="0" w:color="auto"/>
        <w:bottom w:val="none" w:sz="0" w:space="0" w:color="auto"/>
        <w:right w:val="none" w:sz="0" w:space="0" w:color="auto"/>
      </w:divBdr>
    </w:div>
    <w:div w:id="1924756533">
      <w:bodyDiv w:val="1"/>
      <w:marLeft w:val="0"/>
      <w:marRight w:val="0"/>
      <w:marTop w:val="0"/>
      <w:marBottom w:val="0"/>
      <w:divBdr>
        <w:top w:val="none" w:sz="0" w:space="0" w:color="auto"/>
        <w:left w:val="none" w:sz="0" w:space="0" w:color="auto"/>
        <w:bottom w:val="none" w:sz="0" w:space="0" w:color="auto"/>
        <w:right w:val="none" w:sz="0" w:space="0" w:color="auto"/>
      </w:divBdr>
    </w:div>
    <w:div w:id="1989549470">
      <w:bodyDiv w:val="1"/>
      <w:marLeft w:val="0"/>
      <w:marRight w:val="0"/>
      <w:marTop w:val="0"/>
      <w:marBottom w:val="0"/>
      <w:divBdr>
        <w:top w:val="none" w:sz="0" w:space="0" w:color="auto"/>
        <w:left w:val="none" w:sz="0" w:space="0" w:color="auto"/>
        <w:bottom w:val="none" w:sz="0" w:space="0" w:color="auto"/>
        <w:right w:val="none" w:sz="0" w:space="0" w:color="auto"/>
      </w:divBdr>
    </w:div>
    <w:div w:id="1999068190">
      <w:bodyDiv w:val="1"/>
      <w:marLeft w:val="0"/>
      <w:marRight w:val="0"/>
      <w:marTop w:val="0"/>
      <w:marBottom w:val="0"/>
      <w:divBdr>
        <w:top w:val="none" w:sz="0" w:space="0" w:color="auto"/>
        <w:left w:val="none" w:sz="0" w:space="0" w:color="auto"/>
        <w:bottom w:val="none" w:sz="0" w:space="0" w:color="auto"/>
        <w:right w:val="none" w:sz="0" w:space="0" w:color="auto"/>
      </w:divBdr>
    </w:div>
    <w:div w:id="2035038759">
      <w:bodyDiv w:val="1"/>
      <w:marLeft w:val="0"/>
      <w:marRight w:val="0"/>
      <w:marTop w:val="0"/>
      <w:marBottom w:val="0"/>
      <w:divBdr>
        <w:top w:val="none" w:sz="0" w:space="0" w:color="auto"/>
        <w:left w:val="none" w:sz="0" w:space="0" w:color="auto"/>
        <w:bottom w:val="none" w:sz="0" w:space="0" w:color="auto"/>
        <w:right w:val="none" w:sz="0" w:space="0" w:color="auto"/>
      </w:divBdr>
    </w:div>
    <w:div w:id="2095590446">
      <w:bodyDiv w:val="1"/>
      <w:marLeft w:val="0"/>
      <w:marRight w:val="0"/>
      <w:marTop w:val="0"/>
      <w:marBottom w:val="0"/>
      <w:divBdr>
        <w:top w:val="none" w:sz="0" w:space="0" w:color="auto"/>
        <w:left w:val="none" w:sz="0" w:space="0" w:color="auto"/>
        <w:bottom w:val="none" w:sz="0" w:space="0" w:color="auto"/>
        <w:right w:val="none" w:sz="0" w:space="0" w:color="auto"/>
      </w:divBdr>
    </w:div>
    <w:div w:id="2107773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artnerskadohoda.gov.sk" TargetMode="External"/><Relationship Id="rId18" Type="http://schemas.openxmlformats.org/officeDocument/2006/relationships/hyperlink" Target="http://www.opevs.eu" TargetMode="External"/><Relationship Id="rId26" Type="http://schemas.openxmlformats.org/officeDocument/2006/relationships/hyperlink" Target="mailto:vo.sep@minv.sk" TargetMode="External"/><Relationship Id="rId3" Type="http://schemas.openxmlformats.org/officeDocument/2006/relationships/customXml" Target="../customXml/item3.xml"/><Relationship Id="rId21" Type="http://schemas.openxmlformats.org/officeDocument/2006/relationships/hyperlink" Target="http://www.partnerskadohoda.gov.sk"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opevs.eu" TargetMode="External"/><Relationship Id="rId17" Type="http://schemas.openxmlformats.org/officeDocument/2006/relationships/hyperlink" Target="http://www.opevs.eu" TargetMode="External"/><Relationship Id="rId25" Type="http://schemas.openxmlformats.org/officeDocument/2006/relationships/hyperlink" Target="mailto:vo.sep@minv.sk" TargetMode="Externa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www.partnerskadohoda.gov.sk" TargetMode="External"/><Relationship Id="rId20" Type="http://schemas.openxmlformats.org/officeDocument/2006/relationships/hyperlink" Target="http://www.zbierka.sk/sk/predpisy/401-2012-z-z.p-34960.pdf"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minv.sk/?usmernenia-riadiaceho-organu" TargetMode="External"/><Relationship Id="rId32"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www.opevs.eu" TargetMode="External"/><Relationship Id="rId23" Type="http://schemas.openxmlformats.org/officeDocument/2006/relationships/hyperlink" Target="mailto:vo.sep@minv.sk"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www.employment.gov.sk/filemanager/opatrenie-248_2012zz.pdf" TargetMode="Externa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inance.gov.sk" TargetMode="External"/><Relationship Id="rId22" Type="http://schemas.openxmlformats.org/officeDocument/2006/relationships/hyperlink" Target="mailto:vo.sep@minv.sk" TargetMode="External"/><Relationship Id="rId27" Type="http://schemas.openxmlformats.org/officeDocument/2006/relationships/hyperlink" Target="http://www.opevs.eu" TargetMode="External"/><Relationship Id="rId30" Type="http://schemas.openxmlformats.org/officeDocument/2006/relationships/footer" Target="footer1.xml"/><Relationship Id="rId35"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uvo.gov.sk/legislativametodika-dohlad/metodicke-usmernenia/vseobecne-metodicke-usmernenia-zakon-c-252006-z-z--4bc.html" TargetMode="External"/><Relationship Id="rId2" Type="http://schemas.openxmlformats.org/officeDocument/2006/relationships/hyperlink" Target="http://ec.europa.eu/chafea/documents/consumers/exo-2015-rules-reimbursement_en.pdf" TargetMode="External"/><Relationship Id="rId1" Type="http://schemas.openxmlformats.org/officeDocument/2006/relationships/hyperlink" Target="http://ec.europa.eu/chafea/documents/consumers/exo-2015-rules-reimbursement_en.pdf" TargetMode="External"/><Relationship Id="rId5" Type="http://schemas.openxmlformats.org/officeDocument/2006/relationships/hyperlink" Target="http://uvo.gov.sk/verejny-obstaravatel-obstaravatel/vseobecne-informacie/zoznam-kompletnej-dokumentacie-vo-vo-386.html" TargetMode="External"/><Relationship Id="rId4" Type="http://schemas.openxmlformats.org/officeDocument/2006/relationships/hyperlink" Target="http://uvo.gov.sk/verejny-obstaravatel-obstaravatel/vseobecne-informacie/zoznam-kompletnej-dokumentacie-vo-vo-386.html"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5A962-D96E-4709-8222-5294105C1A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CA3E29E-3CC5-41AA-8CE7-E35FD2321C2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CE52A3B-EE84-464C-8E82-1A65729FBA45}">
  <ds:schemaRefs>
    <ds:schemaRef ds:uri="http://schemas.microsoft.com/sharepoint/v3/contenttype/forms"/>
  </ds:schemaRefs>
</ds:datastoreItem>
</file>

<file path=customXml/itemProps4.xml><?xml version="1.0" encoding="utf-8"?>
<ds:datastoreItem xmlns:ds="http://schemas.openxmlformats.org/officeDocument/2006/customXml" ds:itemID="{DB211881-4F17-4CFA-A250-61A08B608F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148</Pages>
  <Words>74000</Words>
  <Characters>421805</Characters>
  <Application>Microsoft Office Word</Application>
  <DocSecurity>0</DocSecurity>
  <Lines>3515</Lines>
  <Paragraphs>989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494816</CharactersWithSpaces>
  <SharedDoc>false</SharedDoc>
  <HLinks>
    <vt:vector size="258" baseType="variant">
      <vt:variant>
        <vt:i4>917523</vt:i4>
      </vt:variant>
      <vt:variant>
        <vt:i4>231</vt:i4>
      </vt:variant>
      <vt:variant>
        <vt:i4>0</vt:i4>
      </vt:variant>
      <vt:variant>
        <vt:i4>5</vt:i4>
      </vt:variant>
      <vt:variant>
        <vt:lpwstr>http://www.opevs.sk/</vt:lpwstr>
      </vt:variant>
      <vt:variant>
        <vt:lpwstr/>
      </vt:variant>
      <vt:variant>
        <vt:i4>1572877</vt:i4>
      </vt:variant>
      <vt:variant>
        <vt:i4>222</vt:i4>
      </vt:variant>
      <vt:variant>
        <vt:i4>0</vt:i4>
      </vt:variant>
      <vt:variant>
        <vt:i4>5</vt:i4>
      </vt:variant>
      <vt:variant>
        <vt:lpwstr>http://www.opevs.eu/</vt:lpwstr>
      </vt:variant>
      <vt:variant>
        <vt:lpwstr/>
      </vt:variant>
      <vt:variant>
        <vt:i4>1572877</vt:i4>
      </vt:variant>
      <vt:variant>
        <vt:i4>219</vt:i4>
      </vt:variant>
      <vt:variant>
        <vt:i4>0</vt:i4>
      </vt:variant>
      <vt:variant>
        <vt:i4>5</vt:i4>
      </vt:variant>
      <vt:variant>
        <vt:lpwstr>http://www.opevs.eu/</vt:lpwstr>
      </vt:variant>
      <vt:variant>
        <vt:lpwstr/>
      </vt:variant>
      <vt:variant>
        <vt:i4>1572877</vt:i4>
      </vt:variant>
      <vt:variant>
        <vt:i4>216</vt:i4>
      </vt:variant>
      <vt:variant>
        <vt:i4>0</vt:i4>
      </vt:variant>
      <vt:variant>
        <vt:i4>5</vt:i4>
      </vt:variant>
      <vt:variant>
        <vt:lpwstr>http://www.opevs.eu/</vt:lpwstr>
      </vt:variant>
      <vt:variant>
        <vt:lpwstr/>
      </vt:variant>
      <vt:variant>
        <vt:i4>6684782</vt:i4>
      </vt:variant>
      <vt:variant>
        <vt:i4>213</vt:i4>
      </vt:variant>
      <vt:variant>
        <vt:i4>0</vt:i4>
      </vt:variant>
      <vt:variant>
        <vt:i4>5</vt:i4>
      </vt:variant>
      <vt:variant>
        <vt:lpwstr>http://www.zbierka.sk/sk/predpisy/401-2012-z-z.p-34960.pdf</vt:lpwstr>
      </vt:variant>
      <vt:variant>
        <vt:lpwstr/>
      </vt:variant>
      <vt:variant>
        <vt:i4>262260</vt:i4>
      </vt:variant>
      <vt:variant>
        <vt:i4>210</vt:i4>
      </vt:variant>
      <vt:variant>
        <vt:i4>0</vt:i4>
      </vt:variant>
      <vt:variant>
        <vt:i4>5</vt:i4>
      </vt:variant>
      <vt:variant>
        <vt:lpwstr>http://www.employment.gov.sk/filemanager/opatrenie-248_2012zz.pdf</vt:lpwstr>
      </vt:variant>
      <vt:variant>
        <vt:lpwstr/>
      </vt:variant>
      <vt:variant>
        <vt:i4>1572877</vt:i4>
      </vt:variant>
      <vt:variant>
        <vt:i4>207</vt:i4>
      </vt:variant>
      <vt:variant>
        <vt:i4>0</vt:i4>
      </vt:variant>
      <vt:variant>
        <vt:i4>5</vt:i4>
      </vt:variant>
      <vt:variant>
        <vt:lpwstr>http://www.opevs.eu/</vt:lpwstr>
      </vt:variant>
      <vt:variant>
        <vt:lpwstr/>
      </vt:variant>
      <vt:variant>
        <vt:i4>3276849</vt:i4>
      </vt:variant>
      <vt:variant>
        <vt:i4>204</vt:i4>
      </vt:variant>
      <vt:variant>
        <vt:i4>0</vt:i4>
      </vt:variant>
      <vt:variant>
        <vt:i4>5</vt:i4>
      </vt:variant>
      <vt:variant>
        <vt:lpwstr>http://www.partnerskadohoda.gov.sk/</vt:lpwstr>
      </vt:variant>
      <vt:variant>
        <vt:lpwstr/>
      </vt:variant>
      <vt:variant>
        <vt:i4>6619199</vt:i4>
      </vt:variant>
      <vt:variant>
        <vt:i4>201</vt:i4>
      </vt:variant>
      <vt:variant>
        <vt:i4>0</vt:i4>
      </vt:variant>
      <vt:variant>
        <vt:i4>5</vt:i4>
      </vt:variant>
      <vt:variant>
        <vt:lpwstr>http://www.finance.gov.sk/</vt:lpwstr>
      </vt:variant>
      <vt:variant>
        <vt:lpwstr/>
      </vt:variant>
      <vt:variant>
        <vt:i4>1572877</vt:i4>
      </vt:variant>
      <vt:variant>
        <vt:i4>198</vt:i4>
      </vt:variant>
      <vt:variant>
        <vt:i4>0</vt:i4>
      </vt:variant>
      <vt:variant>
        <vt:i4>5</vt:i4>
      </vt:variant>
      <vt:variant>
        <vt:lpwstr>http://www.opevs.eu/</vt:lpwstr>
      </vt:variant>
      <vt:variant>
        <vt:lpwstr/>
      </vt:variant>
      <vt:variant>
        <vt:i4>6619199</vt:i4>
      </vt:variant>
      <vt:variant>
        <vt:i4>189</vt:i4>
      </vt:variant>
      <vt:variant>
        <vt:i4>0</vt:i4>
      </vt:variant>
      <vt:variant>
        <vt:i4>5</vt:i4>
      </vt:variant>
      <vt:variant>
        <vt:lpwstr>http://www.finance.gov.sk/</vt:lpwstr>
      </vt:variant>
      <vt:variant>
        <vt:lpwstr/>
      </vt:variant>
      <vt:variant>
        <vt:i4>3276849</vt:i4>
      </vt:variant>
      <vt:variant>
        <vt:i4>186</vt:i4>
      </vt:variant>
      <vt:variant>
        <vt:i4>0</vt:i4>
      </vt:variant>
      <vt:variant>
        <vt:i4>5</vt:i4>
      </vt:variant>
      <vt:variant>
        <vt:lpwstr>http://www.partnerskadohoda.gov.sk/</vt:lpwstr>
      </vt:variant>
      <vt:variant>
        <vt:lpwstr/>
      </vt:variant>
      <vt:variant>
        <vt:i4>1572877</vt:i4>
      </vt:variant>
      <vt:variant>
        <vt:i4>183</vt:i4>
      </vt:variant>
      <vt:variant>
        <vt:i4>0</vt:i4>
      </vt:variant>
      <vt:variant>
        <vt:i4>5</vt:i4>
      </vt:variant>
      <vt:variant>
        <vt:lpwstr>http://www.opevs.eu/</vt:lpwstr>
      </vt:variant>
      <vt:variant>
        <vt:lpwstr/>
      </vt:variant>
      <vt:variant>
        <vt:i4>1441841</vt:i4>
      </vt:variant>
      <vt:variant>
        <vt:i4>176</vt:i4>
      </vt:variant>
      <vt:variant>
        <vt:i4>0</vt:i4>
      </vt:variant>
      <vt:variant>
        <vt:i4>5</vt:i4>
      </vt:variant>
      <vt:variant>
        <vt:lpwstr/>
      </vt:variant>
      <vt:variant>
        <vt:lpwstr>_Toc415155549</vt:lpwstr>
      </vt:variant>
      <vt:variant>
        <vt:i4>1441841</vt:i4>
      </vt:variant>
      <vt:variant>
        <vt:i4>170</vt:i4>
      </vt:variant>
      <vt:variant>
        <vt:i4>0</vt:i4>
      </vt:variant>
      <vt:variant>
        <vt:i4>5</vt:i4>
      </vt:variant>
      <vt:variant>
        <vt:lpwstr/>
      </vt:variant>
      <vt:variant>
        <vt:lpwstr>_Toc415155548</vt:lpwstr>
      </vt:variant>
      <vt:variant>
        <vt:i4>1441841</vt:i4>
      </vt:variant>
      <vt:variant>
        <vt:i4>164</vt:i4>
      </vt:variant>
      <vt:variant>
        <vt:i4>0</vt:i4>
      </vt:variant>
      <vt:variant>
        <vt:i4>5</vt:i4>
      </vt:variant>
      <vt:variant>
        <vt:lpwstr/>
      </vt:variant>
      <vt:variant>
        <vt:lpwstr>_Toc415155547</vt:lpwstr>
      </vt:variant>
      <vt:variant>
        <vt:i4>1441841</vt:i4>
      </vt:variant>
      <vt:variant>
        <vt:i4>158</vt:i4>
      </vt:variant>
      <vt:variant>
        <vt:i4>0</vt:i4>
      </vt:variant>
      <vt:variant>
        <vt:i4>5</vt:i4>
      </vt:variant>
      <vt:variant>
        <vt:lpwstr/>
      </vt:variant>
      <vt:variant>
        <vt:lpwstr>_Toc415155546</vt:lpwstr>
      </vt:variant>
      <vt:variant>
        <vt:i4>1441841</vt:i4>
      </vt:variant>
      <vt:variant>
        <vt:i4>152</vt:i4>
      </vt:variant>
      <vt:variant>
        <vt:i4>0</vt:i4>
      </vt:variant>
      <vt:variant>
        <vt:i4>5</vt:i4>
      </vt:variant>
      <vt:variant>
        <vt:lpwstr/>
      </vt:variant>
      <vt:variant>
        <vt:lpwstr>_Toc415155545</vt:lpwstr>
      </vt:variant>
      <vt:variant>
        <vt:i4>1441841</vt:i4>
      </vt:variant>
      <vt:variant>
        <vt:i4>146</vt:i4>
      </vt:variant>
      <vt:variant>
        <vt:i4>0</vt:i4>
      </vt:variant>
      <vt:variant>
        <vt:i4>5</vt:i4>
      </vt:variant>
      <vt:variant>
        <vt:lpwstr/>
      </vt:variant>
      <vt:variant>
        <vt:lpwstr>_Toc415155544</vt:lpwstr>
      </vt:variant>
      <vt:variant>
        <vt:i4>1441841</vt:i4>
      </vt:variant>
      <vt:variant>
        <vt:i4>140</vt:i4>
      </vt:variant>
      <vt:variant>
        <vt:i4>0</vt:i4>
      </vt:variant>
      <vt:variant>
        <vt:i4>5</vt:i4>
      </vt:variant>
      <vt:variant>
        <vt:lpwstr/>
      </vt:variant>
      <vt:variant>
        <vt:lpwstr>_Toc415155543</vt:lpwstr>
      </vt:variant>
      <vt:variant>
        <vt:i4>1441841</vt:i4>
      </vt:variant>
      <vt:variant>
        <vt:i4>134</vt:i4>
      </vt:variant>
      <vt:variant>
        <vt:i4>0</vt:i4>
      </vt:variant>
      <vt:variant>
        <vt:i4>5</vt:i4>
      </vt:variant>
      <vt:variant>
        <vt:lpwstr/>
      </vt:variant>
      <vt:variant>
        <vt:lpwstr>_Toc415155542</vt:lpwstr>
      </vt:variant>
      <vt:variant>
        <vt:i4>1441841</vt:i4>
      </vt:variant>
      <vt:variant>
        <vt:i4>128</vt:i4>
      </vt:variant>
      <vt:variant>
        <vt:i4>0</vt:i4>
      </vt:variant>
      <vt:variant>
        <vt:i4>5</vt:i4>
      </vt:variant>
      <vt:variant>
        <vt:lpwstr/>
      </vt:variant>
      <vt:variant>
        <vt:lpwstr>_Toc415155541</vt:lpwstr>
      </vt:variant>
      <vt:variant>
        <vt:i4>1048625</vt:i4>
      </vt:variant>
      <vt:variant>
        <vt:i4>122</vt:i4>
      </vt:variant>
      <vt:variant>
        <vt:i4>0</vt:i4>
      </vt:variant>
      <vt:variant>
        <vt:i4>5</vt:i4>
      </vt:variant>
      <vt:variant>
        <vt:lpwstr/>
      </vt:variant>
      <vt:variant>
        <vt:lpwstr>_Toc415155526</vt:lpwstr>
      </vt:variant>
      <vt:variant>
        <vt:i4>1048625</vt:i4>
      </vt:variant>
      <vt:variant>
        <vt:i4>116</vt:i4>
      </vt:variant>
      <vt:variant>
        <vt:i4>0</vt:i4>
      </vt:variant>
      <vt:variant>
        <vt:i4>5</vt:i4>
      </vt:variant>
      <vt:variant>
        <vt:lpwstr/>
      </vt:variant>
      <vt:variant>
        <vt:lpwstr>_Toc415155525</vt:lpwstr>
      </vt:variant>
      <vt:variant>
        <vt:i4>1048625</vt:i4>
      </vt:variant>
      <vt:variant>
        <vt:i4>110</vt:i4>
      </vt:variant>
      <vt:variant>
        <vt:i4>0</vt:i4>
      </vt:variant>
      <vt:variant>
        <vt:i4>5</vt:i4>
      </vt:variant>
      <vt:variant>
        <vt:lpwstr/>
      </vt:variant>
      <vt:variant>
        <vt:lpwstr>_Toc415155524</vt:lpwstr>
      </vt:variant>
      <vt:variant>
        <vt:i4>1048625</vt:i4>
      </vt:variant>
      <vt:variant>
        <vt:i4>104</vt:i4>
      </vt:variant>
      <vt:variant>
        <vt:i4>0</vt:i4>
      </vt:variant>
      <vt:variant>
        <vt:i4>5</vt:i4>
      </vt:variant>
      <vt:variant>
        <vt:lpwstr/>
      </vt:variant>
      <vt:variant>
        <vt:lpwstr>_Toc415155523</vt:lpwstr>
      </vt:variant>
      <vt:variant>
        <vt:i4>1048625</vt:i4>
      </vt:variant>
      <vt:variant>
        <vt:i4>98</vt:i4>
      </vt:variant>
      <vt:variant>
        <vt:i4>0</vt:i4>
      </vt:variant>
      <vt:variant>
        <vt:i4>5</vt:i4>
      </vt:variant>
      <vt:variant>
        <vt:lpwstr/>
      </vt:variant>
      <vt:variant>
        <vt:lpwstr>_Toc415155522</vt:lpwstr>
      </vt:variant>
      <vt:variant>
        <vt:i4>1048625</vt:i4>
      </vt:variant>
      <vt:variant>
        <vt:i4>92</vt:i4>
      </vt:variant>
      <vt:variant>
        <vt:i4>0</vt:i4>
      </vt:variant>
      <vt:variant>
        <vt:i4>5</vt:i4>
      </vt:variant>
      <vt:variant>
        <vt:lpwstr/>
      </vt:variant>
      <vt:variant>
        <vt:lpwstr>_Toc415155521</vt:lpwstr>
      </vt:variant>
      <vt:variant>
        <vt:i4>1048625</vt:i4>
      </vt:variant>
      <vt:variant>
        <vt:i4>86</vt:i4>
      </vt:variant>
      <vt:variant>
        <vt:i4>0</vt:i4>
      </vt:variant>
      <vt:variant>
        <vt:i4>5</vt:i4>
      </vt:variant>
      <vt:variant>
        <vt:lpwstr/>
      </vt:variant>
      <vt:variant>
        <vt:lpwstr>_Toc415155520</vt:lpwstr>
      </vt:variant>
      <vt:variant>
        <vt:i4>1245233</vt:i4>
      </vt:variant>
      <vt:variant>
        <vt:i4>80</vt:i4>
      </vt:variant>
      <vt:variant>
        <vt:i4>0</vt:i4>
      </vt:variant>
      <vt:variant>
        <vt:i4>5</vt:i4>
      </vt:variant>
      <vt:variant>
        <vt:lpwstr/>
      </vt:variant>
      <vt:variant>
        <vt:lpwstr>_Toc415155519</vt:lpwstr>
      </vt:variant>
      <vt:variant>
        <vt:i4>1245233</vt:i4>
      </vt:variant>
      <vt:variant>
        <vt:i4>74</vt:i4>
      </vt:variant>
      <vt:variant>
        <vt:i4>0</vt:i4>
      </vt:variant>
      <vt:variant>
        <vt:i4>5</vt:i4>
      </vt:variant>
      <vt:variant>
        <vt:lpwstr/>
      </vt:variant>
      <vt:variant>
        <vt:lpwstr>_Toc415155518</vt:lpwstr>
      </vt:variant>
      <vt:variant>
        <vt:i4>1245233</vt:i4>
      </vt:variant>
      <vt:variant>
        <vt:i4>68</vt:i4>
      </vt:variant>
      <vt:variant>
        <vt:i4>0</vt:i4>
      </vt:variant>
      <vt:variant>
        <vt:i4>5</vt:i4>
      </vt:variant>
      <vt:variant>
        <vt:lpwstr/>
      </vt:variant>
      <vt:variant>
        <vt:lpwstr>_Toc415155517</vt:lpwstr>
      </vt:variant>
      <vt:variant>
        <vt:i4>1245233</vt:i4>
      </vt:variant>
      <vt:variant>
        <vt:i4>62</vt:i4>
      </vt:variant>
      <vt:variant>
        <vt:i4>0</vt:i4>
      </vt:variant>
      <vt:variant>
        <vt:i4>5</vt:i4>
      </vt:variant>
      <vt:variant>
        <vt:lpwstr/>
      </vt:variant>
      <vt:variant>
        <vt:lpwstr>_Toc415155516</vt:lpwstr>
      </vt:variant>
      <vt:variant>
        <vt:i4>1245233</vt:i4>
      </vt:variant>
      <vt:variant>
        <vt:i4>56</vt:i4>
      </vt:variant>
      <vt:variant>
        <vt:i4>0</vt:i4>
      </vt:variant>
      <vt:variant>
        <vt:i4>5</vt:i4>
      </vt:variant>
      <vt:variant>
        <vt:lpwstr/>
      </vt:variant>
      <vt:variant>
        <vt:lpwstr>_Toc415155515</vt:lpwstr>
      </vt:variant>
      <vt:variant>
        <vt:i4>1245233</vt:i4>
      </vt:variant>
      <vt:variant>
        <vt:i4>50</vt:i4>
      </vt:variant>
      <vt:variant>
        <vt:i4>0</vt:i4>
      </vt:variant>
      <vt:variant>
        <vt:i4>5</vt:i4>
      </vt:variant>
      <vt:variant>
        <vt:lpwstr/>
      </vt:variant>
      <vt:variant>
        <vt:lpwstr>_Toc415155514</vt:lpwstr>
      </vt:variant>
      <vt:variant>
        <vt:i4>1245233</vt:i4>
      </vt:variant>
      <vt:variant>
        <vt:i4>44</vt:i4>
      </vt:variant>
      <vt:variant>
        <vt:i4>0</vt:i4>
      </vt:variant>
      <vt:variant>
        <vt:i4>5</vt:i4>
      </vt:variant>
      <vt:variant>
        <vt:lpwstr/>
      </vt:variant>
      <vt:variant>
        <vt:lpwstr>_Toc415155513</vt:lpwstr>
      </vt:variant>
      <vt:variant>
        <vt:i4>1245233</vt:i4>
      </vt:variant>
      <vt:variant>
        <vt:i4>38</vt:i4>
      </vt:variant>
      <vt:variant>
        <vt:i4>0</vt:i4>
      </vt:variant>
      <vt:variant>
        <vt:i4>5</vt:i4>
      </vt:variant>
      <vt:variant>
        <vt:lpwstr/>
      </vt:variant>
      <vt:variant>
        <vt:lpwstr>_Toc415155512</vt:lpwstr>
      </vt:variant>
      <vt:variant>
        <vt:i4>1245233</vt:i4>
      </vt:variant>
      <vt:variant>
        <vt:i4>32</vt:i4>
      </vt:variant>
      <vt:variant>
        <vt:i4>0</vt:i4>
      </vt:variant>
      <vt:variant>
        <vt:i4>5</vt:i4>
      </vt:variant>
      <vt:variant>
        <vt:lpwstr/>
      </vt:variant>
      <vt:variant>
        <vt:lpwstr>_Toc415155511</vt:lpwstr>
      </vt:variant>
      <vt:variant>
        <vt:i4>1245233</vt:i4>
      </vt:variant>
      <vt:variant>
        <vt:i4>26</vt:i4>
      </vt:variant>
      <vt:variant>
        <vt:i4>0</vt:i4>
      </vt:variant>
      <vt:variant>
        <vt:i4>5</vt:i4>
      </vt:variant>
      <vt:variant>
        <vt:lpwstr/>
      </vt:variant>
      <vt:variant>
        <vt:lpwstr>_Toc415155510</vt:lpwstr>
      </vt:variant>
      <vt:variant>
        <vt:i4>1179697</vt:i4>
      </vt:variant>
      <vt:variant>
        <vt:i4>20</vt:i4>
      </vt:variant>
      <vt:variant>
        <vt:i4>0</vt:i4>
      </vt:variant>
      <vt:variant>
        <vt:i4>5</vt:i4>
      </vt:variant>
      <vt:variant>
        <vt:lpwstr/>
      </vt:variant>
      <vt:variant>
        <vt:lpwstr>_Toc415155509</vt:lpwstr>
      </vt:variant>
      <vt:variant>
        <vt:i4>1179697</vt:i4>
      </vt:variant>
      <vt:variant>
        <vt:i4>14</vt:i4>
      </vt:variant>
      <vt:variant>
        <vt:i4>0</vt:i4>
      </vt:variant>
      <vt:variant>
        <vt:i4>5</vt:i4>
      </vt:variant>
      <vt:variant>
        <vt:lpwstr/>
      </vt:variant>
      <vt:variant>
        <vt:lpwstr>_Toc415155508</vt:lpwstr>
      </vt:variant>
      <vt:variant>
        <vt:i4>1179697</vt:i4>
      </vt:variant>
      <vt:variant>
        <vt:i4>8</vt:i4>
      </vt:variant>
      <vt:variant>
        <vt:i4>0</vt:i4>
      </vt:variant>
      <vt:variant>
        <vt:i4>5</vt:i4>
      </vt:variant>
      <vt:variant>
        <vt:lpwstr/>
      </vt:variant>
      <vt:variant>
        <vt:lpwstr>_Toc415155507</vt:lpwstr>
      </vt:variant>
      <vt:variant>
        <vt:i4>1179697</vt:i4>
      </vt:variant>
      <vt:variant>
        <vt:i4>2</vt:i4>
      </vt:variant>
      <vt:variant>
        <vt:i4>0</vt:i4>
      </vt:variant>
      <vt:variant>
        <vt:i4>5</vt:i4>
      </vt:variant>
      <vt:variant>
        <vt:lpwstr/>
      </vt:variant>
      <vt:variant>
        <vt:lpwstr>_Toc415155506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2017-11-28T09:33:00Z</dcterms:created>
  <dcterms:modified xsi:type="dcterms:W3CDTF">2018-02-06T09:56:00Z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